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6E68AD" w:rsidRDefault="007B188A" w:rsidP="00096865">
      <w:pPr>
        <w:pStyle w:val="aa"/>
        <w:spacing w:after="0"/>
        <w:ind w:right="-7" w:firstLine="567"/>
        <w:jc w:val="right"/>
        <w:rPr>
          <w:rFonts w:ascii="Sylfaen" w:hAnsi="Sylfaen" w:cs="Sylfaen"/>
          <w:i/>
          <w:sz w:val="18"/>
          <w:szCs w:val="20"/>
          <w:lang w:val="af-ZA" w:eastAsia="ru-RU"/>
        </w:rPr>
      </w:pPr>
      <w:r w:rsidRPr="006E68AD">
        <w:rPr>
          <w:rFonts w:ascii="Sylfaen" w:hAnsi="Sylfaen"/>
        </w:rPr>
        <w:t xml:space="preserve">                                                                         </w:t>
      </w:r>
      <w:r w:rsidR="00931A1F" w:rsidRPr="006E68AD">
        <w:rPr>
          <w:rFonts w:ascii="Sylfaen" w:hAnsi="Sylfaen" w:cs="Sylfaen"/>
          <w:i/>
          <w:sz w:val="16"/>
          <w:lang w:val="af-ZA"/>
        </w:rPr>
        <w:t xml:space="preserve"> </w:t>
      </w:r>
    </w:p>
    <w:p w:rsidR="00606A9F" w:rsidRPr="003516DA" w:rsidRDefault="00606A9F" w:rsidP="0022338B">
      <w:pPr>
        <w:pStyle w:val="aa"/>
        <w:spacing w:after="0" w:line="360" w:lineRule="auto"/>
        <w:ind w:firstLine="567"/>
        <w:jc w:val="right"/>
        <w:rPr>
          <w:rFonts w:ascii="Sylfaen" w:hAnsi="Sylfaen" w:cs="Sylfaen"/>
          <w:i/>
          <w:sz w:val="16"/>
          <w:lang w:val="af-ZA"/>
        </w:rPr>
      </w:pPr>
      <w:r w:rsidRPr="006E68AD">
        <w:rPr>
          <w:rFonts w:ascii="Sylfaen" w:hAnsi="Sylfaen" w:cs="Sylfaen"/>
          <w:i/>
          <w:sz w:val="16"/>
        </w:rPr>
        <w:t>Հավելված</w:t>
      </w:r>
      <w:r w:rsidRPr="003516DA">
        <w:rPr>
          <w:rFonts w:ascii="Sylfaen" w:hAnsi="Sylfaen" w:cs="Sylfaen"/>
          <w:i/>
          <w:sz w:val="16"/>
          <w:lang w:val="af-ZA"/>
        </w:rPr>
        <w:t xml:space="preserve">  </w:t>
      </w:r>
      <w:r w:rsidR="00E91EB6" w:rsidRPr="003516DA">
        <w:rPr>
          <w:rFonts w:ascii="Sylfaen" w:hAnsi="Sylfaen" w:cs="Sylfaen"/>
          <w:i/>
          <w:sz w:val="16"/>
          <w:lang w:val="af-ZA"/>
        </w:rPr>
        <w:t>N</w:t>
      </w:r>
      <w:r w:rsidR="00C771E7" w:rsidRPr="003516DA">
        <w:rPr>
          <w:rFonts w:ascii="Sylfaen" w:hAnsi="Sylfaen" w:cs="Sylfaen"/>
          <w:i/>
          <w:sz w:val="16"/>
          <w:lang w:val="af-ZA"/>
        </w:rPr>
        <w:t xml:space="preserve"> </w:t>
      </w:r>
      <w:r w:rsidR="00BE218F" w:rsidRPr="003516DA">
        <w:rPr>
          <w:rFonts w:ascii="Sylfaen" w:hAnsi="Sylfaen" w:cs="Sylfaen"/>
          <w:i/>
          <w:sz w:val="16"/>
          <w:lang w:val="af-ZA"/>
        </w:rPr>
        <w:t>7</w:t>
      </w:r>
      <w:r w:rsidRPr="003516DA">
        <w:rPr>
          <w:rFonts w:ascii="Sylfaen" w:hAnsi="Sylfaen" w:cs="Sylfaen"/>
          <w:i/>
          <w:sz w:val="16"/>
          <w:lang w:val="af-ZA"/>
        </w:rPr>
        <w:t xml:space="preserve"> </w:t>
      </w:r>
    </w:p>
    <w:p w:rsidR="00CF33E9" w:rsidRPr="003516DA" w:rsidRDefault="00CF33E9" w:rsidP="00CF33E9">
      <w:pPr>
        <w:pStyle w:val="aa"/>
        <w:spacing w:after="0" w:line="480" w:lineRule="auto"/>
        <w:ind w:firstLine="567"/>
        <w:jc w:val="right"/>
        <w:rPr>
          <w:rFonts w:ascii="Sylfaen" w:hAnsi="Sylfaen" w:cs="Sylfaen"/>
          <w:i/>
          <w:sz w:val="16"/>
          <w:lang w:val="af-ZA"/>
        </w:rPr>
      </w:pPr>
      <w:r w:rsidRPr="006E68AD">
        <w:rPr>
          <w:rFonts w:ascii="Sylfaen" w:hAnsi="Sylfaen" w:cs="Sylfaen"/>
          <w:i/>
          <w:sz w:val="16"/>
        </w:rPr>
        <w:t>ՀՀ</w:t>
      </w:r>
      <w:r w:rsidRPr="003516DA">
        <w:rPr>
          <w:rFonts w:ascii="Sylfaen" w:hAnsi="Sylfaen" w:cs="Sylfaen"/>
          <w:i/>
          <w:sz w:val="16"/>
          <w:lang w:val="af-ZA"/>
        </w:rPr>
        <w:t xml:space="preserve"> </w:t>
      </w:r>
      <w:r w:rsidRPr="006E68AD">
        <w:rPr>
          <w:rFonts w:ascii="Sylfaen" w:hAnsi="Sylfaen" w:cs="Sylfaen"/>
          <w:i/>
          <w:sz w:val="16"/>
        </w:rPr>
        <w:t>ֆինանսների</w:t>
      </w:r>
      <w:r w:rsidRPr="003516DA">
        <w:rPr>
          <w:rFonts w:ascii="Sylfaen" w:hAnsi="Sylfaen" w:cs="Sylfaen"/>
          <w:i/>
          <w:sz w:val="16"/>
          <w:lang w:val="af-ZA"/>
        </w:rPr>
        <w:t xml:space="preserve"> </w:t>
      </w:r>
      <w:r w:rsidRPr="006E68AD">
        <w:rPr>
          <w:rFonts w:ascii="Sylfaen" w:hAnsi="Sylfaen" w:cs="Sylfaen"/>
          <w:i/>
          <w:sz w:val="16"/>
        </w:rPr>
        <w:t>նախարարի</w:t>
      </w:r>
      <w:r w:rsidRPr="003516DA">
        <w:rPr>
          <w:rFonts w:ascii="Sylfaen" w:hAnsi="Sylfaen" w:cs="Sylfaen"/>
          <w:i/>
          <w:sz w:val="16"/>
          <w:lang w:val="af-ZA"/>
        </w:rPr>
        <w:t xml:space="preserve"> 201</w:t>
      </w:r>
      <w:r w:rsidR="00AD075D" w:rsidRPr="003516DA">
        <w:rPr>
          <w:rFonts w:ascii="Sylfaen" w:hAnsi="Sylfaen" w:cs="Sylfaen"/>
          <w:i/>
          <w:sz w:val="16"/>
          <w:lang w:val="af-ZA"/>
        </w:rPr>
        <w:t>9</w:t>
      </w:r>
      <w:r w:rsidRPr="003516DA">
        <w:rPr>
          <w:rFonts w:ascii="Sylfaen" w:hAnsi="Sylfaen" w:cs="Sylfaen"/>
          <w:i/>
          <w:sz w:val="16"/>
          <w:lang w:val="af-ZA"/>
        </w:rPr>
        <w:t xml:space="preserve"> </w:t>
      </w:r>
      <w:r w:rsidRPr="006E68AD">
        <w:rPr>
          <w:rFonts w:ascii="Sylfaen" w:hAnsi="Sylfaen" w:cs="Sylfaen"/>
          <w:i/>
          <w:sz w:val="16"/>
        </w:rPr>
        <w:t>թվականի</w:t>
      </w:r>
      <w:r w:rsidRPr="003516DA">
        <w:rPr>
          <w:rFonts w:ascii="Sylfaen" w:hAnsi="Sylfaen" w:cs="Sylfaen"/>
          <w:i/>
          <w:sz w:val="16"/>
          <w:lang w:val="af-ZA"/>
        </w:rPr>
        <w:t xml:space="preserve"> </w:t>
      </w:r>
    </w:p>
    <w:p w:rsidR="00CF33E9" w:rsidRPr="003516DA" w:rsidRDefault="00AA70A2" w:rsidP="00CF33E9">
      <w:pPr>
        <w:pStyle w:val="aa"/>
        <w:spacing w:after="0" w:line="480" w:lineRule="auto"/>
        <w:ind w:firstLine="567"/>
        <w:jc w:val="right"/>
        <w:rPr>
          <w:rFonts w:ascii="Sylfaen" w:hAnsi="Sylfaen" w:cs="Sylfaen"/>
          <w:i/>
          <w:sz w:val="18"/>
          <w:lang w:val="af-ZA"/>
        </w:rPr>
      </w:pPr>
      <w:r w:rsidRPr="003516DA">
        <w:rPr>
          <w:rFonts w:ascii="Sylfaen" w:hAnsi="Sylfaen" w:cs="Sylfaen"/>
          <w:i/>
          <w:sz w:val="16"/>
          <w:lang w:val="af-ZA"/>
        </w:rPr>
        <w:t xml:space="preserve">07 </w:t>
      </w:r>
      <w:r w:rsidRPr="006E68AD">
        <w:rPr>
          <w:rFonts w:ascii="Sylfaen" w:hAnsi="Sylfaen" w:cs="Sylfaen"/>
          <w:i/>
          <w:sz w:val="16"/>
        </w:rPr>
        <w:t>հունիսի</w:t>
      </w:r>
      <w:r w:rsidRPr="003516DA">
        <w:rPr>
          <w:rFonts w:ascii="Sylfaen" w:hAnsi="Sylfaen" w:cs="Sylfaen"/>
          <w:i/>
          <w:sz w:val="16"/>
          <w:lang w:val="af-ZA"/>
        </w:rPr>
        <w:t xml:space="preserve"> N 376-</w:t>
      </w:r>
      <w:r w:rsidRPr="006E68AD">
        <w:rPr>
          <w:rFonts w:ascii="Sylfaen" w:hAnsi="Sylfaen" w:cs="Sylfaen"/>
          <w:i/>
          <w:sz w:val="16"/>
        </w:rPr>
        <w:t>Ա</w:t>
      </w:r>
      <w:r w:rsidRPr="003516DA">
        <w:rPr>
          <w:rFonts w:ascii="Sylfaen" w:hAnsi="Sylfaen" w:cs="Sylfaen"/>
          <w:i/>
          <w:sz w:val="16"/>
          <w:lang w:val="af-ZA"/>
        </w:rPr>
        <w:t xml:space="preserve">  </w:t>
      </w:r>
      <w:r w:rsidRPr="006E68AD">
        <w:rPr>
          <w:rFonts w:ascii="Sylfaen" w:hAnsi="Sylfaen" w:cs="Sylfaen"/>
          <w:i/>
          <w:sz w:val="16"/>
        </w:rPr>
        <w:t>հրամանի</w:t>
      </w:r>
      <w:r w:rsidR="00CF33E9" w:rsidRPr="003516DA">
        <w:rPr>
          <w:rFonts w:ascii="Sylfaen" w:hAnsi="Sylfaen" w:cs="Sylfaen"/>
          <w:i/>
          <w:sz w:val="16"/>
          <w:lang w:val="af-ZA"/>
        </w:rPr>
        <w:t xml:space="preserve">     </w:t>
      </w:r>
    </w:p>
    <w:p w:rsidR="00096865" w:rsidRPr="006E68AD" w:rsidRDefault="00096865" w:rsidP="00096865">
      <w:pPr>
        <w:pStyle w:val="aa"/>
        <w:spacing w:after="0"/>
        <w:ind w:right="-7" w:firstLine="567"/>
        <w:jc w:val="right"/>
        <w:rPr>
          <w:rFonts w:ascii="Sylfaen" w:hAnsi="Sylfaen" w:cs="Sylfaen"/>
          <w:i/>
          <w:sz w:val="18"/>
          <w:szCs w:val="20"/>
          <w:lang w:val="af-ZA" w:eastAsia="ru-RU"/>
        </w:rPr>
      </w:pPr>
    </w:p>
    <w:p w:rsidR="00584CD0" w:rsidRPr="006E68AD" w:rsidRDefault="00584CD0" w:rsidP="00584CD0">
      <w:pPr>
        <w:pStyle w:val="a3"/>
        <w:spacing w:line="240" w:lineRule="auto"/>
        <w:jc w:val="center"/>
        <w:rPr>
          <w:rFonts w:ascii="Sylfaen" w:hAnsi="Sylfaen"/>
          <w:i w:val="0"/>
          <w:lang w:val="af-ZA"/>
        </w:rPr>
      </w:pPr>
      <w:r w:rsidRPr="006E68AD">
        <w:rPr>
          <w:rFonts w:ascii="Sylfaen" w:hAnsi="Sylfaen" w:cs="Sylfaen"/>
          <w:i w:val="0"/>
          <w:lang w:val="af-ZA"/>
        </w:rPr>
        <w:t>ՀԱՅՏԱՐԱՐՈՒԹՅՈՒՆ</w:t>
      </w:r>
    </w:p>
    <w:p w:rsidR="00584CD0" w:rsidRPr="006E68AD" w:rsidRDefault="00584CD0" w:rsidP="00584CD0">
      <w:pPr>
        <w:pStyle w:val="a3"/>
        <w:spacing w:line="240" w:lineRule="auto"/>
        <w:jc w:val="center"/>
        <w:rPr>
          <w:rFonts w:ascii="Sylfaen" w:hAnsi="Sylfaen"/>
          <w:i w:val="0"/>
          <w:lang w:val="af-ZA"/>
        </w:rPr>
      </w:pPr>
      <w:r w:rsidRPr="006E68AD">
        <w:rPr>
          <w:rFonts w:ascii="Sylfaen" w:hAnsi="Sylfaen" w:cs="Sylfaen"/>
          <w:i w:val="0"/>
          <w:lang w:val="hy-AM"/>
        </w:rPr>
        <w:t>ԳՆԱՆՇՄԱՆ</w:t>
      </w:r>
      <w:r w:rsidRPr="006E68AD">
        <w:rPr>
          <w:rFonts w:ascii="Sylfaen" w:hAnsi="Sylfaen"/>
          <w:i w:val="0"/>
          <w:lang w:val="hy-AM"/>
        </w:rPr>
        <w:t xml:space="preserve"> </w:t>
      </w:r>
      <w:r w:rsidRPr="006E68AD">
        <w:rPr>
          <w:rFonts w:ascii="Sylfaen" w:hAnsi="Sylfaen" w:cs="Sylfaen"/>
          <w:i w:val="0"/>
          <w:lang w:val="hy-AM"/>
        </w:rPr>
        <w:t>ՀԱՐՑՄԱՆ</w:t>
      </w:r>
      <w:r w:rsidRPr="006E68AD">
        <w:rPr>
          <w:rFonts w:ascii="Sylfaen" w:hAnsi="Sylfaen"/>
          <w:i w:val="0"/>
          <w:lang w:val="af-ZA"/>
        </w:rPr>
        <w:t xml:space="preserve"> </w:t>
      </w:r>
      <w:r w:rsidRPr="006E68AD">
        <w:rPr>
          <w:rFonts w:ascii="Sylfaen" w:hAnsi="Sylfaen" w:cs="Sylfaen"/>
          <w:i w:val="0"/>
          <w:lang w:val="af-ZA"/>
        </w:rPr>
        <w:t>ՄԱՍԻՆ</w:t>
      </w:r>
    </w:p>
    <w:p w:rsidR="00584CD0" w:rsidRPr="006E68AD" w:rsidRDefault="00584CD0" w:rsidP="00584CD0">
      <w:pPr>
        <w:pStyle w:val="a3"/>
        <w:spacing w:line="240" w:lineRule="auto"/>
        <w:jc w:val="center"/>
        <w:rPr>
          <w:rFonts w:ascii="Sylfaen" w:hAnsi="Sylfaen"/>
          <w:i w:val="0"/>
          <w:lang w:val="af-ZA"/>
        </w:rPr>
      </w:pPr>
      <w:r w:rsidRPr="006E68AD">
        <w:rPr>
          <w:rFonts w:ascii="Sylfaen" w:hAnsi="Sylfaen" w:cs="Sylfaen"/>
          <w:i w:val="0"/>
          <w:lang w:val="af-ZA"/>
        </w:rPr>
        <w:t>Հայտարարության</w:t>
      </w:r>
      <w:r w:rsidRPr="006E68AD">
        <w:rPr>
          <w:rFonts w:ascii="Sylfaen" w:hAnsi="Sylfaen"/>
          <w:i w:val="0"/>
          <w:lang w:val="af-ZA"/>
        </w:rPr>
        <w:t xml:space="preserve"> </w:t>
      </w:r>
      <w:r w:rsidRPr="006E68AD">
        <w:rPr>
          <w:rFonts w:ascii="Sylfaen" w:hAnsi="Sylfaen" w:cs="Sylfaen"/>
          <w:i w:val="0"/>
          <w:lang w:val="af-ZA"/>
        </w:rPr>
        <w:t>սույն</w:t>
      </w:r>
      <w:r w:rsidRPr="006E68AD">
        <w:rPr>
          <w:rFonts w:ascii="Sylfaen" w:hAnsi="Sylfaen"/>
          <w:i w:val="0"/>
          <w:lang w:val="af-ZA"/>
        </w:rPr>
        <w:t xml:space="preserve"> </w:t>
      </w:r>
      <w:r w:rsidRPr="006E68AD">
        <w:rPr>
          <w:rFonts w:ascii="Sylfaen" w:hAnsi="Sylfaen" w:cs="Sylfaen"/>
          <w:i w:val="0"/>
          <w:lang w:val="af-ZA"/>
        </w:rPr>
        <w:t>տեքստը</w:t>
      </w:r>
      <w:r w:rsidRPr="006E68AD">
        <w:rPr>
          <w:rFonts w:ascii="Sylfaen" w:hAnsi="Sylfaen"/>
          <w:i w:val="0"/>
          <w:lang w:val="af-ZA"/>
        </w:rPr>
        <w:t xml:space="preserve"> </w:t>
      </w:r>
      <w:r w:rsidRPr="006E68AD">
        <w:rPr>
          <w:rFonts w:ascii="Sylfaen" w:hAnsi="Sylfaen" w:cs="Sylfaen"/>
          <w:i w:val="0"/>
          <w:lang w:val="af-ZA"/>
        </w:rPr>
        <w:t>հաստատված</w:t>
      </w:r>
      <w:r w:rsidRPr="006E68AD">
        <w:rPr>
          <w:rFonts w:ascii="Sylfaen" w:hAnsi="Sylfaen"/>
          <w:i w:val="0"/>
          <w:lang w:val="af-ZA"/>
        </w:rPr>
        <w:t xml:space="preserve"> </w:t>
      </w:r>
      <w:r w:rsidRPr="006E68AD">
        <w:rPr>
          <w:rFonts w:ascii="Sylfaen" w:hAnsi="Sylfaen" w:cs="Sylfaen"/>
          <w:i w:val="0"/>
          <w:lang w:val="af-ZA"/>
        </w:rPr>
        <w:t>է</w:t>
      </w:r>
      <w:r w:rsidRPr="006E68AD">
        <w:rPr>
          <w:rFonts w:ascii="Sylfaen" w:hAnsi="Sylfaen"/>
          <w:i w:val="0"/>
          <w:lang w:val="af-ZA"/>
        </w:rPr>
        <w:t xml:space="preserve"> </w:t>
      </w:r>
      <w:r w:rsidRPr="006E68AD">
        <w:rPr>
          <w:rFonts w:ascii="Sylfaen" w:hAnsi="Sylfaen" w:cs="Sylfaen"/>
          <w:i w:val="0"/>
          <w:lang w:val="hy-AM"/>
        </w:rPr>
        <w:t>գնանշման</w:t>
      </w:r>
      <w:r w:rsidRPr="006E68AD">
        <w:rPr>
          <w:rFonts w:ascii="Sylfaen" w:hAnsi="Sylfaen"/>
          <w:i w:val="0"/>
          <w:lang w:val="hy-AM"/>
        </w:rPr>
        <w:t xml:space="preserve"> </w:t>
      </w:r>
      <w:r w:rsidRPr="006E68AD">
        <w:rPr>
          <w:rFonts w:ascii="Sylfaen" w:hAnsi="Sylfaen" w:cs="Sylfaen"/>
          <w:i w:val="0"/>
          <w:lang w:val="hy-AM"/>
        </w:rPr>
        <w:t>հարցման</w:t>
      </w:r>
      <w:r w:rsidRPr="006E68AD">
        <w:rPr>
          <w:rFonts w:ascii="Sylfaen" w:hAnsi="Sylfaen"/>
          <w:i w:val="0"/>
          <w:lang w:val="af-ZA"/>
        </w:rPr>
        <w:t xml:space="preserve"> </w:t>
      </w:r>
      <w:r w:rsidRPr="006E68AD">
        <w:rPr>
          <w:rFonts w:ascii="Sylfaen" w:hAnsi="Sylfaen" w:cs="Sylfaen"/>
          <w:i w:val="0"/>
          <w:lang w:val="af-ZA"/>
        </w:rPr>
        <w:t>հանձնաժողովի</w:t>
      </w:r>
    </w:p>
    <w:p w:rsidR="00584CD0" w:rsidRPr="006E68AD" w:rsidRDefault="00584CD0" w:rsidP="00584CD0">
      <w:pPr>
        <w:pStyle w:val="a3"/>
        <w:spacing w:line="240" w:lineRule="auto"/>
        <w:jc w:val="center"/>
        <w:rPr>
          <w:rFonts w:ascii="Sylfaen" w:hAnsi="Sylfaen"/>
          <w:i w:val="0"/>
          <w:lang w:val="af-ZA"/>
        </w:rPr>
      </w:pPr>
      <w:r w:rsidRPr="006E68AD">
        <w:rPr>
          <w:rFonts w:ascii="Sylfaen" w:hAnsi="Sylfaen"/>
          <w:i w:val="0"/>
          <w:lang w:val="af-ZA"/>
        </w:rPr>
        <w:t xml:space="preserve">2019 </w:t>
      </w:r>
      <w:r w:rsidRPr="006E68AD">
        <w:rPr>
          <w:rFonts w:ascii="Sylfaen" w:hAnsi="Sylfaen" w:cs="Sylfaen"/>
          <w:i w:val="0"/>
          <w:lang w:val="af-ZA"/>
        </w:rPr>
        <w:t>թվականի</w:t>
      </w:r>
      <w:r w:rsidRPr="006E68AD">
        <w:rPr>
          <w:rFonts w:ascii="Sylfaen" w:hAnsi="Sylfaen"/>
          <w:i w:val="0"/>
          <w:lang w:val="af-ZA"/>
        </w:rPr>
        <w:t xml:space="preserve"> </w:t>
      </w:r>
      <w:r w:rsidR="003516DA">
        <w:rPr>
          <w:rFonts w:ascii="Sylfaen" w:hAnsi="Sylfaen" w:cs="Sylfaen"/>
          <w:i w:val="0"/>
          <w:lang w:val="hy-AM"/>
        </w:rPr>
        <w:t>դեկտեմբերի 2</w:t>
      </w:r>
      <w:r w:rsidRPr="006E68AD">
        <w:rPr>
          <w:rFonts w:ascii="Sylfaen" w:hAnsi="Sylfaen"/>
          <w:i w:val="0"/>
          <w:lang w:val="af-ZA"/>
        </w:rPr>
        <w:t>-</w:t>
      </w:r>
      <w:r w:rsidRPr="006E68AD">
        <w:rPr>
          <w:rFonts w:ascii="Sylfaen" w:hAnsi="Sylfaen" w:cs="Sylfaen"/>
          <w:i w:val="0"/>
          <w:lang w:val="ru-RU"/>
        </w:rPr>
        <w:t>ի</w:t>
      </w:r>
      <w:r w:rsidRPr="006E68AD">
        <w:rPr>
          <w:rFonts w:ascii="Sylfaen" w:hAnsi="Sylfaen"/>
          <w:i w:val="0"/>
          <w:lang w:val="af-ZA"/>
        </w:rPr>
        <w:t xml:space="preserve"> N1 </w:t>
      </w:r>
      <w:r w:rsidRPr="006E68AD">
        <w:rPr>
          <w:rFonts w:ascii="Sylfaen" w:hAnsi="Sylfaen" w:cs="Sylfaen"/>
          <w:i w:val="0"/>
          <w:lang w:val="af-ZA"/>
        </w:rPr>
        <w:t>որոշմամբ</w:t>
      </w:r>
      <w:r w:rsidRPr="006E68AD">
        <w:rPr>
          <w:rFonts w:ascii="Sylfaen" w:hAnsi="Sylfaen"/>
          <w:i w:val="0"/>
          <w:lang w:val="af-ZA"/>
        </w:rPr>
        <w:t xml:space="preserve"> </w:t>
      </w:r>
      <w:r w:rsidRPr="006E68AD">
        <w:rPr>
          <w:rFonts w:ascii="Sylfaen" w:hAnsi="Sylfaen" w:cs="Sylfaen"/>
          <w:i w:val="0"/>
          <w:lang w:val="af-ZA"/>
        </w:rPr>
        <w:t>և</w:t>
      </w:r>
      <w:r w:rsidRPr="006E68AD">
        <w:rPr>
          <w:rFonts w:ascii="Sylfaen" w:hAnsi="Sylfaen"/>
          <w:i w:val="0"/>
          <w:lang w:val="af-ZA"/>
        </w:rPr>
        <w:t xml:space="preserve"> </w:t>
      </w:r>
      <w:r w:rsidRPr="006E68AD">
        <w:rPr>
          <w:rFonts w:ascii="Sylfaen" w:hAnsi="Sylfaen" w:cs="Sylfaen"/>
          <w:i w:val="0"/>
          <w:lang w:val="af-ZA"/>
        </w:rPr>
        <w:t>հրապարակվում</w:t>
      </w:r>
      <w:r w:rsidRPr="006E68AD">
        <w:rPr>
          <w:rFonts w:ascii="Sylfaen" w:hAnsi="Sylfaen"/>
          <w:i w:val="0"/>
          <w:lang w:val="af-ZA"/>
        </w:rPr>
        <w:t xml:space="preserve"> </w:t>
      </w:r>
      <w:r w:rsidRPr="006E68AD">
        <w:rPr>
          <w:rFonts w:ascii="Sylfaen" w:hAnsi="Sylfaen" w:cs="Sylfaen"/>
          <w:i w:val="0"/>
          <w:lang w:val="af-ZA"/>
        </w:rPr>
        <w:t>է</w:t>
      </w:r>
    </w:p>
    <w:p w:rsidR="00584CD0" w:rsidRPr="006E68AD" w:rsidRDefault="00584CD0" w:rsidP="00584CD0">
      <w:pPr>
        <w:pStyle w:val="a3"/>
        <w:spacing w:line="240" w:lineRule="auto"/>
        <w:jc w:val="center"/>
        <w:rPr>
          <w:rFonts w:ascii="Sylfaen" w:hAnsi="Sylfaen"/>
          <w:i w:val="0"/>
          <w:lang w:val="af-ZA"/>
        </w:rPr>
      </w:pPr>
      <w:r w:rsidRPr="006E68AD">
        <w:rPr>
          <w:rFonts w:ascii="Sylfaen" w:hAnsi="Sylfaen"/>
          <w:i w:val="0"/>
          <w:lang w:val="af-ZA"/>
        </w:rPr>
        <w:t>«</w:t>
      </w:r>
      <w:r w:rsidRPr="006E68AD">
        <w:rPr>
          <w:rFonts w:ascii="Sylfaen" w:hAnsi="Sylfaen" w:cs="Sylfaen"/>
          <w:i w:val="0"/>
          <w:lang w:val="af-ZA"/>
        </w:rPr>
        <w:t>Գնումների</w:t>
      </w:r>
      <w:r w:rsidRPr="006E68AD">
        <w:rPr>
          <w:rFonts w:ascii="Sylfaen" w:hAnsi="Sylfaen"/>
          <w:i w:val="0"/>
          <w:lang w:val="af-ZA"/>
        </w:rPr>
        <w:t xml:space="preserve"> </w:t>
      </w:r>
      <w:r w:rsidRPr="006E68AD">
        <w:rPr>
          <w:rFonts w:ascii="Sylfaen" w:hAnsi="Sylfaen" w:cs="Sylfaen"/>
          <w:i w:val="0"/>
          <w:lang w:val="af-ZA"/>
        </w:rPr>
        <w:t>մասին</w:t>
      </w:r>
      <w:r w:rsidRPr="006E68AD">
        <w:rPr>
          <w:rFonts w:ascii="Sylfaen" w:hAnsi="Sylfaen" w:cs="Arial Armenian"/>
          <w:i w:val="0"/>
          <w:lang w:val="af-ZA"/>
        </w:rPr>
        <w:t>»</w:t>
      </w:r>
      <w:r w:rsidRPr="006E68AD">
        <w:rPr>
          <w:rFonts w:ascii="Sylfaen" w:hAnsi="Sylfaen"/>
          <w:i w:val="0"/>
          <w:lang w:val="af-ZA"/>
        </w:rPr>
        <w:t xml:space="preserve"> </w:t>
      </w:r>
      <w:r w:rsidRPr="006E68AD">
        <w:rPr>
          <w:rFonts w:ascii="Sylfaen" w:hAnsi="Sylfaen" w:cs="Sylfaen"/>
          <w:i w:val="0"/>
          <w:lang w:val="af-ZA"/>
        </w:rPr>
        <w:t>ՀՀ</w:t>
      </w:r>
      <w:r w:rsidRPr="006E68AD">
        <w:rPr>
          <w:rFonts w:ascii="Sylfaen" w:hAnsi="Sylfaen"/>
          <w:i w:val="0"/>
          <w:lang w:val="af-ZA"/>
        </w:rPr>
        <w:t xml:space="preserve"> </w:t>
      </w:r>
      <w:r w:rsidRPr="006E68AD">
        <w:rPr>
          <w:rFonts w:ascii="Sylfaen" w:hAnsi="Sylfaen" w:cs="Sylfaen"/>
          <w:i w:val="0"/>
          <w:lang w:val="af-ZA"/>
        </w:rPr>
        <w:t>օրենքի</w:t>
      </w:r>
      <w:r w:rsidRPr="006E68AD">
        <w:rPr>
          <w:rFonts w:ascii="Sylfaen" w:hAnsi="Sylfaen"/>
          <w:i w:val="0"/>
          <w:lang w:val="af-ZA"/>
        </w:rPr>
        <w:t xml:space="preserve"> 27-</w:t>
      </w:r>
      <w:r w:rsidRPr="006E68AD">
        <w:rPr>
          <w:rFonts w:ascii="Sylfaen" w:hAnsi="Sylfaen" w:cs="Sylfaen"/>
          <w:i w:val="0"/>
          <w:lang w:val="af-ZA"/>
        </w:rPr>
        <w:t>րդ</w:t>
      </w:r>
      <w:r w:rsidRPr="006E68AD">
        <w:rPr>
          <w:rFonts w:ascii="Sylfaen" w:hAnsi="Sylfaen"/>
          <w:i w:val="0"/>
          <w:lang w:val="af-ZA"/>
        </w:rPr>
        <w:t xml:space="preserve"> </w:t>
      </w:r>
      <w:r w:rsidRPr="006E68AD">
        <w:rPr>
          <w:rFonts w:ascii="Sylfaen" w:hAnsi="Sylfaen" w:cs="Sylfaen"/>
          <w:i w:val="0"/>
          <w:lang w:val="af-ZA"/>
        </w:rPr>
        <w:t>հոդվածի</w:t>
      </w:r>
      <w:r w:rsidRPr="006E68AD">
        <w:rPr>
          <w:rFonts w:ascii="Sylfaen" w:hAnsi="Sylfaen"/>
          <w:i w:val="0"/>
          <w:lang w:val="af-ZA"/>
        </w:rPr>
        <w:t xml:space="preserve"> </w:t>
      </w:r>
      <w:r w:rsidRPr="006E68AD">
        <w:rPr>
          <w:rFonts w:ascii="Sylfaen" w:hAnsi="Sylfaen" w:cs="Sylfaen"/>
          <w:i w:val="0"/>
          <w:lang w:val="af-ZA"/>
        </w:rPr>
        <w:t>համաձայն</w:t>
      </w:r>
    </w:p>
    <w:p w:rsidR="00584CD0" w:rsidRPr="006E68AD" w:rsidRDefault="00584CD0" w:rsidP="00584CD0">
      <w:pPr>
        <w:pStyle w:val="a3"/>
        <w:spacing w:line="240" w:lineRule="auto"/>
        <w:jc w:val="center"/>
        <w:rPr>
          <w:rFonts w:ascii="Sylfaen" w:hAnsi="Sylfaen"/>
          <w:i w:val="0"/>
          <w:lang w:val="af-ZA"/>
        </w:rPr>
      </w:pPr>
    </w:p>
    <w:p w:rsidR="00584CD0" w:rsidRPr="006E68AD" w:rsidRDefault="00584CD0" w:rsidP="00584CD0">
      <w:pPr>
        <w:pStyle w:val="a3"/>
        <w:spacing w:line="240" w:lineRule="auto"/>
        <w:jc w:val="center"/>
        <w:rPr>
          <w:rFonts w:ascii="Sylfaen" w:hAnsi="Sylfaen"/>
          <w:i w:val="0"/>
          <w:lang w:val="af-ZA"/>
        </w:rPr>
      </w:pPr>
      <w:r w:rsidRPr="006E68AD">
        <w:rPr>
          <w:rFonts w:ascii="Sylfaen" w:hAnsi="Sylfaen" w:cs="Sylfaen"/>
          <w:i w:val="0"/>
          <w:lang w:val="hy-AM"/>
        </w:rPr>
        <w:t>Գնանշման</w:t>
      </w:r>
      <w:r w:rsidRPr="006E68AD">
        <w:rPr>
          <w:rFonts w:ascii="Sylfaen" w:hAnsi="Sylfaen"/>
          <w:i w:val="0"/>
          <w:lang w:val="hy-AM"/>
        </w:rPr>
        <w:t xml:space="preserve"> </w:t>
      </w:r>
      <w:r w:rsidRPr="006E68AD">
        <w:rPr>
          <w:rFonts w:ascii="Sylfaen" w:hAnsi="Sylfaen" w:cs="Sylfaen"/>
          <w:i w:val="0"/>
          <w:lang w:val="hy-AM"/>
        </w:rPr>
        <w:t>հարցման</w:t>
      </w:r>
      <w:r w:rsidRPr="006E68AD">
        <w:rPr>
          <w:rFonts w:ascii="Sylfaen" w:hAnsi="Sylfaen"/>
          <w:i w:val="0"/>
          <w:lang w:val="af-ZA"/>
        </w:rPr>
        <w:t xml:space="preserve"> </w:t>
      </w:r>
      <w:r w:rsidRPr="006E68AD">
        <w:rPr>
          <w:rFonts w:ascii="Sylfaen" w:hAnsi="Sylfaen" w:cs="Sylfaen"/>
          <w:i w:val="0"/>
          <w:lang w:val="af-ZA"/>
        </w:rPr>
        <w:t>ծածկագիրը</w:t>
      </w:r>
      <w:r w:rsidRPr="006E68AD">
        <w:rPr>
          <w:rFonts w:ascii="Sylfaen" w:hAnsi="Sylfaen"/>
          <w:i w:val="0"/>
          <w:lang w:val="af-ZA"/>
        </w:rPr>
        <w:t xml:space="preserve">`  </w:t>
      </w:r>
      <w:r w:rsidR="002C0ED2" w:rsidRPr="006E68AD">
        <w:rPr>
          <w:rFonts w:ascii="Sylfaen" w:hAnsi="Sylfaen" w:cs="Sylfaen"/>
          <w:i w:val="0"/>
          <w:lang w:val="af-ZA"/>
        </w:rPr>
        <w:t>ԱՄ</w:t>
      </w:r>
      <w:r w:rsidR="00F75A86">
        <w:rPr>
          <w:rFonts w:ascii="Sylfaen" w:hAnsi="Sylfaen" w:cs="Sylfaen"/>
          <w:i w:val="0"/>
          <w:lang w:val="hy-AM"/>
        </w:rPr>
        <w:t>Դ</w:t>
      </w:r>
      <w:r w:rsidR="002C0ED2" w:rsidRPr="006E68AD">
        <w:rPr>
          <w:rFonts w:ascii="Sylfaen" w:hAnsi="Sylfaen" w:cs="Sylfaen"/>
          <w:i w:val="0"/>
          <w:lang w:val="af-ZA"/>
        </w:rPr>
        <w:t>ՀՄԴ</w:t>
      </w:r>
      <w:r w:rsidR="002C0ED2" w:rsidRPr="006E68AD">
        <w:rPr>
          <w:rFonts w:ascii="Sylfaen" w:hAnsi="Sylfaen"/>
          <w:i w:val="0"/>
          <w:lang w:val="af-ZA"/>
        </w:rPr>
        <w:t>-</w:t>
      </w:r>
      <w:r w:rsidR="002C0ED2" w:rsidRPr="006E68AD">
        <w:rPr>
          <w:rFonts w:ascii="Sylfaen" w:hAnsi="Sylfaen" w:cs="Sylfaen"/>
          <w:i w:val="0"/>
          <w:lang w:val="af-ZA"/>
        </w:rPr>
        <w:t>ԳՀԱՊՁԲ</w:t>
      </w:r>
      <w:r w:rsidR="002C0ED2" w:rsidRPr="006E68AD">
        <w:rPr>
          <w:rFonts w:ascii="Sylfaen" w:hAnsi="Sylfaen"/>
          <w:i w:val="0"/>
          <w:lang w:val="af-ZA"/>
        </w:rPr>
        <w:t>-20/1</w:t>
      </w:r>
      <w:r w:rsidRPr="006E68AD">
        <w:rPr>
          <w:rFonts w:ascii="Sylfaen" w:hAnsi="Sylfaen"/>
          <w:i w:val="0"/>
          <w:u w:val="single"/>
          <w:lang w:val="af-ZA"/>
        </w:rPr>
        <w:t xml:space="preserve">       </w:t>
      </w:r>
    </w:p>
    <w:p w:rsidR="00584CD0" w:rsidRPr="006E68AD" w:rsidRDefault="00584CD0" w:rsidP="00584CD0">
      <w:pPr>
        <w:pStyle w:val="a3"/>
        <w:spacing w:line="240" w:lineRule="auto"/>
        <w:jc w:val="center"/>
        <w:rPr>
          <w:rFonts w:ascii="Sylfaen" w:hAnsi="Sylfaen"/>
          <w:i w:val="0"/>
          <w:lang w:val="af-ZA"/>
        </w:rPr>
      </w:pPr>
    </w:p>
    <w:p w:rsidR="00584CD0" w:rsidRPr="006E68AD" w:rsidRDefault="00584CD0" w:rsidP="00584CD0">
      <w:pPr>
        <w:pStyle w:val="a3"/>
        <w:spacing w:line="240" w:lineRule="auto"/>
        <w:ind w:firstLine="708"/>
        <w:rPr>
          <w:rFonts w:ascii="Sylfaen" w:hAnsi="Sylfaen"/>
          <w:i w:val="0"/>
          <w:lang w:val="af-ZA"/>
        </w:rPr>
      </w:pPr>
      <w:r w:rsidRPr="006E68AD">
        <w:rPr>
          <w:rFonts w:ascii="Sylfaen" w:hAnsi="Sylfaen" w:cs="Sylfaen"/>
          <w:i w:val="0"/>
          <w:lang w:val="af-ZA"/>
        </w:rPr>
        <w:t>Պատվիրատուն</w:t>
      </w:r>
      <w:r w:rsidRPr="006E68AD">
        <w:rPr>
          <w:rFonts w:ascii="Sylfaen" w:hAnsi="Sylfaen"/>
          <w:i w:val="0"/>
          <w:lang w:val="af-ZA"/>
        </w:rPr>
        <w:t>` &lt;&lt;</w:t>
      </w:r>
      <w:r w:rsidRPr="006E68AD">
        <w:rPr>
          <w:rFonts w:ascii="Sylfaen" w:hAnsi="Sylfaen" w:cs="Sylfaen"/>
          <w:i w:val="0"/>
          <w:lang w:val="ru-RU"/>
        </w:rPr>
        <w:t>ՀՀ</w:t>
      </w:r>
      <w:r w:rsidRPr="006E68AD">
        <w:rPr>
          <w:rFonts w:ascii="Sylfaen" w:hAnsi="Sylfaen"/>
          <w:i w:val="0"/>
          <w:lang w:val="af-ZA"/>
        </w:rPr>
        <w:t xml:space="preserve"> </w:t>
      </w:r>
      <w:r w:rsidRPr="006E68AD">
        <w:rPr>
          <w:rFonts w:ascii="Sylfaen" w:hAnsi="Sylfaen" w:cs="Sylfaen"/>
          <w:i w:val="0"/>
          <w:lang w:val="af-ZA"/>
        </w:rPr>
        <w:t>Արարատի</w:t>
      </w:r>
      <w:r w:rsidRPr="006E68AD">
        <w:rPr>
          <w:rFonts w:ascii="Sylfaen" w:hAnsi="Sylfaen"/>
          <w:i w:val="0"/>
          <w:lang w:val="af-ZA"/>
        </w:rPr>
        <w:t xml:space="preserve"> </w:t>
      </w:r>
      <w:r w:rsidRPr="006E68AD">
        <w:rPr>
          <w:rFonts w:ascii="Sylfaen" w:hAnsi="Sylfaen" w:cs="Sylfaen"/>
          <w:i w:val="0"/>
          <w:lang w:val="af-ZA"/>
        </w:rPr>
        <w:t>մարզի</w:t>
      </w:r>
      <w:r w:rsidRPr="006E68AD">
        <w:rPr>
          <w:rFonts w:ascii="Sylfaen" w:hAnsi="Sylfaen"/>
          <w:i w:val="0"/>
          <w:lang w:val="af-ZA"/>
        </w:rPr>
        <w:t xml:space="preserve"> </w:t>
      </w:r>
      <w:r w:rsidR="00F75A86">
        <w:rPr>
          <w:rFonts w:ascii="Sylfaen" w:hAnsi="Sylfaen" w:cs="Sylfaen"/>
          <w:i w:val="0"/>
          <w:lang w:val="en-US"/>
        </w:rPr>
        <w:t>Դալարի</w:t>
      </w:r>
      <w:r w:rsidR="00F75A86" w:rsidRPr="00F75A86">
        <w:rPr>
          <w:rFonts w:ascii="Sylfaen" w:hAnsi="Sylfaen" w:cs="Sylfaen"/>
          <w:i w:val="0"/>
          <w:lang w:val="af-ZA"/>
        </w:rPr>
        <w:t xml:space="preserve"> </w:t>
      </w:r>
      <w:r w:rsidR="00F75A86">
        <w:rPr>
          <w:rFonts w:ascii="Sylfaen" w:hAnsi="Sylfaen" w:cs="Sylfaen"/>
          <w:i w:val="0"/>
          <w:lang w:val="en-US"/>
        </w:rPr>
        <w:t>միջնակարգ</w:t>
      </w:r>
      <w:r w:rsidRPr="006E68AD">
        <w:rPr>
          <w:rFonts w:ascii="Sylfaen" w:hAnsi="Sylfaen"/>
          <w:i w:val="0"/>
          <w:lang w:val="af-ZA"/>
        </w:rPr>
        <w:t xml:space="preserve"> </w:t>
      </w:r>
      <w:r w:rsidRPr="006E68AD">
        <w:rPr>
          <w:rFonts w:ascii="Sylfaen" w:hAnsi="Sylfaen" w:cs="Sylfaen"/>
          <w:i w:val="0"/>
          <w:lang w:val="af-ZA"/>
        </w:rPr>
        <w:t>դպրոց</w:t>
      </w:r>
      <w:r w:rsidRPr="006E68AD">
        <w:rPr>
          <w:rFonts w:ascii="Sylfaen" w:hAnsi="Sylfaen"/>
          <w:i w:val="0"/>
          <w:lang w:val="af-ZA"/>
        </w:rPr>
        <w:t>&gt;&gt;</w:t>
      </w:r>
      <w:r w:rsidR="00F73D24" w:rsidRPr="006E68AD">
        <w:rPr>
          <w:rFonts w:ascii="Sylfaen" w:hAnsi="Sylfaen"/>
          <w:i w:val="0"/>
          <w:lang w:val="af-ZA"/>
        </w:rPr>
        <w:t xml:space="preserve"> </w:t>
      </w:r>
      <w:r w:rsidRPr="006E68AD">
        <w:rPr>
          <w:rFonts w:ascii="Sylfaen" w:hAnsi="Sylfaen" w:cs="Sylfaen"/>
          <w:i w:val="0"/>
          <w:lang w:val="af-ZA"/>
        </w:rPr>
        <w:t xml:space="preserve">ՊՈԱԿ </w:t>
      </w:r>
      <w:r w:rsidRPr="006E68AD">
        <w:rPr>
          <w:rFonts w:ascii="Sylfaen" w:hAnsi="Sylfaen" w:cs="Arial Armenian"/>
          <w:i w:val="0"/>
          <w:lang w:val="af-ZA"/>
        </w:rPr>
        <w:t>–</w:t>
      </w:r>
      <w:r w:rsidRPr="006E68AD">
        <w:rPr>
          <w:rFonts w:ascii="Sylfaen" w:hAnsi="Sylfaen" w:cs="Sylfaen"/>
          <w:i w:val="0"/>
          <w:lang w:val="af-ZA"/>
        </w:rPr>
        <w:t>ը</w:t>
      </w:r>
      <w:r w:rsidRPr="006E68AD">
        <w:rPr>
          <w:rFonts w:ascii="Sylfaen" w:hAnsi="Sylfaen"/>
          <w:i w:val="0"/>
          <w:lang w:val="af-ZA"/>
        </w:rPr>
        <w:t xml:space="preserve">, </w:t>
      </w:r>
      <w:r w:rsidRPr="006E68AD">
        <w:rPr>
          <w:rFonts w:ascii="Sylfaen" w:hAnsi="Sylfaen" w:cs="Sylfaen"/>
          <w:i w:val="0"/>
          <w:lang w:val="af-ZA"/>
        </w:rPr>
        <w:t>որը</w:t>
      </w:r>
      <w:r w:rsidRPr="006E68AD">
        <w:rPr>
          <w:rFonts w:ascii="Sylfaen" w:hAnsi="Sylfaen"/>
          <w:i w:val="0"/>
          <w:lang w:val="af-ZA"/>
        </w:rPr>
        <w:t xml:space="preserve"> </w:t>
      </w:r>
      <w:r w:rsidRPr="006E68AD">
        <w:rPr>
          <w:rFonts w:ascii="Sylfaen" w:hAnsi="Sylfaen" w:cs="Sylfaen"/>
          <w:i w:val="0"/>
          <w:lang w:val="af-ZA"/>
        </w:rPr>
        <w:t>գտնվում</w:t>
      </w:r>
      <w:r w:rsidRPr="006E68AD">
        <w:rPr>
          <w:rFonts w:ascii="Sylfaen" w:hAnsi="Sylfaen"/>
          <w:i w:val="0"/>
          <w:lang w:val="af-ZA"/>
        </w:rPr>
        <w:t xml:space="preserve"> </w:t>
      </w:r>
      <w:r w:rsidRPr="006E68AD">
        <w:rPr>
          <w:rFonts w:ascii="Sylfaen" w:hAnsi="Sylfaen" w:cs="Sylfaen"/>
          <w:i w:val="0"/>
          <w:lang w:val="af-ZA"/>
        </w:rPr>
        <w:t>է</w:t>
      </w:r>
      <w:r w:rsidRPr="006E68AD">
        <w:rPr>
          <w:rFonts w:ascii="Sylfaen" w:hAnsi="Sylfaen"/>
          <w:i w:val="0"/>
          <w:lang w:val="af-ZA"/>
        </w:rPr>
        <w:t xml:space="preserve"> </w:t>
      </w:r>
      <w:r w:rsidRPr="006E68AD">
        <w:rPr>
          <w:rFonts w:ascii="Sylfaen" w:hAnsi="Sylfaen" w:cs="Sylfaen"/>
          <w:i w:val="0"/>
          <w:lang w:val="af-ZA"/>
        </w:rPr>
        <w:t>ՀՀ Արարատի</w:t>
      </w:r>
      <w:r w:rsidRPr="006E68AD">
        <w:rPr>
          <w:rFonts w:ascii="Sylfaen" w:hAnsi="Sylfaen"/>
          <w:i w:val="0"/>
          <w:lang w:val="af-ZA"/>
        </w:rPr>
        <w:t xml:space="preserve"> </w:t>
      </w:r>
      <w:r w:rsidRPr="006E68AD">
        <w:rPr>
          <w:rFonts w:ascii="Sylfaen" w:hAnsi="Sylfaen" w:cs="Sylfaen"/>
          <w:i w:val="0"/>
          <w:lang w:val="af-ZA"/>
        </w:rPr>
        <w:t xml:space="preserve">մարզ, գ. </w:t>
      </w:r>
      <w:r w:rsidRPr="006E68AD">
        <w:rPr>
          <w:rFonts w:ascii="Sylfaen" w:hAnsi="Sylfaen"/>
          <w:i w:val="0"/>
          <w:lang w:val="hy-AM"/>
        </w:rPr>
        <w:t xml:space="preserve"> </w:t>
      </w:r>
      <w:r w:rsidR="00F75A86">
        <w:rPr>
          <w:rFonts w:ascii="Sylfaen" w:hAnsi="Sylfaen" w:cs="Sylfaen"/>
          <w:i w:val="0"/>
          <w:lang w:val="hy-AM"/>
        </w:rPr>
        <w:t>Դալար</w:t>
      </w:r>
      <w:r w:rsidR="002C0ED2" w:rsidRPr="006E68AD">
        <w:rPr>
          <w:rFonts w:ascii="Sylfaen" w:hAnsi="Sylfaen"/>
          <w:i w:val="0"/>
          <w:lang w:val="hy-AM"/>
        </w:rPr>
        <w:t xml:space="preserve">, </w:t>
      </w:r>
      <w:r w:rsidR="00F75A86">
        <w:rPr>
          <w:rFonts w:ascii="Sylfaen" w:hAnsi="Sylfaen" w:cs="Sylfaen"/>
          <w:i w:val="0"/>
          <w:lang w:val="hy-AM"/>
        </w:rPr>
        <w:t>Կոմիտասի 49</w:t>
      </w:r>
      <w:r w:rsidRPr="006E68AD">
        <w:rPr>
          <w:rFonts w:ascii="Sylfaen" w:hAnsi="Sylfaen"/>
          <w:i w:val="0"/>
          <w:lang w:val="af-ZA"/>
        </w:rPr>
        <w:t xml:space="preserve"> </w:t>
      </w:r>
      <w:r w:rsidRPr="006E68AD">
        <w:rPr>
          <w:rFonts w:ascii="Sylfaen" w:hAnsi="Sylfaen" w:cs="Sylfaen"/>
          <w:i w:val="0"/>
          <w:lang w:val="af-ZA"/>
        </w:rPr>
        <w:t>հասցեում</w:t>
      </w:r>
      <w:r w:rsidRPr="006E68AD">
        <w:rPr>
          <w:rFonts w:ascii="Sylfaen" w:hAnsi="Sylfaen"/>
          <w:i w:val="0"/>
          <w:lang w:val="af-ZA"/>
        </w:rPr>
        <w:t xml:space="preserve">, </w:t>
      </w:r>
      <w:r w:rsidRPr="006E68AD">
        <w:rPr>
          <w:rFonts w:ascii="Sylfaen" w:hAnsi="Sylfaen" w:cs="Sylfaen"/>
          <w:i w:val="0"/>
          <w:lang w:val="af-ZA"/>
        </w:rPr>
        <w:t>հայտարարում</w:t>
      </w:r>
      <w:r w:rsidRPr="006E68AD">
        <w:rPr>
          <w:rFonts w:ascii="Sylfaen" w:hAnsi="Sylfaen"/>
          <w:i w:val="0"/>
          <w:lang w:val="af-ZA"/>
        </w:rPr>
        <w:t xml:space="preserve"> </w:t>
      </w:r>
      <w:r w:rsidRPr="006E68AD">
        <w:rPr>
          <w:rFonts w:ascii="Sylfaen" w:hAnsi="Sylfaen" w:cs="Sylfaen"/>
          <w:i w:val="0"/>
          <w:lang w:val="af-ZA"/>
        </w:rPr>
        <w:t>է</w:t>
      </w:r>
      <w:r w:rsidRPr="006E68AD">
        <w:rPr>
          <w:rFonts w:ascii="Sylfaen" w:hAnsi="Sylfaen"/>
          <w:i w:val="0"/>
          <w:lang w:val="af-ZA"/>
        </w:rPr>
        <w:t xml:space="preserve"> </w:t>
      </w:r>
      <w:r w:rsidRPr="006E68AD">
        <w:rPr>
          <w:rFonts w:ascii="Sylfaen" w:hAnsi="Sylfaen" w:cs="Sylfaen"/>
          <w:i w:val="0"/>
          <w:lang w:val="hy-AM"/>
        </w:rPr>
        <w:t>գնանշման</w:t>
      </w:r>
      <w:r w:rsidRPr="006E68AD">
        <w:rPr>
          <w:rFonts w:ascii="Sylfaen" w:hAnsi="Sylfaen"/>
          <w:i w:val="0"/>
          <w:lang w:val="hy-AM"/>
        </w:rPr>
        <w:t xml:space="preserve"> </w:t>
      </w:r>
      <w:r w:rsidRPr="006E68AD">
        <w:rPr>
          <w:rFonts w:ascii="Sylfaen" w:hAnsi="Sylfaen" w:cs="Sylfaen"/>
          <w:i w:val="0"/>
          <w:lang w:val="hy-AM"/>
        </w:rPr>
        <w:t>հարցում</w:t>
      </w:r>
      <w:r w:rsidRPr="006E68AD">
        <w:rPr>
          <w:rFonts w:ascii="Sylfaen" w:hAnsi="Sylfaen"/>
          <w:i w:val="0"/>
          <w:lang w:val="af-ZA"/>
        </w:rPr>
        <w:t xml:space="preserve">, </w:t>
      </w:r>
      <w:r w:rsidRPr="006E68AD">
        <w:rPr>
          <w:rFonts w:ascii="Sylfaen" w:hAnsi="Sylfaen" w:cs="Sylfaen"/>
          <w:i w:val="0"/>
          <w:lang w:val="af-ZA"/>
        </w:rPr>
        <w:t>որն</w:t>
      </w:r>
      <w:r w:rsidRPr="006E68AD">
        <w:rPr>
          <w:rFonts w:ascii="Sylfaen" w:hAnsi="Sylfaen"/>
          <w:i w:val="0"/>
          <w:lang w:val="af-ZA"/>
        </w:rPr>
        <w:t xml:space="preserve"> </w:t>
      </w:r>
      <w:r w:rsidRPr="006E68AD">
        <w:rPr>
          <w:rFonts w:ascii="Sylfaen" w:hAnsi="Sylfaen" w:cs="Sylfaen"/>
          <w:i w:val="0"/>
          <w:lang w:val="af-ZA"/>
        </w:rPr>
        <w:t>իրականացվում</w:t>
      </w:r>
      <w:r w:rsidRPr="006E68AD">
        <w:rPr>
          <w:rFonts w:ascii="Sylfaen" w:hAnsi="Sylfaen"/>
          <w:i w:val="0"/>
          <w:lang w:val="af-ZA"/>
        </w:rPr>
        <w:t xml:space="preserve"> </w:t>
      </w:r>
      <w:r w:rsidRPr="006E68AD">
        <w:rPr>
          <w:rFonts w:ascii="Sylfaen" w:hAnsi="Sylfaen" w:cs="Sylfaen"/>
          <w:i w:val="0"/>
          <w:lang w:val="af-ZA"/>
        </w:rPr>
        <w:t>է</w:t>
      </w:r>
      <w:r w:rsidRPr="006E68AD">
        <w:rPr>
          <w:rFonts w:ascii="Sylfaen" w:hAnsi="Sylfaen"/>
          <w:i w:val="0"/>
          <w:lang w:val="af-ZA"/>
        </w:rPr>
        <w:t xml:space="preserve"> </w:t>
      </w:r>
      <w:r w:rsidRPr="006E68AD">
        <w:rPr>
          <w:rFonts w:ascii="Sylfaen" w:hAnsi="Sylfaen" w:cs="Sylfaen"/>
          <w:i w:val="0"/>
          <w:lang w:val="af-ZA"/>
        </w:rPr>
        <w:t>մեկ</w:t>
      </w:r>
      <w:r w:rsidRPr="006E68AD">
        <w:rPr>
          <w:rFonts w:ascii="Sylfaen" w:hAnsi="Sylfaen"/>
          <w:i w:val="0"/>
          <w:lang w:val="af-ZA"/>
        </w:rPr>
        <w:t xml:space="preserve"> </w:t>
      </w:r>
      <w:r w:rsidRPr="006E68AD">
        <w:rPr>
          <w:rFonts w:ascii="Sylfaen" w:hAnsi="Sylfaen" w:cs="Sylfaen"/>
          <w:i w:val="0"/>
          <w:lang w:val="af-ZA"/>
        </w:rPr>
        <w:t>փուլով</w:t>
      </w:r>
      <w:r w:rsidRPr="006E68AD">
        <w:rPr>
          <w:rFonts w:ascii="Sylfaen" w:hAnsi="Sylfaen"/>
          <w:i w:val="0"/>
          <w:lang w:val="af-ZA"/>
        </w:rPr>
        <w:t>:</w:t>
      </w:r>
    </w:p>
    <w:p w:rsidR="00584CD0" w:rsidRPr="006E68AD" w:rsidRDefault="00584CD0" w:rsidP="00584CD0">
      <w:pPr>
        <w:pStyle w:val="a3"/>
        <w:spacing w:line="240" w:lineRule="auto"/>
        <w:ind w:firstLine="0"/>
        <w:rPr>
          <w:rFonts w:ascii="Sylfaen" w:hAnsi="Sylfaen"/>
          <w:i w:val="0"/>
          <w:lang w:val="af-ZA"/>
        </w:rPr>
      </w:pPr>
      <w:r w:rsidRPr="006E68AD">
        <w:rPr>
          <w:rFonts w:ascii="Sylfaen" w:hAnsi="Sylfaen"/>
          <w:i w:val="0"/>
          <w:lang w:val="af-ZA"/>
        </w:rPr>
        <w:tab/>
      </w:r>
      <w:r w:rsidRPr="006E68AD">
        <w:rPr>
          <w:rFonts w:ascii="Sylfaen" w:hAnsi="Sylfaen" w:cs="Sylfaen"/>
          <w:i w:val="0"/>
          <w:lang w:val="hy-AM"/>
        </w:rPr>
        <w:t>Գնանշման</w:t>
      </w:r>
      <w:r w:rsidRPr="006E68AD">
        <w:rPr>
          <w:rFonts w:ascii="Sylfaen" w:hAnsi="Sylfaen"/>
          <w:i w:val="0"/>
          <w:lang w:val="hy-AM"/>
        </w:rPr>
        <w:t xml:space="preserve"> </w:t>
      </w:r>
      <w:r w:rsidRPr="006E68AD">
        <w:rPr>
          <w:rFonts w:ascii="Sylfaen" w:hAnsi="Sylfaen" w:cs="Sylfaen"/>
          <w:i w:val="0"/>
          <w:lang w:val="hy-AM"/>
        </w:rPr>
        <w:t>հարցման</w:t>
      </w:r>
      <w:r w:rsidRPr="006E68AD">
        <w:rPr>
          <w:rFonts w:ascii="Sylfaen" w:hAnsi="Sylfaen"/>
          <w:i w:val="0"/>
          <w:lang w:val="af-ZA"/>
        </w:rPr>
        <w:t xml:space="preserve"> </w:t>
      </w:r>
      <w:r w:rsidRPr="006E68AD">
        <w:rPr>
          <w:rFonts w:ascii="Sylfaen" w:hAnsi="Sylfaen" w:cs="Sylfaen"/>
          <w:i w:val="0"/>
          <w:lang w:val="hy-AM"/>
        </w:rPr>
        <w:t>ընտրված</w:t>
      </w:r>
      <w:r w:rsidRPr="006E68AD">
        <w:rPr>
          <w:rFonts w:ascii="Sylfaen" w:hAnsi="Sylfaen"/>
          <w:i w:val="0"/>
          <w:lang w:val="af-ZA"/>
        </w:rPr>
        <w:t xml:space="preserve"> </w:t>
      </w:r>
      <w:r w:rsidRPr="006E68AD">
        <w:rPr>
          <w:rFonts w:ascii="Sylfaen" w:hAnsi="Sylfaen" w:cs="Sylfaen"/>
          <w:i w:val="0"/>
          <w:lang w:val="af-ZA"/>
        </w:rPr>
        <w:t>մասնակցին</w:t>
      </w:r>
      <w:r w:rsidRPr="006E68AD">
        <w:rPr>
          <w:rFonts w:ascii="Sylfaen" w:hAnsi="Sylfaen"/>
          <w:i w:val="0"/>
          <w:lang w:val="af-ZA"/>
        </w:rPr>
        <w:t xml:space="preserve"> </w:t>
      </w:r>
      <w:r w:rsidRPr="006E68AD">
        <w:rPr>
          <w:rFonts w:ascii="Sylfaen" w:hAnsi="Sylfaen" w:cs="Sylfaen"/>
          <w:i w:val="0"/>
          <w:lang w:val="af-ZA"/>
        </w:rPr>
        <w:t>սահմանված</w:t>
      </w:r>
      <w:r w:rsidRPr="006E68AD">
        <w:rPr>
          <w:rFonts w:ascii="Sylfaen" w:hAnsi="Sylfaen"/>
          <w:i w:val="0"/>
          <w:lang w:val="af-ZA"/>
        </w:rPr>
        <w:t xml:space="preserve"> </w:t>
      </w:r>
      <w:r w:rsidRPr="006E68AD">
        <w:rPr>
          <w:rFonts w:ascii="Sylfaen" w:hAnsi="Sylfaen" w:cs="Sylfaen"/>
          <w:i w:val="0"/>
          <w:lang w:val="af-ZA"/>
        </w:rPr>
        <w:t>կարգով</w:t>
      </w:r>
      <w:r w:rsidRPr="006E68AD">
        <w:rPr>
          <w:rFonts w:ascii="Sylfaen" w:hAnsi="Sylfaen"/>
          <w:i w:val="0"/>
          <w:lang w:val="af-ZA"/>
        </w:rPr>
        <w:t xml:space="preserve"> </w:t>
      </w:r>
      <w:r w:rsidRPr="006E68AD">
        <w:rPr>
          <w:rFonts w:ascii="Sylfaen" w:hAnsi="Sylfaen" w:cs="Sylfaen"/>
          <w:i w:val="0"/>
          <w:lang w:val="af-ZA"/>
        </w:rPr>
        <w:t>կառաջարկվի</w:t>
      </w:r>
      <w:r w:rsidRPr="006E68AD">
        <w:rPr>
          <w:rFonts w:ascii="Sylfaen" w:hAnsi="Sylfaen"/>
          <w:i w:val="0"/>
          <w:lang w:val="af-ZA"/>
        </w:rPr>
        <w:t xml:space="preserve"> </w:t>
      </w:r>
      <w:r w:rsidRPr="006E68AD">
        <w:rPr>
          <w:rFonts w:ascii="Sylfaen" w:hAnsi="Sylfaen" w:cs="Sylfaen"/>
          <w:i w:val="0"/>
          <w:lang w:val="af-ZA"/>
        </w:rPr>
        <w:t>կնքել</w:t>
      </w:r>
      <w:r w:rsidRPr="006E68AD">
        <w:rPr>
          <w:rFonts w:ascii="Sylfaen" w:hAnsi="Sylfaen"/>
          <w:i w:val="0"/>
          <w:lang w:val="af-ZA"/>
        </w:rPr>
        <w:t xml:space="preserve"> </w:t>
      </w:r>
      <w:r w:rsidRPr="006E68AD">
        <w:rPr>
          <w:rFonts w:ascii="Sylfaen" w:hAnsi="Sylfaen" w:cs="Sylfaen"/>
          <w:i w:val="0"/>
          <w:lang w:val="af-ZA"/>
        </w:rPr>
        <w:t>սննդամթերքի</w:t>
      </w:r>
      <w:r w:rsidRPr="006E68AD">
        <w:rPr>
          <w:rFonts w:ascii="Sylfaen" w:hAnsi="Sylfaen"/>
          <w:i w:val="0"/>
          <w:lang w:val="af-ZA"/>
        </w:rPr>
        <w:t xml:space="preserve">    </w:t>
      </w:r>
      <w:r w:rsidRPr="006E68AD">
        <w:rPr>
          <w:rFonts w:ascii="Sylfaen" w:hAnsi="Sylfaen" w:cs="Sylfaen"/>
          <w:i w:val="0"/>
          <w:lang w:val="af-ZA"/>
        </w:rPr>
        <w:t>մատակարարման</w:t>
      </w:r>
      <w:r w:rsidRPr="006E68AD">
        <w:rPr>
          <w:rFonts w:ascii="Sylfaen" w:hAnsi="Sylfaen"/>
          <w:i w:val="0"/>
          <w:lang w:val="af-ZA"/>
        </w:rPr>
        <w:t xml:space="preserve"> </w:t>
      </w:r>
      <w:r w:rsidRPr="006E68AD">
        <w:rPr>
          <w:rFonts w:ascii="Sylfaen" w:hAnsi="Sylfaen" w:cs="Sylfaen"/>
          <w:i w:val="0"/>
          <w:lang w:val="af-ZA"/>
        </w:rPr>
        <w:t>պայմանագիր</w:t>
      </w:r>
      <w:r w:rsidRPr="006E68AD">
        <w:rPr>
          <w:rFonts w:ascii="Sylfaen" w:hAnsi="Sylfaen"/>
          <w:i w:val="0"/>
          <w:lang w:val="af-ZA"/>
        </w:rPr>
        <w:t xml:space="preserve"> (</w:t>
      </w:r>
      <w:r w:rsidRPr="006E68AD">
        <w:rPr>
          <w:rFonts w:ascii="Sylfaen" w:hAnsi="Sylfaen" w:cs="Sylfaen"/>
          <w:i w:val="0"/>
          <w:lang w:val="af-ZA"/>
        </w:rPr>
        <w:t>այսուհետ</w:t>
      </w:r>
      <w:r w:rsidRPr="006E68AD">
        <w:rPr>
          <w:rFonts w:ascii="Sylfaen" w:hAnsi="Sylfaen"/>
          <w:i w:val="0"/>
          <w:lang w:val="af-ZA"/>
        </w:rPr>
        <w:t xml:space="preserve">` </w:t>
      </w:r>
      <w:r w:rsidRPr="006E68AD">
        <w:rPr>
          <w:rFonts w:ascii="Sylfaen" w:hAnsi="Sylfaen" w:cs="Sylfaen"/>
          <w:i w:val="0"/>
          <w:lang w:val="af-ZA"/>
        </w:rPr>
        <w:t>պայմանագիր</w:t>
      </w:r>
      <w:r w:rsidRPr="006E68AD">
        <w:rPr>
          <w:rFonts w:ascii="Sylfaen" w:hAnsi="Sylfaen"/>
          <w:i w:val="0"/>
          <w:lang w:val="af-ZA"/>
        </w:rPr>
        <w:t>)</w:t>
      </w:r>
      <w:r w:rsidRPr="006E68AD">
        <w:rPr>
          <w:rFonts w:ascii="Sylfaen" w:hAnsi="Sylfaen" w:cs="Tahoma"/>
          <w:i w:val="0"/>
          <w:lang w:val="af-ZA"/>
        </w:rPr>
        <w:t>։</w:t>
      </w:r>
      <w:r w:rsidRPr="006E68AD">
        <w:rPr>
          <w:rFonts w:ascii="Sylfaen" w:hAnsi="Sylfaen"/>
          <w:i w:val="0"/>
          <w:lang w:val="af-ZA"/>
        </w:rPr>
        <w:t xml:space="preserve"> </w:t>
      </w:r>
    </w:p>
    <w:p w:rsidR="00584CD0" w:rsidRPr="006E68AD" w:rsidRDefault="00584CD0" w:rsidP="00584CD0">
      <w:pPr>
        <w:pStyle w:val="a3"/>
        <w:spacing w:line="240" w:lineRule="auto"/>
        <w:ind w:firstLine="0"/>
        <w:rPr>
          <w:rFonts w:ascii="Sylfaen" w:hAnsi="Sylfaen"/>
          <w:i w:val="0"/>
          <w:lang w:val="af-ZA"/>
        </w:rPr>
      </w:pPr>
      <w:r w:rsidRPr="006E68AD">
        <w:rPr>
          <w:rFonts w:ascii="Sylfaen" w:hAnsi="Sylfaen"/>
          <w:i w:val="0"/>
          <w:lang w:val="af-ZA"/>
        </w:rPr>
        <w:tab/>
        <w:t>«</w:t>
      </w:r>
      <w:r w:rsidRPr="006E68AD">
        <w:rPr>
          <w:rFonts w:ascii="Sylfaen" w:hAnsi="Sylfaen" w:cs="Sylfaen"/>
          <w:i w:val="0"/>
          <w:lang w:val="af-ZA"/>
        </w:rPr>
        <w:t>Գնումների</w:t>
      </w:r>
      <w:r w:rsidRPr="006E68AD">
        <w:rPr>
          <w:rFonts w:ascii="Sylfaen" w:hAnsi="Sylfaen"/>
          <w:i w:val="0"/>
          <w:lang w:val="af-ZA"/>
        </w:rPr>
        <w:t xml:space="preserve"> </w:t>
      </w:r>
      <w:r w:rsidRPr="006E68AD">
        <w:rPr>
          <w:rFonts w:ascii="Sylfaen" w:hAnsi="Sylfaen" w:cs="Sylfaen"/>
          <w:i w:val="0"/>
          <w:lang w:val="af-ZA"/>
        </w:rPr>
        <w:t>մասին</w:t>
      </w:r>
      <w:r w:rsidRPr="006E68AD">
        <w:rPr>
          <w:rFonts w:ascii="Sylfaen" w:hAnsi="Sylfaen" w:cs="Arial Armenian"/>
          <w:i w:val="0"/>
          <w:lang w:val="af-ZA"/>
        </w:rPr>
        <w:t>»</w:t>
      </w:r>
      <w:r w:rsidRPr="006E68AD">
        <w:rPr>
          <w:rFonts w:ascii="Sylfaen" w:hAnsi="Sylfaen"/>
          <w:i w:val="0"/>
          <w:lang w:val="af-ZA"/>
        </w:rPr>
        <w:t xml:space="preserve"> </w:t>
      </w:r>
      <w:r w:rsidRPr="006E68AD">
        <w:rPr>
          <w:rFonts w:ascii="Sylfaen" w:hAnsi="Sylfaen" w:cs="Sylfaen"/>
          <w:i w:val="0"/>
          <w:lang w:val="af-ZA"/>
        </w:rPr>
        <w:t>ՀՀ</w:t>
      </w:r>
      <w:r w:rsidRPr="006E68AD">
        <w:rPr>
          <w:rFonts w:ascii="Sylfaen" w:hAnsi="Sylfaen"/>
          <w:i w:val="0"/>
          <w:lang w:val="af-ZA"/>
        </w:rPr>
        <w:t xml:space="preserve"> </w:t>
      </w:r>
      <w:r w:rsidRPr="006E68AD">
        <w:rPr>
          <w:rFonts w:ascii="Sylfaen" w:hAnsi="Sylfaen" w:cs="Sylfaen"/>
          <w:i w:val="0"/>
          <w:lang w:val="af-ZA"/>
        </w:rPr>
        <w:t>օրենքի</w:t>
      </w:r>
      <w:r w:rsidRPr="006E68AD">
        <w:rPr>
          <w:rFonts w:ascii="Sylfaen" w:hAnsi="Sylfaen"/>
          <w:i w:val="0"/>
          <w:lang w:val="af-ZA"/>
        </w:rPr>
        <w:t xml:space="preserve"> 7-</w:t>
      </w:r>
      <w:r w:rsidRPr="006E68AD">
        <w:rPr>
          <w:rFonts w:ascii="Sylfaen" w:hAnsi="Sylfaen" w:cs="Sylfaen"/>
          <w:i w:val="0"/>
          <w:lang w:val="af-ZA"/>
        </w:rPr>
        <w:t>րդ</w:t>
      </w:r>
      <w:r w:rsidRPr="006E68AD">
        <w:rPr>
          <w:rFonts w:ascii="Sylfaen" w:hAnsi="Sylfaen"/>
          <w:i w:val="0"/>
          <w:lang w:val="af-ZA"/>
        </w:rPr>
        <w:t xml:space="preserve"> </w:t>
      </w:r>
      <w:r w:rsidRPr="006E68AD">
        <w:rPr>
          <w:rFonts w:ascii="Sylfaen" w:hAnsi="Sylfaen" w:cs="Sylfaen"/>
          <w:i w:val="0"/>
          <w:lang w:val="af-ZA"/>
        </w:rPr>
        <w:t>հոդվածի</w:t>
      </w:r>
      <w:r w:rsidRPr="006E68AD">
        <w:rPr>
          <w:rFonts w:ascii="Sylfaen" w:hAnsi="Sylfaen"/>
          <w:i w:val="0"/>
          <w:lang w:val="af-ZA"/>
        </w:rPr>
        <w:t xml:space="preserve"> </w:t>
      </w:r>
      <w:r w:rsidRPr="006E68AD">
        <w:rPr>
          <w:rFonts w:ascii="Sylfaen" w:hAnsi="Sylfaen" w:cs="Sylfaen"/>
          <w:i w:val="0"/>
          <w:lang w:val="af-ZA"/>
        </w:rPr>
        <w:t>համաձայն</w:t>
      </w:r>
      <w:r w:rsidRPr="006E68AD">
        <w:rPr>
          <w:rFonts w:ascii="Sylfaen" w:hAnsi="Sylfaen"/>
          <w:i w:val="0"/>
          <w:lang w:val="af-ZA"/>
        </w:rPr>
        <w:t xml:space="preserve">` </w:t>
      </w:r>
      <w:r w:rsidRPr="006E68AD">
        <w:rPr>
          <w:rFonts w:ascii="Sylfaen" w:hAnsi="Sylfaen" w:cs="Sylfaen"/>
          <w:i w:val="0"/>
          <w:lang w:val="af-ZA"/>
        </w:rPr>
        <w:t>ցանկացած</w:t>
      </w:r>
      <w:r w:rsidRPr="006E68AD">
        <w:rPr>
          <w:rFonts w:ascii="Sylfaen" w:hAnsi="Sylfaen"/>
          <w:i w:val="0"/>
          <w:lang w:val="af-ZA"/>
        </w:rPr>
        <w:t xml:space="preserve"> </w:t>
      </w:r>
      <w:r w:rsidRPr="006E68AD">
        <w:rPr>
          <w:rFonts w:ascii="Sylfaen" w:hAnsi="Sylfaen" w:cs="Sylfaen"/>
          <w:i w:val="0"/>
          <w:lang w:val="af-ZA"/>
        </w:rPr>
        <w:t>անձ</w:t>
      </w:r>
      <w:r w:rsidRPr="006E68AD">
        <w:rPr>
          <w:rFonts w:ascii="Sylfaen" w:hAnsi="Sylfaen"/>
          <w:i w:val="0"/>
          <w:lang w:val="af-ZA"/>
        </w:rPr>
        <w:t xml:space="preserve">, </w:t>
      </w:r>
      <w:r w:rsidRPr="006E68AD">
        <w:rPr>
          <w:rFonts w:ascii="Sylfaen" w:hAnsi="Sylfaen" w:cs="Sylfaen"/>
          <w:i w:val="0"/>
          <w:lang w:val="af-ZA"/>
        </w:rPr>
        <w:t>անկախ</w:t>
      </w:r>
      <w:r w:rsidRPr="006E68AD">
        <w:rPr>
          <w:rFonts w:ascii="Sylfaen" w:hAnsi="Sylfaen"/>
          <w:i w:val="0"/>
          <w:lang w:val="af-ZA"/>
        </w:rPr>
        <w:t xml:space="preserve"> </w:t>
      </w:r>
      <w:r w:rsidRPr="006E68AD">
        <w:rPr>
          <w:rFonts w:ascii="Sylfaen" w:hAnsi="Sylfaen" w:cs="Sylfaen"/>
          <w:i w:val="0"/>
          <w:lang w:val="af-ZA"/>
        </w:rPr>
        <w:t>նրա</w:t>
      </w:r>
      <w:r w:rsidRPr="006E68AD">
        <w:rPr>
          <w:rFonts w:ascii="Sylfaen" w:hAnsi="Sylfaen"/>
          <w:i w:val="0"/>
          <w:lang w:val="af-ZA"/>
        </w:rPr>
        <w:t xml:space="preserve"> </w:t>
      </w:r>
      <w:r w:rsidRPr="006E68AD">
        <w:rPr>
          <w:rFonts w:ascii="Sylfaen" w:hAnsi="Sylfaen" w:cs="Sylfaen"/>
          <w:i w:val="0"/>
          <w:lang w:val="af-ZA"/>
        </w:rPr>
        <w:t>օտարերկրյա</w:t>
      </w:r>
      <w:r w:rsidRPr="006E68AD">
        <w:rPr>
          <w:rFonts w:ascii="Sylfaen" w:hAnsi="Sylfaen"/>
          <w:i w:val="0"/>
          <w:lang w:val="af-ZA"/>
        </w:rPr>
        <w:t xml:space="preserve"> </w:t>
      </w:r>
      <w:r w:rsidRPr="006E68AD">
        <w:rPr>
          <w:rFonts w:ascii="Sylfaen" w:hAnsi="Sylfaen" w:cs="Sylfaen"/>
          <w:i w:val="0"/>
          <w:lang w:val="af-ZA"/>
        </w:rPr>
        <w:t>ֆիզիկական</w:t>
      </w:r>
      <w:r w:rsidRPr="006E68AD">
        <w:rPr>
          <w:rFonts w:ascii="Sylfaen" w:hAnsi="Sylfaen"/>
          <w:i w:val="0"/>
          <w:lang w:val="af-ZA"/>
        </w:rPr>
        <w:t xml:space="preserve"> </w:t>
      </w:r>
      <w:r w:rsidRPr="006E68AD">
        <w:rPr>
          <w:rFonts w:ascii="Sylfaen" w:hAnsi="Sylfaen" w:cs="Sylfaen"/>
          <w:i w:val="0"/>
          <w:lang w:val="af-ZA"/>
        </w:rPr>
        <w:t>անձ</w:t>
      </w:r>
      <w:r w:rsidRPr="006E68AD">
        <w:rPr>
          <w:rFonts w:ascii="Sylfaen" w:hAnsi="Sylfaen"/>
          <w:i w:val="0"/>
          <w:lang w:val="af-ZA"/>
        </w:rPr>
        <w:t xml:space="preserve">, </w:t>
      </w:r>
      <w:r w:rsidRPr="006E68AD">
        <w:rPr>
          <w:rFonts w:ascii="Sylfaen" w:hAnsi="Sylfaen" w:cs="Sylfaen"/>
          <w:i w:val="0"/>
          <w:lang w:val="af-ZA"/>
        </w:rPr>
        <w:t>կազմակերպություն</w:t>
      </w:r>
      <w:r w:rsidRPr="006E68AD">
        <w:rPr>
          <w:rFonts w:ascii="Sylfaen" w:hAnsi="Sylfaen"/>
          <w:i w:val="0"/>
          <w:lang w:val="af-ZA"/>
        </w:rPr>
        <w:t xml:space="preserve"> </w:t>
      </w:r>
      <w:r w:rsidRPr="006E68AD">
        <w:rPr>
          <w:rFonts w:ascii="Sylfaen" w:hAnsi="Sylfaen" w:cs="Sylfaen"/>
          <w:i w:val="0"/>
          <w:lang w:val="af-ZA"/>
        </w:rPr>
        <w:t>կամ</w:t>
      </w:r>
      <w:r w:rsidRPr="006E68AD">
        <w:rPr>
          <w:rFonts w:ascii="Sylfaen" w:hAnsi="Sylfaen"/>
          <w:i w:val="0"/>
          <w:lang w:val="af-ZA"/>
        </w:rPr>
        <w:t xml:space="preserve"> </w:t>
      </w:r>
      <w:r w:rsidRPr="006E68AD">
        <w:rPr>
          <w:rFonts w:ascii="Sylfaen" w:hAnsi="Sylfaen" w:cs="Sylfaen"/>
          <w:i w:val="0"/>
          <w:lang w:val="af-ZA"/>
        </w:rPr>
        <w:t>քաղաքացիություն</w:t>
      </w:r>
      <w:r w:rsidRPr="006E68AD">
        <w:rPr>
          <w:rFonts w:ascii="Sylfaen" w:hAnsi="Sylfaen"/>
          <w:i w:val="0"/>
          <w:lang w:val="af-ZA"/>
        </w:rPr>
        <w:t xml:space="preserve"> </w:t>
      </w:r>
      <w:r w:rsidRPr="006E68AD">
        <w:rPr>
          <w:rFonts w:ascii="Sylfaen" w:hAnsi="Sylfaen" w:cs="Sylfaen"/>
          <w:i w:val="0"/>
          <w:lang w:val="af-ZA"/>
        </w:rPr>
        <w:t>չունեցող</w:t>
      </w:r>
      <w:r w:rsidRPr="006E68AD">
        <w:rPr>
          <w:rFonts w:ascii="Sylfaen" w:hAnsi="Sylfaen"/>
          <w:i w:val="0"/>
          <w:lang w:val="af-ZA"/>
        </w:rPr>
        <w:t xml:space="preserve"> </w:t>
      </w:r>
      <w:r w:rsidRPr="006E68AD">
        <w:rPr>
          <w:rFonts w:ascii="Sylfaen" w:hAnsi="Sylfaen" w:cs="Sylfaen"/>
          <w:i w:val="0"/>
          <w:lang w:val="af-ZA"/>
        </w:rPr>
        <w:t>անձ</w:t>
      </w:r>
      <w:r w:rsidRPr="006E68AD">
        <w:rPr>
          <w:rFonts w:ascii="Sylfaen" w:hAnsi="Sylfaen"/>
          <w:i w:val="0"/>
          <w:lang w:val="af-ZA"/>
        </w:rPr>
        <w:t xml:space="preserve"> </w:t>
      </w:r>
      <w:r w:rsidRPr="006E68AD">
        <w:rPr>
          <w:rFonts w:ascii="Sylfaen" w:hAnsi="Sylfaen" w:cs="Sylfaen"/>
          <w:i w:val="0"/>
          <w:lang w:val="af-ZA"/>
        </w:rPr>
        <w:t>լինելու</w:t>
      </w:r>
      <w:r w:rsidRPr="006E68AD">
        <w:rPr>
          <w:rFonts w:ascii="Sylfaen" w:hAnsi="Sylfaen"/>
          <w:i w:val="0"/>
          <w:lang w:val="af-ZA"/>
        </w:rPr>
        <w:t xml:space="preserve"> </w:t>
      </w:r>
      <w:r w:rsidRPr="006E68AD">
        <w:rPr>
          <w:rFonts w:ascii="Sylfaen" w:hAnsi="Sylfaen" w:cs="Sylfaen"/>
          <w:i w:val="0"/>
          <w:lang w:val="af-ZA"/>
        </w:rPr>
        <w:t>հանգամանքից</w:t>
      </w:r>
      <w:r w:rsidRPr="006E68AD">
        <w:rPr>
          <w:rFonts w:ascii="Sylfaen" w:hAnsi="Sylfaen"/>
          <w:i w:val="0"/>
          <w:lang w:val="af-ZA"/>
        </w:rPr>
        <w:t xml:space="preserve">, </w:t>
      </w:r>
      <w:r w:rsidRPr="006E68AD">
        <w:rPr>
          <w:rFonts w:ascii="Sylfaen" w:hAnsi="Sylfaen" w:cs="Sylfaen"/>
          <w:i w:val="0"/>
          <w:lang w:val="af-ZA"/>
        </w:rPr>
        <w:t>ունի</w:t>
      </w:r>
      <w:r w:rsidRPr="006E68AD">
        <w:rPr>
          <w:rFonts w:ascii="Sylfaen" w:hAnsi="Sylfaen"/>
          <w:i w:val="0"/>
          <w:lang w:val="af-ZA"/>
        </w:rPr>
        <w:t xml:space="preserve"> </w:t>
      </w:r>
      <w:r w:rsidRPr="006E68AD">
        <w:rPr>
          <w:rFonts w:ascii="Sylfaen" w:hAnsi="Sylfaen" w:cs="Sylfaen"/>
          <w:i w:val="0"/>
          <w:lang w:val="af-ZA"/>
        </w:rPr>
        <w:t>սույն</w:t>
      </w:r>
      <w:r w:rsidRPr="006E68AD">
        <w:rPr>
          <w:rFonts w:ascii="Sylfaen" w:hAnsi="Sylfaen"/>
          <w:i w:val="0"/>
          <w:lang w:val="af-ZA"/>
        </w:rPr>
        <w:t xml:space="preserve"> </w:t>
      </w:r>
      <w:r w:rsidRPr="006E68AD">
        <w:rPr>
          <w:rFonts w:ascii="Sylfaen" w:hAnsi="Sylfaen" w:cs="Sylfaen"/>
          <w:i w:val="0"/>
          <w:lang w:val="af-ZA"/>
        </w:rPr>
        <w:t>գնանշման</w:t>
      </w:r>
      <w:r w:rsidRPr="006E68AD">
        <w:rPr>
          <w:rFonts w:ascii="Sylfaen" w:hAnsi="Sylfaen"/>
          <w:i w:val="0"/>
          <w:lang w:val="af-ZA"/>
        </w:rPr>
        <w:t xml:space="preserve"> </w:t>
      </w:r>
      <w:r w:rsidRPr="006E68AD">
        <w:rPr>
          <w:rFonts w:ascii="Sylfaen" w:hAnsi="Sylfaen" w:cs="Sylfaen"/>
          <w:i w:val="0"/>
          <w:lang w:val="af-ZA"/>
        </w:rPr>
        <w:t>հարցմանը</w:t>
      </w:r>
      <w:r w:rsidRPr="006E68AD">
        <w:rPr>
          <w:rFonts w:ascii="Sylfaen" w:hAnsi="Sylfaen"/>
          <w:i w:val="0"/>
          <w:lang w:val="af-ZA"/>
        </w:rPr>
        <w:t xml:space="preserve"> </w:t>
      </w:r>
      <w:r w:rsidRPr="006E68AD">
        <w:rPr>
          <w:rFonts w:ascii="Sylfaen" w:hAnsi="Sylfaen" w:cs="Sylfaen"/>
          <w:i w:val="0"/>
          <w:lang w:val="af-ZA"/>
        </w:rPr>
        <w:t>մասնակցելու</w:t>
      </w:r>
      <w:r w:rsidRPr="006E68AD">
        <w:rPr>
          <w:rFonts w:ascii="Sylfaen" w:hAnsi="Sylfaen"/>
          <w:i w:val="0"/>
          <w:lang w:val="af-ZA"/>
        </w:rPr>
        <w:t xml:space="preserve"> </w:t>
      </w:r>
      <w:r w:rsidRPr="006E68AD">
        <w:rPr>
          <w:rFonts w:ascii="Sylfaen" w:hAnsi="Sylfaen" w:cs="Sylfaen"/>
          <w:i w:val="0"/>
          <w:lang w:val="af-ZA"/>
        </w:rPr>
        <w:t>հավասար</w:t>
      </w:r>
      <w:r w:rsidRPr="006E68AD">
        <w:rPr>
          <w:rFonts w:ascii="Sylfaen" w:hAnsi="Sylfaen"/>
          <w:i w:val="0"/>
          <w:lang w:val="af-ZA"/>
        </w:rPr>
        <w:t xml:space="preserve"> </w:t>
      </w:r>
      <w:r w:rsidRPr="006E68AD">
        <w:rPr>
          <w:rFonts w:ascii="Sylfaen" w:hAnsi="Sylfaen" w:cs="Sylfaen"/>
          <w:i w:val="0"/>
          <w:lang w:val="af-ZA"/>
        </w:rPr>
        <w:t>իրավունք</w:t>
      </w:r>
      <w:r w:rsidRPr="006E68AD">
        <w:rPr>
          <w:rFonts w:ascii="Sylfaen" w:hAnsi="Sylfaen"/>
          <w:i w:val="0"/>
          <w:lang w:val="af-ZA"/>
        </w:rPr>
        <w:t>:</w:t>
      </w:r>
    </w:p>
    <w:p w:rsidR="00584CD0" w:rsidRPr="006E68AD" w:rsidRDefault="00584CD0" w:rsidP="00584CD0">
      <w:pPr>
        <w:ind w:firstLine="720"/>
        <w:jc w:val="both"/>
        <w:rPr>
          <w:rFonts w:ascii="Sylfaen" w:hAnsi="Sylfaen"/>
          <w:sz w:val="20"/>
          <w:szCs w:val="20"/>
          <w:lang w:val="af-ZA"/>
        </w:rPr>
      </w:pPr>
      <w:r w:rsidRPr="006E68AD">
        <w:rPr>
          <w:rFonts w:ascii="Sylfaen" w:hAnsi="Sylfaen" w:cs="Sylfaen"/>
          <w:sz w:val="20"/>
          <w:szCs w:val="20"/>
          <w:lang w:val="hy-AM"/>
        </w:rPr>
        <w:t>Գնանշման</w:t>
      </w:r>
      <w:r w:rsidRPr="006E68AD">
        <w:rPr>
          <w:rFonts w:ascii="Sylfaen" w:hAnsi="Sylfaen"/>
          <w:sz w:val="20"/>
          <w:szCs w:val="20"/>
          <w:lang w:val="hy-AM"/>
        </w:rPr>
        <w:t xml:space="preserve"> </w:t>
      </w:r>
      <w:r w:rsidRPr="006E68AD">
        <w:rPr>
          <w:rFonts w:ascii="Sylfaen" w:hAnsi="Sylfaen" w:cs="Sylfaen"/>
          <w:sz w:val="20"/>
          <w:szCs w:val="20"/>
          <w:lang w:val="hy-AM"/>
        </w:rPr>
        <w:t>հարցմանը</w:t>
      </w:r>
      <w:r w:rsidRPr="006E68AD">
        <w:rPr>
          <w:rFonts w:ascii="Sylfaen" w:hAnsi="Sylfaen"/>
          <w:sz w:val="20"/>
          <w:szCs w:val="20"/>
          <w:lang w:val="af-ZA"/>
        </w:rPr>
        <w:t xml:space="preserve"> </w:t>
      </w:r>
      <w:r w:rsidRPr="006E68AD">
        <w:rPr>
          <w:rFonts w:ascii="Sylfaen" w:hAnsi="Sylfaen" w:cs="Sylfaen"/>
          <w:sz w:val="20"/>
          <w:szCs w:val="20"/>
          <w:lang w:val="af-ZA"/>
        </w:rPr>
        <w:t>մասնակցելու</w:t>
      </w:r>
      <w:r w:rsidRPr="006E68AD">
        <w:rPr>
          <w:rFonts w:ascii="Sylfaen" w:hAnsi="Sylfaen"/>
          <w:sz w:val="20"/>
          <w:szCs w:val="20"/>
          <w:lang w:val="af-ZA"/>
        </w:rPr>
        <w:t xml:space="preserve"> </w:t>
      </w:r>
      <w:r w:rsidRPr="006E68AD">
        <w:rPr>
          <w:rFonts w:ascii="Sylfaen" w:hAnsi="Sylfaen" w:cs="Sylfaen"/>
          <w:sz w:val="20"/>
          <w:szCs w:val="20"/>
          <w:lang w:val="af-ZA"/>
        </w:rPr>
        <w:t>իրավունք</w:t>
      </w:r>
      <w:r w:rsidRPr="006E68AD">
        <w:rPr>
          <w:rFonts w:ascii="Sylfaen" w:hAnsi="Sylfaen"/>
          <w:sz w:val="20"/>
          <w:szCs w:val="20"/>
          <w:lang w:val="af-ZA"/>
        </w:rPr>
        <w:t xml:space="preserve"> </w:t>
      </w:r>
      <w:r w:rsidRPr="006E68AD">
        <w:rPr>
          <w:rFonts w:ascii="Sylfaen" w:hAnsi="Sylfaen" w:cs="Sylfaen"/>
          <w:sz w:val="20"/>
          <w:szCs w:val="20"/>
          <w:lang w:val="af-ZA"/>
        </w:rPr>
        <w:t>չունեցող</w:t>
      </w:r>
      <w:r w:rsidRPr="006E68AD">
        <w:rPr>
          <w:rFonts w:ascii="Sylfaen" w:hAnsi="Sylfaen"/>
          <w:sz w:val="20"/>
          <w:szCs w:val="20"/>
          <w:lang w:val="af-ZA"/>
        </w:rPr>
        <w:t xml:space="preserve"> </w:t>
      </w:r>
      <w:r w:rsidRPr="006E68AD">
        <w:rPr>
          <w:rFonts w:ascii="Sylfaen" w:hAnsi="Sylfaen" w:cs="Sylfaen"/>
          <w:sz w:val="20"/>
          <w:szCs w:val="20"/>
          <w:lang w:val="af-ZA"/>
        </w:rPr>
        <w:t>անձանց</w:t>
      </w:r>
      <w:r w:rsidRPr="006E68AD">
        <w:rPr>
          <w:rFonts w:ascii="Sylfaen" w:hAnsi="Sylfaen"/>
          <w:sz w:val="20"/>
          <w:szCs w:val="20"/>
          <w:lang w:val="af-ZA"/>
        </w:rPr>
        <w:t xml:space="preserve">, </w:t>
      </w:r>
      <w:r w:rsidRPr="006E68AD">
        <w:rPr>
          <w:rFonts w:ascii="Sylfaen" w:hAnsi="Sylfaen" w:cs="Sylfaen"/>
          <w:sz w:val="20"/>
          <w:szCs w:val="20"/>
          <w:lang w:val="af-ZA"/>
        </w:rPr>
        <w:t>ինչպես</w:t>
      </w:r>
      <w:r w:rsidRPr="006E68AD">
        <w:rPr>
          <w:rFonts w:ascii="Sylfaen" w:hAnsi="Sylfaen"/>
          <w:sz w:val="20"/>
          <w:szCs w:val="20"/>
          <w:lang w:val="af-ZA"/>
        </w:rPr>
        <w:t xml:space="preserve"> </w:t>
      </w:r>
      <w:r w:rsidRPr="006E68AD">
        <w:rPr>
          <w:rFonts w:ascii="Sylfaen" w:hAnsi="Sylfaen" w:cs="Sylfaen"/>
          <w:sz w:val="20"/>
          <w:szCs w:val="20"/>
          <w:lang w:val="af-ZA"/>
        </w:rPr>
        <w:t>նաև</w:t>
      </w:r>
      <w:r w:rsidRPr="006E68AD">
        <w:rPr>
          <w:rFonts w:ascii="Sylfaen" w:hAnsi="Sylfaen"/>
          <w:sz w:val="20"/>
          <w:szCs w:val="20"/>
          <w:lang w:val="af-ZA"/>
        </w:rPr>
        <w:t xml:space="preserve"> </w:t>
      </w:r>
      <w:r w:rsidRPr="006E68AD">
        <w:rPr>
          <w:rFonts w:ascii="Sylfaen" w:hAnsi="Sylfaen" w:cs="Sylfaen"/>
          <w:sz w:val="20"/>
          <w:szCs w:val="20"/>
          <w:lang w:val="af-ZA"/>
        </w:rPr>
        <w:t>մասնակիցներին</w:t>
      </w:r>
      <w:r w:rsidRPr="006E68AD">
        <w:rPr>
          <w:rFonts w:ascii="Sylfaen" w:hAnsi="Sylfaen"/>
          <w:sz w:val="20"/>
          <w:szCs w:val="20"/>
          <w:lang w:val="af-ZA"/>
        </w:rPr>
        <w:t xml:space="preserve"> </w:t>
      </w:r>
      <w:r w:rsidRPr="006E68AD">
        <w:rPr>
          <w:rFonts w:ascii="Sylfaen" w:hAnsi="Sylfaen" w:cs="Sylfaen"/>
          <w:sz w:val="20"/>
          <w:szCs w:val="20"/>
          <w:lang w:val="af-ZA"/>
        </w:rPr>
        <w:t>ներկայացվող</w:t>
      </w:r>
      <w:r w:rsidRPr="006E68AD">
        <w:rPr>
          <w:rFonts w:ascii="Sylfaen" w:hAnsi="Sylfaen"/>
          <w:sz w:val="20"/>
          <w:szCs w:val="20"/>
          <w:lang w:val="af-ZA"/>
        </w:rPr>
        <w:t xml:space="preserve"> </w:t>
      </w:r>
      <w:r w:rsidRPr="006E68AD">
        <w:rPr>
          <w:rFonts w:ascii="Sylfaen" w:hAnsi="Sylfaen" w:cs="Sylfaen"/>
          <w:sz w:val="20"/>
          <w:szCs w:val="20"/>
          <w:lang w:val="af-ZA"/>
        </w:rPr>
        <w:t>որակավորման</w:t>
      </w:r>
      <w:r w:rsidRPr="006E68AD">
        <w:rPr>
          <w:rFonts w:ascii="Sylfaen" w:hAnsi="Sylfaen"/>
          <w:sz w:val="20"/>
          <w:szCs w:val="20"/>
          <w:lang w:val="af-ZA"/>
        </w:rPr>
        <w:t xml:space="preserve"> </w:t>
      </w:r>
      <w:r w:rsidRPr="006E68AD">
        <w:rPr>
          <w:rFonts w:ascii="Sylfaen" w:hAnsi="Sylfaen" w:cs="Sylfaen"/>
          <w:sz w:val="20"/>
          <w:szCs w:val="20"/>
          <w:lang w:val="af-ZA"/>
        </w:rPr>
        <w:t>չափանիշներն</w:t>
      </w:r>
      <w:r w:rsidRPr="006E68AD">
        <w:rPr>
          <w:rFonts w:ascii="Sylfaen" w:hAnsi="Sylfaen"/>
          <w:sz w:val="20"/>
          <w:szCs w:val="20"/>
          <w:lang w:val="af-ZA"/>
        </w:rPr>
        <w:t xml:space="preserve"> </w:t>
      </w:r>
      <w:r w:rsidRPr="006E68AD">
        <w:rPr>
          <w:rFonts w:ascii="Sylfaen" w:hAnsi="Sylfaen" w:cs="Sylfaen"/>
          <w:sz w:val="20"/>
          <w:szCs w:val="20"/>
          <w:lang w:val="af-ZA"/>
        </w:rPr>
        <w:t>ու</w:t>
      </w:r>
      <w:r w:rsidRPr="006E68AD">
        <w:rPr>
          <w:rFonts w:ascii="Sylfaen" w:hAnsi="Sylfaen"/>
          <w:sz w:val="20"/>
          <w:szCs w:val="20"/>
          <w:lang w:val="af-ZA"/>
        </w:rPr>
        <w:t xml:space="preserve"> </w:t>
      </w:r>
      <w:r w:rsidRPr="006E68AD">
        <w:rPr>
          <w:rFonts w:ascii="Sylfaen" w:hAnsi="Sylfaen" w:cs="Sylfaen"/>
          <w:sz w:val="20"/>
          <w:szCs w:val="20"/>
          <w:lang w:val="af-ZA"/>
        </w:rPr>
        <w:t>այդ</w:t>
      </w:r>
      <w:r w:rsidRPr="006E68AD">
        <w:rPr>
          <w:rFonts w:ascii="Sylfaen" w:hAnsi="Sylfaen"/>
          <w:sz w:val="20"/>
          <w:szCs w:val="20"/>
          <w:lang w:val="af-ZA"/>
        </w:rPr>
        <w:t xml:space="preserve"> </w:t>
      </w:r>
      <w:r w:rsidRPr="006E68AD">
        <w:rPr>
          <w:rFonts w:ascii="Sylfaen" w:hAnsi="Sylfaen" w:cs="Sylfaen"/>
          <w:sz w:val="20"/>
          <w:szCs w:val="20"/>
          <w:lang w:val="af-ZA"/>
        </w:rPr>
        <w:t>չափանիշների</w:t>
      </w:r>
      <w:r w:rsidRPr="006E68AD">
        <w:rPr>
          <w:rFonts w:ascii="Sylfaen" w:hAnsi="Sylfaen"/>
          <w:sz w:val="20"/>
          <w:szCs w:val="20"/>
          <w:lang w:val="af-ZA"/>
        </w:rPr>
        <w:t xml:space="preserve"> </w:t>
      </w:r>
      <w:r w:rsidRPr="006E68AD">
        <w:rPr>
          <w:rFonts w:ascii="Sylfaen" w:hAnsi="Sylfaen" w:cs="Sylfaen"/>
          <w:sz w:val="20"/>
          <w:szCs w:val="20"/>
          <w:lang w:val="af-ZA"/>
        </w:rPr>
        <w:t>գնահատման</w:t>
      </w:r>
      <w:r w:rsidRPr="006E68AD">
        <w:rPr>
          <w:rFonts w:ascii="Sylfaen" w:hAnsi="Sylfaen"/>
          <w:sz w:val="20"/>
          <w:szCs w:val="20"/>
          <w:lang w:val="af-ZA"/>
        </w:rPr>
        <w:t xml:space="preserve"> </w:t>
      </w:r>
      <w:r w:rsidRPr="006E68AD">
        <w:rPr>
          <w:rFonts w:ascii="Sylfaen" w:hAnsi="Sylfaen" w:cs="Sylfaen"/>
          <w:sz w:val="20"/>
          <w:szCs w:val="20"/>
          <w:lang w:val="af-ZA"/>
        </w:rPr>
        <w:t>համար</w:t>
      </w:r>
      <w:r w:rsidRPr="006E68AD">
        <w:rPr>
          <w:rFonts w:ascii="Sylfaen" w:hAnsi="Sylfaen"/>
          <w:sz w:val="20"/>
          <w:szCs w:val="20"/>
          <w:lang w:val="af-ZA"/>
        </w:rPr>
        <w:t xml:space="preserve"> </w:t>
      </w:r>
      <w:r w:rsidRPr="006E68AD">
        <w:rPr>
          <w:rFonts w:ascii="Sylfaen" w:hAnsi="Sylfaen" w:cs="Sylfaen"/>
          <w:sz w:val="20"/>
          <w:szCs w:val="20"/>
          <w:lang w:val="af-ZA"/>
        </w:rPr>
        <w:t>ներկայացվելիք</w:t>
      </w:r>
      <w:r w:rsidRPr="006E68AD">
        <w:rPr>
          <w:rFonts w:ascii="Sylfaen" w:hAnsi="Sylfaen"/>
          <w:sz w:val="20"/>
          <w:szCs w:val="20"/>
          <w:lang w:val="af-ZA"/>
        </w:rPr>
        <w:t xml:space="preserve"> </w:t>
      </w:r>
      <w:r w:rsidRPr="006E68AD">
        <w:rPr>
          <w:rFonts w:ascii="Sylfaen" w:hAnsi="Sylfaen" w:cs="Sylfaen"/>
          <w:sz w:val="20"/>
          <w:szCs w:val="20"/>
          <w:lang w:val="af-ZA"/>
        </w:rPr>
        <w:t>փաստաթղթերը</w:t>
      </w:r>
      <w:r w:rsidRPr="006E68AD">
        <w:rPr>
          <w:rFonts w:ascii="Sylfaen" w:hAnsi="Sylfaen"/>
          <w:sz w:val="20"/>
          <w:szCs w:val="20"/>
          <w:lang w:val="af-ZA"/>
        </w:rPr>
        <w:t xml:space="preserve"> </w:t>
      </w:r>
      <w:r w:rsidRPr="006E68AD">
        <w:rPr>
          <w:rFonts w:ascii="Sylfaen" w:hAnsi="Sylfaen" w:cs="Sylfaen"/>
          <w:sz w:val="20"/>
          <w:szCs w:val="20"/>
          <w:lang w:val="af-ZA"/>
        </w:rPr>
        <w:t>սահմանված</w:t>
      </w:r>
      <w:r w:rsidRPr="006E68AD">
        <w:rPr>
          <w:rFonts w:ascii="Sylfaen" w:hAnsi="Sylfaen"/>
          <w:sz w:val="20"/>
          <w:szCs w:val="20"/>
          <w:lang w:val="af-ZA"/>
        </w:rPr>
        <w:t xml:space="preserve"> </w:t>
      </w:r>
      <w:r w:rsidRPr="006E68AD">
        <w:rPr>
          <w:rFonts w:ascii="Sylfaen" w:hAnsi="Sylfaen" w:cs="Sylfaen"/>
          <w:sz w:val="20"/>
          <w:szCs w:val="20"/>
          <w:lang w:val="af-ZA"/>
        </w:rPr>
        <w:t>են</w:t>
      </w:r>
      <w:r w:rsidRPr="006E68AD">
        <w:rPr>
          <w:rFonts w:ascii="Sylfaen" w:hAnsi="Sylfaen"/>
          <w:sz w:val="20"/>
          <w:szCs w:val="20"/>
          <w:lang w:val="af-ZA"/>
        </w:rPr>
        <w:t xml:space="preserve"> </w:t>
      </w:r>
      <w:r w:rsidRPr="006E68AD">
        <w:rPr>
          <w:rFonts w:ascii="Sylfaen" w:hAnsi="Sylfaen" w:cs="Sylfaen"/>
          <w:sz w:val="20"/>
          <w:szCs w:val="20"/>
          <w:lang w:val="af-ZA"/>
        </w:rPr>
        <w:t>սույն</w:t>
      </w:r>
      <w:r w:rsidRPr="006E68AD">
        <w:rPr>
          <w:rFonts w:ascii="Sylfaen" w:hAnsi="Sylfaen"/>
          <w:sz w:val="20"/>
          <w:szCs w:val="20"/>
          <w:lang w:val="af-ZA"/>
        </w:rPr>
        <w:t xml:space="preserve"> </w:t>
      </w:r>
      <w:r w:rsidRPr="006E68AD">
        <w:rPr>
          <w:rFonts w:ascii="Sylfaen" w:hAnsi="Sylfaen" w:cs="Sylfaen"/>
          <w:sz w:val="20"/>
          <w:szCs w:val="20"/>
          <w:lang w:val="af-ZA"/>
        </w:rPr>
        <w:t>ընթացակարգի</w:t>
      </w:r>
      <w:r w:rsidRPr="006E68AD">
        <w:rPr>
          <w:rFonts w:ascii="Sylfaen" w:hAnsi="Sylfaen"/>
          <w:sz w:val="20"/>
          <w:szCs w:val="20"/>
          <w:lang w:val="af-ZA"/>
        </w:rPr>
        <w:t xml:space="preserve"> </w:t>
      </w:r>
      <w:r w:rsidRPr="006E68AD">
        <w:rPr>
          <w:rFonts w:ascii="Sylfaen" w:hAnsi="Sylfaen" w:cs="Sylfaen"/>
          <w:sz w:val="20"/>
          <w:szCs w:val="20"/>
          <w:lang w:val="af-ZA"/>
        </w:rPr>
        <w:t>հրավերով</w:t>
      </w:r>
      <w:r w:rsidRPr="006E68AD">
        <w:rPr>
          <w:rFonts w:ascii="Sylfaen" w:hAnsi="Sylfaen"/>
          <w:sz w:val="20"/>
          <w:szCs w:val="20"/>
          <w:lang w:val="af-ZA"/>
        </w:rPr>
        <w:t>:</w:t>
      </w:r>
    </w:p>
    <w:p w:rsidR="00584CD0" w:rsidRPr="006E68AD" w:rsidRDefault="00584CD0" w:rsidP="00584CD0">
      <w:pPr>
        <w:pStyle w:val="a3"/>
        <w:spacing w:line="240" w:lineRule="auto"/>
        <w:rPr>
          <w:rFonts w:ascii="Sylfaen" w:hAnsi="Sylfaen"/>
          <w:i w:val="0"/>
          <w:lang w:val="af-ZA"/>
        </w:rPr>
      </w:pPr>
      <w:r w:rsidRPr="006E68AD">
        <w:rPr>
          <w:rFonts w:ascii="Sylfaen" w:hAnsi="Sylfaen" w:cs="Sylfaen"/>
          <w:i w:val="0"/>
          <w:lang w:val="af-ZA"/>
        </w:rPr>
        <w:t>Ընտրված</w:t>
      </w:r>
      <w:r w:rsidRPr="006E68AD">
        <w:rPr>
          <w:rFonts w:ascii="Sylfaen" w:hAnsi="Sylfaen"/>
          <w:i w:val="0"/>
          <w:lang w:val="af-ZA"/>
        </w:rPr>
        <w:t xml:space="preserve"> </w:t>
      </w:r>
      <w:r w:rsidRPr="006E68AD">
        <w:rPr>
          <w:rFonts w:ascii="Sylfaen" w:hAnsi="Sylfaen" w:cs="Sylfaen"/>
          <w:i w:val="0"/>
          <w:lang w:val="af-ZA"/>
        </w:rPr>
        <w:t>մասնակիցը</w:t>
      </w:r>
      <w:r w:rsidRPr="006E68AD">
        <w:rPr>
          <w:rFonts w:ascii="Sylfaen" w:hAnsi="Sylfaen"/>
          <w:i w:val="0"/>
          <w:lang w:val="af-ZA"/>
        </w:rPr>
        <w:t xml:space="preserve"> </w:t>
      </w:r>
      <w:r w:rsidRPr="006E68AD">
        <w:rPr>
          <w:rFonts w:ascii="Sylfaen" w:hAnsi="Sylfaen" w:cs="Sylfaen"/>
          <w:i w:val="0"/>
          <w:lang w:val="af-ZA"/>
        </w:rPr>
        <w:t>որոշվում</w:t>
      </w:r>
      <w:r w:rsidRPr="006E68AD">
        <w:rPr>
          <w:rFonts w:ascii="Sylfaen" w:hAnsi="Sylfaen"/>
          <w:i w:val="0"/>
          <w:lang w:val="af-ZA"/>
        </w:rPr>
        <w:t xml:space="preserve"> </w:t>
      </w:r>
      <w:r w:rsidRPr="006E68AD">
        <w:rPr>
          <w:rFonts w:ascii="Sylfaen" w:hAnsi="Sylfaen" w:cs="Sylfaen"/>
          <w:i w:val="0"/>
          <w:lang w:val="af-ZA"/>
        </w:rPr>
        <w:t>է</w:t>
      </w:r>
      <w:r w:rsidRPr="006E68AD">
        <w:rPr>
          <w:rFonts w:ascii="Sylfaen" w:hAnsi="Sylfaen"/>
          <w:i w:val="0"/>
          <w:lang w:val="af-ZA"/>
        </w:rPr>
        <w:t xml:space="preserve"> </w:t>
      </w:r>
      <w:r w:rsidRPr="006E68AD">
        <w:rPr>
          <w:rFonts w:ascii="Sylfaen" w:hAnsi="Sylfaen" w:cs="Sylfaen"/>
          <w:i w:val="0"/>
          <w:lang w:val="af-ZA"/>
        </w:rPr>
        <w:t>հրավերի</w:t>
      </w:r>
      <w:r w:rsidRPr="006E68AD">
        <w:rPr>
          <w:rFonts w:ascii="Sylfaen" w:hAnsi="Sylfaen"/>
          <w:i w:val="0"/>
          <w:lang w:val="af-ZA"/>
        </w:rPr>
        <w:t xml:space="preserve"> </w:t>
      </w:r>
      <w:r w:rsidRPr="006E68AD">
        <w:rPr>
          <w:rFonts w:ascii="Sylfaen" w:hAnsi="Sylfaen" w:cs="Sylfaen"/>
          <w:i w:val="0"/>
          <w:lang w:val="af-ZA"/>
        </w:rPr>
        <w:t>պահանջներին</w:t>
      </w:r>
      <w:r w:rsidRPr="006E68AD">
        <w:rPr>
          <w:rFonts w:ascii="Sylfaen" w:hAnsi="Sylfaen"/>
          <w:i w:val="0"/>
          <w:lang w:val="af-ZA"/>
        </w:rPr>
        <w:t xml:space="preserve"> </w:t>
      </w:r>
      <w:r w:rsidRPr="006E68AD">
        <w:rPr>
          <w:rFonts w:ascii="Sylfaen" w:hAnsi="Sylfaen" w:cs="Sylfaen"/>
          <w:i w:val="0"/>
          <w:lang w:val="af-ZA"/>
        </w:rPr>
        <w:t>բավարար</w:t>
      </w:r>
      <w:r w:rsidRPr="006E68AD">
        <w:rPr>
          <w:rFonts w:ascii="Sylfaen" w:hAnsi="Sylfaen"/>
          <w:i w:val="0"/>
          <w:lang w:val="af-ZA"/>
        </w:rPr>
        <w:t xml:space="preserve"> </w:t>
      </w:r>
      <w:r w:rsidRPr="006E68AD">
        <w:rPr>
          <w:rFonts w:ascii="Sylfaen" w:hAnsi="Sylfaen" w:cs="Sylfaen"/>
          <w:i w:val="0"/>
          <w:lang w:val="af-ZA"/>
        </w:rPr>
        <w:t>գնահատված</w:t>
      </w:r>
      <w:r w:rsidRPr="006E68AD">
        <w:rPr>
          <w:rFonts w:ascii="Sylfaen" w:hAnsi="Sylfaen"/>
          <w:i w:val="0"/>
          <w:lang w:val="af-ZA"/>
        </w:rPr>
        <w:t xml:space="preserve"> </w:t>
      </w:r>
      <w:r w:rsidRPr="006E68AD">
        <w:rPr>
          <w:rFonts w:ascii="Sylfaen" w:hAnsi="Sylfaen" w:cs="Sylfaen"/>
          <w:i w:val="0"/>
          <w:lang w:val="af-ZA"/>
        </w:rPr>
        <w:t>հայտեր</w:t>
      </w:r>
      <w:r w:rsidRPr="006E68AD">
        <w:rPr>
          <w:rFonts w:ascii="Sylfaen" w:hAnsi="Sylfaen"/>
          <w:i w:val="0"/>
          <w:lang w:val="af-ZA"/>
        </w:rPr>
        <w:t xml:space="preserve"> </w:t>
      </w:r>
      <w:r w:rsidRPr="006E68AD">
        <w:rPr>
          <w:rFonts w:ascii="Sylfaen" w:hAnsi="Sylfaen" w:cs="Sylfaen"/>
          <w:i w:val="0"/>
          <w:lang w:val="af-ZA"/>
        </w:rPr>
        <w:t>ներկայացրած</w:t>
      </w:r>
      <w:r w:rsidRPr="006E68AD">
        <w:rPr>
          <w:rFonts w:ascii="Sylfaen" w:hAnsi="Sylfaen"/>
          <w:i w:val="0"/>
          <w:lang w:val="af-ZA"/>
        </w:rPr>
        <w:t xml:space="preserve"> </w:t>
      </w:r>
      <w:r w:rsidRPr="006E68AD">
        <w:rPr>
          <w:rFonts w:ascii="Sylfaen" w:hAnsi="Sylfaen" w:cs="Sylfaen"/>
          <w:i w:val="0"/>
          <w:lang w:val="af-ZA"/>
        </w:rPr>
        <w:t>մասնակիցների</w:t>
      </w:r>
      <w:r w:rsidRPr="006E68AD">
        <w:rPr>
          <w:rFonts w:ascii="Sylfaen" w:hAnsi="Sylfaen"/>
          <w:i w:val="0"/>
          <w:lang w:val="af-ZA"/>
        </w:rPr>
        <w:t xml:space="preserve"> </w:t>
      </w:r>
      <w:r w:rsidRPr="006E68AD">
        <w:rPr>
          <w:rFonts w:ascii="Sylfaen" w:hAnsi="Sylfaen" w:cs="Sylfaen"/>
          <w:i w:val="0"/>
          <w:lang w:val="af-ZA"/>
        </w:rPr>
        <w:t>թվից</w:t>
      </w:r>
      <w:r w:rsidRPr="006E68AD">
        <w:rPr>
          <w:rFonts w:ascii="Sylfaen" w:hAnsi="Sylfaen"/>
          <w:i w:val="0"/>
          <w:lang w:val="af-ZA"/>
        </w:rPr>
        <w:t xml:space="preserve">` </w:t>
      </w:r>
      <w:r w:rsidRPr="006E68AD">
        <w:rPr>
          <w:rFonts w:ascii="Sylfaen" w:hAnsi="Sylfaen" w:cs="Sylfaen"/>
          <w:i w:val="0"/>
          <w:lang w:val="af-ZA"/>
        </w:rPr>
        <w:t>նվազագույն</w:t>
      </w:r>
      <w:r w:rsidRPr="006E68AD">
        <w:rPr>
          <w:rFonts w:ascii="Sylfaen" w:hAnsi="Sylfaen"/>
          <w:i w:val="0"/>
          <w:lang w:val="af-ZA"/>
        </w:rPr>
        <w:t xml:space="preserve"> </w:t>
      </w:r>
      <w:r w:rsidRPr="006E68AD">
        <w:rPr>
          <w:rFonts w:ascii="Sylfaen" w:hAnsi="Sylfaen" w:cs="Sylfaen"/>
          <w:i w:val="0"/>
          <w:lang w:val="af-ZA"/>
        </w:rPr>
        <w:t>գնային</w:t>
      </w:r>
      <w:r w:rsidRPr="006E68AD">
        <w:rPr>
          <w:rFonts w:ascii="Sylfaen" w:hAnsi="Sylfaen"/>
          <w:i w:val="0"/>
          <w:lang w:val="af-ZA"/>
        </w:rPr>
        <w:t xml:space="preserve"> </w:t>
      </w:r>
      <w:r w:rsidRPr="006E68AD">
        <w:rPr>
          <w:rFonts w:ascii="Sylfaen" w:hAnsi="Sylfaen" w:cs="Sylfaen"/>
          <w:i w:val="0"/>
          <w:lang w:val="af-ZA"/>
        </w:rPr>
        <w:t>առաջարկ</w:t>
      </w:r>
      <w:r w:rsidRPr="006E68AD">
        <w:rPr>
          <w:rFonts w:ascii="Sylfaen" w:hAnsi="Sylfaen"/>
          <w:i w:val="0"/>
          <w:lang w:val="af-ZA"/>
        </w:rPr>
        <w:t xml:space="preserve"> </w:t>
      </w:r>
      <w:r w:rsidRPr="006E68AD">
        <w:rPr>
          <w:rFonts w:ascii="Sylfaen" w:hAnsi="Sylfaen" w:cs="Sylfaen"/>
          <w:i w:val="0"/>
          <w:lang w:val="af-ZA"/>
        </w:rPr>
        <w:t>ներկայացրած</w:t>
      </w:r>
      <w:r w:rsidRPr="006E68AD">
        <w:rPr>
          <w:rFonts w:ascii="Sylfaen" w:hAnsi="Sylfaen"/>
          <w:i w:val="0"/>
          <w:lang w:val="af-ZA"/>
        </w:rPr>
        <w:t xml:space="preserve"> </w:t>
      </w:r>
      <w:r w:rsidRPr="006E68AD">
        <w:rPr>
          <w:rFonts w:ascii="Sylfaen" w:hAnsi="Sylfaen" w:cs="Sylfaen"/>
          <w:i w:val="0"/>
          <w:lang w:val="af-ZA"/>
        </w:rPr>
        <w:t>մասնակցին</w:t>
      </w:r>
      <w:r w:rsidRPr="006E68AD">
        <w:rPr>
          <w:rFonts w:ascii="Sylfaen" w:hAnsi="Sylfaen"/>
          <w:i w:val="0"/>
          <w:lang w:val="af-ZA"/>
        </w:rPr>
        <w:t xml:space="preserve"> </w:t>
      </w:r>
      <w:r w:rsidRPr="006E68AD">
        <w:rPr>
          <w:rFonts w:ascii="Sylfaen" w:hAnsi="Sylfaen" w:cs="Sylfaen"/>
          <w:i w:val="0"/>
          <w:lang w:val="af-ZA"/>
        </w:rPr>
        <w:t>նախապատվություն</w:t>
      </w:r>
      <w:r w:rsidRPr="006E68AD">
        <w:rPr>
          <w:rFonts w:ascii="Sylfaen" w:hAnsi="Sylfaen"/>
          <w:i w:val="0"/>
          <w:lang w:val="af-ZA"/>
        </w:rPr>
        <w:t xml:space="preserve"> </w:t>
      </w:r>
      <w:r w:rsidRPr="006E68AD">
        <w:rPr>
          <w:rFonts w:ascii="Sylfaen" w:hAnsi="Sylfaen" w:cs="Sylfaen"/>
          <w:i w:val="0"/>
          <w:lang w:val="af-ZA"/>
        </w:rPr>
        <w:t>տալու</w:t>
      </w:r>
      <w:r w:rsidRPr="006E68AD">
        <w:rPr>
          <w:rFonts w:ascii="Sylfaen" w:hAnsi="Sylfaen"/>
          <w:i w:val="0"/>
          <w:lang w:val="af-ZA"/>
        </w:rPr>
        <w:t xml:space="preserve"> </w:t>
      </w:r>
      <w:r w:rsidRPr="006E68AD">
        <w:rPr>
          <w:rFonts w:ascii="Sylfaen" w:hAnsi="Sylfaen" w:cs="Sylfaen"/>
          <w:i w:val="0"/>
          <w:lang w:val="af-ZA"/>
        </w:rPr>
        <w:t>սկզբունքով։</w:t>
      </w:r>
      <w:r w:rsidRPr="006E68AD">
        <w:rPr>
          <w:rFonts w:ascii="Sylfaen" w:hAnsi="Sylfaen"/>
          <w:i w:val="0"/>
          <w:lang w:val="af-ZA"/>
        </w:rPr>
        <w:t xml:space="preserve"> </w:t>
      </w:r>
    </w:p>
    <w:p w:rsidR="00584CD0" w:rsidRPr="006E68AD" w:rsidRDefault="00584CD0" w:rsidP="00584CD0">
      <w:pPr>
        <w:pStyle w:val="a3"/>
        <w:spacing w:line="240" w:lineRule="auto"/>
        <w:rPr>
          <w:rFonts w:ascii="Sylfaen" w:hAnsi="Sylfaen"/>
          <w:i w:val="0"/>
          <w:lang w:val="af-ZA"/>
        </w:rPr>
      </w:pPr>
      <w:r w:rsidRPr="006E68AD">
        <w:rPr>
          <w:rFonts w:ascii="Sylfaen" w:hAnsi="Sylfaen" w:cs="Sylfaen"/>
          <w:i w:val="0"/>
          <w:lang w:val="hy-AM"/>
        </w:rPr>
        <w:t>Գնանշման</w:t>
      </w:r>
      <w:r w:rsidRPr="006E68AD">
        <w:rPr>
          <w:rFonts w:ascii="Sylfaen" w:hAnsi="Sylfaen"/>
          <w:i w:val="0"/>
          <w:lang w:val="hy-AM"/>
        </w:rPr>
        <w:t xml:space="preserve"> </w:t>
      </w:r>
      <w:r w:rsidRPr="006E68AD">
        <w:rPr>
          <w:rFonts w:ascii="Sylfaen" w:hAnsi="Sylfaen" w:cs="Sylfaen"/>
          <w:i w:val="0"/>
          <w:lang w:val="hy-AM"/>
        </w:rPr>
        <w:t>հարցման</w:t>
      </w:r>
      <w:r w:rsidRPr="006E68AD">
        <w:rPr>
          <w:rFonts w:ascii="Sylfaen" w:hAnsi="Sylfaen"/>
          <w:i w:val="0"/>
          <w:lang w:val="af-ZA"/>
        </w:rPr>
        <w:t xml:space="preserve"> </w:t>
      </w:r>
      <w:r w:rsidRPr="006E68AD">
        <w:rPr>
          <w:rFonts w:ascii="Sylfaen" w:hAnsi="Sylfaen" w:cs="Sylfaen"/>
          <w:i w:val="0"/>
          <w:lang w:val="af-ZA"/>
        </w:rPr>
        <w:t>հրավերը</w:t>
      </w:r>
      <w:r w:rsidRPr="006E68AD">
        <w:rPr>
          <w:rFonts w:ascii="Sylfaen" w:hAnsi="Sylfaen"/>
          <w:i w:val="0"/>
          <w:lang w:val="af-ZA"/>
        </w:rPr>
        <w:t xml:space="preserve"> </w:t>
      </w:r>
      <w:r w:rsidRPr="006E68AD">
        <w:rPr>
          <w:rFonts w:ascii="Sylfaen" w:hAnsi="Sylfaen" w:cs="Sylfaen"/>
          <w:i w:val="0"/>
          <w:lang w:val="af-ZA"/>
        </w:rPr>
        <w:t>թղթային</w:t>
      </w:r>
      <w:r w:rsidRPr="006E68AD">
        <w:rPr>
          <w:rFonts w:ascii="Sylfaen" w:hAnsi="Sylfaen"/>
          <w:i w:val="0"/>
          <w:lang w:val="af-ZA"/>
        </w:rPr>
        <w:t xml:space="preserve"> </w:t>
      </w:r>
      <w:r w:rsidRPr="006E68AD">
        <w:rPr>
          <w:rFonts w:ascii="Sylfaen" w:hAnsi="Sylfaen" w:cs="Sylfaen"/>
          <w:i w:val="0"/>
          <w:lang w:val="af-ZA"/>
        </w:rPr>
        <w:t>ստանալու</w:t>
      </w:r>
      <w:r w:rsidRPr="006E68AD">
        <w:rPr>
          <w:rFonts w:ascii="Sylfaen" w:hAnsi="Sylfaen"/>
          <w:i w:val="0"/>
          <w:lang w:val="af-ZA"/>
        </w:rPr>
        <w:t xml:space="preserve"> </w:t>
      </w:r>
      <w:r w:rsidRPr="006E68AD">
        <w:rPr>
          <w:rFonts w:ascii="Sylfaen" w:hAnsi="Sylfaen" w:cs="Sylfaen"/>
          <w:i w:val="0"/>
          <w:lang w:val="af-ZA"/>
        </w:rPr>
        <w:t>համար</w:t>
      </w:r>
      <w:r w:rsidRPr="006E68AD">
        <w:rPr>
          <w:rFonts w:ascii="Sylfaen" w:hAnsi="Sylfaen"/>
          <w:i w:val="0"/>
          <w:lang w:val="af-ZA"/>
        </w:rPr>
        <w:t xml:space="preserve"> </w:t>
      </w:r>
      <w:r w:rsidRPr="006E68AD">
        <w:rPr>
          <w:rFonts w:ascii="Sylfaen" w:hAnsi="Sylfaen" w:cs="Sylfaen"/>
          <w:i w:val="0"/>
          <w:lang w:val="af-ZA"/>
        </w:rPr>
        <w:t>անհրաժեշտ</w:t>
      </w:r>
      <w:r w:rsidRPr="006E68AD">
        <w:rPr>
          <w:rFonts w:ascii="Sylfaen" w:hAnsi="Sylfaen"/>
          <w:i w:val="0"/>
          <w:lang w:val="af-ZA"/>
        </w:rPr>
        <w:t xml:space="preserve"> </w:t>
      </w:r>
      <w:r w:rsidRPr="006E68AD">
        <w:rPr>
          <w:rFonts w:ascii="Sylfaen" w:hAnsi="Sylfaen" w:cs="Sylfaen"/>
          <w:i w:val="0"/>
          <w:lang w:val="af-ZA"/>
        </w:rPr>
        <w:t>է</w:t>
      </w:r>
      <w:r w:rsidRPr="006E68AD">
        <w:rPr>
          <w:rFonts w:ascii="Sylfaen" w:hAnsi="Sylfaen"/>
          <w:i w:val="0"/>
          <w:lang w:val="af-ZA"/>
        </w:rPr>
        <w:t xml:space="preserve"> </w:t>
      </w:r>
      <w:r w:rsidRPr="006E68AD">
        <w:rPr>
          <w:rFonts w:ascii="Sylfaen" w:hAnsi="Sylfaen" w:cs="Sylfaen"/>
          <w:i w:val="0"/>
          <w:lang w:val="af-ZA"/>
        </w:rPr>
        <w:t>դիմել</w:t>
      </w:r>
      <w:r w:rsidRPr="006E68AD">
        <w:rPr>
          <w:rFonts w:ascii="Sylfaen" w:hAnsi="Sylfaen"/>
          <w:i w:val="0"/>
          <w:lang w:val="af-ZA"/>
        </w:rPr>
        <w:t xml:space="preserve"> </w:t>
      </w:r>
      <w:r w:rsidRPr="006E68AD">
        <w:rPr>
          <w:rFonts w:ascii="Sylfaen" w:hAnsi="Sylfaen" w:cs="Sylfaen"/>
          <w:i w:val="0"/>
          <w:lang w:val="af-ZA"/>
        </w:rPr>
        <w:t>պատվիրատուին</w:t>
      </w:r>
      <w:r w:rsidRPr="006E68AD">
        <w:rPr>
          <w:rFonts w:ascii="Sylfaen" w:hAnsi="Sylfaen"/>
          <w:i w:val="0"/>
          <w:lang w:val="af-ZA"/>
        </w:rPr>
        <w:t xml:space="preserve">, </w:t>
      </w:r>
      <w:r w:rsidRPr="006E68AD">
        <w:rPr>
          <w:rFonts w:ascii="Sylfaen" w:hAnsi="Sylfaen" w:cs="Sylfaen"/>
          <w:i w:val="0"/>
          <w:lang w:val="af-ZA"/>
        </w:rPr>
        <w:t>մինչև</w:t>
      </w:r>
      <w:r w:rsidRPr="006E68AD">
        <w:rPr>
          <w:rFonts w:ascii="Sylfaen" w:hAnsi="Sylfaen"/>
          <w:i w:val="0"/>
          <w:lang w:val="af-ZA"/>
        </w:rPr>
        <w:t xml:space="preserve"> </w:t>
      </w:r>
      <w:r w:rsidRPr="006E68AD">
        <w:rPr>
          <w:rFonts w:ascii="Sylfaen" w:hAnsi="Sylfaen" w:cs="Sylfaen"/>
          <w:i w:val="0"/>
          <w:lang w:val="af-ZA"/>
        </w:rPr>
        <w:t>սույն</w:t>
      </w:r>
      <w:r w:rsidRPr="006E68AD">
        <w:rPr>
          <w:rFonts w:ascii="Sylfaen" w:hAnsi="Sylfaen"/>
          <w:i w:val="0"/>
          <w:lang w:val="af-ZA"/>
        </w:rPr>
        <w:t xml:space="preserve"> </w:t>
      </w:r>
      <w:r w:rsidRPr="006E68AD">
        <w:rPr>
          <w:rFonts w:ascii="Sylfaen" w:hAnsi="Sylfaen" w:cs="Sylfaen"/>
          <w:i w:val="0"/>
          <w:lang w:val="af-ZA"/>
        </w:rPr>
        <w:t>հայտարարության</w:t>
      </w:r>
      <w:r w:rsidRPr="006E68AD">
        <w:rPr>
          <w:rFonts w:ascii="Sylfaen" w:hAnsi="Sylfaen"/>
          <w:i w:val="0"/>
          <w:lang w:val="af-ZA"/>
        </w:rPr>
        <w:t xml:space="preserve"> </w:t>
      </w:r>
      <w:r w:rsidRPr="006E68AD">
        <w:rPr>
          <w:rFonts w:ascii="Sylfaen" w:hAnsi="Sylfaen" w:cs="Sylfaen"/>
          <w:i w:val="0"/>
          <w:lang w:val="af-ZA"/>
        </w:rPr>
        <w:t>հրապարակման</w:t>
      </w:r>
      <w:r w:rsidRPr="006E68AD">
        <w:rPr>
          <w:rFonts w:ascii="Sylfaen" w:hAnsi="Sylfaen"/>
          <w:i w:val="0"/>
          <w:lang w:val="af-ZA"/>
        </w:rPr>
        <w:t xml:space="preserve"> </w:t>
      </w:r>
      <w:r w:rsidRPr="006E68AD">
        <w:rPr>
          <w:rFonts w:ascii="Sylfaen" w:hAnsi="Sylfaen" w:cs="Sylfaen"/>
          <w:i w:val="0"/>
          <w:lang w:val="af-ZA"/>
        </w:rPr>
        <w:t>օրվանից</w:t>
      </w:r>
      <w:r w:rsidRPr="006E68AD">
        <w:rPr>
          <w:rFonts w:ascii="Sylfaen" w:hAnsi="Sylfaen"/>
          <w:i w:val="0"/>
          <w:lang w:val="af-ZA"/>
        </w:rPr>
        <w:t xml:space="preserve"> </w:t>
      </w:r>
      <w:r w:rsidRPr="006E68AD">
        <w:rPr>
          <w:rFonts w:ascii="Sylfaen" w:hAnsi="Sylfaen" w:cs="Sylfaen"/>
          <w:i w:val="0"/>
          <w:lang w:val="af-ZA"/>
        </w:rPr>
        <w:t>հաշված</w:t>
      </w:r>
      <w:r w:rsidRPr="006E68AD">
        <w:rPr>
          <w:rFonts w:ascii="Sylfaen" w:hAnsi="Sylfaen"/>
          <w:i w:val="0"/>
          <w:lang w:val="af-ZA"/>
        </w:rPr>
        <w:t>` 7-</w:t>
      </w:r>
      <w:r w:rsidRPr="006E68AD">
        <w:rPr>
          <w:rFonts w:ascii="Sylfaen" w:hAnsi="Sylfaen" w:cs="Sylfaen"/>
          <w:i w:val="0"/>
          <w:lang w:val="af-ZA"/>
        </w:rPr>
        <w:t>րդ</w:t>
      </w:r>
      <w:r w:rsidRPr="006E68AD">
        <w:rPr>
          <w:rFonts w:ascii="Sylfaen" w:hAnsi="Sylfaen"/>
          <w:i w:val="0"/>
          <w:lang w:val="af-ZA"/>
        </w:rPr>
        <w:t xml:space="preserve"> </w:t>
      </w:r>
      <w:r w:rsidRPr="006E68AD">
        <w:rPr>
          <w:rFonts w:ascii="Sylfaen" w:hAnsi="Sylfaen" w:cs="Sylfaen"/>
          <w:i w:val="0"/>
          <w:lang w:val="af-ZA"/>
        </w:rPr>
        <w:t>օրը</w:t>
      </w:r>
      <w:r w:rsidRPr="006E68AD">
        <w:rPr>
          <w:rFonts w:ascii="Sylfaen" w:hAnsi="Sylfaen"/>
          <w:i w:val="0"/>
          <w:lang w:val="af-ZA"/>
        </w:rPr>
        <w:t xml:space="preserve"> </w:t>
      </w:r>
      <w:r w:rsidRPr="006E68AD">
        <w:rPr>
          <w:rFonts w:ascii="Sylfaen" w:hAnsi="Sylfaen" w:cs="Sylfaen"/>
          <w:i w:val="0"/>
          <w:lang w:val="af-ZA"/>
        </w:rPr>
        <w:t>ժամը</w:t>
      </w:r>
      <w:r w:rsidRPr="006E68AD">
        <w:rPr>
          <w:rFonts w:ascii="Sylfaen" w:hAnsi="Sylfaen"/>
          <w:i w:val="0"/>
          <w:lang w:val="af-ZA"/>
        </w:rPr>
        <w:t xml:space="preserve"> </w:t>
      </w:r>
      <w:r w:rsidR="002C0ED2" w:rsidRPr="006E68AD">
        <w:rPr>
          <w:rFonts w:ascii="Sylfaen" w:hAnsi="Sylfaen"/>
          <w:i w:val="0"/>
          <w:lang w:val="af-ZA"/>
        </w:rPr>
        <w:t>15:00</w:t>
      </w:r>
      <w:r w:rsidRPr="006E68AD">
        <w:rPr>
          <w:rFonts w:ascii="Sylfaen" w:hAnsi="Sylfaen"/>
          <w:i w:val="0"/>
          <w:lang w:val="af-ZA"/>
        </w:rPr>
        <w:t>-</w:t>
      </w:r>
      <w:r w:rsidRPr="006E68AD">
        <w:rPr>
          <w:rFonts w:ascii="Sylfaen" w:hAnsi="Sylfaen" w:cs="Sylfaen"/>
          <w:i w:val="0"/>
          <w:lang w:val="af-ZA"/>
        </w:rPr>
        <w:t>ը։</w:t>
      </w:r>
      <w:r w:rsidRPr="006E68AD">
        <w:rPr>
          <w:rFonts w:ascii="Sylfaen" w:hAnsi="Sylfaen"/>
          <w:i w:val="0"/>
          <w:lang w:val="af-ZA"/>
        </w:rPr>
        <w:t xml:space="preserve"> </w:t>
      </w:r>
      <w:r w:rsidRPr="006E68AD">
        <w:rPr>
          <w:rFonts w:ascii="Sylfaen" w:hAnsi="Sylfaen" w:cs="Sylfaen"/>
          <w:i w:val="0"/>
          <w:lang w:val="af-ZA"/>
        </w:rPr>
        <w:t>Ընդ</w:t>
      </w:r>
      <w:r w:rsidRPr="006E68AD">
        <w:rPr>
          <w:rFonts w:ascii="Sylfaen" w:hAnsi="Sylfaen"/>
          <w:i w:val="0"/>
          <w:lang w:val="af-ZA"/>
        </w:rPr>
        <w:t xml:space="preserve"> </w:t>
      </w:r>
      <w:r w:rsidRPr="006E68AD">
        <w:rPr>
          <w:rFonts w:ascii="Sylfaen" w:hAnsi="Sylfaen" w:cs="Sylfaen"/>
          <w:i w:val="0"/>
          <w:lang w:val="af-ZA"/>
        </w:rPr>
        <w:t>որում</w:t>
      </w:r>
      <w:r w:rsidRPr="006E68AD">
        <w:rPr>
          <w:rFonts w:ascii="Sylfaen" w:hAnsi="Sylfaen"/>
          <w:i w:val="0"/>
          <w:lang w:val="af-ZA"/>
        </w:rPr>
        <w:t xml:space="preserve">, </w:t>
      </w:r>
      <w:r w:rsidRPr="006E68AD">
        <w:rPr>
          <w:rFonts w:ascii="Sylfaen" w:hAnsi="Sylfaen" w:cs="Sylfaen"/>
          <w:i w:val="0"/>
          <w:lang w:val="af-ZA"/>
        </w:rPr>
        <w:t>թղթային</w:t>
      </w:r>
      <w:r w:rsidRPr="006E68AD">
        <w:rPr>
          <w:rFonts w:ascii="Sylfaen" w:hAnsi="Sylfaen"/>
          <w:i w:val="0"/>
          <w:lang w:val="af-ZA"/>
        </w:rPr>
        <w:t xml:space="preserve"> </w:t>
      </w:r>
      <w:r w:rsidRPr="006E68AD">
        <w:rPr>
          <w:rFonts w:ascii="Sylfaen" w:hAnsi="Sylfaen" w:cs="Sylfaen"/>
          <w:i w:val="0"/>
          <w:lang w:val="af-ZA"/>
        </w:rPr>
        <w:t>ձևով</w:t>
      </w:r>
      <w:r w:rsidRPr="006E68AD">
        <w:rPr>
          <w:rFonts w:ascii="Sylfaen" w:hAnsi="Sylfaen"/>
          <w:i w:val="0"/>
          <w:lang w:val="af-ZA"/>
        </w:rPr>
        <w:t xml:space="preserve"> </w:t>
      </w:r>
      <w:r w:rsidRPr="006E68AD">
        <w:rPr>
          <w:rFonts w:ascii="Sylfaen" w:hAnsi="Sylfaen" w:cs="Sylfaen"/>
          <w:i w:val="0"/>
          <w:lang w:val="af-ZA"/>
        </w:rPr>
        <w:t>հրավեր</w:t>
      </w:r>
      <w:r w:rsidRPr="006E68AD">
        <w:rPr>
          <w:rFonts w:ascii="Sylfaen" w:hAnsi="Sylfaen"/>
          <w:i w:val="0"/>
          <w:lang w:val="af-ZA"/>
        </w:rPr>
        <w:t xml:space="preserve"> </w:t>
      </w:r>
      <w:r w:rsidRPr="006E68AD">
        <w:rPr>
          <w:rFonts w:ascii="Sylfaen" w:hAnsi="Sylfaen" w:cs="Sylfaen"/>
          <w:i w:val="0"/>
          <w:lang w:val="af-ZA"/>
        </w:rPr>
        <w:t>ստանալու</w:t>
      </w:r>
      <w:r w:rsidRPr="006E68AD">
        <w:rPr>
          <w:rFonts w:ascii="Sylfaen" w:hAnsi="Sylfaen"/>
          <w:i w:val="0"/>
          <w:lang w:val="af-ZA"/>
        </w:rPr>
        <w:t xml:space="preserve"> </w:t>
      </w:r>
      <w:r w:rsidRPr="006E68AD">
        <w:rPr>
          <w:rFonts w:ascii="Sylfaen" w:hAnsi="Sylfaen" w:cs="Sylfaen"/>
          <w:i w:val="0"/>
          <w:lang w:val="af-ZA"/>
        </w:rPr>
        <w:t>համար</w:t>
      </w:r>
      <w:r w:rsidRPr="006E68AD">
        <w:rPr>
          <w:rFonts w:ascii="Sylfaen" w:hAnsi="Sylfaen"/>
          <w:i w:val="0"/>
          <w:lang w:val="af-ZA"/>
        </w:rPr>
        <w:t xml:space="preserve"> </w:t>
      </w:r>
      <w:r w:rsidRPr="006E68AD">
        <w:rPr>
          <w:rFonts w:ascii="Sylfaen" w:hAnsi="Sylfaen" w:cs="Sylfaen"/>
          <w:i w:val="0"/>
          <w:lang w:val="af-ZA"/>
        </w:rPr>
        <w:t>պատվիրատուին</w:t>
      </w:r>
      <w:r w:rsidRPr="006E68AD">
        <w:rPr>
          <w:rFonts w:ascii="Sylfaen" w:hAnsi="Sylfaen"/>
          <w:i w:val="0"/>
          <w:lang w:val="af-ZA"/>
        </w:rPr>
        <w:t xml:space="preserve"> </w:t>
      </w:r>
      <w:r w:rsidRPr="006E68AD">
        <w:rPr>
          <w:rFonts w:ascii="Sylfaen" w:hAnsi="Sylfaen" w:cs="Sylfaen"/>
          <w:i w:val="0"/>
          <w:lang w:val="af-ZA"/>
        </w:rPr>
        <w:t>պետք</w:t>
      </w:r>
      <w:r w:rsidRPr="006E68AD">
        <w:rPr>
          <w:rFonts w:ascii="Sylfaen" w:hAnsi="Sylfaen"/>
          <w:i w:val="0"/>
          <w:lang w:val="af-ZA"/>
        </w:rPr>
        <w:t xml:space="preserve"> </w:t>
      </w:r>
      <w:r w:rsidRPr="006E68AD">
        <w:rPr>
          <w:rFonts w:ascii="Sylfaen" w:hAnsi="Sylfaen" w:cs="Sylfaen"/>
          <w:i w:val="0"/>
          <w:lang w:val="af-ZA"/>
        </w:rPr>
        <w:t>է</w:t>
      </w:r>
      <w:r w:rsidRPr="006E68AD">
        <w:rPr>
          <w:rFonts w:ascii="Sylfaen" w:hAnsi="Sylfaen"/>
          <w:i w:val="0"/>
          <w:lang w:val="af-ZA"/>
        </w:rPr>
        <w:t xml:space="preserve"> </w:t>
      </w:r>
      <w:r w:rsidRPr="006E68AD">
        <w:rPr>
          <w:rFonts w:ascii="Sylfaen" w:hAnsi="Sylfaen" w:cs="Sylfaen"/>
          <w:i w:val="0"/>
          <w:lang w:val="af-ZA"/>
        </w:rPr>
        <w:t>ներկայացնել</w:t>
      </w:r>
      <w:r w:rsidRPr="006E68AD">
        <w:rPr>
          <w:rFonts w:ascii="Sylfaen" w:hAnsi="Sylfaen"/>
          <w:i w:val="0"/>
          <w:lang w:val="af-ZA"/>
        </w:rPr>
        <w:t xml:space="preserve"> </w:t>
      </w:r>
      <w:r w:rsidRPr="006E68AD">
        <w:rPr>
          <w:rFonts w:ascii="Sylfaen" w:hAnsi="Sylfaen" w:cs="Sylfaen"/>
          <w:i w:val="0"/>
          <w:lang w:val="af-ZA"/>
        </w:rPr>
        <w:t>գրավոր</w:t>
      </w:r>
      <w:r w:rsidRPr="006E68AD">
        <w:rPr>
          <w:rFonts w:ascii="Sylfaen" w:hAnsi="Sylfaen"/>
          <w:i w:val="0"/>
          <w:lang w:val="af-ZA"/>
        </w:rPr>
        <w:t xml:space="preserve"> </w:t>
      </w:r>
      <w:r w:rsidRPr="006E68AD">
        <w:rPr>
          <w:rFonts w:ascii="Sylfaen" w:hAnsi="Sylfaen" w:cs="Sylfaen"/>
          <w:i w:val="0"/>
          <w:lang w:val="af-ZA"/>
        </w:rPr>
        <w:t>դիմում։</w:t>
      </w:r>
      <w:r w:rsidRPr="006E68AD">
        <w:rPr>
          <w:rFonts w:ascii="Sylfaen" w:hAnsi="Sylfaen"/>
          <w:i w:val="0"/>
          <w:lang w:val="af-ZA"/>
        </w:rPr>
        <w:t xml:space="preserve"> </w:t>
      </w:r>
      <w:r w:rsidRPr="006E68AD">
        <w:rPr>
          <w:rFonts w:ascii="Sylfaen" w:hAnsi="Sylfaen" w:cs="Sylfaen"/>
          <w:i w:val="0"/>
          <w:lang w:val="af-ZA"/>
        </w:rPr>
        <w:t>Պատվիրատուն</w:t>
      </w:r>
      <w:r w:rsidRPr="006E68AD">
        <w:rPr>
          <w:rFonts w:ascii="Sylfaen" w:hAnsi="Sylfaen"/>
          <w:i w:val="0"/>
          <w:lang w:val="af-ZA"/>
        </w:rPr>
        <w:t xml:space="preserve"> </w:t>
      </w:r>
      <w:r w:rsidRPr="006E68AD">
        <w:rPr>
          <w:rFonts w:ascii="Sylfaen" w:hAnsi="Sylfaen" w:cs="Sylfaen"/>
          <w:i w:val="0"/>
          <w:lang w:val="af-ZA"/>
        </w:rPr>
        <w:t>ապահովում</w:t>
      </w:r>
      <w:r w:rsidRPr="006E68AD">
        <w:rPr>
          <w:rFonts w:ascii="Sylfaen" w:hAnsi="Sylfaen"/>
          <w:i w:val="0"/>
          <w:lang w:val="af-ZA"/>
        </w:rPr>
        <w:t xml:space="preserve"> </w:t>
      </w:r>
      <w:r w:rsidRPr="006E68AD">
        <w:rPr>
          <w:rFonts w:ascii="Sylfaen" w:hAnsi="Sylfaen" w:cs="Sylfaen"/>
          <w:i w:val="0"/>
          <w:lang w:val="af-ZA"/>
        </w:rPr>
        <w:t>է</w:t>
      </w:r>
      <w:r w:rsidRPr="006E68AD">
        <w:rPr>
          <w:rFonts w:ascii="Sylfaen" w:hAnsi="Sylfaen"/>
          <w:i w:val="0"/>
          <w:lang w:val="af-ZA"/>
        </w:rPr>
        <w:t xml:space="preserve"> </w:t>
      </w:r>
      <w:r w:rsidRPr="006E68AD">
        <w:rPr>
          <w:rFonts w:ascii="Sylfaen" w:hAnsi="Sylfaen" w:cs="Sylfaen"/>
          <w:i w:val="0"/>
          <w:lang w:val="af-ZA"/>
        </w:rPr>
        <w:t>թղթային</w:t>
      </w:r>
      <w:r w:rsidRPr="006E68AD">
        <w:rPr>
          <w:rFonts w:ascii="Sylfaen" w:hAnsi="Sylfaen"/>
          <w:i w:val="0"/>
          <w:lang w:val="af-ZA"/>
        </w:rPr>
        <w:t xml:space="preserve"> </w:t>
      </w:r>
      <w:r w:rsidRPr="006E68AD">
        <w:rPr>
          <w:rFonts w:ascii="Sylfaen" w:hAnsi="Sylfaen" w:cs="Sylfaen"/>
          <w:i w:val="0"/>
          <w:lang w:val="af-ZA"/>
        </w:rPr>
        <w:t>ձևով</w:t>
      </w:r>
      <w:r w:rsidRPr="006E68AD">
        <w:rPr>
          <w:rFonts w:ascii="Sylfaen" w:hAnsi="Sylfaen"/>
          <w:i w:val="0"/>
          <w:lang w:val="af-ZA"/>
        </w:rPr>
        <w:t xml:space="preserve"> </w:t>
      </w:r>
      <w:r w:rsidRPr="006E68AD">
        <w:rPr>
          <w:rFonts w:ascii="Sylfaen" w:hAnsi="Sylfaen" w:cs="Sylfaen"/>
          <w:i w:val="0"/>
          <w:lang w:val="af-ZA"/>
        </w:rPr>
        <w:t>հրավերի</w:t>
      </w:r>
      <w:r w:rsidRPr="006E68AD">
        <w:rPr>
          <w:rFonts w:ascii="Sylfaen" w:hAnsi="Sylfaen"/>
          <w:i w:val="0"/>
          <w:lang w:val="af-ZA"/>
        </w:rPr>
        <w:t xml:space="preserve"> </w:t>
      </w:r>
      <w:r w:rsidRPr="006E68AD">
        <w:rPr>
          <w:rFonts w:ascii="Sylfaen" w:hAnsi="Sylfaen" w:cs="Sylfaen"/>
          <w:i w:val="0"/>
          <w:lang w:val="af-ZA"/>
        </w:rPr>
        <w:t>տրամադրումն</w:t>
      </w:r>
      <w:r w:rsidRPr="006E68AD">
        <w:rPr>
          <w:rFonts w:ascii="Sylfaen" w:hAnsi="Sylfaen"/>
          <w:i w:val="0"/>
          <w:lang w:val="af-ZA"/>
        </w:rPr>
        <w:t xml:space="preserve">  </w:t>
      </w:r>
      <w:r w:rsidRPr="006E68AD">
        <w:rPr>
          <w:rFonts w:ascii="Sylfaen" w:hAnsi="Sylfaen" w:cs="Sylfaen"/>
          <w:i w:val="0"/>
          <w:lang w:val="af-ZA"/>
        </w:rPr>
        <w:t>անվճար</w:t>
      </w:r>
      <w:r w:rsidRPr="006E68AD">
        <w:rPr>
          <w:rFonts w:ascii="Sylfaen" w:hAnsi="Sylfaen"/>
          <w:i w:val="0"/>
          <w:lang w:val="af-ZA"/>
        </w:rPr>
        <w:t>:</w:t>
      </w:r>
    </w:p>
    <w:p w:rsidR="00584CD0" w:rsidRPr="006E68AD" w:rsidRDefault="00584CD0" w:rsidP="00584CD0">
      <w:pPr>
        <w:pStyle w:val="a3"/>
        <w:spacing w:line="240" w:lineRule="auto"/>
        <w:rPr>
          <w:rFonts w:ascii="Sylfaen" w:hAnsi="Sylfaen"/>
          <w:i w:val="0"/>
          <w:lang w:val="af-ZA"/>
        </w:rPr>
      </w:pPr>
      <w:r w:rsidRPr="006E68AD">
        <w:rPr>
          <w:rFonts w:ascii="Sylfaen" w:hAnsi="Sylfaen"/>
          <w:i w:val="0"/>
          <w:lang w:val="af-ZA"/>
        </w:rPr>
        <w:t xml:space="preserve"> </w:t>
      </w:r>
      <w:r w:rsidRPr="006E68AD">
        <w:rPr>
          <w:rFonts w:ascii="Sylfaen" w:hAnsi="Sylfaen" w:cs="Sylfaen"/>
          <w:i w:val="0"/>
          <w:lang w:val="af-ZA"/>
        </w:rPr>
        <w:t>Էլեկտրոնային</w:t>
      </w:r>
      <w:r w:rsidRPr="006E68AD">
        <w:rPr>
          <w:rFonts w:ascii="Sylfaen" w:hAnsi="Sylfaen"/>
          <w:i w:val="0"/>
          <w:lang w:val="af-ZA"/>
        </w:rPr>
        <w:t xml:space="preserve"> </w:t>
      </w:r>
      <w:r w:rsidRPr="006E68AD">
        <w:rPr>
          <w:rFonts w:ascii="Sylfaen" w:hAnsi="Sylfaen" w:cs="Sylfaen"/>
          <w:i w:val="0"/>
          <w:lang w:val="af-ZA"/>
        </w:rPr>
        <w:t>ձևով</w:t>
      </w:r>
      <w:r w:rsidRPr="006E68AD">
        <w:rPr>
          <w:rFonts w:ascii="Sylfaen" w:hAnsi="Sylfaen"/>
          <w:i w:val="0"/>
          <w:lang w:val="af-ZA"/>
        </w:rPr>
        <w:t xml:space="preserve"> </w:t>
      </w:r>
      <w:r w:rsidRPr="006E68AD">
        <w:rPr>
          <w:rFonts w:ascii="Sylfaen" w:hAnsi="Sylfaen" w:cs="Sylfaen"/>
          <w:i w:val="0"/>
          <w:lang w:val="af-ZA"/>
        </w:rPr>
        <w:t>հրավեր</w:t>
      </w:r>
      <w:r w:rsidRPr="006E68AD">
        <w:rPr>
          <w:rFonts w:ascii="Sylfaen" w:hAnsi="Sylfaen"/>
          <w:i w:val="0"/>
          <w:lang w:val="af-ZA"/>
        </w:rPr>
        <w:t xml:space="preserve"> </w:t>
      </w:r>
      <w:r w:rsidRPr="006E68AD">
        <w:rPr>
          <w:rFonts w:ascii="Sylfaen" w:hAnsi="Sylfaen" w:cs="Sylfaen"/>
          <w:i w:val="0"/>
          <w:lang w:val="af-ZA"/>
        </w:rPr>
        <w:t>տրամադրելու</w:t>
      </w:r>
      <w:r w:rsidRPr="006E68AD">
        <w:rPr>
          <w:rFonts w:ascii="Sylfaen" w:hAnsi="Sylfaen"/>
          <w:i w:val="0"/>
          <w:lang w:val="af-ZA"/>
        </w:rPr>
        <w:t xml:space="preserve"> </w:t>
      </w:r>
      <w:r w:rsidRPr="006E68AD">
        <w:rPr>
          <w:rFonts w:ascii="Sylfaen" w:hAnsi="Sylfaen" w:cs="Sylfaen"/>
          <w:i w:val="0"/>
          <w:lang w:val="af-ZA"/>
        </w:rPr>
        <w:t>պահանջի</w:t>
      </w:r>
      <w:r w:rsidRPr="006E68AD">
        <w:rPr>
          <w:rFonts w:ascii="Sylfaen" w:hAnsi="Sylfaen"/>
          <w:i w:val="0"/>
          <w:lang w:val="af-ZA"/>
        </w:rPr>
        <w:t xml:space="preserve"> </w:t>
      </w:r>
      <w:r w:rsidRPr="006E68AD">
        <w:rPr>
          <w:rFonts w:ascii="Sylfaen" w:hAnsi="Sylfaen" w:cs="Sylfaen"/>
          <w:i w:val="0"/>
          <w:lang w:val="af-ZA"/>
        </w:rPr>
        <w:t>դեպքում</w:t>
      </w:r>
      <w:r w:rsidRPr="006E68AD">
        <w:rPr>
          <w:rFonts w:ascii="Sylfaen" w:hAnsi="Sylfaen"/>
          <w:i w:val="0"/>
          <w:lang w:val="af-ZA"/>
        </w:rPr>
        <w:t xml:space="preserve"> </w:t>
      </w:r>
      <w:r w:rsidRPr="006E68AD">
        <w:rPr>
          <w:rFonts w:ascii="Sylfaen" w:hAnsi="Sylfaen" w:cs="Sylfaen"/>
          <w:i w:val="0"/>
          <w:lang w:val="af-ZA"/>
        </w:rPr>
        <w:t>պատվիրատուն</w:t>
      </w:r>
      <w:r w:rsidRPr="006E68AD">
        <w:rPr>
          <w:rFonts w:ascii="Sylfaen" w:hAnsi="Sylfaen"/>
          <w:i w:val="0"/>
          <w:lang w:val="af-ZA"/>
        </w:rPr>
        <w:t xml:space="preserve"> </w:t>
      </w:r>
      <w:r w:rsidRPr="006E68AD">
        <w:rPr>
          <w:rFonts w:ascii="Sylfaen" w:hAnsi="Sylfaen" w:cs="Sylfaen"/>
          <w:i w:val="0"/>
          <w:lang w:val="af-ZA"/>
        </w:rPr>
        <w:t>անվճար</w:t>
      </w:r>
      <w:r w:rsidRPr="006E68AD">
        <w:rPr>
          <w:rFonts w:ascii="Sylfaen" w:hAnsi="Sylfaen"/>
          <w:i w:val="0"/>
          <w:lang w:val="af-ZA"/>
        </w:rPr>
        <w:t xml:space="preserve"> </w:t>
      </w:r>
      <w:r w:rsidRPr="006E68AD">
        <w:rPr>
          <w:rFonts w:ascii="Sylfaen" w:hAnsi="Sylfaen" w:cs="Sylfaen"/>
          <w:i w:val="0"/>
          <w:lang w:val="af-ZA"/>
        </w:rPr>
        <w:t>ապահովում</w:t>
      </w:r>
      <w:r w:rsidRPr="006E68AD">
        <w:rPr>
          <w:rFonts w:ascii="Sylfaen" w:hAnsi="Sylfaen"/>
          <w:i w:val="0"/>
          <w:lang w:val="af-ZA"/>
        </w:rPr>
        <w:t xml:space="preserve"> </w:t>
      </w:r>
      <w:r w:rsidRPr="006E68AD">
        <w:rPr>
          <w:rFonts w:ascii="Sylfaen" w:hAnsi="Sylfaen" w:cs="Sylfaen"/>
          <w:i w:val="0"/>
          <w:lang w:val="af-ZA"/>
        </w:rPr>
        <w:t>է</w:t>
      </w:r>
      <w:r w:rsidRPr="006E68AD">
        <w:rPr>
          <w:rFonts w:ascii="Sylfaen" w:hAnsi="Sylfaen"/>
          <w:i w:val="0"/>
          <w:lang w:val="af-ZA"/>
        </w:rPr>
        <w:t xml:space="preserve"> </w:t>
      </w:r>
      <w:r w:rsidRPr="006E68AD">
        <w:rPr>
          <w:rFonts w:ascii="Sylfaen" w:hAnsi="Sylfaen" w:cs="Sylfaen"/>
          <w:i w:val="0"/>
          <w:lang w:val="af-ZA"/>
        </w:rPr>
        <w:t>հրավերի</w:t>
      </w:r>
      <w:r w:rsidRPr="006E68AD">
        <w:rPr>
          <w:rFonts w:ascii="Sylfaen" w:hAnsi="Sylfaen"/>
          <w:i w:val="0"/>
          <w:lang w:val="af-ZA"/>
        </w:rPr>
        <w:t xml:space="preserve">` </w:t>
      </w:r>
      <w:r w:rsidRPr="006E68AD">
        <w:rPr>
          <w:rFonts w:ascii="Sylfaen" w:hAnsi="Sylfaen" w:cs="Sylfaen"/>
          <w:i w:val="0"/>
          <w:lang w:val="af-ZA"/>
        </w:rPr>
        <w:t>էլեկտրոնային</w:t>
      </w:r>
      <w:r w:rsidRPr="006E68AD">
        <w:rPr>
          <w:rFonts w:ascii="Sylfaen" w:hAnsi="Sylfaen"/>
          <w:i w:val="0"/>
          <w:lang w:val="af-ZA"/>
        </w:rPr>
        <w:t xml:space="preserve"> </w:t>
      </w:r>
      <w:r w:rsidRPr="006E68AD">
        <w:rPr>
          <w:rFonts w:ascii="Sylfaen" w:hAnsi="Sylfaen" w:cs="Sylfaen"/>
          <w:i w:val="0"/>
          <w:lang w:val="af-ZA"/>
        </w:rPr>
        <w:t>ձևով</w:t>
      </w:r>
      <w:r w:rsidRPr="006E68AD">
        <w:rPr>
          <w:rFonts w:ascii="Sylfaen" w:hAnsi="Sylfaen"/>
          <w:i w:val="0"/>
          <w:lang w:val="af-ZA"/>
        </w:rPr>
        <w:t xml:space="preserve"> </w:t>
      </w:r>
      <w:r w:rsidRPr="006E68AD">
        <w:rPr>
          <w:rFonts w:ascii="Sylfaen" w:hAnsi="Sylfaen" w:cs="Sylfaen"/>
          <w:i w:val="0"/>
          <w:lang w:val="af-ZA"/>
        </w:rPr>
        <w:t>տրամադրումը</w:t>
      </w:r>
      <w:r w:rsidRPr="006E68AD">
        <w:rPr>
          <w:rFonts w:ascii="Sylfaen" w:hAnsi="Sylfaen"/>
          <w:i w:val="0"/>
          <w:lang w:val="af-ZA"/>
        </w:rPr>
        <w:t xml:space="preserve"> </w:t>
      </w:r>
      <w:r w:rsidRPr="006E68AD">
        <w:rPr>
          <w:rFonts w:ascii="Sylfaen" w:hAnsi="Sylfaen" w:cs="Sylfaen"/>
          <w:i w:val="0"/>
          <w:lang w:val="af-ZA"/>
        </w:rPr>
        <w:t>դիմումը</w:t>
      </w:r>
      <w:r w:rsidRPr="006E68AD">
        <w:rPr>
          <w:rFonts w:ascii="Sylfaen" w:hAnsi="Sylfaen"/>
          <w:i w:val="0"/>
          <w:lang w:val="af-ZA"/>
        </w:rPr>
        <w:t xml:space="preserve"> </w:t>
      </w:r>
      <w:r w:rsidRPr="006E68AD">
        <w:rPr>
          <w:rFonts w:ascii="Sylfaen" w:hAnsi="Sylfaen" w:cs="Sylfaen"/>
          <w:i w:val="0"/>
          <w:lang w:val="af-ZA"/>
        </w:rPr>
        <w:t>ստանալու</w:t>
      </w:r>
      <w:r w:rsidRPr="006E68AD">
        <w:rPr>
          <w:rFonts w:ascii="Sylfaen" w:hAnsi="Sylfaen"/>
          <w:i w:val="0"/>
          <w:lang w:val="af-ZA"/>
        </w:rPr>
        <w:t xml:space="preserve"> </w:t>
      </w:r>
      <w:r w:rsidRPr="006E68AD">
        <w:rPr>
          <w:rFonts w:ascii="Sylfaen" w:hAnsi="Sylfaen" w:cs="Sylfaen"/>
          <w:i w:val="0"/>
          <w:lang w:val="af-ZA"/>
        </w:rPr>
        <w:t>օրվան</w:t>
      </w:r>
      <w:r w:rsidRPr="006E68AD">
        <w:rPr>
          <w:rFonts w:ascii="Sylfaen" w:hAnsi="Sylfaen"/>
          <w:i w:val="0"/>
          <w:lang w:val="af-ZA"/>
        </w:rPr>
        <w:t xml:space="preserve"> </w:t>
      </w:r>
      <w:r w:rsidRPr="006E68AD">
        <w:rPr>
          <w:rFonts w:ascii="Sylfaen" w:hAnsi="Sylfaen" w:cs="Sylfaen"/>
          <w:i w:val="0"/>
          <w:lang w:val="af-ZA"/>
        </w:rPr>
        <w:t>հաջորդող</w:t>
      </w:r>
      <w:r w:rsidRPr="006E68AD">
        <w:rPr>
          <w:rFonts w:ascii="Sylfaen" w:hAnsi="Sylfaen"/>
          <w:i w:val="0"/>
          <w:lang w:val="af-ZA"/>
        </w:rPr>
        <w:t xml:space="preserve"> </w:t>
      </w:r>
      <w:r w:rsidRPr="006E68AD">
        <w:rPr>
          <w:rFonts w:ascii="Sylfaen" w:hAnsi="Sylfaen" w:cs="Sylfaen"/>
          <w:i w:val="0"/>
          <w:lang w:val="af-ZA"/>
        </w:rPr>
        <w:t>աշխատանքային</w:t>
      </w:r>
      <w:r w:rsidRPr="006E68AD">
        <w:rPr>
          <w:rFonts w:ascii="Sylfaen" w:hAnsi="Sylfaen"/>
          <w:i w:val="0"/>
          <w:lang w:val="af-ZA"/>
        </w:rPr>
        <w:t xml:space="preserve"> </w:t>
      </w:r>
      <w:r w:rsidRPr="006E68AD">
        <w:rPr>
          <w:rFonts w:ascii="Sylfaen" w:hAnsi="Sylfaen" w:cs="Sylfaen"/>
          <w:i w:val="0"/>
          <w:lang w:val="af-ZA"/>
        </w:rPr>
        <w:t>օրվա</w:t>
      </w:r>
      <w:r w:rsidRPr="006E68AD">
        <w:rPr>
          <w:rFonts w:ascii="Sylfaen" w:hAnsi="Sylfaen"/>
          <w:i w:val="0"/>
          <w:lang w:val="af-ZA"/>
        </w:rPr>
        <w:t xml:space="preserve"> </w:t>
      </w:r>
      <w:r w:rsidRPr="006E68AD">
        <w:rPr>
          <w:rFonts w:ascii="Sylfaen" w:hAnsi="Sylfaen" w:cs="Sylfaen"/>
          <w:i w:val="0"/>
          <w:lang w:val="af-ZA"/>
        </w:rPr>
        <w:t>ընթացքում։</w:t>
      </w:r>
      <w:r w:rsidRPr="006E68AD">
        <w:rPr>
          <w:rFonts w:ascii="Sylfaen" w:hAnsi="Sylfaen"/>
          <w:i w:val="0"/>
          <w:lang w:val="af-ZA"/>
        </w:rPr>
        <w:t xml:space="preserve"> </w:t>
      </w:r>
    </w:p>
    <w:p w:rsidR="00584CD0" w:rsidRPr="006E68AD" w:rsidRDefault="00584CD0" w:rsidP="00584CD0">
      <w:pPr>
        <w:pStyle w:val="a3"/>
        <w:spacing w:line="240" w:lineRule="auto"/>
        <w:rPr>
          <w:rFonts w:ascii="Sylfaen" w:hAnsi="Sylfaen"/>
          <w:i w:val="0"/>
          <w:lang w:val="af-ZA"/>
        </w:rPr>
      </w:pPr>
      <w:r w:rsidRPr="006E68AD">
        <w:rPr>
          <w:rFonts w:ascii="Sylfaen" w:hAnsi="Sylfaen" w:cs="Sylfaen"/>
          <w:i w:val="0"/>
          <w:lang w:val="af-ZA"/>
        </w:rPr>
        <w:t>Հրավեր</w:t>
      </w:r>
      <w:r w:rsidRPr="006E68AD">
        <w:rPr>
          <w:rFonts w:ascii="Sylfaen" w:hAnsi="Sylfaen"/>
          <w:i w:val="0"/>
          <w:lang w:val="af-ZA"/>
        </w:rPr>
        <w:t xml:space="preserve"> </w:t>
      </w:r>
      <w:r w:rsidRPr="006E68AD">
        <w:rPr>
          <w:rFonts w:ascii="Sylfaen" w:hAnsi="Sylfaen" w:cs="Sylfaen"/>
          <w:i w:val="0"/>
          <w:lang w:val="af-ZA"/>
        </w:rPr>
        <w:t>չստանալը</w:t>
      </w:r>
      <w:r w:rsidRPr="006E68AD">
        <w:rPr>
          <w:rFonts w:ascii="Sylfaen" w:hAnsi="Sylfaen"/>
          <w:i w:val="0"/>
          <w:lang w:val="af-ZA"/>
        </w:rPr>
        <w:t xml:space="preserve"> </w:t>
      </w:r>
      <w:r w:rsidRPr="006E68AD">
        <w:rPr>
          <w:rFonts w:ascii="Sylfaen" w:hAnsi="Sylfaen" w:cs="Sylfaen"/>
          <w:i w:val="0"/>
          <w:lang w:val="af-ZA"/>
        </w:rPr>
        <w:t>չի</w:t>
      </w:r>
      <w:r w:rsidRPr="006E68AD">
        <w:rPr>
          <w:rFonts w:ascii="Sylfaen" w:hAnsi="Sylfaen"/>
          <w:i w:val="0"/>
          <w:lang w:val="af-ZA"/>
        </w:rPr>
        <w:t xml:space="preserve"> </w:t>
      </w:r>
      <w:r w:rsidRPr="006E68AD">
        <w:rPr>
          <w:rFonts w:ascii="Sylfaen" w:hAnsi="Sylfaen" w:cs="Sylfaen"/>
          <w:i w:val="0"/>
          <w:lang w:val="af-ZA"/>
        </w:rPr>
        <w:t>սահմանափակում</w:t>
      </w:r>
      <w:r w:rsidRPr="006E68AD">
        <w:rPr>
          <w:rFonts w:ascii="Sylfaen" w:hAnsi="Sylfaen"/>
          <w:i w:val="0"/>
          <w:lang w:val="af-ZA"/>
        </w:rPr>
        <w:t xml:space="preserve"> </w:t>
      </w:r>
      <w:r w:rsidRPr="006E68AD">
        <w:rPr>
          <w:rFonts w:ascii="Sylfaen" w:hAnsi="Sylfaen" w:cs="Sylfaen"/>
          <w:i w:val="0"/>
          <w:lang w:val="af-ZA"/>
        </w:rPr>
        <w:t>մասնակցի</w:t>
      </w:r>
      <w:r w:rsidRPr="006E68AD">
        <w:rPr>
          <w:rFonts w:ascii="Sylfaen" w:hAnsi="Sylfaen"/>
          <w:i w:val="0"/>
          <w:lang w:val="af-ZA"/>
        </w:rPr>
        <w:t xml:space="preserve">` </w:t>
      </w:r>
      <w:r w:rsidRPr="006E68AD">
        <w:rPr>
          <w:rFonts w:ascii="Sylfaen" w:hAnsi="Sylfaen" w:cs="Sylfaen"/>
          <w:i w:val="0"/>
          <w:lang w:val="af-ZA"/>
        </w:rPr>
        <w:t>սույն</w:t>
      </w:r>
      <w:r w:rsidRPr="006E68AD">
        <w:rPr>
          <w:rFonts w:ascii="Sylfaen" w:hAnsi="Sylfaen"/>
          <w:i w:val="0"/>
          <w:lang w:val="af-ZA"/>
        </w:rPr>
        <w:t xml:space="preserve"> </w:t>
      </w:r>
      <w:r w:rsidRPr="006E68AD">
        <w:rPr>
          <w:rFonts w:ascii="Sylfaen" w:hAnsi="Sylfaen" w:cs="Sylfaen"/>
          <w:i w:val="0"/>
          <w:lang w:val="af-ZA"/>
        </w:rPr>
        <w:t>ընթացակարգին</w:t>
      </w:r>
      <w:r w:rsidRPr="006E68AD">
        <w:rPr>
          <w:rFonts w:ascii="Sylfaen" w:hAnsi="Sylfaen"/>
          <w:i w:val="0"/>
          <w:lang w:val="af-ZA"/>
        </w:rPr>
        <w:t xml:space="preserve"> </w:t>
      </w:r>
      <w:r w:rsidRPr="006E68AD">
        <w:rPr>
          <w:rFonts w:ascii="Sylfaen" w:hAnsi="Sylfaen" w:cs="Sylfaen"/>
          <w:i w:val="0"/>
          <w:lang w:val="af-ZA"/>
        </w:rPr>
        <w:t>մասնակցելու</w:t>
      </w:r>
      <w:r w:rsidRPr="006E68AD">
        <w:rPr>
          <w:rFonts w:ascii="Sylfaen" w:hAnsi="Sylfaen"/>
          <w:i w:val="0"/>
          <w:lang w:val="af-ZA"/>
        </w:rPr>
        <w:t xml:space="preserve"> </w:t>
      </w:r>
      <w:r w:rsidRPr="006E68AD">
        <w:rPr>
          <w:rFonts w:ascii="Sylfaen" w:hAnsi="Sylfaen" w:cs="Sylfaen"/>
          <w:i w:val="0"/>
          <w:lang w:val="af-ZA"/>
        </w:rPr>
        <w:t>իրավունքը։</w:t>
      </w:r>
      <w:r w:rsidRPr="006E68AD">
        <w:rPr>
          <w:rFonts w:ascii="Sylfaen" w:hAnsi="Sylfaen"/>
          <w:i w:val="0"/>
          <w:lang w:val="af-ZA"/>
        </w:rPr>
        <w:t xml:space="preserve"> </w:t>
      </w:r>
    </w:p>
    <w:p w:rsidR="00584CD0" w:rsidRPr="006E68AD" w:rsidRDefault="00584CD0" w:rsidP="00584CD0">
      <w:pPr>
        <w:pStyle w:val="a3"/>
        <w:spacing w:line="240" w:lineRule="auto"/>
        <w:rPr>
          <w:rFonts w:ascii="Sylfaen" w:hAnsi="Sylfaen"/>
          <w:i w:val="0"/>
          <w:lang w:val="af-ZA"/>
        </w:rPr>
      </w:pPr>
      <w:r w:rsidRPr="006E68AD">
        <w:rPr>
          <w:rFonts w:ascii="Sylfaen" w:hAnsi="Sylfaen" w:cs="Sylfaen"/>
          <w:i w:val="0"/>
          <w:lang w:val="hy-AM"/>
        </w:rPr>
        <w:t>Գնանշման</w:t>
      </w:r>
      <w:r w:rsidRPr="006E68AD">
        <w:rPr>
          <w:rFonts w:ascii="Sylfaen" w:hAnsi="Sylfaen"/>
          <w:i w:val="0"/>
          <w:lang w:val="hy-AM"/>
        </w:rPr>
        <w:t xml:space="preserve"> </w:t>
      </w:r>
      <w:r w:rsidRPr="006E68AD">
        <w:rPr>
          <w:rFonts w:ascii="Sylfaen" w:hAnsi="Sylfaen" w:cs="Sylfaen"/>
          <w:i w:val="0"/>
          <w:lang w:val="hy-AM"/>
        </w:rPr>
        <w:t>հարցման</w:t>
      </w:r>
      <w:r w:rsidRPr="006E68AD">
        <w:rPr>
          <w:rFonts w:ascii="Sylfaen" w:hAnsi="Sylfaen"/>
          <w:i w:val="0"/>
          <w:lang w:val="af-ZA"/>
        </w:rPr>
        <w:t xml:space="preserve"> </w:t>
      </w:r>
      <w:r w:rsidRPr="006E68AD">
        <w:rPr>
          <w:rFonts w:ascii="Sylfaen" w:hAnsi="Sylfaen" w:cs="Sylfaen"/>
          <w:i w:val="0"/>
          <w:lang w:val="af-ZA"/>
        </w:rPr>
        <w:t>հայտերն</w:t>
      </w:r>
      <w:r w:rsidRPr="006E68AD">
        <w:rPr>
          <w:rFonts w:ascii="Sylfaen" w:hAnsi="Sylfaen"/>
          <w:i w:val="0"/>
          <w:lang w:val="af-ZA"/>
        </w:rPr>
        <w:t xml:space="preserve"> </w:t>
      </w:r>
      <w:r w:rsidRPr="006E68AD">
        <w:rPr>
          <w:rFonts w:ascii="Sylfaen" w:hAnsi="Sylfaen" w:cs="Sylfaen"/>
          <w:i w:val="0"/>
          <w:lang w:val="af-ZA"/>
        </w:rPr>
        <w:t>անհրաժեշտ</w:t>
      </w:r>
      <w:r w:rsidRPr="006E68AD">
        <w:rPr>
          <w:rFonts w:ascii="Sylfaen" w:hAnsi="Sylfaen"/>
          <w:i w:val="0"/>
          <w:lang w:val="af-ZA"/>
        </w:rPr>
        <w:t xml:space="preserve"> </w:t>
      </w:r>
      <w:r w:rsidRPr="006E68AD">
        <w:rPr>
          <w:rFonts w:ascii="Sylfaen" w:hAnsi="Sylfaen" w:cs="Sylfaen"/>
          <w:i w:val="0"/>
          <w:lang w:val="af-ZA"/>
        </w:rPr>
        <w:t>է</w:t>
      </w:r>
      <w:r w:rsidRPr="006E68AD">
        <w:rPr>
          <w:rFonts w:ascii="Sylfaen" w:hAnsi="Sylfaen"/>
          <w:i w:val="0"/>
          <w:lang w:val="af-ZA"/>
        </w:rPr>
        <w:t xml:space="preserve"> </w:t>
      </w:r>
      <w:r w:rsidRPr="006E68AD">
        <w:rPr>
          <w:rFonts w:ascii="Sylfaen" w:hAnsi="Sylfaen" w:cs="Sylfaen"/>
          <w:i w:val="0"/>
          <w:lang w:val="af-ZA"/>
        </w:rPr>
        <w:t>ներկայացնել</w:t>
      </w:r>
      <w:r w:rsidRPr="006E68AD">
        <w:rPr>
          <w:rFonts w:ascii="Sylfaen" w:hAnsi="Sylfaen"/>
          <w:i w:val="0"/>
          <w:lang w:val="af-ZA" w:eastAsia="ru-RU"/>
        </w:rPr>
        <w:t xml:space="preserve">   </w:t>
      </w:r>
      <w:r w:rsidRPr="006E68AD">
        <w:rPr>
          <w:rFonts w:ascii="Sylfaen" w:hAnsi="Sylfaen" w:cs="Sylfaen"/>
          <w:i w:val="0"/>
          <w:lang w:val="af-ZA"/>
        </w:rPr>
        <w:t>ՀՀ Արարատի</w:t>
      </w:r>
      <w:r w:rsidRPr="006E68AD">
        <w:rPr>
          <w:rFonts w:ascii="Sylfaen" w:hAnsi="Sylfaen"/>
          <w:i w:val="0"/>
          <w:lang w:val="af-ZA"/>
        </w:rPr>
        <w:t xml:space="preserve"> </w:t>
      </w:r>
      <w:r w:rsidRPr="006E68AD">
        <w:rPr>
          <w:rFonts w:ascii="Sylfaen" w:hAnsi="Sylfaen" w:cs="Sylfaen"/>
          <w:i w:val="0"/>
          <w:lang w:val="af-ZA"/>
        </w:rPr>
        <w:t>մարզ, գ</w:t>
      </w:r>
      <w:r w:rsidRPr="006E68AD">
        <w:rPr>
          <w:rFonts w:ascii="Sylfaen" w:hAnsi="Sylfaen"/>
          <w:i w:val="0"/>
          <w:lang w:val="af-ZA"/>
        </w:rPr>
        <w:t xml:space="preserve">. </w:t>
      </w:r>
      <w:r w:rsidR="00F75A86">
        <w:rPr>
          <w:rFonts w:ascii="Sylfaen" w:hAnsi="Sylfaen" w:cs="Sylfaen"/>
          <w:i w:val="0"/>
          <w:lang w:val="en-US"/>
        </w:rPr>
        <w:t>Դալար</w:t>
      </w:r>
      <w:r w:rsidRPr="006E68AD">
        <w:rPr>
          <w:rFonts w:ascii="Sylfaen" w:hAnsi="Sylfaen"/>
          <w:i w:val="0"/>
          <w:lang w:val="af-ZA"/>
        </w:rPr>
        <w:t xml:space="preserve">, </w:t>
      </w:r>
      <w:r w:rsidR="00F75A86">
        <w:rPr>
          <w:rFonts w:ascii="Sylfaen" w:hAnsi="Sylfaen" w:cs="Sylfaen"/>
          <w:i w:val="0"/>
          <w:lang w:val="en-US"/>
        </w:rPr>
        <w:t>Կոմիտասի</w:t>
      </w:r>
      <w:r w:rsidR="00F75A86" w:rsidRPr="00F75A86">
        <w:rPr>
          <w:rFonts w:ascii="Sylfaen" w:hAnsi="Sylfaen" w:cs="Sylfaen"/>
          <w:i w:val="0"/>
          <w:lang w:val="af-ZA"/>
        </w:rPr>
        <w:t xml:space="preserve"> 49</w:t>
      </w:r>
      <w:r w:rsidR="002C0ED2" w:rsidRPr="006E68AD">
        <w:rPr>
          <w:rFonts w:ascii="Sylfaen" w:hAnsi="Sylfaen"/>
          <w:i w:val="0"/>
          <w:lang w:val="af-ZA"/>
        </w:rPr>
        <w:t xml:space="preserve"> </w:t>
      </w:r>
      <w:r w:rsidRPr="006E68AD">
        <w:rPr>
          <w:rFonts w:ascii="Sylfaen" w:hAnsi="Sylfaen" w:cs="Sylfaen"/>
          <w:i w:val="0"/>
          <w:lang w:val="af-ZA"/>
        </w:rPr>
        <w:t>հասցեով</w:t>
      </w:r>
      <w:r w:rsidRPr="006E68AD">
        <w:rPr>
          <w:rFonts w:ascii="Sylfaen" w:hAnsi="Sylfaen"/>
          <w:i w:val="0"/>
          <w:lang w:val="af-ZA"/>
        </w:rPr>
        <w:t xml:space="preserve">, </w:t>
      </w:r>
      <w:r w:rsidRPr="006E68AD">
        <w:rPr>
          <w:rFonts w:ascii="Sylfaen" w:hAnsi="Sylfaen" w:cs="Sylfaen"/>
          <w:i w:val="0"/>
          <w:lang w:val="af-ZA"/>
        </w:rPr>
        <w:t>փաստաթղթային</w:t>
      </w:r>
      <w:r w:rsidRPr="006E68AD">
        <w:rPr>
          <w:rFonts w:ascii="Sylfaen" w:hAnsi="Sylfaen"/>
          <w:i w:val="0"/>
          <w:lang w:val="af-ZA"/>
        </w:rPr>
        <w:t xml:space="preserve"> </w:t>
      </w:r>
      <w:r w:rsidRPr="006E68AD">
        <w:rPr>
          <w:rFonts w:ascii="Sylfaen" w:hAnsi="Sylfaen" w:cs="Sylfaen"/>
          <w:i w:val="0"/>
          <w:lang w:val="af-ZA"/>
        </w:rPr>
        <w:t>ձևով</w:t>
      </w:r>
      <w:r w:rsidRPr="006E68AD">
        <w:rPr>
          <w:rFonts w:ascii="Sylfaen" w:hAnsi="Sylfaen"/>
          <w:i w:val="0"/>
          <w:lang w:val="af-ZA" w:eastAsia="ru-RU"/>
        </w:rPr>
        <w:t xml:space="preserve"> </w:t>
      </w:r>
      <w:r w:rsidRPr="006E68AD">
        <w:rPr>
          <w:rFonts w:ascii="Sylfaen" w:hAnsi="Sylfaen" w:cs="Sylfaen"/>
          <w:i w:val="0"/>
          <w:lang w:val="af-ZA"/>
        </w:rPr>
        <w:t>մինչև</w:t>
      </w:r>
      <w:r w:rsidRPr="006E68AD">
        <w:rPr>
          <w:rFonts w:ascii="Sylfaen" w:hAnsi="Sylfaen"/>
          <w:i w:val="0"/>
          <w:lang w:val="af-ZA"/>
        </w:rPr>
        <w:t xml:space="preserve"> </w:t>
      </w:r>
      <w:r w:rsidRPr="006E68AD">
        <w:rPr>
          <w:rFonts w:ascii="Sylfaen" w:hAnsi="Sylfaen" w:cs="Sylfaen"/>
          <w:i w:val="0"/>
          <w:lang w:val="af-ZA"/>
        </w:rPr>
        <w:t>սույն</w:t>
      </w:r>
      <w:r w:rsidRPr="006E68AD">
        <w:rPr>
          <w:rFonts w:ascii="Sylfaen" w:hAnsi="Sylfaen"/>
          <w:i w:val="0"/>
          <w:lang w:val="af-ZA"/>
        </w:rPr>
        <w:t xml:space="preserve"> </w:t>
      </w:r>
      <w:r w:rsidRPr="006E68AD">
        <w:rPr>
          <w:rFonts w:ascii="Sylfaen" w:hAnsi="Sylfaen" w:cs="Sylfaen"/>
          <w:i w:val="0"/>
          <w:lang w:val="af-ZA"/>
        </w:rPr>
        <w:t>հայտարարության</w:t>
      </w:r>
      <w:r w:rsidRPr="006E68AD">
        <w:rPr>
          <w:rFonts w:ascii="Sylfaen" w:hAnsi="Sylfaen"/>
          <w:i w:val="0"/>
          <w:lang w:val="af-ZA"/>
        </w:rPr>
        <w:t xml:space="preserve"> </w:t>
      </w:r>
      <w:r w:rsidRPr="006E68AD">
        <w:rPr>
          <w:rFonts w:ascii="Sylfaen" w:hAnsi="Sylfaen" w:cs="Sylfaen"/>
          <w:i w:val="0"/>
          <w:lang w:val="af-ZA"/>
        </w:rPr>
        <w:t>հրապարակման</w:t>
      </w:r>
      <w:r w:rsidRPr="006E68AD">
        <w:rPr>
          <w:rFonts w:ascii="Sylfaen" w:hAnsi="Sylfaen"/>
          <w:i w:val="0"/>
          <w:lang w:val="af-ZA"/>
        </w:rPr>
        <w:t xml:space="preserve"> </w:t>
      </w:r>
      <w:r w:rsidRPr="006E68AD">
        <w:rPr>
          <w:rFonts w:ascii="Sylfaen" w:hAnsi="Sylfaen" w:cs="Sylfaen"/>
          <w:i w:val="0"/>
          <w:lang w:val="af-ZA"/>
        </w:rPr>
        <w:t>օրվանից</w:t>
      </w:r>
      <w:r w:rsidRPr="006E68AD">
        <w:rPr>
          <w:rFonts w:ascii="Sylfaen" w:hAnsi="Sylfaen"/>
          <w:i w:val="0"/>
          <w:lang w:val="af-ZA"/>
        </w:rPr>
        <w:t xml:space="preserve"> </w:t>
      </w:r>
      <w:r w:rsidRPr="006E68AD">
        <w:rPr>
          <w:rFonts w:ascii="Sylfaen" w:hAnsi="Sylfaen" w:cs="Sylfaen"/>
          <w:i w:val="0"/>
          <w:lang w:val="af-ZA"/>
        </w:rPr>
        <w:t>հաշված</w:t>
      </w:r>
      <w:r w:rsidRPr="006E68AD">
        <w:rPr>
          <w:rFonts w:ascii="Sylfaen" w:hAnsi="Sylfaen"/>
          <w:i w:val="0"/>
          <w:lang w:val="af-ZA"/>
        </w:rPr>
        <w:t xml:space="preserve"> 7-</w:t>
      </w:r>
      <w:r w:rsidRPr="006E68AD">
        <w:rPr>
          <w:rFonts w:ascii="Sylfaen" w:hAnsi="Sylfaen" w:cs="Sylfaen"/>
          <w:i w:val="0"/>
          <w:lang w:val="af-ZA"/>
        </w:rPr>
        <w:t>րդ</w:t>
      </w:r>
      <w:r w:rsidRPr="006E68AD">
        <w:rPr>
          <w:rFonts w:ascii="Sylfaen" w:hAnsi="Sylfaen"/>
          <w:i w:val="0"/>
          <w:lang w:val="af-ZA"/>
        </w:rPr>
        <w:t xml:space="preserve"> </w:t>
      </w:r>
      <w:r w:rsidRPr="006E68AD">
        <w:rPr>
          <w:rFonts w:ascii="Sylfaen" w:hAnsi="Sylfaen" w:cs="Sylfaen"/>
          <w:i w:val="0"/>
          <w:lang w:val="af-ZA"/>
        </w:rPr>
        <w:t>օրվա</w:t>
      </w:r>
      <w:r w:rsidRPr="006E68AD">
        <w:rPr>
          <w:rFonts w:ascii="Sylfaen" w:hAnsi="Sylfaen"/>
          <w:i w:val="0"/>
          <w:lang w:val="af-ZA"/>
        </w:rPr>
        <w:t xml:space="preserve"> </w:t>
      </w:r>
      <w:r w:rsidRPr="006E68AD">
        <w:rPr>
          <w:rFonts w:ascii="Sylfaen" w:hAnsi="Sylfaen" w:cs="Sylfaen"/>
          <w:i w:val="0"/>
          <w:lang w:val="af-ZA"/>
        </w:rPr>
        <w:t>ժամը</w:t>
      </w:r>
      <w:r w:rsidRPr="006E68AD">
        <w:rPr>
          <w:rFonts w:ascii="Sylfaen" w:hAnsi="Sylfaen"/>
          <w:i w:val="0"/>
          <w:lang w:val="af-ZA"/>
        </w:rPr>
        <w:t xml:space="preserve"> </w:t>
      </w:r>
      <w:r w:rsidR="002C0ED2" w:rsidRPr="006E68AD">
        <w:rPr>
          <w:rFonts w:ascii="Sylfaen" w:hAnsi="Sylfaen"/>
          <w:i w:val="0"/>
          <w:lang w:val="af-ZA"/>
        </w:rPr>
        <w:t>15:00</w:t>
      </w:r>
      <w:r w:rsidRPr="006E68AD">
        <w:rPr>
          <w:rFonts w:ascii="Sylfaen" w:hAnsi="Sylfaen"/>
          <w:i w:val="0"/>
          <w:lang w:val="af-ZA"/>
        </w:rPr>
        <w:t>-</w:t>
      </w:r>
      <w:r w:rsidRPr="006E68AD">
        <w:rPr>
          <w:rFonts w:ascii="Sylfaen" w:hAnsi="Sylfaen" w:cs="Sylfaen"/>
          <w:i w:val="0"/>
          <w:lang w:val="af-ZA"/>
        </w:rPr>
        <w:t>ը</w:t>
      </w:r>
      <w:r w:rsidRPr="006E68AD">
        <w:rPr>
          <w:rFonts w:ascii="Sylfaen" w:hAnsi="Sylfaen"/>
          <w:i w:val="0"/>
          <w:lang w:val="af-ZA"/>
        </w:rPr>
        <w:t xml:space="preserve">:  </w:t>
      </w:r>
      <w:r w:rsidRPr="006E68AD">
        <w:rPr>
          <w:rFonts w:ascii="Sylfaen" w:hAnsi="Sylfaen" w:cs="Sylfaen"/>
          <w:i w:val="0"/>
          <w:lang w:val="af-ZA"/>
        </w:rPr>
        <w:t>Հայտերը</w:t>
      </w:r>
      <w:r w:rsidRPr="006E68AD">
        <w:rPr>
          <w:rFonts w:ascii="Sylfaen" w:hAnsi="Sylfaen"/>
          <w:i w:val="0"/>
          <w:lang w:val="af-ZA"/>
        </w:rPr>
        <w:t xml:space="preserve">, </w:t>
      </w:r>
      <w:r w:rsidRPr="006E68AD">
        <w:rPr>
          <w:rFonts w:ascii="Sylfaen" w:hAnsi="Sylfaen" w:cs="Sylfaen"/>
          <w:i w:val="0"/>
          <w:lang w:val="af-ZA"/>
        </w:rPr>
        <w:t>հայերենից</w:t>
      </w:r>
      <w:r w:rsidRPr="006E68AD">
        <w:rPr>
          <w:rFonts w:ascii="Sylfaen" w:hAnsi="Sylfaen"/>
          <w:i w:val="0"/>
          <w:lang w:val="af-ZA"/>
        </w:rPr>
        <w:t xml:space="preserve"> </w:t>
      </w:r>
      <w:r w:rsidRPr="006E68AD">
        <w:rPr>
          <w:rFonts w:ascii="Sylfaen" w:hAnsi="Sylfaen" w:cs="Sylfaen"/>
          <w:i w:val="0"/>
          <w:lang w:val="af-ZA"/>
        </w:rPr>
        <w:t>բացի</w:t>
      </w:r>
      <w:r w:rsidRPr="006E68AD">
        <w:rPr>
          <w:rFonts w:ascii="Sylfaen" w:hAnsi="Sylfaen"/>
          <w:i w:val="0"/>
          <w:lang w:val="af-ZA"/>
        </w:rPr>
        <w:t xml:space="preserve">, </w:t>
      </w:r>
      <w:r w:rsidRPr="006E68AD">
        <w:rPr>
          <w:rFonts w:ascii="Sylfaen" w:hAnsi="Sylfaen" w:cs="Sylfaen"/>
          <w:i w:val="0"/>
          <w:lang w:val="af-ZA"/>
        </w:rPr>
        <w:t>կարող</w:t>
      </w:r>
      <w:r w:rsidRPr="006E68AD">
        <w:rPr>
          <w:rFonts w:ascii="Sylfaen" w:hAnsi="Sylfaen"/>
          <w:i w:val="0"/>
          <w:lang w:val="af-ZA"/>
        </w:rPr>
        <w:t xml:space="preserve"> </w:t>
      </w:r>
      <w:r w:rsidRPr="006E68AD">
        <w:rPr>
          <w:rFonts w:ascii="Sylfaen" w:hAnsi="Sylfaen" w:cs="Sylfaen"/>
          <w:i w:val="0"/>
          <w:lang w:val="af-ZA"/>
        </w:rPr>
        <w:t>են</w:t>
      </w:r>
      <w:r w:rsidRPr="006E68AD">
        <w:rPr>
          <w:rFonts w:ascii="Sylfaen" w:hAnsi="Sylfaen"/>
          <w:i w:val="0"/>
          <w:lang w:val="af-ZA"/>
        </w:rPr>
        <w:t xml:space="preserve"> </w:t>
      </w:r>
      <w:r w:rsidRPr="006E68AD">
        <w:rPr>
          <w:rFonts w:ascii="Sylfaen" w:hAnsi="Sylfaen" w:cs="Sylfaen"/>
          <w:i w:val="0"/>
          <w:lang w:val="af-ZA"/>
        </w:rPr>
        <w:t>ներկայացվել</w:t>
      </w:r>
      <w:r w:rsidRPr="006E68AD">
        <w:rPr>
          <w:rFonts w:ascii="Sylfaen" w:hAnsi="Sylfaen"/>
          <w:i w:val="0"/>
          <w:lang w:val="af-ZA"/>
        </w:rPr>
        <w:t xml:space="preserve"> </w:t>
      </w:r>
      <w:r w:rsidRPr="006E68AD">
        <w:rPr>
          <w:rFonts w:ascii="Sylfaen" w:hAnsi="Sylfaen" w:cs="Sylfaen"/>
          <w:i w:val="0"/>
          <w:lang w:val="af-ZA"/>
        </w:rPr>
        <w:t>նաև</w:t>
      </w:r>
      <w:r w:rsidRPr="006E68AD">
        <w:rPr>
          <w:rFonts w:ascii="Sylfaen" w:hAnsi="Sylfaen"/>
          <w:i w:val="0"/>
          <w:lang w:val="af-ZA"/>
        </w:rPr>
        <w:t xml:space="preserve"> </w:t>
      </w:r>
      <w:r w:rsidRPr="006E68AD">
        <w:rPr>
          <w:rFonts w:ascii="Sylfaen" w:hAnsi="Sylfaen" w:cs="Sylfaen"/>
          <w:i w:val="0"/>
          <w:lang w:val="af-ZA"/>
        </w:rPr>
        <w:t>անգլերեն</w:t>
      </w:r>
      <w:r w:rsidRPr="006E68AD">
        <w:rPr>
          <w:rFonts w:ascii="Sylfaen" w:hAnsi="Sylfaen"/>
          <w:i w:val="0"/>
          <w:lang w:val="af-ZA"/>
        </w:rPr>
        <w:t xml:space="preserve"> </w:t>
      </w:r>
      <w:r w:rsidRPr="006E68AD">
        <w:rPr>
          <w:rFonts w:ascii="Sylfaen" w:hAnsi="Sylfaen" w:cs="Sylfaen"/>
          <w:i w:val="0"/>
          <w:lang w:val="af-ZA"/>
        </w:rPr>
        <w:t>կամ</w:t>
      </w:r>
      <w:r w:rsidRPr="006E68AD">
        <w:rPr>
          <w:rFonts w:ascii="Sylfaen" w:hAnsi="Sylfaen"/>
          <w:i w:val="0"/>
          <w:lang w:val="af-ZA"/>
        </w:rPr>
        <w:t xml:space="preserve"> </w:t>
      </w:r>
      <w:r w:rsidRPr="006E68AD">
        <w:rPr>
          <w:rFonts w:ascii="Sylfaen" w:hAnsi="Sylfaen" w:cs="Sylfaen"/>
          <w:i w:val="0"/>
          <w:lang w:val="af-ZA"/>
        </w:rPr>
        <w:t>ռուսերեն</w:t>
      </w:r>
      <w:r w:rsidRPr="006E68AD">
        <w:rPr>
          <w:rFonts w:ascii="Sylfaen" w:hAnsi="Sylfaen"/>
          <w:i w:val="0"/>
          <w:lang w:val="af-ZA"/>
        </w:rPr>
        <w:t xml:space="preserve">: </w:t>
      </w:r>
    </w:p>
    <w:p w:rsidR="00584CD0" w:rsidRPr="006E68AD" w:rsidRDefault="00584CD0" w:rsidP="00584CD0">
      <w:pPr>
        <w:pStyle w:val="a3"/>
        <w:spacing w:line="240" w:lineRule="auto"/>
        <w:rPr>
          <w:rFonts w:ascii="Sylfaen" w:hAnsi="Sylfaen"/>
          <w:i w:val="0"/>
          <w:lang w:val="af-ZA"/>
        </w:rPr>
      </w:pPr>
      <w:r w:rsidRPr="006E68AD">
        <w:rPr>
          <w:rFonts w:ascii="Sylfaen" w:hAnsi="Sylfaen" w:cs="Sylfaen"/>
          <w:i w:val="0"/>
          <w:lang w:val="af-ZA"/>
        </w:rPr>
        <w:t>Հայտերի</w:t>
      </w:r>
      <w:r w:rsidRPr="006E68AD">
        <w:rPr>
          <w:rFonts w:ascii="Sylfaen" w:hAnsi="Sylfaen"/>
          <w:i w:val="0"/>
          <w:lang w:val="af-ZA"/>
        </w:rPr>
        <w:t xml:space="preserve"> </w:t>
      </w:r>
      <w:r w:rsidRPr="006E68AD">
        <w:rPr>
          <w:rFonts w:ascii="Sylfaen" w:hAnsi="Sylfaen" w:cs="Sylfaen"/>
          <w:i w:val="0"/>
          <w:lang w:val="af-ZA"/>
        </w:rPr>
        <w:t>բացումը</w:t>
      </w:r>
      <w:r w:rsidRPr="006E68AD">
        <w:rPr>
          <w:rFonts w:ascii="Sylfaen" w:hAnsi="Sylfaen"/>
          <w:i w:val="0"/>
          <w:lang w:val="af-ZA"/>
        </w:rPr>
        <w:t xml:space="preserve"> </w:t>
      </w:r>
      <w:r w:rsidRPr="006E68AD">
        <w:rPr>
          <w:rFonts w:ascii="Sylfaen" w:hAnsi="Sylfaen" w:cs="Sylfaen"/>
          <w:i w:val="0"/>
          <w:lang w:val="af-ZA"/>
        </w:rPr>
        <w:t>տեղի</w:t>
      </w:r>
      <w:r w:rsidRPr="006E68AD">
        <w:rPr>
          <w:rFonts w:ascii="Sylfaen" w:hAnsi="Sylfaen"/>
          <w:i w:val="0"/>
          <w:lang w:val="af-ZA"/>
        </w:rPr>
        <w:t xml:space="preserve"> </w:t>
      </w:r>
      <w:r w:rsidRPr="006E68AD">
        <w:rPr>
          <w:rFonts w:ascii="Sylfaen" w:hAnsi="Sylfaen" w:cs="Sylfaen"/>
          <w:i w:val="0"/>
          <w:lang w:val="af-ZA"/>
        </w:rPr>
        <w:t>կունենա</w:t>
      </w:r>
      <w:r w:rsidRPr="006E68AD">
        <w:rPr>
          <w:rFonts w:ascii="Sylfaen" w:hAnsi="Sylfaen"/>
          <w:i w:val="0"/>
          <w:lang w:val="af-ZA"/>
        </w:rPr>
        <w:t xml:space="preserve"> </w:t>
      </w:r>
      <w:r w:rsidRPr="006E68AD">
        <w:rPr>
          <w:rFonts w:ascii="Sylfaen" w:hAnsi="Sylfaen" w:cs="Sylfaen"/>
          <w:i w:val="0"/>
          <w:lang w:val="af-ZA"/>
        </w:rPr>
        <w:t>ՀՀ</w:t>
      </w:r>
      <w:r w:rsidRPr="006E68AD">
        <w:rPr>
          <w:rFonts w:ascii="Sylfaen" w:hAnsi="Sylfaen"/>
          <w:i w:val="0"/>
          <w:lang w:val="af-ZA"/>
        </w:rPr>
        <w:t xml:space="preserve"> </w:t>
      </w:r>
      <w:r w:rsidRPr="006E68AD">
        <w:rPr>
          <w:rFonts w:ascii="Sylfaen" w:hAnsi="Sylfaen" w:cs="Sylfaen"/>
          <w:i w:val="0"/>
          <w:lang w:val="af-ZA"/>
        </w:rPr>
        <w:t>Արարատի</w:t>
      </w:r>
      <w:r w:rsidRPr="006E68AD">
        <w:rPr>
          <w:rFonts w:ascii="Sylfaen" w:hAnsi="Sylfaen"/>
          <w:i w:val="0"/>
          <w:lang w:val="af-ZA"/>
        </w:rPr>
        <w:t xml:space="preserve"> </w:t>
      </w:r>
      <w:r w:rsidRPr="006E68AD">
        <w:rPr>
          <w:rFonts w:ascii="Sylfaen" w:hAnsi="Sylfaen" w:cs="Sylfaen"/>
          <w:i w:val="0"/>
          <w:lang w:val="af-ZA"/>
        </w:rPr>
        <w:t>մարզ</w:t>
      </w:r>
      <w:r w:rsidRPr="006E68AD">
        <w:rPr>
          <w:rFonts w:ascii="Sylfaen" w:hAnsi="Sylfaen"/>
          <w:i w:val="0"/>
          <w:lang w:val="af-ZA"/>
        </w:rPr>
        <w:t xml:space="preserve">, </w:t>
      </w:r>
      <w:r w:rsidRPr="006E68AD">
        <w:rPr>
          <w:rFonts w:ascii="Sylfaen" w:hAnsi="Sylfaen" w:cs="Sylfaen"/>
          <w:i w:val="0"/>
          <w:lang w:val="af-ZA"/>
        </w:rPr>
        <w:t>գ</w:t>
      </w:r>
      <w:r w:rsidRPr="006E68AD">
        <w:rPr>
          <w:rFonts w:ascii="Sylfaen" w:hAnsi="Sylfaen"/>
          <w:i w:val="0"/>
          <w:lang w:val="af-ZA"/>
        </w:rPr>
        <w:t xml:space="preserve">. </w:t>
      </w:r>
      <w:r w:rsidR="00F75A86">
        <w:rPr>
          <w:rFonts w:ascii="Sylfaen" w:hAnsi="Sylfaen" w:cs="Sylfaen"/>
          <w:i w:val="0"/>
          <w:lang w:val="af-ZA"/>
        </w:rPr>
        <w:t>Դալար</w:t>
      </w:r>
      <w:r w:rsidR="002C0ED2" w:rsidRPr="006E68AD">
        <w:rPr>
          <w:rFonts w:ascii="Sylfaen" w:hAnsi="Sylfaen"/>
          <w:i w:val="0"/>
          <w:lang w:val="af-ZA"/>
        </w:rPr>
        <w:t xml:space="preserve">, </w:t>
      </w:r>
      <w:r w:rsidR="00F75A86">
        <w:rPr>
          <w:rFonts w:ascii="Sylfaen" w:hAnsi="Sylfaen" w:cs="Sylfaen"/>
          <w:i w:val="0"/>
          <w:lang w:val="af-ZA"/>
        </w:rPr>
        <w:t>Կոմիտասի 49</w:t>
      </w:r>
      <w:r w:rsidRPr="006E68AD">
        <w:rPr>
          <w:rFonts w:ascii="Sylfaen" w:hAnsi="Sylfaen"/>
          <w:i w:val="0"/>
          <w:lang w:val="af-ZA"/>
        </w:rPr>
        <w:t xml:space="preserve"> </w:t>
      </w:r>
      <w:r w:rsidRPr="006E68AD">
        <w:rPr>
          <w:rFonts w:ascii="Sylfaen" w:hAnsi="Sylfaen" w:cs="Sylfaen"/>
          <w:i w:val="0"/>
          <w:lang w:val="af-ZA"/>
        </w:rPr>
        <w:t>հասցեում</w:t>
      </w:r>
      <w:r w:rsidRPr="006E68AD">
        <w:rPr>
          <w:rFonts w:ascii="Sylfaen" w:hAnsi="Sylfaen"/>
          <w:i w:val="0"/>
          <w:lang w:val="af-ZA"/>
        </w:rPr>
        <w:t>,  201</w:t>
      </w:r>
      <w:r w:rsidR="002C0ED2" w:rsidRPr="006E68AD">
        <w:rPr>
          <w:rFonts w:ascii="Sylfaen" w:hAnsi="Sylfaen"/>
          <w:i w:val="0"/>
          <w:lang w:val="af-ZA"/>
        </w:rPr>
        <w:t>9</w:t>
      </w:r>
      <w:r w:rsidRPr="006E68AD">
        <w:rPr>
          <w:rFonts w:ascii="Sylfaen" w:hAnsi="Sylfaen" w:cs="Sylfaen"/>
          <w:i w:val="0"/>
          <w:lang w:val="af-ZA"/>
        </w:rPr>
        <w:t>թ</w:t>
      </w:r>
      <w:r w:rsidRPr="006E68AD">
        <w:rPr>
          <w:rFonts w:ascii="Sylfaen" w:hAnsi="Sylfaen"/>
          <w:i w:val="0"/>
          <w:lang w:val="af-ZA"/>
        </w:rPr>
        <w:t xml:space="preserve">.   </w:t>
      </w:r>
      <w:r w:rsidR="002C0ED2" w:rsidRPr="006E68AD">
        <w:rPr>
          <w:rFonts w:ascii="Sylfaen" w:hAnsi="Sylfaen" w:cs="Sylfaen"/>
          <w:i w:val="0"/>
          <w:lang w:val="af-ZA"/>
        </w:rPr>
        <w:t>Դեկտեմբերի</w:t>
      </w:r>
      <w:r w:rsidR="002C0ED2" w:rsidRPr="006E68AD">
        <w:rPr>
          <w:rFonts w:ascii="Sylfaen" w:hAnsi="Sylfaen"/>
          <w:i w:val="0"/>
          <w:lang w:val="af-ZA"/>
        </w:rPr>
        <w:t xml:space="preserve"> </w:t>
      </w:r>
      <w:r w:rsidR="003516DA">
        <w:rPr>
          <w:rFonts w:ascii="Sylfaen" w:hAnsi="Sylfaen"/>
          <w:i w:val="0"/>
          <w:lang w:val="hy-AM"/>
        </w:rPr>
        <w:t>9</w:t>
      </w:r>
      <w:r w:rsidR="002C0ED2" w:rsidRPr="006E68AD">
        <w:rPr>
          <w:rFonts w:ascii="Sylfaen" w:hAnsi="Sylfaen"/>
          <w:i w:val="0"/>
          <w:lang w:val="af-ZA"/>
        </w:rPr>
        <w:t>-</w:t>
      </w:r>
      <w:r w:rsidRPr="006E68AD">
        <w:rPr>
          <w:rFonts w:ascii="Sylfaen" w:hAnsi="Sylfaen" w:cs="Sylfaen"/>
          <w:i w:val="0"/>
          <w:lang w:val="af-ZA"/>
        </w:rPr>
        <w:t>ին</w:t>
      </w:r>
      <w:r w:rsidRPr="006E68AD">
        <w:rPr>
          <w:rFonts w:ascii="Sylfaen" w:hAnsi="Sylfaen"/>
          <w:i w:val="0"/>
          <w:lang w:val="af-ZA"/>
        </w:rPr>
        <w:t xml:space="preserve"> </w:t>
      </w:r>
      <w:r w:rsidRPr="006E68AD">
        <w:rPr>
          <w:rFonts w:ascii="Sylfaen" w:hAnsi="Sylfaen" w:cs="Sylfaen"/>
          <w:i w:val="0"/>
          <w:lang w:val="af-ZA"/>
        </w:rPr>
        <w:t>ժամը</w:t>
      </w:r>
      <w:r w:rsidRPr="006E68AD">
        <w:rPr>
          <w:rFonts w:ascii="Sylfaen" w:hAnsi="Sylfaen"/>
          <w:i w:val="0"/>
          <w:lang w:val="af-ZA"/>
        </w:rPr>
        <w:t xml:space="preserve">  </w:t>
      </w:r>
      <w:r w:rsidR="002C0ED2" w:rsidRPr="006E68AD">
        <w:rPr>
          <w:rFonts w:ascii="Sylfaen" w:hAnsi="Sylfaen"/>
          <w:i w:val="0"/>
          <w:lang w:val="af-ZA"/>
        </w:rPr>
        <w:t>15:00</w:t>
      </w:r>
      <w:r w:rsidRPr="006E68AD">
        <w:rPr>
          <w:rFonts w:ascii="Sylfaen" w:hAnsi="Sylfaen"/>
          <w:i w:val="0"/>
          <w:lang w:val="af-ZA"/>
        </w:rPr>
        <w:t>-</w:t>
      </w:r>
      <w:r w:rsidRPr="006E68AD">
        <w:rPr>
          <w:rFonts w:ascii="Sylfaen" w:hAnsi="Sylfaen" w:cs="Sylfaen"/>
          <w:i w:val="0"/>
          <w:lang w:val="af-ZA"/>
        </w:rPr>
        <w:t>ին։</w:t>
      </w:r>
      <w:r w:rsidRPr="006E68AD">
        <w:rPr>
          <w:rFonts w:ascii="Sylfaen" w:hAnsi="Sylfaen"/>
          <w:i w:val="0"/>
          <w:lang w:val="af-ZA"/>
        </w:rPr>
        <w:t xml:space="preserve"> </w:t>
      </w:r>
    </w:p>
    <w:p w:rsidR="00584CD0" w:rsidRPr="006E68AD" w:rsidRDefault="00584CD0" w:rsidP="00584CD0">
      <w:pPr>
        <w:pStyle w:val="a3"/>
        <w:spacing w:line="240" w:lineRule="auto"/>
        <w:rPr>
          <w:rFonts w:ascii="Sylfaen" w:hAnsi="Sylfaen"/>
          <w:i w:val="0"/>
          <w:lang w:val="af-ZA"/>
        </w:rPr>
      </w:pPr>
      <w:r w:rsidRPr="006E68AD">
        <w:rPr>
          <w:rFonts w:ascii="Sylfaen" w:hAnsi="Sylfaen" w:cs="Sylfaen"/>
          <w:i w:val="0"/>
          <w:lang w:val="af-ZA"/>
        </w:rPr>
        <w:t>Սույն</w:t>
      </w:r>
      <w:r w:rsidRPr="006E68AD">
        <w:rPr>
          <w:rFonts w:ascii="Sylfaen" w:hAnsi="Sylfaen"/>
          <w:i w:val="0"/>
          <w:lang w:val="af-ZA"/>
        </w:rPr>
        <w:t xml:space="preserve"> </w:t>
      </w:r>
      <w:r w:rsidRPr="006E68AD">
        <w:rPr>
          <w:rFonts w:ascii="Sylfaen" w:hAnsi="Sylfaen" w:cs="Sylfaen"/>
          <w:i w:val="0"/>
          <w:lang w:val="af-ZA"/>
        </w:rPr>
        <w:t>ընթացակարգի</w:t>
      </w:r>
      <w:r w:rsidRPr="006E68AD">
        <w:rPr>
          <w:rFonts w:ascii="Sylfaen" w:hAnsi="Sylfaen"/>
          <w:i w:val="0"/>
          <w:lang w:val="af-ZA"/>
        </w:rPr>
        <w:t xml:space="preserve"> </w:t>
      </w:r>
      <w:r w:rsidRPr="006E68AD">
        <w:rPr>
          <w:rFonts w:ascii="Sylfaen" w:hAnsi="Sylfaen" w:cs="Sylfaen"/>
          <w:i w:val="0"/>
          <w:lang w:val="af-ZA"/>
        </w:rPr>
        <w:t>վերաբերյալ</w:t>
      </w:r>
      <w:r w:rsidRPr="006E68AD">
        <w:rPr>
          <w:rFonts w:ascii="Sylfaen" w:hAnsi="Sylfaen"/>
          <w:i w:val="0"/>
          <w:lang w:val="af-ZA"/>
        </w:rPr>
        <w:t xml:space="preserve"> </w:t>
      </w:r>
      <w:r w:rsidRPr="006E68AD">
        <w:rPr>
          <w:rFonts w:ascii="Sylfaen" w:hAnsi="Sylfaen" w:cs="Sylfaen"/>
          <w:i w:val="0"/>
          <w:lang w:val="af-ZA"/>
        </w:rPr>
        <w:t>բողոքները</w:t>
      </w:r>
      <w:r w:rsidRPr="006E68AD">
        <w:rPr>
          <w:rFonts w:ascii="Sylfaen" w:hAnsi="Sylfaen"/>
          <w:i w:val="0"/>
          <w:lang w:val="af-ZA"/>
        </w:rPr>
        <w:t xml:space="preserve"> </w:t>
      </w:r>
      <w:r w:rsidRPr="006E68AD">
        <w:rPr>
          <w:rFonts w:ascii="Sylfaen" w:hAnsi="Sylfaen" w:cs="Sylfaen"/>
          <w:i w:val="0"/>
          <w:lang w:val="af-ZA"/>
        </w:rPr>
        <w:t>պետք</w:t>
      </w:r>
      <w:r w:rsidRPr="006E68AD">
        <w:rPr>
          <w:rFonts w:ascii="Sylfaen" w:hAnsi="Sylfaen"/>
          <w:i w:val="0"/>
          <w:lang w:val="af-ZA"/>
        </w:rPr>
        <w:t xml:space="preserve"> </w:t>
      </w:r>
      <w:r w:rsidRPr="006E68AD">
        <w:rPr>
          <w:rFonts w:ascii="Sylfaen" w:hAnsi="Sylfaen" w:cs="Sylfaen"/>
          <w:i w:val="0"/>
          <w:lang w:val="af-ZA"/>
        </w:rPr>
        <w:t>է</w:t>
      </w:r>
      <w:r w:rsidRPr="006E68AD">
        <w:rPr>
          <w:rFonts w:ascii="Sylfaen" w:hAnsi="Sylfaen"/>
          <w:i w:val="0"/>
          <w:lang w:val="af-ZA"/>
        </w:rPr>
        <w:t xml:space="preserve"> </w:t>
      </w:r>
      <w:r w:rsidRPr="006E68AD">
        <w:rPr>
          <w:rFonts w:ascii="Sylfaen" w:hAnsi="Sylfaen" w:cs="Sylfaen"/>
          <w:i w:val="0"/>
          <w:lang w:val="af-ZA"/>
        </w:rPr>
        <w:t>ներկայացնել</w:t>
      </w:r>
      <w:r w:rsidRPr="006E68AD">
        <w:rPr>
          <w:rFonts w:ascii="Sylfaen" w:hAnsi="Sylfaen"/>
          <w:i w:val="0"/>
          <w:lang w:val="af-ZA"/>
        </w:rPr>
        <w:t xml:space="preserve"> </w:t>
      </w:r>
      <w:r w:rsidRPr="006E68AD">
        <w:rPr>
          <w:rFonts w:ascii="Sylfaen" w:hAnsi="Sylfaen" w:cs="Sylfaen"/>
          <w:i w:val="0"/>
          <w:lang w:val="af-ZA"/>
        </w:rPr>
        <w:t>Գնումների</w:t>
      </w:r>
      <w:r w:rsidRPr="006E68AD">
        <w:rPr>
          <w:rFonts w:ascii="Sylfaen" w:hAnsi="Sylfaen"/>
          <w:i w:val="0"/>
          <w:lang w:val="af-ZA"/>
        </w:rPr>
        <w:t xml:space="preserve"> </w:t>
      </w:r>
      <w:r w:rsidRPr="006E68AD">
        <w:rPr>
          <w:rFonts w:ascii="Sylfaen" w:hAnsi="Sylfaen" w:cs="Sylfaen"/>
          <w:i w:val="0"/>
          <w:lang w:val="af-ZA"/>
        </w:rPr>
        <w:t>բողոքարկման</w:t>
      </w:r>
      <w:r w:rsidRPr="006E68AD">
        <w:rPr>
          <w:rFonts w:ascii="Sylfaen" w:hAnsi="Sylfaen"/>
          <w:i w:val="0"/>
          <w:lang w:val="af-ZA"/>
        </w:rPr>
        <w:t xml:space="preserve"> </w:t>
      </w:r>
      <w:r w:rsidRPr="006E68AD">
        <w:rPr>
          <w:rFonts w:ascii="Sylfaen" w:hAnsi="Sylfaen" w:cs="Sylfaen"/>
          <w:i w:val="0"/>
          <w:lang w:val="af-ZA"/>
        </w:rPr>
        <w:t>խորհուրդ</w:t>
      </w:r>
      <w:r w:rsidRPr="006E68AD">
        <w:rPr>
          <w:rFonts w:ascii="Sylfaen" w:hAnsi="Sylfaen"/>
          <w:i w:val="0"/>
          <w:lang w:val="af-ZA"/>
        </w:rPr>
        <w:t xml:space="preserve">` </w:t>
      </w:r>
      <w:r w:rsidRPr="006E68AD">
        <w:rPr>
          <w:rFonts w:ascii="Sylfaen" w:hAnsi="Sylfaen" w:cs="Sylfaen"/>
          <w:i w:val="0"/>
          <w:lang w:val="af-ZA"/>
        </w:rPr>
        <w:t>ք</w:t>
      </w:r>
      <w:r w:rsidRPr="006E68AD">
        <w:rPr>
          <w:rFonts w:ascii="Sylfaen" w:hAnsi="Sylfaen"/>
          <w:i w:val="0"/>
          <w:lang w:val="af-ZA"/>
        </w:rPr>
        <w:t xml:space="preserve">. </w:t>
      </w:r>
      <w:r w:rsidRPr="006E68AD">
        <w:rPr>
          <w:rFonts w:ascii="Sylfaen" w:hAnsi="Sylfaen" w:cs="Sylfaen"/>
          <w:i w:val="0"/>
          <w:lang w:val="af-ZA"/>
        </w:rPr>
        <w:t>Երևան</w:t>
      </w:r>
      <w:r w:rsidRPr="006E68AD">
        <w:rPr>
          <w:rFonts w:ascii="Sylfaen" w:hAnsi="Sylfaen"/>
          <w:i w:val="0"/>
          <w:lang w:val="af-ZA"/>
        </w:rPr>
        <w:t xml:space="preserve">, </w:t>
      </w:r>
      <w:r w:rsidRPr="006E68AD">
        <w:rPr>
          <w:rFonts w:ascii="Sylfaen" w:hAnsi="Sylfaen" w:cs="Sylfaen"/>
          <w:i w:val="0"/>
          <w:lang w:val="af-ZA"/>
        </w:rPr>
        <w:t>Մելիք</w:t>
      </w:r>
      <w:r w:rsidRPr="006E68AD">
        <w:rPr>
          <w:rFonts w:ascii="Sylfaen" w:hAnsi="Sylfaen"/>
          <w:i w:val="0"/>
          <w:lang w:val="af-ZA"/>
        </w:rPr>
        <w:t>-</w:t>
      </w:r>
      <w:r w:rsidRPr="006E68AD">
        <w:rPr>
          <w:rFonts w:ascii="Sylfaen" w:hAnsi="Sylfaen" w:cs="Sylfaen"/>
          <w:i w:val="0"/>
          <w:lang w:val="af-ZA"/>
        </w:rPr>
        <w:t>Ադամյան</w:t>
      </w:r>
      <w:r w:rsidRPr="006E68AD">
        <w:rPr>
          <w:rFonts w:ascii="Sylfaen" w:hAnsi="Sylfaen"/>
          <w:i w:val="0"/>
          <w:lang w:val="af-ZA"/>
        </w:rPr>
        <w:t xml:space="preserve"> </w:t>
      </w:r>
      <w:r w:rsidRPr="006E68AD">
        <w:rPr>
          <w:rFonts w:ascii="Sylfaen" w:hAnsi="Sylfaen" w:cs="Sylfaen"/>
          <w:i w:val="0"/>
          <w:lang w:val="af-ZA"/>
        </w:rPr>
        <w:t>փող</w:t>
      </w:r>
      <w:r w:rsidRPr="006E68AD">
        <w:rPr>
          <w:rFonts w:ascii="Sylfaen" w:hAnsi="Sylfaen"/>
          <w:i w:val="0"/>
          <w:lang w:val="af-ZA"/>
        </w:rPr>
        <w:t xml:space="preserve">. 1  </w:t>
      </w:r>
      <w:r w:rsidRPr="006E68AD">
        <w:rPr>
          <w:rFonts w:ascii="Sylfaen" w:hAnsi="Sylfaen" w:cs="Sylfaen"/>
          <w:i w:val="0"/>
          <w:lang w:val="af-ZA"/>
        </w:rPr>
        <w:t>հասցեով։</w:t>
      </w:r>
      <w:r w:rsidRPr="006E68AD">
        <w:rPr>
          <w:rFonts w:ascii="Sylfaen" w:hAnsi="Sylfaen"/>
          <w:i w:val="0"/>
          <w:lang w:val="af-ZA"/>
        </w:rPr>
        <w:t xml:space="preserve"> </w:t>
      </w:r>
      <w:r w:rsidRPr="006E68AD">
        <w:rPr>
          <w:rFonts w:ascii="Sylfaen" w:hAnsi="Sylfaen" w:cs="Sylfaen"/>
          <w:i w:val="0"/>
          <w:lang w:val="af-ZA"/>
        </w:rPr>
        <w:t>Բողոքարկումն</w:t>
      </w:r>
      <w:r w:rsidRPr="006E68AD">
        <w:rPr>
          <w:rFonts w:ascii="Sylfaen" w:hAnsi="Sylfaen"/>
          <w:i w:val="0"/>
          <w:lang w:val="af-ZA"/>
        </w:rPr>
        <w:t xml:space="preserve"> </w:t>
      </w:r>
      <w:r w:rsidRPr="006E68AD">
        <w:rPr>
          <w:rFonts w:ascii="Sylfaen" w:hAnsi="Sylfaen" w:cs="Sylfaen"/>
          <w:i w:val="0"/>
          <w:lang w:val="af-ZA"/>
        </w:rPr>
        <w:t>իրականացվում</w:t>
      </w:r>
      <w:r w:rsidRPr="006E68AD">
        <w:rPr>
          <w:rFonts w:ascii="Sylfaen" w:hAnsi="Sylfaen"/>
          <w:i w:val="0"/>
          <w:lang w:val="af-ZA"/>
        </w:rPr>
        <w:t xml:space="preserve"> </w:t>
      </w:r>
      <w:r w:rsidRPr="006E68AD">
        <w:rPr>
          <w:rFonts w:ascii="Sylfaen" w:hAnsi="Sylfaen" w:cs="Sylfaen"/>
          <w:i w:val="0"/>
          <w:lang w:val="af-ZA"/>
        </w:rPr>
        <w:t>է</w:t>
      </w:r>
      <w:r w:rsidRPr="006E68AD">
        <w:rPr>
          <w:rFonts w:ascii="Sylfaen" w:hAnsi="Sylfaen"/>
          <w:i w:val="0"/>
          <w:lang w:val="af-ZA"/>
        </w:rPr>
        <w:t xml:space="preserve"> </w:t>
      </w:r>
      <w:r w:rsidRPr="006E68AD">
        <w:rPr>
          <w:rFonts w:ascii="Sylfaen" w:hAnsi="Sylfaen" w:cs="Sylfaen"/>
          <w:i w:val="0"/>
          <w:lang w:val="af-ZA"/>
        </w:rPr>
        <w:t>սույն</w:t>
      </w:r>
      <w:r w:rsidRPr="006E68AD">
        <w:rPr>
          <w:rFonts w:ascii="Sylfaen" w:hAnsi="Sylfaen"/>
          <w:i w:val="0"/>
          <w:lang w:val="af-ZA"/>
        </w:rPr>
        <w:t xml:space="preserve"> </w:t>
      </w:r>
      <w:r w:rsidRPr="006E68AD">
        <w:rPr>
          <w:rFonts w:ascii="Sylfaen" w:hAnsi="Sylfaen" w:cs="Sylfaen"/>
          <w:i w:val="0"/>
          <w:lang w:val="hy-AM"/>
        </w:rPr>
        <w:t>գնանշման</w:t>
      </w:r>
      <w:r w:rsidRPr="006E68AD">
        <w:rPr>
          <w:rFonts w:ascii="Sylfaen" w:hAnsi="Sylfaen"/>
          <w:i w:val="0"/>
          <w:lang w:val="hy-AM"/>
        </w:rPr>
        <w:t xml:space="preserve"> </w:t>
      </w:r>
      <w:r w:rsidRPr="006E68AD">
        <w:rPr>
          <w:rFonts w:ascii="Sylfaen" w:hAnsi="Sylfaen" w:cs="Sylfaen"/>
          <w:i w:val="0"/>
          <w:lang w:val="hy-AM"/>
        </w:rPr>
        <w:t>հարցման</w:t>
      </w:r>
      <w:r w:rsidRPr="006E68AD">
        <w:rPr>
          <w:rFonts w:ascii="Sylfaen" w:hAnsi="Sylfaen"/>
          <w:i w:val="0"/>
          <w:lang w:val="af-ZA"/>
        </w:rPr>
        <w:t xml:space="preserve"> </w:t>
      </w:r>
      <w:r w:rsidRPr="006E68AD">
        <w:rPr>
          <w:rFonts w:ascii="Sylfaen" w:hAnsi="Sylfaen" w:cs="Sylfaen"/>
          <w:i w:val="0"/>
          <w:lang w:val="af-ZA"/>
        </w:rPr>
        <w:t>հրավերով</w:t>
      </w:r>
      <w:r w:rsidRPr="006E68AD">
        <w:rPr>
          <w:rFonts w:ascii="Sylfaen" w:hAnsi="Sylfaen"/>
          <w:i w:val="0"/>
          <w:lang w:val="af-ZA"/>
        </w:rPr>
        <w:t xml:space="preserve"> </w:t>
      </w:r>
      <w:r w:rsidRPr="006E68AD">
        <w:rPr>
          <w:rFonts w:ascii="Sylfaen" w:hAnsi="Sylfaen" w:cs="Sylfaen"/>
          <w:i w:val="0"/>
          <w:lang w:val="af-ZA"/>
        </w:rPr>
        <w:t>սահմանված</w:t>
      </w:r>
      <w:r w:rsidRPr="006E68AD">
        <w:rPr>
          <w:rFonts w:ascii="Sylfaen" w:hAnsi="Sylfaen"/>
          <w:i w:val="0"/>
          <w:lang w:val="af-ZA"/>
        </w:rPr>
        <w:t xml:space="preserve"> </w:t>
      </w:r>
      <w:r w:rsidRPr="006E68AD">
        <w:rPr>
          <w:rFonts w:ascii="Sylfaen" w:hAnsi="Sylfaen" w:cs="Sylfaen"/>
          <w:i w:val="0"/>
          <w:lang w:val="af-ZA"/>
        </w:rPr>
        <w:t>կարգով։</w:t>
      </w:r>
      <w:r w:rsidRPr="006E68AD">
        <w:rPr>
          <w:rFonts w:ascii="Sylfaen" w:hAnsi="Sylfaen"/>
          <w:i w:val="0"/>
          <w:lang w:val="af-ZA"/>
        </w:rPr>
        <w:t xml:space="preserve"> </w:t>
      </w:r>
      <w:r w:rsidRPr="006E68AD">
        <w:rPr>
          <w:rFonts w:ascii="Sylfaen" w:hAnsi="Sylfaen" w:cs="Sylfaen"/>
          <w:i w:val="0"/>
          <w:lang w:val="af-ZA"/>
        </w:rPr>
        <w:t>Բողոքը</w:t>
      </w:r>
      <w:r w:rsidRPr="006E68AD">
        <w:rPr>
          <w:rFonts w:ascii="Sylfaen" w:hAnsi="Sylfaen"/>
          <w:i w:val="0"/>
          <w:lang w:val="af-ZA"/>
        </w:rPr>
        <w:t xml:space="preserve"> </w:t>
      </w:r>
      <w:r w:rsidRPr="006E68AD">
        <w:rPr>
          <w:rFonts w:ascii="Sylfaen" w:hAnsi="Sylfaen" w:cs="Sylfaen"/>
          <w:i w:val="0"/>
          <w:lang w:val="af-ZA"/>
        </w:rPr>
        <w:t>ներկայացնելու</w:t>
      </w:r>
      <w:r w:rsidRPr="006E68AD">
        <w:rPr>
          <w:rFonts w:ascii="Sylfaen" w:hAnsi="Sylfaen"/>
          <w:i w:val="0"/>
          <w:lang w:val="af-ZA"/>
        </w:rPr>
        <w:t xml:space="preserve"> </w:t>
      </w:r>
      <w:r w:rsidRPr="006E68AD">
        <w:rPr>
          <w:rFonts w:ascii="Sylfaen" w:hAnsi="Sylfaen" w:cs="Sylfaen"/>
          <w:i w:val="0"/>
          <w:lang w:val="af-ZA"/>
        </w:rPr>
        <w:t>համար</w:t>
      </w:r>
      <w:r w:rsidRPr="006E68AD">
        <w:rPr>
          <w:rFonts w:ascii="Sylfaen" w:hAnsi="Sylfaen"/>
          <w:i w:val="0"/>
          <w:lang w:val="af-ZA"/>
        </w:rPr>
        <w:t xml:space="preserve"> </w:t>
      </w:r>
      <w:r w:rsidRPr="006E68AD">
        <w:rPr>
          <w:rFonts w:ascii="Sylfaen" w:hAnsi="Sylfaen" w:cs="Sylfaen"/>
          <w:i w:val="0"/>
          <w:lang w:val="af-ZA"/>
        </w:rPr>
        <w:t>պահանջվում</w:t>
      </w:r>
      <w:r w:rsidRPr="006E68AD">
        <w:rPr>
          <w:rFonts w:ascii="Sylfaen" w:hAnsi="Sylfaen"/>
          <w:i w:val="0"/>
          <w:lang w:val="af-ZA"/>
        </w:rPr>
        <w:t xml:space="preserve"> </w:t>
      </w:r>
      <w:r w:rsidRPr="006E68AD">
        <w:rPr>
          <w:rFonts w:ascii="Sylfaen" w:hAnsi="Sylfaen" w:cs="Sylfaen"/>
          <w:i w:val="0"/>
          <w:lang w:val="af-ZA"/>
        </w:rPr>
        <w:t>է</w:t>
      </w:r>
      <w:r w:rsidRPr="006E68AD">
        <w:rPr>
          <w:rFonts w:ascii="Sylfaen" w:hAnsi="Sylfaen"/>
          <w:i w:val="0"/>
          <w:lang w:val="af-ZA"/>
        </w:rPr>
        <w:t xml:space="preserve"> </w:t>
      </w:r>
      <w:r w:rsidRPr="006E68AD">
        <w:rPr>
          <w:rFonts w:ascii="Sylfaen" w:hAnsi="Sylfaen" w:cs="Sylfaen"/>
          <w:i w:val="0"/>
          <w:lang w:val="af-ZA"/>
        </w:rPr>
        <w:t>վճար</w:t>
      </w:r>
      <w:r w:rsidRPr="006E68AD">
        <w:rPr>
          <w:rFonts w:ascii="Sylfaen" w:hAnsi="Sylfaen"/>
          <w:i w:val="0"/>
          <w:lang w:val="af-ZA"/>
        </w:rPr>
        <w:t>` 30 000 (</w:t>
      </w:r>
      <w:r w:rsidRPr="006E68AD">
        <w:rPr>
          <w:rFonts w:ascii="Sylfaen" w:hAnsi="Sylfaen" w:cs="Sylfaen"/>
          <w:i w:val="0"/>
          <w:lang w:val="af-ZA"/>
        </w:rPr>
        <w:t>երեսուն</w:t>
      </w:r>
      <w:r w:rsidRPr="006E68AD">
        <w:rPr>
          <w:rFonts w:ascii="Sylfaen" w:hAnsi="Sylfaen"/>
          <w:i w:val="0"/>
          <w:lang w:val="af-ZA"/>
        </w:rPr>
        <w:t xml:space="preserve"> </w:t>
      </w:r>
      <w:r w:rsidRPr="006E68AD">
        <w:rPr>
          <w:rFonts w:ascii="Sylfaen" w:hAnsi="Sylfaen" w:cs="Sylfaen"/>
          <w:i w:val="0"/>
          <w:lang w:val="af-ZA"/>
        </w:rPr>
        <w:t>հազար</w:t>
      </w:r>
      <w:r w:rsidRPr="006E68AD">
        <w:rPr>
          <w:rFonts w:ascii="Sylfaen" w:hAnsi="Sylfaen"/>
          <w:i w:val="0"/>
          <w:lang w:val="af-ZA"/>
        </w:rPr>
        <w:t xml:space="preserve">) </w:t>
      </w:r>
      <w:r w:rsidRPr="006E68AD">
        <w:rPr>
          <w:rFonts w:ascii="Sylfaen" w:hAnsi="Sylfaen" w:cs="Sylfaen"/>
          <w:i w:val="0"/>
          <w:lang w:val="af-ZA"/>
        </w:rPr>
        <w:t>ՀՀ</w:t>
      </w:r>
      <w:r w:rsidRPr="006E68AD">
        <w:rPr>
          <w:rFonts w:ascii="Sylfaen" w:hAnsi="Sylfaen"/>
          <w:i w:val="0"/>
          <w:lang w:val="af-ZA"/>
        </w:rPr>
        <w:t xml:space="preserve"> </w:t>
      </w:r>
      <w:r w:rsidRPr="006E68AD">
        <w:rPr>
          <w:rFonts w:ascii="Sylfaen" w:hAnsi="Sylfaen" w:cs="Sylfaen"/>
          <w:i w:val="0"/>
          <w:lang w:val="af-ZA"/>
        </w:rPr>
        <w:t>դրամի</w:t>
      </w:r>
      <w:r w:rsidRPr="006E68AD">
        <w:rPr>
          <w:rFonts w:ascii="Sylfaen" w:hAnsi="Sylfaen"/>
          <w:i w:val="0"/>
          <w:lang w:val="af-ZA"/>
        </w:rPr>
        <w:t xml:space="preserve"> </w:t>
      </w:r>
      <w:r w:rsidRPr="006E68AD">
        <w:rPr>
          <w:rFonts w:ascii="Sylfaen" w:hAnsi="Sylfaen" w:cs="Sylfaen"/>
          <w:i w:val="0"/>
          <w:lang w:val="af-ZA"/>
        </w:rPr>
        <w:t>չափով</w:t>
      </w:r>
      <w:r w:rsidRPr="006E68AD">
        <w:rPr>
          <w:rFonts w:ascii="Sylfaen" w:hAnsi="Sylfaen"/>
          <w:i w:val="0"/>
          <w:lang w:val="af-ZA"/>
        </w:rPr>
        <w:t xml:space="preserve">, </w:t>
      </w:r>
      <w:r w:rsidRPr="006E68AD">
        <w:rPr>
          <w:rFonts w:ascii="Sylfaen" w:hAnsi="Sylfaen" w:cs="Sylfaen"/>
          <w:i w:val="0"/>
          <w:lang w:val="af-ZA"/>
        </w:rPr>
        <w:t>որը</w:t>
      </w:r>
      <w:r w:rsidRPr="006E68AD">
        <w:rPr>
          <w:rFonts w:ascii="Sylfaen" w:hAnsi="Sylfaen"/>
          <w:i w:val="0"/>
          <w:lang w:val="af-ZA"/>
        </w:rPr>
        <w:t xml:space="preserve"> </w:t>
      </w:r>
      <w:r w:rsidRPr="006E68AD">
        <w:rPr>
          <w:rFonts w:ascii="Sylfaen" w:hAnsi="Sylfaen" w:cs="Sylfaen"/>
          <w:i w:val="0"/>
          <w:lang w:val="af-ZA"/>
        </w:rPr>
        <w:t>պետք</w:t>
      </w:r>
      <w:r w:rsidRPr="006E68AD">
        <w:rPr>
          <w:rFonts w:ascii="Sylfaen" w:hAnsi="Sylfaen"/>
          <w:i w:val="0"/>
          <w:lang w:val="af-ZA"/>
        </w:rPr>
        <w:t xml:space="preserve"> </w:t>
      </w:r>
      <w:r w:rsidRPr="006E68AD">
        <w:rPr>
          <w:rFonts w:ascii="Sylfaen" w:hAnsi="Sylfaen" w:cs="Sylfaen"/>
          <w:i w:val="0"/>
          <w:lang w:val="af-ZA"/>
        </w:rPr>
        <w:t>է</w:t>
      </w:r>
      <w:r w:rsidRPr="006E68AD">
        <w:rPr>
          <w:rFonts w:ascii="Sylfaen" w:hAnsi="Sylfaen"/>
          <w:i w:val="0"/>
          <w:lang w:val="af-ZA"/>
        </w:rPr>
        <w:t xml:space="preserve"> </w:t>
      </w:r>
      <w:r w:rsidRPr="006E68AD">
        <w:rPr>
          <w:rFonts w:ascii="Sylfaen" w:hAnsi="Sylfaen" w:cs="Sylfaen"/>
          <w:i w:val="0"/>
          <w:lang w:val="af-ZA"/>
        </w:rPr>
        <w:t>փոխանցվի</w:t>
      </w:r>
      <w:r w:rsidRPr="006E68AD">
        <w:rPr>
          <w:rFonts w:ascii="Sylfaen" w:hAnsi="Sylfaen"/>
          <w:i w:val="0"/>
          <w:lang w:val="af-ZA"/>
        </w:rPr>
        <w:t xml:space="preserve"> </w:t>
      </w:r>
      <w:r w:rsidRPr="006E68AD">
        <w:rPr>
          <w:rFonts w:ascii="Sylfaen" w:hAnsi="Sylfaen" w:cs="Sylfaen"/>
          <w:i w:val="0"/>
          <w:lang w:val="af-ZA"/>
        </w:rPr>
        <w:t>Հայաստանի</w:t>
      </w:r>
      <w:r w:rsidRPr="006E68AD">
        <w:rPr>
          <w:rFonts w:ascii="Sylfaen" w:hAnsi="Sylfaen"/>
          <w:i w:val="0"/>
          <w:lang w:val="af-ZA"/>
        </w:rPr>
        <w:t xml:space="preserve"> </w:t>
      </w:r>
      <w:r w:rsidRPr="006E68AD">
        <w:rPr>
          <w:rFonts w:ascii="Sylfaen" w:hAnsi="Sylfaen" w:cs="Sylfaen"/>
          <w:i w:val="0"/>
          <w:lang w:val="af-ZA"/>
        </w:rPr>
        <w:t>Հանրապետության</w:t>
      </w:r>
      <w:r w:rsidRPr="006E68AD">
        <w:rPr>
          <w:rFonts w:ascii="Sylfaen" w:hAnsi="Sylfaen"/>
          <w:i w:val="0"/>
          <w:lang w:val="af-ZA"/>
        </w:rPr>
        <w:t xml:space="preserve"> </w:t>
      </w:r>
      <w:r w:rsidRPr="006E68AD">
        <w:rPr>
          <w:rFonts w:ascii="Sylfaen" w:hAnsi="Sylfaen" w:cs="Sylfaen"/>
          <w:i w:val="0"/>
          <w:lang w:val="af-ZA"/>
        </w:rPr>
        <w:t>ֆինանսների</w:t>
      </w:r>
      <w:r w:rsidRPr="006E68AD">
        <w:rPr>
          <w:rFonts w:ascii="Sylfaen" w:hAnsi="Sylfaen"/>
          <w:i w:val="0"/>
          <w:lang w:val="af-ZA"/>
        </w:rPr>
        <w:t xml:space="preserve"> </w:t>
      </w:r>
      <w:r w:rsidRPr="006E68AD">
        <w:rPr>
          <w:rFonts w:ascii="Sylfaen" w:hAnsi="Sylfaen" w:cs="Sylfaen"/>
          <w:i w:val="0"/>
          <w:lang w:val="af-ZA"/>
        </w:rPr>
        <w:t>նախարարության</w:t>
      </w:r>
      <w:r w:rsidRPr="006E68AD">
        <w:rPr>
          <w:rFonts w:ascii="Sylfaen" w:hAnsi="Sylfaen"/>
          <w:i w:val="0"/>
          <w:lang w:val="af-ZA"/>
        </w:rPr>
        <w:t xml:space="preserve"> </w:t>
      </w:r>
      <w:r w:rsidRPr="006E68AD">
        <w:rPr>
          <w:rFonts w:ascii="Sylfaen" w:hAnsi="Sylfaen" w:cs="Sylfaen"/>
          <w:i w:val="0"/>
          <w:lang w:val="af-ZA"/>
        </w:rPr>
        <w:t>անվամբ</w:t>
      </w:r>
      <w:r w:rsidRPr="006E68AD">
        <w:rPr>
          <w:rFonts w:ascii="Sylfaen" w:hAnsi="Sylfaen"/>
          <w:i w:val="0"/>
          <w:lang w:val="af-ZA"/>
        </w:rPr>
        <w:t xml:space="preserve"> </w:t>
      </w:r>
      <w:r w:rsidRPr="006E68AD">
        <w:rPr>
          <w:rFonts w:ascii="Sylfaen" w:hAnsi="Sylfaen" w:cs="Sylfaen"/>
          <w:i w:val="0"/>
          <w:lang w:val="af-ZA"/>
        </w:rPr>
        <w:t>բացված</w:t>
      </w:r>
      <w:r w:rsidRPr="006E68AD">
        <w:rPr>
          <w:rFonts w:ascii="Sylfaen" w:hAnsi="Sylfaen"/>
          <w:i w:val="0"/>
          <w:lang w:val="af-ZA"/>
        </w:rPr>
        <w:t xml:space="preserve"> </w:t>
      </w:r>
      <w:r w:rsidRPr="006E68AD">
        <w:rPr>
          <w:rFonts w:ascii="Sylfaen" w:hAnsi="Sylfaen" w:cs="Arial Armenian"/>
          <w:i w:val="0"/>
          <w:lang w:val="af-ZA"/>
        </w:rPr>
        <w:t>«</w:t>
      </w:r>
      <w:r w:rsidRPr="006E68AD">
        <w:rPr>
          <w:rFonts w:ascii="Sylfaen" w:hAnsi="Sylfaen"/>
          <w:i w:val="0"/>
          <w:lang w:val="af-ZA"/>
        </w:rPr>
        <w:t>900008000482</w:t>
      </w:r>
      <w:r w:rsidRPr="006E68AD">
        <w:rPr>
          <w:rFonts w:ascii="Sylfaen" w:hAnsi="Sylfaen" w:cs="Arial Armenian"/>
          <w:i w:val="0"/>
          <w:lang w:val="af-ZA"/>
        </w:rPr>
        <w:t>»</w:t>
      </w:r>
      <w:r w:rsidRPr="006E68AD">
        <w:rPr>
          <w:rFonts w:ascii="Sylfaen" w:hAnsi="Sylfaen"/>
          <w:i w:val="0"/>
          <w:lang w:val="af-ZA"/>
        </w:rPr>
        <w:t xml:space="preserve"> </w:t>
      </w:r>
      <w:r w:rsidRPr="006E68AD">
        <w:rPr>
          <w:rFonts w:ascii="Sylfaen" w:hAnsi="Sylfaen" w:cs="Sylfaen"/>
          <w:i w:val="0"/>
          <w:lang w:val="af-ZA"/>
        </w:rPr>
        <w:t>գանձապետական</w:t>
      </w:r>
      <w:r w:rsidRPr="006E68AD">
        <w:rPr>
          <w:rFonts w:ascii="Sylfaen" w:hAnsi="Sylfaen"/>
          <w:i w:val="0"/>
          <w:lang w:val="af-ZA"/>
        </w:rPr>
        <w:t xml:space="preserve"> </w:t>
      </w:r>
      <w:r w:rsidRPr="006E68AD">
        <w:rPr>
          <w:rFonts w:ascii="Sylfaen" w:hAnsi="Sylfaen" w:cs="Sylfaen"/>
          <w:i w:val="0"/>
          <w:lang w:val="af-ZA"/>
        </w:rPr>
        <w:t>հաշվեհամարին</w:t>
      </w:r>
      <w:r w:rsidRPr="006E68AD">
        <w:rPr>
          <w:rFonts w:ascii="Sylfaen" w:hAnsi="Sylfaen"/>
          <w:i w:val="0"/>
          <w:lang w:val="af-ZA"/>
        </w:rPr>
        <w:t xml:space="preserve">: </w:t>
      </w:r>
    </w:p>
    <w:p w:rsidR="00584CD0" w:rsidRPr="006E68AD" w:rsidRDefault="00584CD0" w:rsidP="00584CD0">
      <w:pPr>
        <w:pStyle w:val="a3"/>
        <w:spacing w:line="240" w:lineRule="auto"/>
        <w:rPr>
          <w:rFonts w:ascii="Sylfaen" w:hAnsi="Sylfaen"/>
          <w:i w:val="0"/>
          <w:lang w:val="af-ZA"/>
        </w:rPr>
      </w:pPr>
      <w:r w:rsidRPr="006E68AD">
        <w:rPr>
          <w:rFonts w:ascii="Sylfaen" w:hAnsi="Sylfaen" w:cs="Sylfaen"/>
          <w:i w:val="0"/>
          <w:lang w:val="af-ZA"/>
        </w:rPr>
        <w:t>Սույն</w:t>
      </w:r>
      <w:r w:rsidRPr="006E68AD">
        <w:rPr>
          <w:rFonts w:ascii="Sylfaen" w:hAnsi="Sylfaen"/>
          <w:i w:val="0"/>
          <w:lang w:val="af-ZA"/>
        </w:rPr>
        <w:t xml:space="preserve"> </w:t>
      </w:r>
      <w:r w:rsidRPr="006E68AD">
        <w:rPr>
          <w:rFonts w:ascii="Sylfaen" w:hAnsi="Sylfaen" w:cs="Sylfaen"/>
          <w:i w:val="0"/>
          <w:lang w:val="af-ZA"/>
        </w:rPr>
        <w:t>հայտարարության</w:t>
      </w:r>
      <w:r w:rsidRPr="006E68AD">
        <w:rPr>
          <w:rFonts w:ascii="Sylfaen" w:hAnsi="Sylfaen"/>
          <w:i w:val="0"/>
          <w:lang w:val="af-ZA"/>
        </w:rPr>
        <w:t xml:space="preserve"> </w:t>
      </w:r>
      <w:r w:rsidRPr="006E68AD">
        <w:rPr>
          <w:rFonts w:ascii="Sylfaen" w:hAnsi="Sylfaen" w:cs="Sylfaen"/>
          <w:i w:val="0"/>
          <w:lang w:val="af-ZA"/>
        </w:rPr>
        <w:t>հետ</w:t>
      </w:r>
      <w:r w:rsidRPr="006E68AD">
        <w:rPr>
          <w:rFonts w:ascii="Sylfaen" w:hAnsi="Sylfaen"/>
          <w:i w:val="0"/>
          <w:lang w:val="af-ZA"/>
        </w:rPr>
        <w:t xml:space="preserve"> </w:t>
      </w:r>
      <w:r w:rsidRPr="006E68AD">
        <w:rPr>
          <w:rFonts w:ascii="Sylfaen" w:hAnsi="Sylfaen" w:cs="Sylfaen"/>
          <w:i w:val="0"/>
          <w:lang w:val="af-ZA"/>
        </w:rPr>
        <w:t>կապված</w:t>
      </w:r>
      <w:r w:rsidRPr="006E68AD">
        <w:rPr>
          <w:rFonts w:ascii="Sylfaen" w:hAnsi="Sylfaen"/>
          <w:i w:val="0"/>
          <w:lang w:val="af-ZA"/>
        </w:rPr>
        <w:t xml:space="preserve"> </w:t>
      </w:r>
      <w:r w:rsidRPr="006E68AD">
        <w:rPr>
          <w:rFonts w:ascii="Sylfaen" w:hAnsi="Sylfaen" w:cs="Sylfaen"/>
          <w:i w:val="0"/>
          <w:lang w:val="af-ZA"/>
        </w:rPr>
        <w:t>լրացուցիչ</w:t>
      </w:r>
      <w:r w:rsidRPr="006E68AD">
        <w:rPr>
          <w:rFonts w:ascii="Sylfaen" w:hAnsi="Sylfaen"/>
          <w:i w:val="0"/>
          <w:lang w:val="af-ZA"/>
        </w:rPr>
        <w:t xml:space="preserve"> </w:t>
      </w:r>
      <w:r w:rsidRPr="006E68AD">
        <w:rPr>
          <w:rFonts w:ascii="Sylfaen" w:hAnsi="Sylfaen" w:cs="Sylfaen"/>
          <w:i w:val="0"/>
          <w:lang w:val="af-ZA"/>
        </w:rPr>
        <w:t>տեղեկություններ</w:t>
      </w:r>
      <w:r w:rsidRPr="006E68AD">
        <w:rPr>
          <w:rFonts w:ascii="Sylfaen" w:hAnsi="Sylfaen"/>
          <w:i w:val="0"/>
          <w:lang w:val="af-ZA"/>
        </w:rPr>
        <w:t xml:space="preserve"> </w:t>
      </w:r>
      <w:r w:rsidRPr="006E68AD">
        <w:rPr>
          <w:rFonts w:ascii="Sylfaen" w:hAnsi="Sylfaen" w:cs="Sylfaen"/>
          <w:i w:val="0"/>
          <w:lang w:val="af-ZA"/>
        </w:rPr>
        <w:t>ստանալու</w:t>
      </w:r>
      <w:r w:rsidRPr="006E68AD">
        <w:rPr>
          <w:rFonts w:ascii="Sylfaen" w:hAnsi="Sylfaen"/>
          <w:i w:val="0"/>
          <w:lang w:val="af-ZA"/>
        </w:rPr>
        <w:t xml:space="preserve"> </w:t>
      </w:r>
      <w:r w:rsidRPr="006E68AD">
        <w:rPr>
          <w:rFonts w:ascii="Sylfaen" w:hAnsi="Sylfaen" w:cs="Sylfaen"/>
          <w:i w:val="0"/>
          <w:lang w:val="af-ZA"/>
        </w:rPr>
        <w:t>համար</w:t>
      </w:r>
      <w:r w:rsidRPr="006E68AD">
        <w:rPr>
          <w:rFonts w:ascii="Sylfaen" w:hAnsi="Sylfaen"/>
          <w:i w:val="0"/>
          <w:lang w:val="af-ZA"/>
        </w:rPr>
        <w:t xml:space="preserve"> </w:t>
      </w:r>
      <w:r w:rsidRPr="006E68AD">
        <w:rPr>
          <w:rFonts w:ascii="Sylfaen" w:hAnsi="Sylfaen" w:cs="Sylfaen"/>
          <w:i w:val="0"/>
          <w:lang w:val="af-ZA"/>
        </w:rPr>
        <w:t>կարող</w:t>
      </w:r>
      <w:r w:rsidRPr="006E68AD">
        <w:rPr>
          <w:rFonts w:ascii="Sylfaen" w:hAnsi="Sylfaen"/>
          <w:i w:val="0"/>
          <w:lang w:val="af-ZA"/>
        </w:rPr>
        <w:t xml:space="preserve"> </w:t>
      </w:r>
      <w:r w:rsidRPr="006E68AD">
        <w:rPr>
          <w:rFonts w:ascii="Sylfaen" w:hAnsi="Sylfaen" w:cs="Sylfaen"/>
          <w:i w:val="0"/>
          <w:lang w:val="af-ZA"/>
        </w:rPr>
        <w:t>եք</w:t>
      </w:r>
      <w:r w:rsidRPr="006E68AD">
        <w:rPr>
          <w:rFonts w:ascii="Sylfaen" w:hAnsi="Sylfaen"/>
          <w:i w:val="0"/>
          <w:lang w:val="af-ZA"/>
        </w:rPr>
        <w:t xml:space="preserve"> </w:t>
      </w:r>
      <w:r w:rsidRPr="006E68AD">
        <w:rPr>
          <w:rFonts w:ascii="Sylfaen" w:hAnsi="Sylfaen" w:cs="Sylfaen"/>
          <w:i w:val="0"/>
          <w:lang w:val="af-ZA"/>
        </w:rPr>
        <w:t>դիմել</w:t>
      </w:r>
      <w:r w:rsidRPr="006E68AD">
        <w:rPr>
          <w:rFonts w:ascii="Sylfaen" w:hAnsi="Sylfaen"/>
          <w:i w:val="0"/>
          <w:lang w:val="af-ZA"/>
        </w:rPr>
        <w:t xml:space="preserve"> </w:t>
      </w:r>
      <w:r w:rsidRPr="006E68AD">
        <w:rPr>
          <w:rFonts w:ascii="Sylfaen" w:hAnsi="Sylfaen" w:cs="Sylfaen"/>
          <w:i w:val="0"/>
          <w:lang w:val="af-ZA"/>
        </w:rPr>
        <w:t>գնահատող</w:t>
      </w:r>
      <w:r w:rsidRPr="006E68AD">
        <w:rPr>
          <w:rFonts w:ascii="Sylfaen" w:hAnsi="Sylfaen"/>
          <w:i w:val="0"/>
          <w:lang w:val="af-ZA"/>
        </w:rPr>
        <w:t xml:space="preserve"> </w:t>
      </w:r>
      <w:r w:rsidRPr="006E68AD">
        <w:rPr>
          <w:rFonts w:ascii="Sylfaen" w:hAnsi="Sylfaen" w:cs="Sylfaen"/>
          <w:i w:val="0"/>
          <w:lang w:val="af-ZA"/>
        </w:rPr>
        <w:t>հանձնաժողովի</w:t>
      </w:r>
      <w:r w:rsidRPr="006E68AD">
        <w:rPr>
          <w:rFonts w:ascii="Sylfaen" w:hAnsi="Sylfaen"/>
          <w:i w:val="0"/>
          <w:lang w:val="af-ZA"/>
        </w:rPr>
        <w:t xml:space="preserve"> </w:t>
      </w:r>
      <w:r w:rsidRPr="006E68AD">
        <w:rPr>
          <w:rFonts w:ascii="Sylfaen" w:hAnsi="Sylfaen" w:cs="Sylfaen"/>
          <w:i w:val="0"/>
          <w:lang w:val="af-ZA"/>
        </w:rPr>
        <w:t>քարտուղար</w:t>
      </w:r>
      <w:r w:rsidRPr="006E68AD">
        <w:rPr>
          <w:rFonts w:ascii="Sylfaen" w:hAnsi="Sylfaen"/>
          <w:i w:val="0"/>
          <w:lang w:val="af-ZA"/>
        </w:rPr>
        <w:t xml:space="preserve"> `    </w:t>
      </w:r>
      <w:r w:rsidR="00F75A86">
        <w:rPr>
          <w:rFonts w:ascii="Sylfaen" w:hAnsi="Sylfaen" w:cs="Sylfaen"/>
          <w:i w:val="0"/>
          <w:lang w:val="af-ZA"/>
        </w:rPr>
        <w:t>Արևիկ Ստեփանյանին</w:t>
      </w:r>
    </w:p>
    <w:p w:rsidR="00584CD0" w:rsidRPr="006E68AD" w:rsidRDefault="00584CD0" w:rsidP="00584CD0">
      <w:pPr>
        <w:pStyle w:val="a3"/>
        <w:spacing w:line="240" w:lineRule="auto"/>
        <w:ind w:firstLine="0"/>
        <w:rPr>
          <w:rFonts w:ascii="Sylfaen" w:hAnsi="Sylfaen"/>
          <w:i w:val="0"/>
          <w:lang w:val="af-ZA"/>
        </w:rPr>
      </w:pPr>
      <w:r w:rsidRPr="006E68AD">
        <w:rPr>
          <w:rFonts w:ascii="Sylfaen" w:hAnsi="Sylfaen"/>
          <w:i w:val="0"/>
          <w:lang w:val="af-ZA"/>
        </w:rPr>
        <w:tab/>
      </w:r>
      <w:r w:rsidRPr="006E68AD">
        <w:rPr>
          <w:rFonts w:ascii="Sylfaen" w:hAnsi="Sylfaen"/>
          <w:i w:val="0"/>
          <w:lang w:val="af-ZA"/>
        </w:rPr>
        <w:tab/>
      </w:r>
      <w:r w:rsidRPr="006E68AD">
        <w:rPr>
          <w:rFonts w:ascii="Sylfaen" w:hAnsi="Sylfaen"/>
          <w:i w:val="0"/>
          <w:lang w:val="af-ZA"/>
        </w:rPr>
        <w:tab/>
      </w:r>
      <w:r w:rsidRPr="006E68AD">
        <w:rPr>
          <w:rFonts w:ascii="Sylfaen" w:hAnsi="Sylfaen"/>
          <w:i w:val="0"/>
          <w:lang w:val="af-ZA"/>
        </w:rPr>
        <w:tab/>
      </w:r>
      <w:r w:rsidRPr="006E68AD">
        <w:rPr>
          <w:rFonts w:ascii="Sylfaen" w:hAnsi="Sylfaen"/>
          <w:i w:val="0"/>
          <w:lang w:val="af-ZA"/>
        </w:rPr>
        <w:tab/>
        <w:t xml:space="preserve">               </w:t>
      </w:r>
    </w:p>
    <w:p w:rsidR="00584CD0" w:rsidRPr="006E68AD" w:rsidRDefault="00584CD0" w:rsidP="002C0ED2">
      <w:pPr>
        <w:pStyle w:val="a3"/>
        <w:spacing w:line="240" w:lineRule="auto"/>
        <w:rPr>
          <w:rFonts w:ascii="Sylfaen" w:hAnsi="Sylfaen"/>
          <w:color w:val="000000"/>
          <w:shd w:val="clear" w:color="auto" w:fill="F6F6F6"/>
          <w:lang w:val="af-ZA"/>
        </w:rPr>
      </w:pPr>
      <w:r w:rsidRPr="006E68AD">
        <w:rPr>
          <w:rFonts w:ascii="Sylfaen" w:hAnsi="Sylfaen"/>
          <w:i w:val="0"/>
          <w:lang w:val="af-ZA"/>
        </w:rPr>
        <w:t xml:space="preserve">                                      </w:t>
      </w:r>
      <w:r w:rsidR="002C0ED2" w:rsidRPr="006E68AD">
        <w:rPr>
          <w:rFonts w:ascii="Sylfaen" w:hAnsi="Sylfaen" w:cs="Sylfaen"/>
          <w:i w:val="0"/>
          <w:lang w:val="af-ZA"/>
        </w:rPr>
        <w:t>Հեռախոս</w:t>
      </w:r>
      <w:r w:rsidR="002C0ED2" w:rsidRPr="006E68AD">
        <w:rPr>
          <w:rFonts w:ascii="Sylfaen" w:hAnsi="Sylfaen"/>
          <w:i w:val="0"/>
          <w:lang w:val="af-ZA"/>
        </w:rPr>
        <w:t xml:space="preserve">` </w:t>
      </w:r>
      <w:r w:rsidR="00F75A86">
        <w:rPr>
          <w:rFonts w:ascii="Sylfaen" w:hAnsi="Sylfaen"/>
          <w:i w:val="0"/>
          <w:lang w:val="hy-AM"/>
        </w:rPr>
        <w:t>093020960</w:t>
      </w:r>
      <w:r w:rsidR="002C0ED2" w:rsidRPr="006E68AD">
        <w:rPr>
          <w:rFonts w:ascii="Sylfaen" w:hAnsi="Sylfaen"/>
          <w:i w:val="0"/>
          <w:lang w:val="af-ZA"/>
        </w:rPr>
        <w:t xml:space="preserve"> ,       </w:t>
      </w:r>
      <w:r w:rsidR="002C0ED2" w:rsidRPr="006E68AD">
        <w:rPr>
          <w:rFonts w:ascii="Sylfaen" w:hAnsi="Sylfaen" w:cs="Sylfaen"/>
          <w:i w:val="0"/>
          <w:lang w:val="af-ZA"/>
        </w:rPr>
        <w:t>Էլ</w:t>
      </w:r>
      <w:r w:rsidR="002C0ED2" w:rsidRPr="006E68AD">
        <w:rPr>
          <w:rFonts w:ascii="Sylfaen" w:hAnsi="Sylfaen"/>
          <w:i w:val="0"/>
          <w:lang w:val="af-ZA"/>
        </w:rPr>
        <w:t xml:space="preserve">. </w:t>
      </w:r>
      <w:r w:rsidR="002C0ED2" w:rsidRPr="006E68AD">
        <w:rPr>
          <w:rFonts w:ascii="Sylfaen" w:hAnsi="Sylfaen" w:cs="Sylfaen"/>
          <w:i w:val="0"/>
          <w:lang w:val="af-ZA"/>
        </w:rPr>
        <w:t>փոստ</w:t>
      </w:r>
      <w:r w:rsidR="002C0ED2" w:rsidRPr="006E68AD">
        <w:rPr>
          <w:rFonts w:ascii="Sylfaen" w:hAnsi="Sylfaen"/>
          <w:i w:val="0"/>
          <w:lang w:val="af-ZA"/>
        </w:rPr>
        <w:t xml:space="preserve"> </w:t>
      </w:r>
      <w:hyperlink r:id="rId8" w:history="1">
        <w:r w:rsidR="00F75A86">
          <w:rPr>
            <w:rStyle w:val="a9"/>
            <w:rFonts w:ascii="Sylfaen" w:hAnsi="Sylfaen"/>
            <w:shd w:val="clear" w:color="auto" w:fill="F6F6F6"/>
            <w:lang w:val="af-ZA"/>
          </w:rPr>
          <w:t>dalar@schools.am</w:t>
        </w:r>
      </w:hyperlink>
    </w:p>
    <w:p w:rsidR="002C0ED2" w:rsidRPr="006E68AD" w:rsidRDefault="002C0ED2" w:rsidP="002C0ED2">
      <w:pPr>
        <w:pStyle w:val="a3"/>
        <w:spacing w:line="240" w:lineRule="auto"/>
        <w:rPr>
          <w:rFonts w:ascii="Sylfaen" w:hAnsi="Sylfaen"/>
          <w:i w:val="0"/>
          <w:u w:val="single"/>
          <w:lang w:val="af-ZA"/>
        </w:rPr>
      </w:pPr>
    </w:p>
    <w:p w:rsidR="00584CD0" w:rsidRPr="006E68AD" w:rsidRDefault="00584CD0" w:rsidP="00584CD0">
      <w:pPr>
        <w:ind w:left="2070" w:hanging="2070"/>
        <w:rPr>
          <w:rFonts w:ascii="Sylfaen" w:hAnsi="Sylfaen"/>
          <w:sz w:val="20"/>
          <w:szCs w:val="20"/>
          <w:lang w:val="hy-AM"/>
        </w:rPr>
      </w:pPr>
      <w:r w:rsidRPr="006E68AD">
        <w:rPr>
          <w:rFonts w:ascii="Sylfaen" w:hAnsi="Sylfaen" w:cs="Sylfaen"/>
          <w:i/>
          <w:sz w:val="20"/>
          <w:szCs w:val="20"/>
          <w:lang w:val="af-ZA"/>
        </w:rPr>
        <w:t>Պատվիրատու</w:t>
      </w:r>
      <w:r w:rsidRPr="006E68AD">
        <w:rPr>
          <w:rFonts w:ascii="Sylfaen" w:hAnsi="Sylfaen"/>
          <w:i/>
          <w:sz w:val="20"/>
          <w:szCs w:val="20"/>
          <w:lang w:val="af-ZA"/>
        </w:rPr>
        <w:t xml:space="preserve">   </w:t>
      </w:r>
      <w:r w:rsidRPr="006E68AD">
        <w:rPr>
          <w:rFonts w:ascii="Sylfaen" w:hAnsi="Sylfaen"/>
          <w:i/>
          <w:sz w:val="20"/>
          <w:szCs w:val="20"/>
          <w:lang w:val="hy-AM"/>
        </w:rPr>
        <w:tab/>
      </w:r>
      <w:r w:rsidRPr="006E68AD">
        <w:rPr>
          <w:rFonts w:ascii="Sylfaen" w:hAnsi="Sylfaen" w:cs="Sylfaen"/>
          <w:bCs/>
          <w:sz w:val="20"/>
          <w:szCs w:val="20"/>
          <w:lang w:val="af-ZA" w:eastAsia="ru-RU"/>
        </w:rPr>
        <w:t>&lt;&lt;</w:t>
      </w:r>
      <w:r w:rsidRPr="006E68AD">
        <w:rPr>
          <w:rFonts w:ascii="Sylfaen" w:hAnsi="Sylfaen" w:cs="Sylfaen"/>
          <w:bCs/>
          <w:sz w:val="20"/>
          <w:szCs w:val="20"/>
          <w:lang w:eastAsia="ru-RU"/>
        </w:rPr>
        <w:t>ՀՀ</w:t>
      </w:r>
      <w:r w:rsidRPr="006E68AD">
        <w:rPr>
          <w:rFonts w:ascii="Sylfaen" w:hAnsi="Sylfaen" w:cs="Sylfaen"/>
          <w:bCs/>
          <w:sz w:val="20"/>
          <w:szCs w:val="20"/>
          <w:lang w:val="af-ZA" w:eastAsia="ru-RU"/>
        </w:rPr>
        <w:t xml:space="preserve"> </w:t>
      </w:r>
      <w:r w:rsidRPr="006E68AD">
        <w:rPr>
          <w:rFonts w:ascii="Sylfaen" w:hAnsi="Sylfaen" w:cs="Sylfaen"/>
          <w:bCs/>
          <w:sz w:val="20"/>
          <w:szCs w:val="20"/>
          <w:lang w:eastAsia="ru-RU"/>
        </w:rPr>
        <w:t>Արարատի</w:t>
      </w:r>
      <w:r w:rsidRPr="006E68AD">
        <w:rPr>
          <w:rFonts w:ascii="Sylfaen" w:hAnsi="Sylfaen" w:cs="Sylfaen"/>
          <w:bCs/>
          <w:sz w:val="20"/>
          <w:szCs w:val="20"/>
          <w:lang w:val="af-ZA" w:eastAsia="ru-RU"/>
        </w:rPr>
        <w:t xml:space="preserve">  </w:t>
      </w:r>
      <w:r w:rsidRPr="006E68AD">
        <w:rPr>
          <w:rFonts w:ascii="Sylfaen" w:hAnsi="Sylfaen" w:cs="Sylfaen"/>
          <w:bCs/>
          <w:sz w:val="20"/>
          <w:szCs w:val="20"/>
          <w:lang w:eastAsia="ru-RU"/>
        </w:rPr>
        <w:t>մարզի</w:t>
      </w:r>
      <w:r w:rsidRPr="006E68AD">
        <w:rPr>
          <w:rFonts w:ascii="Sylfaen" w:hAnsi="Sylfaen" w:cs="Sylfaen"/>
          <w:bCs/>
          <w:sz w:val="20"/>
          <w:szCs w:val="20"/>
          <w:lang w:val="af-ZA" w:eastAsia="ru-RU"/>
        </w:rPr>
        <w:t xml:space="preserve">  </w:t>
      </w:r>
      <w:r w:rsidR="00F75A86">
        <w:rPr>
          <w:rFonts w:ascii="Sylfaen" w:hAnsi="Sylfaen" w:cs="Sylfaen"/>
          <w:bCs/>
          <w:sz w:val="20"/>
          <w:szCs w:val="20"/>
          <w:lang w:eastAsia="ru-RU"/>
        </w:rPr>
        <w:t>Դալարի</w:t>
      </w:r>
      <w:r w:rsidR="00F75A86" w:rsidRPr="00F75A86">
        <w:rPr>
          <w:rFonts w:ascii="Sylfaen" w:hAnsi="Sylfaen" w:cs="Sylfaen"/>
          <w:bCs/>
          <w:sz w:val="20"/>
          <w:szCs w:val="20"/>
          <w:lang w:val="af-ZA" w:eastAsia="ru-RU"/>
        </w:rPr>
        <w:t xml:space="preserve"> </w:t>
      </w:r>
      <w:r w:rsidR="00F75A86">
        <w:rPr>
          <w:rFonts w:ascii="Sylfaen" w:hAnsi="Sylfaen" w:cs="Sylfaen"/>
          <w:bCs/>
          <w:sz w:val="20"/>
          <w:szCs w:val="20"/>
          <w:lang w:eastAsia="ru-RU"/>
        </w:rPr>
        <w:t>միջնակարգ</w:t>
      </w:r>
      <w:r w:rsidRPr="006E68AD">
        <w:rPr>
          <w:rFonts w:ascii="Sylfaen" w:hAnsi="Sylfaen" w:cs="Sylfaen"/>
          <w:bCs/>
          <w:sz w:val="20"/>
          <w:szCs w:val="20"/>
          <w:lang w:val="hy-AM" w:eastAsia="ru-RU"/>
        </w:rPr>
        <w:t xml:space="preserve"> դպրոց&gt;&gt; ՊՈԱԿ</w:t>
      </w:r>
    </w:p>
    <w:p w:rsidR="00C771E7" w:rsidRPr="00F75A86" w:rsidRDefault="00C771E7" w:rsidP="00C771E7">
      <w:pPr>
        <w:pStyle w:val="31"/>
        <w:spacing w:after="240" w:line="240" w:lineRule="auto"/>
        <w:ind w:firstLine="709"/>
        <w:rPr>
          <w:rFonts w:ascii="Sylfaen" w:hAnsi="Sylfaen" w:cs="Sylfaen"/>
          <w:b/>
          <w:lang w:val="af-ZA"/>
        </w:rPr>
      </w:pPr>
    </w:p>
    <w:p w:rsidR="002C0ED2" w:rsidRPr="00F75A86" w:rsidRDefault="002C0ED2" w:rsidP="00C771E7">
      <w:pPr>
        <w:pStyle w:val="31"/>
        <w:spacing w:after="240" w:line="240" w:lineRule="auto"/>
        <w:ind w:firstLine="709"/>
        <w:rPr>
          <w:rFonts w:ascii="Sylfaen" w:hAnsi="Sylfaen" w:cs="Sylfaen"/>
          <w:b/>
          <w:lang w:val="af-ZA"/>
        </w:rPr>
      </w:pPr>
    </w:p>
    <w:p w:rsidR="002C0ED2" w:rsidRPr="00F75A86" w:rsidRDefault="002C0ED2" w:rsidP="00C771E7">
      <w:pPr>
        <w:pStyle w:val="31"/>
        <w:spacing w:after="240" w:line="240" w:lineRule="auto"/>
        <w:ind w:firstLine="709"/>
        <w:rPr>
          <w:rFonts w:ascii="Sylfaen" w:hAnsi="Sylfaen" w:cs="Sylfaen"/>
          <w:b/>
          <w:lang w:val="af-ZA"/>
        </w:rPr>
      </w:pPr>
    </w:p>
    <w:p w:rsidR="003516DA" w:rsidRPr="006B605F" w:rsidRDefault="003516DA" w:rsidP="00F75A86">
      <w:pPr>
        <w:pStyle w:val="a3"/>
        <w:spacing w:after="160" w:line="240" w:lineRule="auto"/>
        <w:jc w:val="center"/>
        <w:rPr>
          <w:rFonts w:ascii="Sylfaen" w:hAnsi="Sylfaen"/>
          <w:i w:val="0"/>
          <w:color w:val="000000"/>
          <w:lang w:val="af-ZA"/>
        </w:rPr>
      </w:pPr>
    </w:p>
    <w:p w:rsidR="00F75A86" w:rsidRPr="0059126B" w:rsidRDefault="00F75A86" w:rsidP="00F75A86">
      <w:pPr>
        <w:pStyle w:val="a3"/>
        <w:spacing w:after="160" w:line="240" w:lineRule="auto"/>
        <w:jc w:val="center"/>
        <w:rPr>
          <w:rFonts w:ascii="Sylfaen" w:hAnsi="Sylfaen"/>
          <w:i w:val="0"/>
          <w:color w:val="000000"/>
        </w:rPr>
      </w:pPr>
      <w:r w:rsidRPr="0059126B">
        <w:rPr>
          <w:rFonts w:ascii="Sylfaen" w:hAnsi="Sylfaen"/>
          <w:i w:val="0"/>
          <w:color w:val="000000"/>
        </w:rPr>
        <w:lastRenderedPageBreak/>
        <w:t>ON PRICE QUOTATION</w:t>
      </w:r>
    </w:p>
    <w:p w:rsidR="00F75A86" w:rsidRPr="0059126B" w:rsidRDefault="00F75A86" w:rsidP="00F75A86">
      <w:pPr>
        <w:pStyle w:val="a3"/>
        <w:spacing w:after="160" w:line="240" w:lineRule="auto"/>
        <w:ind w:left="938" w:right="783" w:firstLine="0"/>
        <w:jc w:val="center"/>
        <w:rPr>
          <w:rFonts w:ascii="Sylfaen" w:hAnsi="Sylfaen"/>
          <w:i w:val="0"/>
          <w:color w:val="000000"/>
        </w:rPr>
      </w:pPr>
      <w:r w:rsidRPr="0059126B">
        <w:rPr>
          <w:rFonts w:ascii="Sylfaen" w:hAnsi="Sylfaen"/>
          <w:i w:val="0"/>
          <w:color w:val="000000"/>
        </w:rPr>
        <w:t xml:space="preserve">This text of the notice is approved by decision of the Price Quotation Commission </w:t>
      </w:r>
      <w:r w:rsidRPr="0059126B">
        <w:rPr>
          <w:rFonts w:ascii="Sylfaen" w:hAnsi="Sylfaen"/>
          <w:color w:val="000000"/>
        </w:rPr>
        <w:t>N</w:t>
      </w:r>
      <w:r w:rsidRPr="0059126B">
        <w:rPr>
          <w:rFonts w:ascii="Sylfaen" w:hAnsi="Sylfaen"/>
          <w:i w:val="0"/>
          <w:color w:val="000000"/>
        </w:rPr>
        <w:t xml:space="preserve"> </w:t>
      </w:r>
      <w:r w:rsidRPr="0059126B">
        <w:rPr>
          <w:rFonts w:ascii="Sylfaen" w:hAnsi="Sylfaen"/>
          <w:i w:val="0"/>
          <w:color w:val="000000"/>
          <w:lang w:val="en-US"/>
        </w:rPr>
        <w:t>1</w:t>
      </w:r>
      <w:r w:rsidRPr="0059126B">
        <w:rPr>
          <w:rFonts w:ascii="Sylfaen" w:hAnsi="Sylfaen"/>
          <w:i w:val="0"/>
          <w:color w:val="000000"/>
        </w:rPr>
        <w:t xml:space="preserve">  of</w:t>
      </w:r>
      <w:r w:rsidR="003516DA">
        <w:rPr>
          <w:rFonts w:ascii="Sylfaen" w:hAnsi="Sylfaen"/>
          <w:i w:val="0"/>
          <w:color w:val="000000"/>
          <w:lang w:val="hy-AM"/>
        </w:rPr>
        <w:t xml:space="preserve"> 2</w:t>
      </w:r>
      <w:r w:rsidRPr="0059126B">
        <w:rPr>
          <w:rFonts w:ascii="Sylfaen" w:hAnsi="Sylfaen"/>
          <w:i w:val="0"/>
          <w:color w:val="000000"/>
          <w:lang w:val="hy-AM"/>
        </w:rPr>
        <w:t xml:space="preserve"> </w:t>
      </w:r>
      <w:r w:rsidR="003516DA">
        <w:rPr>
          <w:rFonts w:ascii="Sylfaen" w:hAnsi="Sylfaen"/>
          <w:i w:val="0"/>
          <w:color w:val="000000"/>
          <w:lang w:val="en-US"/>
        </w:rPr>
        <w:t>december</w:t>
      </w:r>
      <w:r w:rsidRPr="0059126B">
        <w:rPr>
          <w:rFonts w:ascii="Sylfaen" w:hAnsi="Sylfaen"/>
          <w:i w:val="0"/>
          <w:color w:val="000000"/>
        </w:rPr>
        <w:t xml:space="preserve"> of 201</w:t>
      </w:r>
      <w:r w:rsidR="003516DA">
        <w:rPr>
          <w:rFonts w:ascii="Sylfaen" w:hAnsi="Sylfaen"/>
          <w:i w:val="0"/>
          <w:color w:val="000000"/>
        </w:rPr>
        <w:t>9</w:t>
      </w:r>
      <w:r w:rsidRPr="0059126B">
        <w:rPr>
          <w:rFonts w:ascii="Sylfaen" w:hAnsi="Sylfaen"/>
          <w:i w:val="0"/>
          <w:color w:val="000000"/>
        </w:rPr>
        <w:t xml:space="preserve"> and is published pursuant to Article 2</w:t>
      </w:r>
      <w:r w:rsidR="00D02E97">
        <w:rPr>
          <w:rFonts w:ascii="Sylfaen" w:hAnsi="Sylfaen"/>
          <w:i w:val="0"/>
          <w:color w:val="000000"/>
        </w:rPr>
        <w:t>8</w:t>
      </w:r>
      <w:r w:rsidRPr="0059126B">
        <w:rPr>
          <w:rFonts w:ascii="Sylfaen" w:hAnsi="Sylfaen"/>
          <w:i w:val="0"/>
          <w:color w:val="000000"/>
        </w:rPr>
        <w:t xml:space="preserve"> of the Law of the Republic of Armenia "On procurement"</w:t>
      </w:r>
    </w:p>
    <w:p w:rsidR="00F75A86" w:rsidRPr="0059126B" w:rsidRDefault="00F75A86" w:rsidP="00F75A86">
      <w:pPr>
        <w:pStyle w:val="a3"/>
        <w:spacing w:after="160" w:line="240" w:lineRule="auto"/>
        <w:jc w:val="center"/>
        <w:rPr>
          <w:rFonts w:ascii="Sylfaen" w:hAnsi="Sylfaen"/>
          <w:i w:val="0"/>
          <w:color w:val="000000"/>
          <w:u w:val="single"/>
          <w:lang w:val="en-US"/>
        </w:rPr>
      </w:pPr>
      <w:r w:rsidRPr="0059126B">
        <w:rPr>
          <w:rFonts w:ascii="Sylfaen" w:hAnsi="Sylfaen"/>
          <w:i w:val="0"/>
          <w:color w:val="000000"/>
        </w:rPr>
        <w:t xml:space="preserve">Code of the price quotation   </w:t>
      </w:r>
      <w:r w:rsidRPr="0059126B">
        <w:rPr>
          <w:rFonts w:ascii="Sylfaen" w:hAnsi="Sylfaen"/>
          <w:i w:val="0"/>
          <w:color w:val="000000"/>
          <w:lang w:val="en-US"/>
        </w:rPr>
        <w:t>AMD</w:t>
      </w:r>
      <w:r w:rsidRPr="0059126B">
        <w:rPr>
          <w:rFonts w:ascii="Sylfaen" w:hAnsi="Sylfaen"/>
          <w:i w:val="0"/>
          <w:color w:val="000000"/>
          <w:lang w:val="hy-AM"/>
        </w:rPr>
        <w:t>HM</w:t>
      </w:r>
      <w:r w:rsidRPr="0059126B">
        <w:rPr>
          <w:rFonts w:ascii="Sylfaen" w:hAnsi="Sylfaen"/>
          <w:i w:val="0"/>
          <w:color w:val="000000"/>
          <w:lang w:val="en-US"/>
        </w:rPr>
        <w:t>D-</w:t>
      </w:r>
      <w:r w:rsidRPr="0059126B">
        <w:rPr>
          <w:rFonts w:ascii="Sylfaen" w:hAnsi="Sylfaen"/>
          <w:i w:val="0"/>
          <w:color w:val="000000"/>
        </w:rPr>
        <w:t>GHAPDZB</w:t>
      </w:r>
      <w:r w:rsidRPr="0059126B">
        <w:rPr>
          <w:rFonts w:ascii="Sylfaen" w:hAnsi="Sylfaen"/>
          <w:i w:val="0"/>
          <w:color w:val="000000"/>
          <w:lang w:val="en-US"/>
        </w:rPr>
        <w:t>-</w:t>
      </w:r>
      <w:r>
        <w:rPr>
          <w:rFonts w:ascii="Sylfaen" w:hAnsi="Sylfaen"/>
          <w:i w:val="0"/>
          <w:color w:val="000000"/>
          <w:lang w:val="hy-AM"/>
        </w:rPr>
        <w:t>20</w:t>
      </w:r>
      <w:r w:rsidRPr="0059126B">
        <w:rPr>
          <w:rFonts w:ascii="Sylfaen" w:hAnsi="Sylfaen"/>
          <w:i w:val="0"/>
          <w:color w:val="000000"/>
          <w:lang w:val="en-US"/>
        </w:rPr>
        <w:t>/1</w:t>
      </w:r>
    </w:p>
    <w:p w:rsidR="00F75A86" w:rsidRPr="0059126B" w:rsidRDefault="00F75A86" w:rsidP="00F75A86">
      <w:pPr>
        <w:pStyle w:val="a3"/>
        <w:spacing w:line="240" w:lineRule="auto"/>
        <w:ind w:firstLine="567"/>
        <w:rPr>
          <w:rFonts w:ascii="Sylfaen" w:hAnsi="Sylfaen"/>
          <w:i w:val="0"/>
          <w:color w:val="000000"/>
          <w:lang w:val="en-US"/>
        </w:rPr>
      </w:pPr>
      <w:r w:rsidRPr="0059126B">
        <w:rPr>
          <w:rFonts w:ascii="Sylfaen" w:hAnsi="Sylfaen"/>
          <w:i w:val="0"/>
          <w:color w:val="000000"/>
        </w:rPr>
        <w:t xml:space="preserve">The customer: ".,RA Ararat marz. </w:t>
      </w:r>
      <w:r w:rsidRPr="0059126B">
        <w:rPr>
          <w:rFonts w:ascii="Sylfaen" w:hAnsi="Sylfaen"/>
          <w:i w:val="0"/>
          <w:color w:val="000000"/>
          <w:lang w:val="en-US"/>
        </w:rPr>
        <w:t>Dalar</w:t>
      </w:r>
      <w:r w:rsidRPr="0059126B">
        <w:rPr>
          <w:rFonts w:ascii="Sylfaen" w:hAnsi="Sylfaen"/>
          <w:i w:val="0"/>
          <w:color w:val="000000"/>
        </w:rPr>
        <w:t xml:space="preserve"> Secondary School &gt;&gt; SNCO, which is located in of RA. </w:t>
      </w:r>
      <w:r>
        <w:rPr>
          <w:rFonts w:ascii="Sylfaen" w:hAnsi="Sylfaen"/>
          <w:i w:val="0"/>
        </w:rPr>
        <w:t>Komitas</w:t>
      </w:r>
      <w:r w:rsidRPr="001C463D">
        <w:rPr>
          <w:rFonts w:ascii="Sylfaen" w:hAnsi="Sylfaen"/>
          <w:i w:val="0"/>
        </w:rPr>
        <w:t xml:space="preserve"> 49</w:t>
      </w:r>
      <w:r w:rsidRPr="005268BE">
        <w:rPr>
          <w:rFonts w:ascii="Sylfaen" w:hAnsi="Sylfaen"/>
          <w:i w:val="0"/>
        </w:rPr>
        <w:t xml:space="preserve">, is located in Ararat region, </w:t>
      </w:r>
      <w:r w:rsidRPr="001C463D">
        <w:rPr>
          <w:rFonts w:ascii="Sylfaen" w:hAnsi="Sylfaen"/>
          <w:i w:val="0"/>
        </w:rPr>
        <w:t xml:space="preserve">V. Dalar </w:t>
      </w:r>
      <w:r w:rsidRPr="005268BE">
        <w:rPr>
          <w:rFonts w:ascii="Sylfaen" w:hAnsi="Sylfaen"/>
          <w:i w:val="0"/>
        </w:rPr>
        <w:t xml:space="preserve"> </w:t>
      </w:r>
      <w:r w:rsidRPr="0059126B">
        <w:rPr>
          <w:rFonts w:ascii="Sylfaen" w:hAnsi="Sylfaen"/>
          <w:i w:val="0"/>
          <w:color w:val="000000"/>
        </w:rPr>
        <w:t>, announces a quotation, which is carried out in one step.</w:t>
      </w:r>
    </w:p>
    <w:p w:rsidR="00F75A86" w:rsidRPr="0059126B" w:rsidRDefault="00F75A86" w:rsidP="00F75A86">
      <w:pPr>
        <w:pStyle w:val="a3"/>
        <w:spacing w:line="240" w:lineRule="auto"/>
        <w:ind w:firstLine="567"/>
        <w:rPr>
          <w:rFonts w:ascii="Sylfaen" w:hAnsi="Sylfaen"/>
          <w:i w:val="0"/>
          <w:color w:val="000000"/>
        </w:rPr>
      </w:pPr>
      <w:r w:rsidRPr="0059126B">
        <w:rPr>
          <w:rFonts w:ascii="Sylfaen" w:hAnsi="Sylfaen"/>
          <w:i w:val="0"/>
          <w:color w:val="000000"/>
        </w:rPr>
        <w:t>The selected bidder will be asked to sign a contract for the supply of foodstuff (hereinafter referred to as the contract).</w:t>
      </w:r>
    </w:p>
    <w:p w:rsidR="00F75A86" w:rsidRPr="0059126B" w:rsidRDefault="00F75A86" w:rsidP="00F75A86">
      <w:pPr>
        <w:pStyle w:val="a3"/>
        <w:spacing w:line="240" w:lineRule="auto"/>
        <w:ind w:firstLine="567"/>
        <w:rPr>
          <w:rFonts w:ascii="Sylfaen" w:hAnsi="Sylfaen"/>
          <w:i w:val="0"/>
          <w:color w:val="000000"/>
        </w:rPr>
      </w:pPr>
      <w:r w:rsidRPr="0059126B">
        <w:rPr>
          <w:rFonts w:ascii="Sylfaen" w:hAnsi="Sylfaen"/>
          <w:i w:val="0"/>
          <w:color w:val="000000"/>
        </w:rPr>
        <w:t>According to Article 7 of the Procurement Law, any person, regardless of whether he is a foreign natural person, an organization or a stateless person, has the equal right to participate in this quotation.</w:t>
      </w:r>
    </w:p>
    <w:p w:rsidR="00F75A86" w:rsidRPr="0059126B" w:rsidRDefault="00F75A86" w:rsidP="00F75A86">
      <w:pPr>
        <w:pStyle w:val="a3"/>
        <w:spacing w:line="240" w:lineRule="auto"/>
        <w:ind w:firstLine="567"/>
        <w:rPr>
          <w:rFonts w:ascii="Sylfaen" w:hAnsi="Sylfaen"/>
          <w:i w:val="0"/>
          <w:color w:val="000000"/>
        </w:rPr>
      </w:pPr>
      <w:r w:rsidRPr="0059126B">
        <w:rPr>
          <w:rFonts w:ascii="Sylfaen" w:hAnsi="Sylfaen"/>
          <w:i w:val="0"/>
          <w:color w:val="000000"/>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F75A86" w:rsidRPr="0059126B" w:rsidRDefault="00F75A86" w:rsidP="00F75A86">
      <w:pPr>
        <w:pStyle w:val="a3"/>
        <w:spacing w:line="240" w:lineRule="auto"/>
        <w:ind w:firstLine="567"/>
        <w:rPr>
          <w:rFonts w:ascii="Sylfaen" w:hAnsi="Sylfaen"/>
          <w:i w:val="0"/>
          <w:color w:val="000000"/>
        </w:rPr>
      </w:pPr>
      <w:r w:rsidRPr="0059126B">
        <w:rPr>
          <w:rFonts w:ascii="Sylfaen" w:hAnsi="Sylfaen"/>
          <w:i w:val="0"/>
          <w:color w:val="000000"/>
        </w:rPr>
        <w:t>The selected participant is determined by the number of participants who have been awarded a satisfactory bid by the principle of preference for the bidder who submitted the minimum bid.</w:t>
      </w:r>
    </w:p>
    <w:p w:rsidR="00F75A86" w:rsidRPr="0059126B" w:rsidRDefault="00F75A86" w:rsidP="00F75A86">
      <w:pPr>
        <w:pStyle w:val="a3"/>
        <w:spacing w:line="240" w:lineRule="auto"/>
        <w:ind w:firstLine="567"/>
        <w:rPr>
          <w:rFonts w:ascii="Sylfaen" w:hAnsi="Sylfaen"/>
          <w:i w:val="0"/>
          <w:color w:val="000000"/>
        </w:rPr>
      </w:pPr>
      <w:r w:rsidRPr="0059126B">
        <w:rPr>
          <w:rFonts w:ascii="Sylfaen" w:hAnsi="Sylfaen"/>
          <w:i w:val="0"/>
          <w:color w:val="000000"/>
        </w:rPr>
        <w:t xml:space="preserve">To receive a quotation you must apply to the customer before 7 pm, starting from the date of publication of this announcement at </w:t>
      </w:r>
      <w:r w:rsidRPr="0059126B">
        <w:rPr>
          <w:rFonts w:ascii="Sylfaen" w:hAnsi="Sylfaen"/>
          <w:i w:val="0"/>
          <w:color w:val="000000"/>
          <w:lang w:val="hy-AM"/>
        </w:rPr>
        <w:t>1</w:t>
      </w:r>
      <w:r>
        <w:rPr>
          <w:rFonts w:ascii="Sylfaen" w:hAnsi="Sylfaen"/>
          <w:i w:val="0"/>
          <w:color w:val="000000"/>
          <w:lang w:val="en-US"/>
        </w:rPr>
        <w:t>5</w:t>
      </w:r>
      <w:r w:rsidRPr="0059126B">
        <w:rPr>
          <w:rFonts w:ascii="Sylfaen" w:hAnsi="Sylfaen"/>
          <w:i w:val="0"/>
          <w:color w:val="000000"/>
        </w:rPr>
        <w:t>:</w:t>
      </w:r>
      <w:r w:rsidRPr="0059126B">
        <w:rPr>
          <w:rFonts w:ascii="Sylfaen" w:hAnsi="Sylfaen"/>
          <w:i w:val="0"/>
          <w:color w:val="000000"/>
          <w:lang w:val="hy-AM"/>
        </w:rPr>
        <w:t>0</w:t>
      </w:r>
      <w:r w:rsidRPr="0059126B">
        <w:rPr>
          <w:rFonts w:ascii="Sylfaen" w:hAnsi="Sylfaen"/>
          <w:i w:val="0"/>
          <w:color w:val="000000"/>
        </w:rPr>
        <w:t>0. In order to receive an invitation in writing, the Client must submit a written application. The Client shall provide paper-based invoices of  on the first working day following such request.</w:t>
      </w:r>
    </w:p>
    <w:p w:rsidR="00F75A86" w:rsidRPr="0059126B" w:rsidRDefault="00F75A86" w:rsidP="00F75A86">
      <w:pPr>
        <w:pStyle w:val="a3"/>
        <w:spacing w:line="240" w:lineRule="auto"/>
        <w:ind w:firstLine="567"/>
        <w:rPr>
          <w:rFonts w:ascii="Sylfaen" w:hAnsi="Sylfaen"/>
          <w:i w:val="0"/>
          <w:color w:val="000000"/>
        </w:rPr>
      </w:pPr>
      <w:r w:rsidRPr="0059126B">
        <w:rPr>
          <w:rFonts w:ascii="Sylfaen" w:hAnsi="Sylfaen"/>
          <w:i w:val="0"/>
          <w:color w:val="000000"/>
        </w:rPr>
        <w:t>In the case of a request for electronic invitation, the customer shall provide th</w:t>
      </w:r>
      <w:r>
        <w:rPr>
          <w:rFonts w:ascii="Sylfaen" w:hAnsi="Sylfaen"/>
          <w:i w:val="0"/>
          <w:color w:val="000000"/>
          <w:lang w:val="hy-AM"/>
        </w:rPr>
        <w:t>3887</w:t>
      </w:r>
      <w:r w:rsidRPr="0059126B">
        <w:rPr>
          <w:rFonts w:ascii="Sylfaen" w:hAnsi="Sylfaen"/>
          <w:i w:val="0"/>
          <w:color w:val="000000"/>
        </w:rPr>
        <w:t>e invitation free of charge within the business day following the day of receiving the electronic application.</w:t>
      </w:r>
    </w:p>
    <w:p w:rsidR="00F75A86" w:rsidRPr="0059126B" w:rsidRDefault="00F75A86" w:rsidP="00F75A86">
      <w:pPr>
        <w:pStyle w:val="a3"/>
        <w:spacing w:line="240" w:lineRule="auto"/>
        <w:ind w:firstLine="567"/>
        <w:rPr>
          <w:rFonts w:ascii="Sylfaen" w:hAnsi="Sylfaen"/>
          <w:i w:val="0"/>
          <w:color w:val="000000"/>
        </w:rPr>
      </w:pPr>
      <w:r w:rsidRPr="0059126B">
        <w:rPr>
          <w:rFonts w:ascii="Sylfaen" w:hAnsi="Sylfaen"/>
          <w:i w:val="0"/>
          <w:color w:val="000000"/>
        </w:rPr>
        <w:t>Not receiving an invitation does not restrict the participant's right to participate in this procedure.</w:t>
      </w:r>
    </w:p>
    <w:p w:rsidR="00F75A86" w:rsidRPr="0059126B" w:rsidRDefault="00F75A86" w:rsidP="00F75A86">
      <w:pPr>
        <w:pStyle w:val="a3"/>
        <w:spacing w:line="240" w:lineRule="auto"/>
        <w:ind w:firstLine="567"/>
        <w:rPr>
          <w:rFonts w:ascii="Sylfaen" w:hAnsi="Sylfaen"/>
          <w:i w:val="0"/>
          <w:color w:val="000000"/>
        </w:rPr>
      </w:pPr>
      <w:r w:rsidRPr="0059126B">
        <w:rPr>
          <w:rFonts w:ascii="Sylfaen" w:hAnsi="Sylfaen"/>
          <w:i w:val="0"/>
          <w:color w:val="000000"/>
        </w:rPr>
        <w:t xml:space="preserve">Quotation queries must be submitted to </w:t>
      </w:r>
      <w:r>
        <w:rPr>
          <w:rFonts w:ascii="Sylfaen" w:hAnsi="Sylfaen"/>
          <w:i w:val="0"/>
        </w:rPr>
        <w:t>Komitas</w:t>
      </w:r>
      <w:r w:rsidRPr="001C463D">
        <w:rPr>
          <w:rFonts w:ascii="Sylfaen" w:hAnsi="Sylfaen"/>
          <w:i w:val="0"/>
        </w:rPr>
        <w:t xml:space="preserve"> 49</w:t>
      </w:r>
      <w:r w:rsidRPr="005268BE">
        <w:rPr>
          <w:rFonts w:ascii="Sylfaen" w:hAnsi="Sylfaen"/>
          <w:i w:val="0"/>
        </w:rPr>
        <w:t xml:space="preserve">, is located in Ararat region, </w:t>
      </w:r>
      <w:r w:rsidRPr="001C463D">
        <w:rPr>
          <w:rFonts w:ascii="Sylfaen" w:hAnsi="Sylfaen"/>
          <w:i w:val="0"/>
        </w:rPr>
        <w:t xml:space="preserve">V. Dalar </w:t>
      </w:r>
      <w:r w:rsidRPr="005268BE">
        <w:rPr>
          <w:rFonts w:ascii="Sylfaen" w:hAnsi="Sylfaen"/>
          <w:i w:val="0"/>
        </w:rPr>
        <w:t xml:space="preserve"> </w:t>
      </w:r>
      <w:r w:rsidRPr="0059126B">
        <w:rPr>
          <w:rFonts w:ascii="Sylfaen" w:hAnsi="Sylfaen"/>
          <w:i w:val="0"/>
          <w:color w:val="000000"/>
        </w:rPr>
        <w:t>, in paper form till 12:00 on the 7th day from the date of publication of this announcement. Bids can also be submitted in English or Russian, besides Armenian.</w:t>
      </w:r>
    </w:p>
    <w:p w:rsidR="00F75A86" w:rsidRPr="0059126B" w:rsidRDefault="00F75A86" w:rsidP="00F75A86">
      <w:pPr>
        <w:pStyle w:val="a3"/>
        <w:spacing w:line="240" w:lineRule="auto"/>
        <w:ind w:firstLine="567"/>
        <w:rPr>
          <w:rFonts w:ascii="Sylfaen" w:hAnsi="Sylfaen"/>
          <w:i w:val="0"/>
          <w:color w:val="000000"/>
          <w:lang w:val="en-US"/>
        </w:rPr>
      </w:pPr>
      <w:r w:rsidRPr="0059126B">
        <w:rPr>
          <w:rFonts w:ascii="Sylfaen" w:hAnsi="Sylfaen"/>
          <w:i w:val="0"/>
          <w:color w:val="000000"/>
        </w:rPr>
        <w:t xml:space="preserve">Opening of bids will be held in Ararat marz of RA. </w:t>
      </w:r>
      <w:r>
        <w:rPr>
          <w:rFonts w:ascii="Sylfaen" w:hAnsi="Sylfaen"/>
          <w:i w:val="0"/>
        </w:rPr>
        <w:t>Komitas</w:t>
      </w:r>
      <w:r w:rsidRPr="001C463D">
        <w:rPr>
          <w:rFonts w:ascii="Sylfaen" w:hAnsi="Sylfaen"/>
          <w:i w:val="0"/>
        </w:rPr>
        <w:t xml:space="preserve"> 49</w:t>
      </w:r>
      <w:r w:rsidRPr="005268BE">
        <w:rPr>
          <w:rFonts w:ascii="Sylfaen" w:hAnsi="Sylfaen"/>
          <w:i w:val="0"/>
        </w:rPr>
        <w:t xml:space="preserve">, is located in Ararat region, </w:t>
      </w:r>
      <w:r w:rsidRPr="001C463D">
        <w:rPr>
          <w:rFonts w:ascii="Sylfaen" w:hAnsi="Sylfaen"/>
          <w:i w:val="0"/>
        </w:rPr>
        <w:t xml:space="preserve">V. Dalar </w:t>
      </w:r>
      <w:r w:rsidRPr="0059126B">
        <w:rPr>
          <w:rFonts w:ascii="Sylfaen" w:hAnsi="Sylfaen"/>
          <w:i w:val="0"/>
          <w:color w:val="000000"/>
        </w:rPr>
        <w:t xml:space="preserve">, </w:t>
      </w:r>
      <w:r w:rsidRPr="0059126B">
        <w:rPr>
          <w:rFonts w:ascii="Sylfaen" w:hAnsi="Sylfaen"/>
          <w:i w:val="0"/>
          <w:color w:val="000000"/>
          <w:lang w:val="en-US"/>
        </w:rPr>
        <w:t>of 201</w:t>
      </w:r>
      <w:r>
        <w:rPr>
          <w:rFonts w:ascii="Sylfaen" w:hAnsi="Sylfaen"/>
          <w:i w:val="0"/>
          <w:color w:val="000000"/>
          <w:lang w:val="hy-AM"/>
        </w:rPr>
        <w:t>9</w:t>
      </w:r>
      <w:r w:rsidRPr="0059126B">
        <w:rPr>
          <w:rFonts w:ascii="Sylfaen" w:hAnsi="Sylfaen"/>
          <w:i w:val="0"/>
          <w:color w:val="000000"/>
        </w:rPr>
        <w:t xml:space="preserve">  </w:t>
      </w:r>
      <w:r>
        <w:rPr>
          <w:rFonts w:ascii="Sylfaen" w:hAnsi="Sylfaen"/>
          <w:i w:val="0"/>
          <w:color w:val="000000"/>
        </w:rPr>
        <w:t xml:space="preserve">December </w:t>
      </w:r>
      <w:r w:rsidR="003516DA">
        <w:rPr>
          <w:rFonts w:ascii="Sylfaen" w:hAnsi="Sylfaen"/>
          <w:i w:val="0"/>
          <w:color w:val="000000"/>
        </w:rPr>
        <w:t>9</w:t>
      </w:r>
      <w:r>
        <w:rPr>
          <w:rFonts w:ascii="Sylfaen" w:hAnsi="Sylfaen"/>
          <w:i w:val="0"/>
          <w:color w:val="000000"/>
          <w:lang w:val="hy-AM"/>
        </w:rPr>
        <w:t xml:space="preserve"> </w:t>
      </w:r>
      <w:r w:rsidRPr="0059126B">
        <w:rPr>
          <w:rFonts w:ascii="Sylfaen" w:hAnsi="Sylfaen"/>
          <w:i w:val="0"/>
          <w:color w:val="000000"/>
          <w:lang w:val="hy-AM"/>
        </w:rPr>
        <w:t xml:space="preserve"> </w:t>
      </w:r>
      <w:r w:rsidRPr="0059126B">
        <w:rPr>
          <w:rFonts w:ascii="Sylfaen" w:hAnsi="Sylfaen"/>
          <w:i w:val="0"/>
          <w:color w:val="000000"/>
        </w:rPr>
        <w:t xml:space="preserve">at </w:t>
      </w:r>
      <w:r w:rsidRPr="0059126B">
        <w:rPr>
          <w:rFonts w:ascii="Sylfaen" w:hAnsi="Sylfaen"/>
          <w:i w:val="0"/>
          <w:color w:val="000000"/>
          <w:lang w:val="hy-AM"/>
        </w:rPr>
        <w:t>1</w:t>
      </w:r>
      <w:r>
        <w:rPr>
          <w:rFonts w:ascii="Sylfaen" w:hAnsi="Sylfaen"/>
          <w:i w:val="0"/>
          <w:color w:val="000000"/>
          <w:lang w:val="en-US"/>
        </w:rPr>
        <w:t>5</w:t>
      </w:r>
      <w:r w:rsidRPr="0059126B">
        <w:rPr>
          <w:rFonts w:ascii="Sylfaen" w:hAnsi="Sylfaen"/>
          <w:i w:val="0"/>
          <w:color w:val="000000"/>
          <w:lang w:val="hy-AM"/>
        </w:rPr>
        <w:t>։0</w:t>
      </w:r>
      <w:r w:rsidRPr="0059126B">
        <w:rPr>
          <w:rFonts w:ascii="Sylfaen" w:hAnsi="Sylfaen"/>
          <w:i w:val="0"/>
          <w:color w:val="000000"/>
          <w:lang w:val="en-US"/>
        </w:rPr>
        <w:t>0.</w:t>
      </w:r>
    </w:p>
    <w:p w:rsidR="00F75A86" w:rsidRPr="0059126B" w:rsidRDefault="00F75A86" w:rsidP="00F75A86">
      <w:pPr>
        <w:pStyle w:val="a3"/>
        <w:spacing w:line="240" w:lineRule="auto"/>
        <w:ind w:firstLine="567"/>
        <w:rPr>
          <w:rFonts w:ascii="Sylfaen" w:hAnsi="Sylfaen"/>
          <w:i w:val="0"/>
          <w:color w:val="000000"/>
        </w:rPr>
      </w:pPr>
    </w:p>
    <w:p w:rsidR="00F75A86" w:rsidRPr="0059126B" w:rsidRDefault="00F75A86" w:rsidP="00F75A86">
      <w:pPr>
        <w:pStyle w:val="a3"/>
        <w:spacing w:line="240" w:lineRule="auto"/>
        <w:ind w:firstLine="567"/>
        <w:rPr>
          <w:rFonts w:ascii="Sylfaen" w:hAnsi="Sylfaen"/>
          <w:i w:val="0"/>
          <w:color w:val="000000"/>
        </w:rPr>
      </w:pPr>
      <w:r w:rsidRPr="0059126B">
        <w:rPr>
          <w:rFonts w:ascii="Sylfaen" w:hAnsi="Sylfaen"/>
          <w:i w:val="0"/>
          <w:color w:val="000000"/>
        </w:rPr>
        <w:t>Complaints regarding this procedure should be submitted to the Procurement Appeals Board, c. Yerevan,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Republic of Armenia.</w:t>
      </w:r>
    </w:p>
    <w:p w:rsidR="00F75A86" w:rsidRPr="0059126B" w:rsidRDefault="00F75A86" w:rsidP="00F75A86">
      <w:pPr>
        <w:pStyle w:val="a3"/>
        <w:spacing w:line="240" w:lineRule="auto"/>
        <w:ind w:firstLine="567"/>
        <w:rPr>
          <w:rFonts w:ascii="Sylfaen" w:hAnsi="Sylfaen"/>
          <w:i w:val="0"/>
          <w:color w:val="000000"/>
        </w:rPr>
      </w:pPr>
      <w:r w:rsidRPr="0059126B">
        <w:rPr>
          <w:rFonts w:ascii="Sylfaen" w:hAnsi="Sylfaen"/>
          <w:i w:val="0"/>
          <w:color w:val="000000"/>
        </w:rPr>
        <w:t xml:space="preserve">For more information about this announcement, please contact </w:t>
      </w:r>
      <w:r w:rsidRPr="0059126B">
        <w:rPr>
          <w:rFonts w:ascii="Sylfaen" w:hAnsi="Sylfaen"/>
          <w:i w:val="0"/>
          <w:color w:val="000000"/>
          <w:lang w:val="en-US"/>
        </w:rPr>
        <w:t>Arevik Stepanyan</w:t>
      </w:r>
      <w:r w:rsidRPr="0059126B">
        <w:rPr>
          <w:rFonts w:ascii="Sylfaen" w:hAnsi="Sylfaen"/>
          <w:i w:val="0"/>
          <w:color w:val="000000"/>
        </w:rPr>
        <w:t>, Secretary of the Appraisal Commission</w:t>
      </w:r>
    </w:p>
    <w:p w:rsidR="00F75A86" w:rsidRPr="0059126B" w:rsidRDefault="00F75A86" w:rsidP="00F75A86">
      <w:pPr>
        <w:pStyle w:val="a3"/>
        <w:spacing w:line="240" w:lineRule="auto"/>
        <w:ind w:firstLine="567"/>
        <w:rPr>
          <w:rFonts w:ascii="Sylfaen" w:hAnsi="Sylfaen"/>
          <w:i w:val="0"/>
          <w:color w:val="000000"/>
          <w:lang w:val="hy-AM"/>
        </w:rPr>
      </w:pPr>
      <w:r>
        <w:rPr>
          <w:rFonts w:ascii="Sylfaen" w:hAnsi="Sylfaen"/>
          <w:i w:val="0"/>
          <w:color w:val="000000"/>
        </w:rPr>
        <w:t xml:space="preserve">                                                                                                                       </w:t>
      </w:r>
      <w:r w:rsidRPr="0059126B">
        <w:rPr>
          <w:rFonts w:ascii="Sylfaen" w:hAnsi="Sylfaen"/>
          <w:i w:val="0"/>
          <w:color w:val="000000"/>
        </w:rPr>
        <w:t>name, surname</w:t>
      </w:r>
    </w:p>
    <w:p w:rsidR="00F75A86" w:rsidRPr="0059126B" w:rsidRDefault="00F75A86" w:rsidP="00F75A86">
      <w:pPr>
        <w:pStyle w:val="a3"/>
        <w:spacing w:line="240" w:lineRule="auto"/>
        <w:rPr>
          <w:rFonts w:ascii="Sylfaen" w:hAnsi="Sylfaen"/>
          <w:color w:val="000000"/>
          <w:szCs w:val="22"/>
          <w:lang w:val="af-ZA"/>
        </w:rPr>
      </w:pPr>
      <w:r w:rsidRPr="0059126B">
        <w:rPr>
          <w:rFonts w:ascii="Sylfaen" w:hAnsi="Sylfaen"/>
          <w:i w:val="0"/>
          <w:color w:val="000000"/>
        </w:rPr>
        <w:t>                             </w:t>
      </w:r>
      <w:r w:rsidRPr="0059126B">
        <w:rPr>
          <w:rFonts w:ascii="Sylfaen" w:hAnsi="Sylfaen"/>
          <w:color w:val="000000"/>
          <w:szCs w:val="22"/>
          <w:lang w:val="af-ZA"/>
        </w:rPr>
        <w:t>:</w:t>
      </w:r>
    </w:p>
    <w:p w:rsidR="00F75A86" w:rsidRPr="0059126B" w:rsidRDefault="00F75A86" w:rsidP="00F75A86">
      <w:pPr>
        <w:pStyle w:val="a3"/>
        <w:spacing w:line="240" w:lineRule="auto"/>
        <w:ind w:left="1404"/>
        <w:rPr>
          <w:rFonts w:ascii="Sylfaen" w:hAnsi="Sylfaen"/>
          <w:i w:val="0"/>
          <w:color w:val="000000"/>
        </w:rPr>
      </w:pPr>
      <w:r w:rsidRPr="0059126B">
        <w:rPr>
          <w:rFonts w:ascii="Sylfaen" w:hAnsi="Sylfaen"/>
          <w:i w:val="0"/>
          <w:color w:val="000000"/>
        </w:rPr>
        <w:t>   </w:t>
      </w:r>
      <w:r>
        <w:rPr>
          <w:rFonts w:ascii="Sylfaen" w:hAnsi="Sylfaen"/>
          <w:i w:val="0"/>
          <w:color w:val="000000"/>
        </w:rPr>
        <w:t xml:space="preserve">                                                                                                           </w:t>
      </w:r>
      <w:r w:rsidRPr="0059126B">
        <w:rPr>
          <w:rFonts w:ascii="Sylfaen" w:hAnsi="Sylfaen"/>
          <w:i w:val="0"/>
          <w:color w:val="000000"/>
        </w:rPr>
        <w:t xml:space="preserve">  Phone </w:t>
      </w:r>
      <w:r w:rsidRPr="0059126B">
        <w:rPr>
          <w:rFonts w:ascii="Sylfaen" w:hAnsi="Sylfaen"/>
          <w:i w:val="0"/>
          <w:color w:val="000000"/>
          <w:u w:val="single"/>
          <w:lang w:val="hy-AM"/>
        </w:rPr>
        <w:t>093020960</w:t>
      </w:r>
    </w:p>
    <w:p w:rsidR="002C0ED2" w:rsidRPr="006E68AD" w:rsidRDefault="00F75A86" w:rsidP="00F75A86">
      <w:pPr>
        <w:pStyle w:val="aa"/>
        <w:spacing w:after="0"/>
        <w:ind w:firstLine="567"/>
        <w:jc w:val="right"/>
        <w:rPr>
          <w:rFonts w:ascii="Sylfaen" w:hAnsi="Sylfaen" w:cs="Sylfaen"/>
          <w:i/>
          <w:sz w:val="20"/>
          <w:szCs w:val="20"/>
          <w:lang w:val="af-ZA"/>
        </w:rPr>
      </w:pPr>
      <w:r w:rsidRPr="0059126B">
        <w:rPr>
          <w:rFonts w:ascii="Sylfaen" w:hAnsi="Sylfaen"/>
          <w:i/>
          <w:color w:val="000000"/>
        </w:rPr>
        <w:t xml:space="preserve">                                        E-mail: </w:t>
      </w:r>
      <w:r w:rsidRPr="0059126B">
        <w:rPr>
          <w:rFonts w:ascii="Verdana" w:hAnsi="Verdana"/>
          <w:color w:val="000000"/>
          <w:sz w:val="18"/>
          <w:szCs w:val="18"/>
          <w:shd w:val="clear" w:color="auto" w:fill="F6F6F6"/>
        </w:rPr>
        <w:t>dalar@schools.am</w:t>
      </w:r>
    </w:p>
    <w:p w:rsidR="002C0ED2" w:rsidRPr="006E68AD" w:rsidRDefault="002C0ED2" w:rsidP="00606A9F">
      <w:pPr>
        <w:pStyle w:val="aa"/>
        <w:spacing w:after="0"/>
        <w:ind w:firstLine="567"/>
        <w:jc w:val="right"/>
        <w:rPr>
          <w:rFonts w:ascii="Sylfaen" w:hAnsi="Sylfaen" w:cs="Sylfaen"/>
          <w:i/>
          <w:sz w:val="20"/>
          <w:szCs w:val="20"/>
          <w:lang w:val="af-ZA"/>
        </w:rPr>
      </w:pPr>
    </w:p>
    <w:p w:rsidR="002C0ED2" w:rsidRPr="006E68AD" w:rsidRDefault="002C0ED2" w:rsidP="00606A9F">
      <w:pPr>
        <w:pStyle w:val="aa"/>
        <w:spacing w:after="0"/>
        <w:ind w:firstLine="567"/>
        <w:jc w:val="right"/>
        <w:rPr>
          <w:rFonts w:ascii="Sylfaen" w:hAnsi="Sylfaen" w:cs="Sylfaen"/>
          <w:i/>
          <w:sz w:val="20"/>
          <w:szCs w:val="20"/>
          <w:lang w:val="af-ZA"/>
        </w:rPr>
      </w:pPr>
    </w:p>
    <w:p w:rsidR="002C0ED2" w:rsidRPr="006E68AD" w:rsidRDefault="002C0ED2" w:rsidP="00606A9F">
      <w:pPr>
        <w:pStyle w:val="aa"/>
        <w:spacing w:after="0"/>
        <w:ind w:firstLine="567"/>
        <w:jc w:val="right"/>
        <w:rPr>
          <w:rFonts w:ascii="Sylfaen" w:hAnsi="Sylfaen" w:cs="Sylfaen"/>
          <w:i/>
          <w:sz w:val="20"/>
          <w:szCs w:val="20"/>
          <w:lang w:val="af-ZA"/>
        </w:rPr>
      </w:pPr>
    </w:p>
    <w:p w:rsidR="002C0ED2" w:rsidRPr="006E68AD" w:rsidRDefault="002C0ED2" w:rsidP="00606A9F">
      <w:pPr>
        <w:pStyle w:val="aa"/>
        <w:spacing w:after="0"/>
        <w:ind w:firstLine="567"/>
        <w:jc w:val="right"/>
        <w:rPr>
          <w:rFonts w:ascii="Sylfaen" w:hAnsi="Sylfaen" w:cs="Sylfaen"/>
          <w:i/>
          <w:sz w:val="20"/>
          <w:szCs w:val="20"/>
          <w:lang w:val="af-ZA"/>
        </w:rPr>
      </w:pPr>
    </w:p>
    <w:p w:rsidR="002C0ED2" w:rsidRPr="006E68AD" w:rsidRDefault="002C0ED2" w:rsidP="00606A9F">
      <w:pPr>
        <w:pStyle w:val="aa"/>
        <w:spacing w:after="0"/>
        <w:ind w:firstLine="567"/>
        <w:jc w:val="right"/>
        <w:rPr>
          <w:rFonts w:ascii="Sylfaen" w:hAnsi="Sylfaen" w:cs="Sylfaen"/>
          <w:i/>
          <w:sz w:val="20"/>
          <w:szCs w:val="20"/>
          <w:lang w:val="af-ZA"/>
        </w:rPr>
      </w:pPr>
    </w:p>
    <w:p w:rsidR="002C0ED2" w:rsidRPr="006E68AD" w:rsidRDefault="002C0ED2" w:rsidP="00606A9F">
      <w:pPr>
        <w:pStyle w:val="aa"/>
        <w:spacing w:after="0"/>
        <w:ind w:firstLine="567"/>
        <w:jc w:val="right"/>
        <w:rPr>
          <w:rFonts w:ascii="Sylfaen" w:hAnsi="Sylfaen" w:cs="Sylfaen"/>
          <w:i/>
          <w:sz w:val="20"/>
          <w:szCs w:val="20"/>
          <w:lang w:val="af-ZA"/>
        </w:rPr>
      </w:pPr>
    </w:p>
    <w:p w:rsidR="006D22D9" w:rsidRPr="006E68AD" w:rsidRDefault="006D22D9" w:rsidP="00606A9F">
      <w:pPr>
        <w:pStyle w:val="aa"/>
        <w:spacing w:after="0"/>
        <w:ind w:firstLine="567"/>
        <w:jc w:val="right"/>
        <w:rPr>
          <w:rFonts w:ascii="Sylfaen" w:hAnsi="Sylfaen" w:cs="Sylfaen"/>
          <w:i/>
          <w:sz w:val="20"/>
          <w:szCs w:val="20"/>
          <w:lang w:val="af-ZA"/>
        </w:rPr>
      </w:pPr>
    </w:p>
    <w:p w:rsidR="006D22D9" w:rsidRPr="006E68AD" w:rsidRDefault="006D22D9" w:rsidP="00606A9F">
      <w:pPr>
        <w:pStyle w:val="aa"/>
        <w:spacing w:after="0"/>
        <w:ind w:firstLine="567"/>
        <w:jc w:val="right"/>
        <w:rPr>
          <w:rFonts w:ascii="Sylfaen" w:hAnsi="Sylfaen" w:cs="Sylfaen"/>
          <w:i/>
          <w:sz w:val="20"/>
          <w:szCs w:val="20"/>
          <w:lang w:val="af-ZA"/>
        </w:rPr>
      </w:pPr>
    </w:p>
    <w:p w:rsidR="006D22D9" w:rsidRPr="006E68AD" w:rsidRDefault="006D22D9" w:rsidP="00606A9F">
      <w:pPr>
        <w:pStyle w:val="aa"/>
        <w:spacing w:after="0"/>
        <w:ind w:firstLine="567"/>
        <w:jc w:val="right"/>
        <w:rPr>
          <w:rFonts w:ascii="Sylfaen" w:hAnsi="Sylfaen" w:cs="Sylfaen"/>
          <w:i/>
          <w:sz w:val="20"/>
          <w:szCs w:val="20"/>
          <w:lang w:val="af-ZA"/>
        </w:rPr>
      </w:pPr>
    </w:p>
    <w:p w:rsidR="006D22D9" w:rsidRPr="006E68AD" w:rsidRDefault="006D22D9" w:rsidP="00606A9F">
      <w:pPr>
        <w:pStyle w:val="aa"/>
        <w:spacing w:after="0"/>
        <w:ind w:firstLine="567"/>
        <w:jc w:val="right"/>
        <w:rPr>
          <w:rFonts w:ascii="Sylfaen" w:hAnsi="Sylfaen" w:cs="Sylfaen"/>
          <w:i/>
          <w:sz w:val="20"/>
          <w:szCs w:val="20"/>
          <w:lang w:val="af-ZA"/>
        </w:rPr>
      </w:pPr>
    </w:p>
    <w:p w:rsidR="006D22D9" w:rsidRPr="006E68AD" w:rsidRDefault="006D22D9" w:rsidP="00606A9F">
      <w:pPr>
        <w:pStyle w:val="aa"/>
        <w:spacing w:after="0"/>
        <w:ind w:firstLine="567"/>
        <w:jc w:val="right"/>
        <w:rPr>
          <w:rFonts w:ascii="Sylfaen" w:hAnsi="Sylfaen" w:cs="Sylfaen"/>
          <w:i/>
          <w:sz w:val="20"/>
          <w:szCs w:val="20"/>
          <w:lang w:val="af-ZA"/>
        </w:rPr>
      </w:pPr>
    </w:p>
    <w:p w:rsidR="006D22D9" w:rsidRPr="006E68AD" w:rsidRDefault="006D22D9" w:rsidP="00606A9F">
      <w:pPr>
        <w:pStyle w:val="aa"/>
        <w:spacing w:after="0"/>
        <w:ind w:firstLine="567"/>
        <w:jc w:val="right"/>
        <w:rPr>
          <w:rFonts w:ascii="Sylfaen" w:hAnsi="Sylfaen" w:cs="Sylfaen"/>
          <w:i/>
          <w:sz w:val="20"/>
          <w:szCs w:val="20"/>
          <w:lang w:val="af-ZA"/>
        </w:rPr>
      </w:pPr>
    </w:p>
    <w:p w:rsidR="006D22D9" w:rsidRPr="006E68AD" w:rsidRDefault="006D22D9" w:rsidP="00606A9F">
      <w:pPr>
        <w:pStyle w:val="aa"/>
        <w:spacing w:after="0"/>
        <w:ind w:firstLine="567"/>
        <w:jc w:val="right"/>
        <w:rPr>
          <w:rFonts w:ascii="Sylfaen" w:hAnsi="Sylfaen" w:cs="Sylfaen"/>
          <w:i/>
          <w:sz w:val="20"/>
          <w:szCs w:val="20"/>
          <w:lang w:val="af-ZA"/>
        </w:rPr>
      </w:pPr>
    </w:p>
    <w:p w:rsidR="002C0ED2" w:rsidRDefault="002C0ED2" w:rsidP="00606A9F">
      <w:pPr>
        <w:pStyle w:val="aa"/>
        <w:spacing w:after="0"/>
        <w:ind w:firstLine="567"/>
        <w:jc w:val="right"/>
        <w:rPr>
          <w:rFonts w:ascii="Sylfaen" w:hAnsi="Sylfaen" w:cs="Sylfaen"/>
          <w:i/>
          <w:sz w:val="20"/>
          <w:szCs w:val="20"/>
          <w:lang w:val="af-ZA"/>
        </w:rPr>
      </w:pPr>
    </w:p>
    <w:p w:rsidR="0064011D" w:rsidRDefault="0064011D" w:rsidP="00606A9F">
      <w:pPr>
        <w:pStyle w:val="aa"/>
        <w:spacing w:after="0"/>
        <w:ind w:firstLine="567"/>
        <w:jc w:val="right"/>
        <w:rPr>
          <w:rFonts w:ascii="Sylfaen" w:hAnsi="Sylfaen" w:cs="Sylfaen"/>
          <w:i/>
          <w:sz w:val="20"/>
          <w:szCs w:val="20"/>
          <w:lang w:val="af-ZA"/>
        </w:rPr>
      </w:pPr>
    </w:p>
    <w:p w:rsidR="0064011D" w:rsidRDefault="0064011D" w:rsidP="00606A9F">
      <w:pPr>
        <w:pStyle w:val="aa"/>
        <w:spacing w:after="0"/>
        <w:ind w:firstLine="567"/>
        <w:jc w:val="right"/>
        <w:rPr>
          <w:rFonts w:ascii="Sylfaen" w:hAnsi="Sylfaen" w:cs="Sylfaen"/>
          <w:i/>
          <w:sz w:val="20"/>
          <w:szCs w:val="20"/>
          <w:lang w:val="af-ZA"/>
        </w:rPr>
      </w:pPr>
    </w:p>
    <w:p w:rsidR="0064011D" w:rsidRDefault="0064011D" w:rsidP="00606A9F">
      <w:pPr>
        <w:pStyle w:val="aa"/>
        <w:spacing w:after="0"/>
        <w:ind w:firstLine="567"/>
        <w:jc w:val="right"/>
        <w:rPr>
          <w:rFonts w:ascii="Sylfaen" w:hAnsi="Sylfaen" w:cs="Sylfaen"/>
          <w:i/>
          <w:sz w:val="20"/>
          <w:szCs w:val="20"/>
          <w:lang w:val="af-ZA"/>
        </w:rPr>
      </w:pPr>
    </w:p>
    <w:p w:rsidR="0064011D" w:rsidRDefault="0064011D" w:rsidP="00606A9F">
      <w:pPr>
        <w:pStyle w:val="aa"/>
        <w:spacing w:after="0"/>
        <w:ind w:firstLine="567"/>
        <w:jc w:val="right"/>
        <w:rPr>
          <w:rFonts w:ascii="Sylfaen" w:hAnsi="Sylfaen" w:cs="Sylfaen"/>
          <w:i/>
          <w:sz w:val="20"/>
          <w:szCs w:val="20"/>
          <w:lang w:val="af-ZA"/>
        </w:rPr>
      </w:pPr>
    </w:p>
    <w:p w:rsidR="0064011D" w:rsidRPr="006E68AD" w:rsidRDefault="0064011D" w:rsidP="00606A9F">
      <w:pPr>
        <w:pStyle w:val="aa"/>
        <w:spacing w:after="0"/>
        <w:ind w:firstLine="567"/>
        <w:jc w:val="right"/>
        <w:rPr>
          <w:rFonts w:ascii="Sylfaen" w:hAnsi="Sylfaen" w:cs="Sylfaen"/>
          <w:i/>
          <w:sz w:val="20"/>
          <w:szCs w:val="20"/>
          <w:lang w:val="af-ZA"/>
        </w:rPr>
      </w:pPr>
    </w:p>
    <w:p w:rsidR="00606A9F" w:rsidRPr="006E68AD" w:rsidRDefault="00606A9F" w:rsidP="00606A9F">
      <w:pPr>
        <w:pStyle w:val="aa"/>
        <w:spacing w:after="0"/>
        <w:ind w:firstLine="567"/>
        <w:jc w:val="right"/>
        <w:rPr>
          <w:rFonts w:ascii="Sylfaen" w:hAnsi="Sylfaen" w:cs="Sylfaen"/>
          <w:i/>
          <w:sz w:val="20"/>
          <w:szCs w:val="20"/>
          <w:lang w:val="af-ZA"/>
        </w:rPr>
      </w:pPr>
      <w:r w:rsidRPr="006E68AD">
        <w:rPr>
          <w:rFonts w:ascii="Sylfaen" w:hAnsi="Sylfaen" w:cs="Sylfaen"/>
          <w:i/>
          <w:sz w:val="20"/>
          <w:szCs w:val="20"/>
          <w:lang w:val="hy-AM"/>
        </w:rPr>
        <w:lastRenderedPageBreak/>
        <w:t>Հաստատված</w:t>
      </w:r>
      <w:r w:rsidRPr="006E68AD">
        <w:rPr>
          <w:rFonts w:ascii="Sylfaen" w:hAnsi="Sylfaen" w:cs="Times Armenian"/>
          <w:i/>
          <w:sz w:val="20"/>
          <w:szCs w:val="20"/>
          <w:lang w:val="af-ZA"/>
        </w:rPr>
        <w:t xml:space="preserve"> </w:t>
      </w:r>
      <w:r w:rsidRPr="006E68AD">
        <w:rPr>
          <w:rFonts w:ascii="Sylfaen" w:hAnsi="Sylfaen" w:cs="Sylfaen"/>
          <w:i/>
          <w:sz w:val="20"/>
          <w:szCs w:val="20"/>
          <w:lang w:val="hy-AM"/>
        </w:rPr>
        <w:t>է</w:t>
      </w:r>
    </w:p>
    <w:p w:rsidR="00606A9F" w:rsidRPr="006E68AD" w:rsidRDefault="00F75A86" w:rsidP="00606A9F">
      <w:pPr>
        <w:pStyle w:val="aa"/>
        <w:spacing w:after="0"/>
        <w:ind w:firstLine="567"/>
        <w:jc w:val="right"/>
        <w:rPr>
          <w:rFonts w:ascii="Sylfaen" w:hAnsi="Sylfaen" w:cs="Sylfaen"/>
          <w:i/>
          <w:sz w:val="20"/>
          <w:szCs w:val="20"/>
          <w:lang w:val="af-ZA"/>
        </w:rPr>
      </w:pPr>
      <w:r>
        <w:rPr>
          <w:rFonts w:ascii="Sylfaen" w:hAnsi="Sylfaen" w:cs="Sylfaen"/>
          <w:i/>
          <w:lang w:val="hy-AM"/>
        </w:rPr>
        <w:t>ԱՄԴՀՄԴ-ԳՀԱՊՁԲ-20/1</w:t>
      </w:r>
      <w:r w:rsidR="006D22D9" w:rsidRPr="006E68AD">
        <w:rPr>
          <w:rFonts w:ascii="Sylfaen" w:hAnsi="Sylfaen" w:cs="Sylfaen"/>
          <w:i/>
          <w:lang w:val="af-ZA"/>
        </w:rPr>
        <w:t xml:space="preserve">  </w:t>
      </w:r>
      <w:r w:rsidR="00FB390E" w:rsidRPr="006E68AD">
        <w:rPr>
          <w:rFonts w:ascii="Sylfaen" w:hAnsi="Sylfaen" w:cs="Sylfaen"/>
          <w:i/>
          <w:sz w:val="20"/>
          <w:szCs w:val="20"/>
          <w:lang w:val="af-ZA"/>
        </w:rPr>
        <w:t xml:space="preserve"> </w:t>
      </w:r>
      <w:r w:rsidR="00606A9F" w:rsidRPr="006E68AD">
        <w:rPr>
          <w:rFonts w:ascii="Sylfaen" w:hAnsi="Sylfaen" w:cs="Sylfaen"/>
          <w:i/>
          <w:sz w:val="20"/>
          <w:szCs w:val="20"/>
          <w:lang w:val="hy-AM"/>
        </w:rPr>
        <w:t>ծածկագրով</w:t>
      </w:r>
      <w:r w:rsidR="00606A9F" w:rsidRPr="006E68AD">
        <w:rPr>
          <w:rFonts w:ascii="Sylfaen" w:hAnsi="Sylfaen" w:cs="Times Armenian"/>
          <w:i/>
          <w:sz w:val="20"/>
          <w:szCs w:val="20"/>
          <w:lang w:val="af-ZA"/>
        </w:rPr>
        <w:t xml:space="preserve"> </w:t>
      </w:r>
    </w:p>
    <w:p w:rsidR="00606A9F" w:rsidRPr="006E68AD" w:rsidRDefault="008470CE" w:rsidP="00606A9F">
      <w:pPr>
        <w:pStyle w:val="aa"/>
        <w:spacing w:after="0"/>
        <w:ind w:firstLine="567"/>
        <w:jc w:val="right"/>
        <w:rPr>
          <w:rFonts w:ascii="Sylfaen" w:hAnsi="Sylfaen" w:cs="Times Armenian"/>
          <w:i/>
          <w:sz w:val="20"/>
          <w:szCs w:val="20"/>
          <w:lang w:val="af-ZA"/>
        </w:rPr>
      </w:pPr>
      <w:r w:rsidRPr="006E68AD">
        <w:rPr>
          <w:rFonts w:ascii="Sylfaen" w:hAnsi="Sylfaen" w:cs="Sylfaen"/>
          <w:i/>
          <w:sz w:val="20"/>
          <w:szCs w:val="20"/>
        </w:rPr>
        <w:t>գնանշման</w:t>
      </w:r>
      <w:r w:rsidRPr="006E68AD">
        <w:rPr>
          <w:rFonts w:ascii="Sylfaen" w:hAnsi="Sylfaen" w:cs="Sylfaen"/>
          <w:i/>
          <w:sz w:val="20"/>
          <w:szCs w:val="20"/>
          <w:lang w:val="af-ZA"/>
        </w:rPr>
        <w:t xml:space="preserve"> </w:t>
      </w:r>
      <w:r w:rsidRPr="006E68AD">
        <w:rPr>
          <w:rFonts w:ascii="Sylfaen" w:hAnsi="Sylfaen" w:cs="Sylfaen"/>
          <w:i/>
          <w:sz w:val="20"/>
          <w:szCs w:val="20"/>
        </w:rPr>
        <w:t>հարցման</w:t>
      </w:r>
      <w:r w:rsidRPr="006E68AD">
        <w:rPr>
          <w:rFonts w:ascii="Sylfaen" w:hAnsi="Sylfaen" w:cs="Sylfaen"/>
          <w:i/>
          <w:sz w:val="20"/>
          <w:szCs w:val="20"/>
          <w:lang w:val="af-ZA"/>
        </w:rPr>
        <w:t xml:space="preserve"> </w:t>
      </w:r>
      <w:r w:rsidR="00606A9F" w:rsidRPr="006E68AD">
        <w:rPr>
          <w:rFonts w:ascii="Sylfaen" w:hAnsi="Sylfaen" w:cs="Sylfaen"/>
          <w:i/>
          <w:sz w:val="20"/>
          <w:szCs w:val="20"/>
          <w:lang w:val="af-ZA"/>
        </w:rPr>
        <w:t>գնահատող</w:t>
      </w:r>
      <w:r w:rsidR="00606A9F" w:rsidRPr="006E68AD">
        <w:rPr>
          <w:rFonts w:ascii="Sylfaen" w:hAnsi="Sylfaen" w:cs="Times Armenian"/>
          <w:i/>
          <w:sz w:val="20"/>
          <w:szCs w:val="20"/>
          <w:lang w:val="af-ZA"/>
        </w:rPr>
        <w:t xml:space="preserve"> </w:t>
      </w:r>
      <w:r w:rsidR="00606A9F" w:rsidRPr="006E68AD">
        <w:rPr>
          <w:rFonts w:ascii="Sylfaen" w:hAnsi="Sylfaen" w:cs="Sylfaen"/>
          <w:i/>
          <w:sz w:val="20"/>
          <w:szCs w:val="20"/>
        </w:rPr>
        <w:t>հանձնաժողովի</w:t>
      </w:r>
    </w:p>
    <w:p w:rsidR="00606A9F" w:rsidRPr="006E68AD" w:rsidRDefault="00584CD0" w:rsidP="00606A9F">
      <w:pPr>
        <w:pStyle w:val="aa"/>
        <w:spacing w:after="0"/>
        <w:ind w:firstLine="567"/>
        <w:jc w:val="right"/>
        <w:rPr>
          <w:rFonts w:ascii="Sylfaen" w:hAnsi="Sylfaen"/>
          <w:i/>
          <w:sz w:val="20"/>
          <w:szCs w:val="20"/>
          <w:lang w:val="af-ZA"/>
        </w:rPr>
      </w:pPr>
      <w:r w:rsidRPr="006E68AD">
        <w:rPr>
          <w:rFonts w:ascii="Sylfaen" w:hAnsi="Sylfaen" w:cs="Sylfaen"/>
          <w:i/>
          <w:sz w:val="20"/>
          <w:szCs w:val="20"/>
          <w:lang w:val="af-ZA"/>
        </w:rPr>
        <w:t xml:space="preserve"> 2019</w:t>
      </w:r>
      <w:r w:rsidR="00606A9F" w:rsidRPr="006E68AD">
        <w:rPr>
          <w:rFonts w:ascii="Sylfaen" w:hAnsi="Sylfaen" w:cs="Sylfaen"/>
          <w:i/>
          <w:sz w:val="20"/>
          <w:szCs w:val="20"/>
        </w:rPr>
        <w:t>թ</w:t>
      </w:r>
      <w:r w:rsidR="00606A9F" w:rsidRPr="006E68AD">
        <w:rPr>
          <w:rFonts w:ascii="Sylfaen" w:hAnsi="Sylfaen" w:cs="Times Armenian"/>
          <w:i/>
          <w:sz w:val="20"/>
          <w:szCs w:val="20"/>
          <w:lang w:val="af-ZA"/>
        </w:rPr>
        <w:t xml:space="preserve">.  </w:t>
      </w:r>
      <w:r w:rsidRPr="006E68AD">
        <w:rPr>
          <w:rFonts w:ascii="Sylfaen" w:hAnsi="Sylfaen" w:cs="Sylfaen"/>
          <w:i/>
          <w:sz w:val="20"/>
          <w:szCs w:val="20"/>
          <w:lang w:val="af-ZA"/>
        </w:rPr>
        <w:t>նոյեմբերի</w:t>
      </w:r>
      <w:r w:rsidRPr="006E68AD">
        <w:rPr>
          <w:rFonts w:ascii="Sylfaen" w:hAnsi="Sylfaen" w:cs="Times Armenian"/>
          <w:i/>
          <w:sz w:val="20"/>
          <w:szCs w:val="20"/>
          <w:lang w:val="af-ZA"/>
        </w:rPr>
        <w:t xml:space="preserve"> </w:t>
      </w:r>
      <w:r w:rsidR="00606A9F" w:rsidRPr="006E68AD">
        <w:rPr>
          <w:rFonts w:ascii="Sylfaen" w:hAnsi="Sylfaen" w:cs="Times Armenian"/>
          <w:i/>
          <w:sz w:val="20"/>
          <w:szCs w:val="20"/>
          <w:lang w:val="af-ZA"/>
        </w:rPr>
        <w:t xml:space="preserve"> </w:t>
      </w:r>
      <w:r w:rsidR="00F73D24" w:rsidRPr="006E68AD">
        <w:rPr>
          <w:rFonts w:ascii="Sylfaen" w:hAnsi="Sylfaen" w:cs="Times Armenian"/>
          <w:i/>
          <w:sz w:val="20"/>
          <w:szCs w:val="20"/>
          <w:lang w:val="af-ZA"/>
        </w:rPr>
        <w:t>21</w:t>
      </w:r>
      <w:r w:rsidRPr="006E68AD">
        <w:rPr>
          <w:rFonts w:ascii="Sylfaen" w:hAnsi="Sylfaen" w:cs="Times Armenian"/>
          <w:i/>
          <w:sz w:val="20"/>
          <w:szCs w:val="20"/>
          <w:lang w:val="af-ZA"/>
        </w:rPr>
        <w:t>-</w:t>
      </w:r>
      <w:r w:rsidRPr="006E68AD">
        <w:rPr>
          <w:rFonts w:ascii="Sylfaen" w:hAnsi="Sylfaen" w:cs="Sylfaen"/>
          <w:i/>
          <w:sz w:val="20"/>
          <w:szCs w:val="20"/>
          <w:lang w:val="af-ZA"/>
        </w:rPr>
        <w:t>ի</w:t>
      </w:r>
      <w:r w:rsidRPr="006E68AD">
        <w:rPr>
          <w:rFonts w:ascii="Sylfaen" w:hAnsi="Sylfaen" w:cs="Times Armenian"/>
          <w:i/>
          <w:sz w:val="20"/>
          <w:szCs w:val="20"/>
          <w:lang w:val="af-ZA"/>
        </w:rPr>
        <w:t xml:space="preserve"> </w:t>
      </w:r>
      <w:r w:rsidR="00606A9F" w:rsidRPr="006E68AD">
        <w:rPr>
          <w:rFonts w:ascii="Sylfaen" w:hAnsi="Sylfaen" w:cs="Times Armenian"/>
          <w:i/>
          <w:sz w:val="20"/>
          <w:szCs w:val="20"/>
          <w:vertAlign w:val="subscript"/>
          <w:lang w:val="af-ZA"/>
        </w:rPr>
        <w:t xml:space="preserve"> </w:t>
      </w:r>
      <w:r w:rsidR="00606A9F" w:rsidRPr="006E68AD">
        <w:rPr>
          <w:rFonts w:ascii="Sylfaen" w:hAnsi="Sylfaen" w:cs="Times Armenian"/>
          <w:i/>
          <w:sz w:val="20"/>
          <w:szCs w:val="20"/>
          <w:lang w:val="af-ZA"/>
        </w:rPr>
        <w:t>N</w:t>
      </w:r>
      <w:r w:rsidRPr="006E68AD">
        <w:rPr>
          <w:rFonts w:ascii="Sylfaen" w:hAnsi="Sylfaen" w:cs="Times Armenian"/>
          <w:i/>
          <w:sz w:val="20"/>
          <w:szCs w:val="20"/>
          <w:lang w:val="af-ZA"/>
        </w:rPr>
        <w:t xml:space="preserve">1 </w:t>
      </w:r>
      <w:r w:rsidR="00606A9F" w:rsidRPr="006E68AD">
        <w:rPr>
          <w:rFonts w:ascii="Sylfaen" w:hAnsi="Sylfaen" w:cs="Sylfaen"/>
          <w:i/>
          <w:sz w:val="20"/>
          <w:szCs w:val="20"/>
        </w:rPr>
        <w:t>որոշմամբ</w:t>
      </w:r>
    </w:p>
    <w:p w:rsidR="00606A9F" w:rsidRPr="006E68AD" w:rsidRDefault="00606A9F" w:rsidP="00606A9F">
      <w:pPr>
        <w:pStyle w:val="aa"/>
        <w:ind w:right="-7" w:firstLine="567"/>
        <w:jc w:val="center"/>
        <w:rPr>
          <w:rFonts w:ascii="Sylfaen" w:hAnsi="Sylfaen"/>
          <w:lang w:val="af-ZA"/>
        </w:rPr>
      </w:pPr>
    </w:p>
    <w:p w:rsidR="00096865" w:rsidRPr="006E68AD" w:rsidRDefault="00096865" w:rsidP="00096865">
      <w:pPr>
        <w:pStyle w:val="aa"/>
        <w:ind w:right="-7" w:firstLine="567"/>
        <w:jc w:val="center"/>
        <w:rPr>
          <w:rFonts w:ascii="Sylfaen" w:hAnsi="Sylfaen"/>
          <w:lang w:val="af-ZA"/>
        </w:rPr>
      </w:pPr>
    </w:p>
    <w:p w:rsidR="00096865" w:rsidRPr="006E68AD" w:rsidRDefault="00096865" w:rsidP="00096865">
      <w:pPr>
        <w:pStyle w:val="aa"/>
        <w:ind w:right="-7" w:firstLine="567"/>
        <w:jc w:val="center"/>
        <w:rPr>
          <w:rFonts w:ascii="Sylfaen" w:hAnsi="Sylfaen"/>
          <w:lang w:val="af-ZA"/>
        </w:rPr>
      </w:pPr>
    </w:p>
    <w:p w:rsidR="00584CD0" w:rsidRPr="006E68AD" w:rsidRDefault="00584CD0" w:rsidP="00584CD0">
      <w:pPr>
        <w:pStyle w:val="aa"/>
        <w:ind w:right="-7" w:firstLine="567"/>
        <w:jc w:val="center"/>
        <w:rPr>
          <w:rFonts w:ascii="Sylfaen" w:hAnsi="Sylfaen"/>
          <w:lang w:val="af-ZA"/>
        </w:rPr>
      </w:pPr>
    </w:p>
    <w:p w:rsidR="00584CD0" w:rsidRPr="006E68AD" w:rsidRDefault="00584CD0" w:rsidP="00584CD0">
      <w:pPr>
        <w:pStyle w:val="aa"/>
        <w:ind w:right="-7" w:firstLine="567"/>
        <w:jc w:val="center"/>
        <w:rPr>
          <w:rFonts w:ascii="Sylfaen" w:hAnsi="Sylfaen"/>
          <w:lang w:val="af-ZA"/>
        </w:rPr>
      </w:pPr>
    </w:p>
    <w:p w:rsidR="00584CD0" w:rsidRPr="006E68AD" w:rsidRDefault="00584CD0" w:rsidP="00584CD0">
      <w:pPr>
        <w:pStyle w:val="aa"/>
        <w:ind w:right="-7"/>
        <w:jc w:val="center"/>
        <w:rPr>
          <w:rFonts w:ascii="Sylfaen" w:hAnsi="Sylfaen"/>
          <w:b/>
          <w:lang w:val="af-ZA"/>
        </w:rPr>
      </w:pPr>
      <w:r w:rsidRPr="006E68AD">
        <w:rPr>
          <w:rFonts w:ascii="Sylfaen" w:hAnsi="Sylfaen" w:cs="Times Armenian"/>
          <w:b/>
          <w:i/>
          <w:sz w:val="20"/>
          <w:szCs w:val="20"/>
          <w:lang w:val="af-ZA"/>
        </w:rPr>
        <w:t>&lt;&lt;</w:t>
      </w:r>
      <w:r w:rsidRPr="006E68AD">
        <w:rPr>
          <w:rFonts w:ascii="Sylfaen" w:hAnsi="Sylfaen" w:cs="Sylfaen"/>
          <w:b/>
          <w:bCs/>
          <w:i/>
          <w:sz w:val="20"/>
          <w:szCs w:val="20"/>
          <w:lang w:val="af-ZA" w:eastAsia="ru-RU"/>
        </w:rPr>
        <w:t xml:space="preserve"> </w:t>
      </w:r>
      <w:r w:rsidRPr="006E68AD">
        <w:rPr>
          <w:rFonts w:ascii="Sylfaen" w:hAnsi="Sylfaen" w:cs="Sylfaen"/>
          <w:b/>
          <w:bCs/>
          <w:sz w:val="20"/>
          <w:szCs w:val="20"/>
          <w:lang w:val="af-ZA" w:eastAsia="ru-RU"/>
        </w:rPr>
        <w:t xml:space="preserve">ՀՀ  ԱՐԱՐԱՏԻ   ՄԱՐԶԻ   </w:t>
      </w:r>
      <w:r w:rsidR="00F75A86">
        <w:rPr>
          <w:rFonts w:ascii="Sylfaen" w:hAnsi="Sylfaen" w:cs="Sylfaen"/>
          <w:b/>
          <w:sz w:val="20"/>
          <w:szCs w:val="20"/>
        </w:rPr>
        <w:t>ԴԱԼԱՐԻ</w:t>
      </w:r>
      <w:r w:rsidRPr="006E68AD">
        <w:rPr>
          <w:rFonts w:ascii="Sylfaen" w:hAnsi="Sylfaen" w:cs="Times Armenian"/>
          <w:b/>
          <w:sz w:val="20"/>
          <w:szCs w:val="20"/>
          <w:lang w:val="af-ZA"/>
        </w:rPr>
        <w:t xml:space="preserve">  </w:t>
      </w:r>
      <w:r w:rsidRPr="006E68AD">
        <w:rPr>
          <w:rFonts w:ascii="Sylfaen" w:hAnsi="Sylfaen" w:cs="Sylfaen"/>
          <w:b/>
          <w:bCs/>
          <w:sz w:val="20"/>
          <w:szCs w:val="20"/>
          <w:lang w:val="af-ZA" w:eastAsia="ru-RU"/>
        </w:rPr>
        <w:t xml:space="preserve"> ՄԻՋՆԱԿԱՐԳ   ԴՊՐՈՑ</w:t>
      </w:r>
      <w:r w:rsidRPr="006E68AD">
        <w:rPr>
          <w:rFonts w:ascii="Sylfaen" w:hAnsi="Sylfaen" w:cs="Sylfaen"/>
          <w:b/>
          <w:bCs/>
          <w:i/>
          <w:sz w:val="20"/>
          <w:szCs w:val="20"/>
          <w:lang w:val="af-ZA" w:eastAsia="ru-RU"/>
        </w:rPr>
        <w:t xml:space="preserve"> </w:t>
      </w:r>
      <w:r w:rsidRPr="006E68AD">
        <w:rPr>
          <w:rFonts w:ascii="Sylfaen" w:hAnsi="Sylfaen" w:cs="Sylfaen"/>
          <w:b/>
          <w:i/>
          <w:sz w:val="20"/>
          <w:szCs w:val="20"/>
          <w:lang w:val="af-ZA"/>
        </w:rPr>
        <w:t>&gt;&gt;</w:t>
      </w:r>
      <w:r w:rsidRPr="006E68AD">
        <w:rPr>
          <w:rFonts w:ascii="Sylfaen" w:hAnsi="Sylfaen" w:cs="Sylfaen"/>
          <w:b/>
          <w:sz w:val="20"/>
          <w:szCs w:val="20"/>
          <w:lang w:val="af-ZA"/>
        </w:rPr>
        <w:t xml:space="preserve"> ՊՈԱԿ</w:t>
      </w:r>
    </w:p>
    <w:p w:rsidR="00584CD0" w:rsidRPr="006E68AD" w:rsidRDefault="00584CD0" w:rsidP="00584CD0">
      <w:pPr>
        <w:pStyle w:val="aa"/>
        <w:tabs>
          <w:tab w:val="left" w:pos="5968"/>
        </w:tabs>
        <w:ind w:right="-7" w:firstLine="567"/>
        <w:rPr>
          <w:rFonts w:ascii="Sylfaen" w:hAnsi="Sylfaen"/>
          <w:lang w:val="af-ZA"/>
        </w:rPr>
      </w:pPr>
      <w:r w:rsidRPr="006E68AD">
        <w:rPr>
          <w:rFonts w:ascii="Sylfaen" w:hAnsi="Sylfaen"/>
          <w:lang w:val="af-ZA"/>
        </w:rPr>
        <w:tab/>
      </w:r>
    </w:p>
    <w:p w:rsidR="00584CD0" w:rsidRPr="006E68AD" w:rsidRDefault="00584CD0" w:rsidP="00584CD0">
      <w:pPr>
        <w:pStyle w:val="aa"/>
        <w:ind w:right="-7" w:firstLine="567"/>
        <w:jc w:val="center"/>
        <w:rPr>
          <w:rFonts w:ascii="Sylfaen" w:hAnsi="Sylfaen"/>
          <w:lang w:val="af-ZA"/>
        </w:rPr>
      </w:pPr>
    </w:p>
    <w:p w:rsidR="00584CD0" w:rsidRPr="006E68AD" w:rsidRDefault="00584CD0" w:rsidP="00584CD0">
      <w:pPr>
        <w:pStyle w:val="aa"/>
        <w:ind w:right="-7" w:firstLine="567"/>
        <w:jc w:val="center"/>
        <w:rPr>
          <w:rFonts w:ascii="Sylfaen" w:hAnsi="Sylfaen"/>
          <w:lang w:val="af-ZA"/>
        </w:rPr>
      </w:pPr>
    </w:p>
    <w:p w:rsidR="00584CD0" w:rsidRPr="006E68AD" w:rsidRDefault="00584CD0" w:rsidP="00584CD0">
      <w:pPr>
        <w:pStyle w:val="aa"/>
        <w:ind w:right="-7" w:firstLine="567"/>
        <w:jc w:val="center"/>
        <w:rPr>
          <w:rFonts w:ascii="Sylfaen" w:hAnsi="Sylfaen"/>
          <w:lang w:val="af-ZA"/>
        </w:rPr>
      </w:pPr>
    </w:p>
    <w:p w:rsidR="00584CD0" w:rsidRPr="006E68AD" w:rsidRDefault="00584CD0" w:rsidP="00584CD0">
      <w:pPr>
        <w:pStyle w:val="aa"/>
        <w:ind w:right="-7" w:firstLine="567"/>
        <w:jc w:val="center"/>
        <w:rPr>
          <w:rFonts w:ascii="Sylfaen" w:hAnsi="Sylfaen"/>
          <w:lang w:val="af-ZA"/>
        </w:rPr>
      </w:pPr>
    </w:p>
    <w:p w:rsidR="00584CD0" w:rsidRPr="006E68AD" w:rsidRDefault="00584CD0" w:rsidP="00584CD0">
      <w:pPr>
        <w:pStyle w:val="aa"/>
        <w:ind w:right="-7" w:firstLine="567"/>
        <w:jc w:val="center"/>
        <w:rPr>
          <w:rFonts w:ascii="Sylfaen" w:hAnsi="Sylfaen"/>
          <w:lang w:val="af-ZA"/>
        </w:rPr>
      </w:pPr>
    </w:p>
    <w:p w:rsidR="00584CD0" w:rsidRPr="006E68AD" w:rsidRDefault="00584CD0" w:rsidP="00584CD0">
      <w:pPr>
        <w:pStyle w:val="aa"/>
        <w:ind w:right="-7" w:firstLine="567"/>
        <w:jc w:val="center"/>
        <w:rPr>
          <w:rFonts w:ascii="Sylfaen" w:hAnsi="Sylfaen" w:cs="Sylfaen"/>
          <w:lang w:val="af-ZA"/>
        </w:rPr>
      </w:pPr>
      <w:r w:rsidRPr="006E68AD">
        <w:rPr>
          <w:rFonts w:ascii="Sylfaen" w:hAnsi="Sylfaen" w:cs="Sylfaen"/>
        </w:rPr>
        <w:t>Հ</w:t>
      </w:r>
      <w:r w:rsidRPr="006E68AD">
        <w:rPr>
          <w:rFonts w:ascii="Sylfaen" w:hAnsi="Sylfaen" w:cs="Times Armenian"/>
          <w:lang w:val="af-ZA"/>
        </w:rPr>
        <w:t xml:space="preserve"> </w:t>
      </w:r>
      <w:r w:rsidRPr="006E68AD">
        <w:rPr>
          <w:rFonts w:ascii="Sylfaen" w:hAnsi="Sylfaen" w:cs="Sylfaen"/>
        </w:rPr>
        <w:t>Ր</w:t>
      </w:r>
      <w:r w:rsidRPr="006E68AD">
        <w:rPr>
          <w:rFonts w:ascii="Sylfaen" w:hAnsi="Sylfaen" w:cs="Times Armenian"/>
          <w:lang w:val="af-ZA"/>
        </w:rPr>
        <w:t xml:space="preserve"> </w:t>
      </w:r>
      <w:r w:rsidRPr="006E68AD">
        <w:rPr>
          <w:rFonts w:ascii="Sylfaen" w:hAnsi="Sylfaen" w:cs="Sylfaen"/>
        </w:rPr>
        <w:t>Ա</w:t>
      </w:r>
      <w:r w:rsidRPr="006E68AD">
        <w:rPr>
          <w:rFonts w:ascii="Sylfaen" w:hAnsi="Sylfaen" w:cs="Times Armenian"/>
          <w:lang w:val="af-ZA"/>
        </w:rPr>
        <w:t xml:space="preserve"> </w:t>
      </w:r>
      <w:r w:rsidRPr="006E68AD">
        <w:rPr>
          <w:rFonts w:ascii="Sylfaen" w:hAnsi="Sylfaen" w:cs="Sylfaen"/>
        </w:rPr>
        <w:t>Վ</w:t>
      </w:r>
      <w:r w:rsidRPr="006E68AD">
        <w:rPr>
          <w:rFonts w:ascii="Sylfaen" w:hAnsi="Sylfaen" w:cs="Times Armenian"/>
          <w:lang w:val="af-ZA"/>
        </w:rPr>
        <w:t xml:space="preserve"> </w:t>
      </w:r>
      <w:r w:rsidRPr="006E68AD">
        <w:rPr>
          <w:rFonts w:ascii="Sylfaen" w:hAnsi="Sylfaen" w:cs="Sylfaen"/>
        </w:rPr>
        <w:t>Ե</w:t>
      </w:r>
      <w:r w:rsidRPr="006E68AD">
        <w:rPr>
          <w:rFonts w:ascii="Sylfaen" w:hAnsi="Sylfaen" w:cs="Times Armenian"/>
          <w:lang w:val="af-ZA"/>
        </w:rPr>
        <w:t xml:space="preserve"> </w:t>
      </w:r>
      <w:r w:rsidRPr="006E68AD">
        <w:rPr>
          <w:rFonts w:ascii="Sylfaen" w:hAnsi="Sylfaen" w:cs="Sylfaen"/>
        </w:rPr>
        <w:t>Ր</w:t>
      </w:r>
    </w:p>
    <w:p w:rsidR="00584CD0" w:rsidRPr="006E68AD" w:rsidRDefault="00584CD0" w:rsidP="00584CD0">
      <w:pPr>
        <w:pStyle w:val="aa"/>
        <w:ind w:right="-7" w:firstLine="567"/>
        <w:jc w:val="center"/>
        <w:rPr>
          <w:rFonts w:ascii="Sylfaen" w:hAnsi="Sylfaen" w:cs="Sylfaen"/>
          <w:lang w:val="af-ZA"/>
        </w:rPr>
      </w:pPr>
    </w:p>
    <w:p w:rsidR="00584CD0" w:rsidRPr="006E68AD" w:rsidRDefault="00584CD0" w:rsidP="00584CD0">
      <w:pPr>
        <w:pStyle w:val="aa"/>
        <w:ind w:right="-7" w:firstLine="567"/>
        <w:jc w:val="center"/>
        <w:rPr>
          <w:rFonts w:ascii="Sylfaen" w:hAnsi="Sylfaen" w:cs="Sylfaen"/>
          <w:lang w:val="af-ZA"/>
        </w:rPr>
      </w:pPr>
    </w:p>
    <w:p w:rsidR="00584CD0" w:rsidRPr="006E68AD" w:rsidRDefault="00584CD0" w:rsidP="00584CD0">
      <w:pPr>
        <w:pStyle w:val="aa"/>
        <w:ind w:right="-7"/>
        <w:jc w:val="center"/>
        <w:rPr>
          <w:rFonts w:ascii="Sylfaen" w:hAnsi="Sylfaen"/>
          <w:sz w:val="20"/>
          <w:szCs w:val="20"/>
          <w:lang w:val="af-ZA"/>
        </w:rPr>
      </w:pPr>
      <w:r w:rsidRPr="006E68AD">
        <w:rPr>
          <w:rFonts w:ascii="Sylfaen" w:hAnsi="Sylfaen" w:cs="Times Armenian"/>
          <w:i/>
          <w:sz w:val="20"/>
          <w:szCs w:val="20"/>
          <w:lang w:val="af-ZA"/>
        </w:rPr>
        <w:t>&lt;&lt;</w:t>
      </w:r>
      <w:r w:rsidRPr="006E68AD">
        <w:rPr>
          <w:rFonts w:ascii="Sylfaen" w:hAnsi="Sylfaen" w:cs="Sylfaen"/>
          <w:b/>
          <w:bCs/>
          <w:i/>
          <w:sz w:val="20"/>
          <w:szCs w:val="20"/>
          <w:lang w:val="af-ZA" w:eastAsia="ru-RU"/>
        </w:rPr>
        <w:t xml:space="preserve"> </w:t>
      </w:r>
      <w:r w:rsidRPr="006E68AD">
        <w:rPr>
          <w:rFonts w:ascii="Sylfaen" w:hAnsi="Sylfaen" w:cs="Sylfaen"/>
          <w:bCs/>
          <w:sz w:val="20"/>
          <w:szCs w:val="20"/>
          <w:lang w:val="af-ZA" w:eastAsia="ru-RU"/>
        </w:rPr>
        <w:t xml:space="preserve">ՀՀ  ԱՐԱՐԱՏԻ   ՄԱՐԶԻ   </w:t>
      </w:r>
      <w:r w:rsidR="00F75A86">
        <w:rPr>
          <w:rFonts w:ascii="Sylfaen" w:hAnsi="Sylfaen" w:cs="Sylfaen"/>
          <w:bCs/>
          <w:sz w:val="20"/>
          <w:szCs w:val="20"/>
          <w:lang w:val="af-ZA" w:eastAsia="ru-RU"/>
        </w:rPr>
        <w:t>ԴԱԼԱՐԻ</w:t>
      </w:r>
      <w:r w:rsidRPr="006E68AD">
        <w:rPr>
          <w:rFonts w:ascii="Sylfaen" w:hAnsi="Sylfaen" w:cs="Sylfaen"/>
          <w:bCs/>
          <w:sz w:val="20"/>
          <w:szCs w:val="20"/>
          <w:lang w:val="af-ZA" w:eastAsia="ru-RU"/>
        </w:rPr>
        <w:t xml:space="preserve">   ՄԻՋՆԱԿԱՐԳ   ԴՊՐՈՑ</w:t>
      </w:r>
      <w:r w:rsidRPr="006E68AD">
        <w:rPr>
          <w:rFonts w:ascii="Sylfaen" w:hAnsi="Sylfaen" w:cs="Sylfaen"/>
          <w:b/>
          <w:bCs/>
          <w:i/>
          <w:sz w:val="20"/>
          <w:szCs w:val="20"/>
          <w:lang w:val="af-ZA" w:eastAsia="ru-RU"/>
        </w:rPr>
        <w:t xml:space="preserve"> </w:t>
      </w:r>
      <w:r w:rsidRPr="006E68AD">
        <w:rPr>
          <w:rFonts w:ascii="Sylfaen" w:hAnsi="Sylfaen" w:cs="Sylfaen"/>
          <w:i/>
          <w:sz w:val="20"/>
          <w:szCs w:val="20"/>
          <w:lang w:val="af-ZA"/>
        </w:rPr>
        <w:t>&gt;&gt;</w:t>
      </w:r>
      <w:r w:rsidRPr="006E68AD">
        <w:rPr>
          <w:rFonts w:ascii="Sylfaen" w:hAnsi="Sylfaen" w:cs="Sylfaen"/>
          <w:sz w:val="20"/>
          <w:szCs w:val="20"/>
          <w:lang w:val="af-ZA"/>
        </w:rPr>
        <w:t xml:space="preserve"> ՊՈԱԿ</w:t>
      </w:r>
      <w:r w:rsidRPr="006E68AD">
        <w:rPr>
          <w:rFonts w:ascii="Sylfaen" w:hAnsi="Sylfaen"/>
          <w:sz w:val="20"/>
          <w:szCs w:val="20"/>
          <w:lang w:val="af-ZA"/>
        </w:rPr>
        <w:t xml:space="preserve"> -</w:t>
      </w:r>
      <w:r w:rsidRPr="006E68AD">
        <w:rPr>
          <w:rFonts w:ascii="Sylfaen" w:hAnsi="Sylfaen" w:cs="Sylfaen"/>
          <w:sz w:val="20"/>
          <w:szCs w:val="20"/>
        </w:rPr>
        <w:t>Ի</w:t>
      </w:r>
      <w:r w:rsidRPr="006E68AD">
        <w:rPr>
          <w:rFonts w:ascii="Sylfaen" w:hAnsi="Sylfaen" w:cs="Sylfaen"/>
          <w:sz w:val="20"/>
          <w:szCs w:val="20"/>
          <w:lang w:val="af-ZA"/>
        </w:rPr>
        <w:t xml:space="preserve"> </w:t>
      </w:r>
      <w:r w:rsidRPr="006E68AD">
        <w:rPr>
          <w:rFonts w:ascii="Sylfaen" w:hAnsi="Sylfaen" w:cs="Sylfaen"/>
          <w:sz w:val="20"/>
          <w:szCs w:val="20"/>
        </w:rPr>
        <w:t>ԿԱՐԻՔՆԵՐԻ</w:t>
      </w:r>
      <w:r w:rsidRPr="006E68AD">
        <w:rPr>
          <w:rFonts w:ascii="Sylfaen" w:hAnsi="Sylfaen" w:cs="Times Armenian"/>
          <w:sz w:val="20"/>
          <w:szCs w:val="20"/>
          <w:lang w:val="af-ZA"/>
        </w:rPr>
        <w:t xml:space="preserve"> </w:t>
      </w:r>
      <w:r w:rsidRPr="006E68AD">
        <w:rPr>
          <w:rFonts w:ascii="Sylfaen" w:hAnsi="Sylfaen" w:cs="Sylfaen"/>
          <w:sz w:val="20"/>
          <w:szCs w:val="20"/>
        </w:rPr>
        <w:t>ՀԱՄԱՐ</w:t>
      </w:r>
      <w:r w:rsidRPr="006E68AD">
        <w:rPr>
          <w:rFonts w:ascii="Sylfaen" w:hAnsi="Sylfaen" w:cs="Times Armenian"/>
          <w:sz w:val="20"/>
          <w:szCs w:val="20"/>
          <w:lang w:val="af-ZA"/>
        </w:rPr>
        <w:t xml:space="preserve">` </w:t>
      </w:r>
      <w:r w:rsidRPr="006E68AD">
        <w:rPr>
          <w:rFonts w:ascii="Sylfaen" w:hAnsi="Sylfaen" w:cs="Sylfaen"/>
          <w:sz w:val="20"/>
          <w:szCs w:val="20"/>
        </w:rPr>
        <w:t>ՍՆՆԴԱՄԹԵՐՔԻ</w:t>
      </w:r>
      <w:r w:rsidRPr="006E68AD">
        <w:rPr>
          <w:rFonts w:ascii="Sylfaen" w:hAnsi="Sylfaen" w:cs="Sylfaen"/>
          <w:sz w:val="20"/>
          <w:szCs w:val="20"/>
          <w:lang w:val="hy-AM"/>
        </w:rPr>
        <w:t xml:space="preserve">  </w:t>
      </w:r>
      <w:r w:rsidRPr="006E68AD">
        <w:rPr>
          <w:rFonts w:ascii="Sylfaen" w:hAnsi="Sylfaen" w:cs="Sylfaen"/>
          <w:sz w:val="20"/>
          <w:szCs w:val="20"/>
          <w:lang w:val="af-ZA"/>
        </w:rPr>
        <w:t xml:space="preserve"> </w:t>
      </w:r>
      <w:r w:rsidRPr="006E68AD">
        <w:rPr>
          <w:rFonts w:ascii="Sylfaen" w:hAnsi="Sylfaen" w:cs="Sylfaen"/>
          <w:sz w:val="20"/>
          <w:szCs w:val="20"/>
        </w:rPr>
        <w:t>ՁԵՌՔԲԵՐՄԱՆ</w:t>
      </w:r>
      <w:r w:rsidRPr="006E68AD">
        <w:rPr>
          <w:rFonts w:ascii="Sylfaen" w:hAnsi="Sylfaen" w:cs="Times Armenian"/>
          <w:sz w:val="20"/>
          <w:szCs w:val="20"/>
          <w:lang w:val="af-ZA"/>
        </w:rPr>
        <w:t xml:space="preserve"> </w:t>
      </w:r>
      <w:r w:rsidRPr="006E68AD">
        <w:rPr>
          <w:rFonts w:ascii="Sylfaen" w:hAnsi="Sylfaen" w:cs="Sylfaen"/>
          <w:sz w:val="20"/>
          <w:szCs w:val="20"/>
        </w:rPr>
        <w:t>ՆՊԱՏԱԿՈՎ</w:t>
      </w:r>
      <w:r w:rsidRPr="006E68AD">
        <w:rPr>
          <w:rFonts w:ascii="Sylfaen" w:hAnsi="Sylfaen" w:cs="Sylfaen"/>
          <w:sz w:val="20"/>
          <w:szCs w:val="20"/>
          <w:lang w:val="af-ZA"/>
        </w:rPr>
        <w:t xml:space="preserve"> </w:t>
      </w:r>
      <w:r w:rsidRPr="006E68AD">
        <w:rPr>
          <w:rFonts w:ascii="Sylfaen" w:hAnsi="Sylfaen" w:cs="Times Armenian"/>
          <w:sz w:val="20"/>
          <w:szCs w:val="20"/>
          <w:lang w:val="af-ZA"/>
        </w:rPr>
        <w:t xml:space="preserve"> </w:t>
      </w:r>
      <w:r w:rsidRPr="006E68AD">
        <w:rPr>
          <w:rFonts w:ascii="Sylfaen" w:hAnsi="Sylfaen" w:cs="Sylfaen"/>
          <w:sz w:val="20"/>
          <w:szCs w:val="20"/>
        </w:rPr>
        <w:t>ՀԱՅՏԱՐԱՐՎԱԾ</w:t>
      </w:r>
      <w:r w:rsidRPr="006E68AD">
        <w:rPr>
          <w:rFonts w:ascii="Sylfaen" w:hAnsi="Sylfaen" w:cs="Times Armenian"/>
          <w:sz w:val="20"/>
          <w:szCs w:val="20"/>
          <w:lang w:val="af-ZA"/>
        </w:rPr>
        <w:t xml:space="preserve"> </w:t>
      </w:r>
      <w:r w:rsidRPr="006E68AD">
        <w:rPr>
          <w:rFonts w:ascii="Sylfaen" w:hAnsi="Sylfaen" w:cs="Sylfaen"/>
          <w:sz w:val="20"/>
          <w:szCs w:val="20"/>
          <w:lang w:val="hy-AM"/>
        </w:rPr>
        <w:t>ԳՆԱՆՇՄԱՆ</w:t>
      </w:r>
      <w:r w:rsidRPr="006E68AD">
        <w:rPr>
          <w:rFonts w:ascii="Sylfaen" w:hAnsi="Sylfaen" w:cs="Times Armenian"/>
          <w:sz w:val="20"/>
          <w:szCs w:val="20"/>
          <w:lang w:val="hy-AM"/>
        </w:rPr>
        <w:t xml:space="preserve"> </w:t>
      </w:r>
      <w:r w:rsidRPr="006E68AD">
        <w:rPr>
          <w:rFonts w:ascii="Sylfaen" w:hAnsi="Sylfaen" w:cs="Sylfaen"/>
          <w:sz w:val="20"/>
          <w:szCs w:val="20"/>
          <w:lang w:val="hy-AM"/>
        </w:rPr>
        <w:t>ՀԱՐՑՄԱՆ</w:t>
      </w:r>
    </w:p>
    <w:p w:rsidR="00584CD0" w:rsidRPr="006E68AD" w:rsidRDefault="00584CD0" w:rsidP="00584CD0">
      <w:pPr>
        <w:pStyle w:val="aa"/>
        <w:ind w:right="-7"/>
        <w:jc w:val="center"/>
        <w:rPr>
          <w:rFonts w:ascii="Sylfaen" w:hAnsi="Sylfaen"/>
          <w:szCs w:val="22"/>
          <w:lang w:val="af-ZA"/>
        </w:rPr>
      </w:pPr>
    </w:p>
    <w:p w:rsidR="00584CD0" w:rsidRPr="006E68AD" w:rsidRDefault="00584CD0" w:rsidP="00584CD0">
      <w:pPr>
        <w:pStyle w:val="aa"/>
        <w:ind w:right="-7" w:firstLine="567"/>
        <w:jc w:val="center"/>
        <w:rPr>
          <w:rFonts w:ascii="Sylfaen" w:hAnsi="Sylfaen"/>
          <w:lang w:val="af-ZA"/>
        </w:rPr>
      </w:pPr>
    </w:p>
    <w:p w:rsidR="00584CD0" w:rsidRPr="006E68AD" w:rsidRDefault="00584CD0" w:rsidP="00584CD0">
      <w:pPr>
        <w:pStyle w:val="aa"/>
        <w:ind w:right="-7" w:firstLine="567"/>
        <w:jc w:val="center"/>
        <w:rPr>
          <w:rFonts w:ascii="Sylfaen" w:hAnsi="Sylfaen"/>
          <w:lang w:val="af-ZA"/>
        </w:rPr>
      </w:pPr>
    </w:p>
    <w:p w:rsidR="00584CD0" w:rsidRPr="006E68AD" w:rsidRDefault="00584CD0" w:rsidP="00584CD0">
      <w:pPr>
        <w:pStyle w:val="aa"/>
        <w:ind w:right="-7" w:firstLine="567"/>
        <w:jc w:val="center"/>
        <w:rPr>
          <w:rFonts w:ascii="Sylfaen" w:hAnsi="Sylfaen"/>
          <w:lang w:val="af-ZA"/>
        </w:rPr>
      </w:pPr>
    </w:p>
    <w:p w:rsidR="00584CD0" w:rsidRPr="006E68AD" w:rsidRDefault="00584CD0" w:rsidP="00584CD0">
      <w:pPr>
        <w:pStyle w:val="aa"/>
        <w:ind w:right="-7" w:firstLine="567"/>
        <w:jc w:val="center"/>
        <w:rPr>
          <w:rFonts w:ascii="Sylfaen" w:hAnsi="Sylfaen"/>
          <w:lang w:val="af-ZA"/>
        </w:rPr>
      </w:pPr>
    </w:p>
    <w:p w:rsidR="00584CD0" w:rsidRPr="006E68AD" w:rsidRDefault="00584CD0" w:rsidP="00584CD0">
      <w:pPr>
        <w:pStyle w:val="aa"/>
        <w:ind w:right="-7" w:firstLine="567"/>
        <w:jc w:val="center"/>
        <w:rPr>
          <w:rFonts w:ascii="Sylfaen" w:hAnsi="Sylfaen"/>
          <w:lang w:val="af-ZA"/>
        </w:rPr>
      </w:pPr>
    </w:p>
    <w:p w:rsidR="00584CD0" w:rsidRPr="006E68AD" w:rsidRDefault="00584CD0" w:rsidP="00584CD0">
      <w:pPr>
        <w:pStyle w:val="aa"/>
        <w:ind w:right="-7" w:firstLine="567"/>
        <w:jc w:val="center"/>
        <w:rPr>
          <w:rFonts w:ascii="Sylfaen" w:hAnsi="Sylfaen"/>
          <w:lang w:val="af-ZA"/>
        </w:rPr>
      </w:pPr>
    </w:p>
    <w:p w:rsidR="00584CD0" w:rsidRPr="006E68AD" w:rsidRDefault="00584CD0" w:rsidP="00584CD0">
      <w:pPr>
        <w:pStyle w:val="aa"/>
        <w:ind w:right="-7" w:firstLine="567"/>
        <w:jc w:val="center"/>
        <w:rPr>
          <w:rFonts w:ascii="Sylfaen" w:hAnsi="Sylfaen"/>
          <w:lang w:val="af-ZA"/>
        </w:rPr>
      </w:pPr>
    </w:p>
    <w:p w:rsidR="00584CD0" w:rsidRPr="006E68AD" w:rsidRDefault="00584CD0" w:rsidP="00584CD0">
      <w:pPr>
        <w:pStyle w:val="aa"/>
        <w:ind w:right="-7" w:firstLine="567"/>
        <w:jc w:val="center"/>
        <w:rPr>
          <w:rFonts w:ascii="Sylfaen" w:hAnsi="Sylfaen"/>
          <w:lang w:val="af-ZA"/>
        </w:rPr>
      </w:pPr>
    </w:p>
    <w:p w:rsidR="00584CD0" w:rsidRPr="006E68AD" w:rsidRDefault="00584CD0" w:rsidP="00584CD0">
      <w:pPr>
        <w:pStyle w:val="aa"/>
        <w:ind w:right="-7" w:firstLine="567"/>
        <w:jc w:val="center"/>
        <w:rPr>
          <w:rFonts w:ascii="Sylfaen" w:hAnsi="Sylfaen"/>
          <w:lang w:val="af-ZA"/>
        </w:rPr>
      </w:pPr>
    </w:p>
    <w:p w:rsidR="00584CD0" w:rsidRPr="006E68AD" w:rsidRDefault="00584CD0" w:rsidP="00584CD0">
      <w:pPr>
        <w:pStyle w:val="aa"/>
        <w:ind w:right="-7" w:firstLine="567"/>
        <w:jc w:val="center"/>
        <w:rPr>
          <w:rFonts w:ascii="Sylfaen" w:hAnsi="Sylfaen"/>
          <w:lang w:val="af-ZA"/>
        </w:rPr>
      </w:pPr>
    </w:p>
    <w:p w:rsidR="00584CD0" w:rsidRPr="006E68AD" w:rsidRDefault="00584CD0" w:rsidP="00584CD0">
      <w:pPr>
        <w:pStyle w:val="aa"/>
        <w:ind w:right="-7" w:firstLine="567"/>
        <w:jc w:val="center"/>
        <w:rPr>
          <w:rFonts w:ascii="Sylfaen" w:hAnsi="Sylfaen"/>
          <w:lang w:val="af-ZA"/>
        </w:rPr>
      </w:pPr>
    </w:p>
    <w:p w:rsidR="00584CD0" w:rsidRPr="006E68AD" w:rsidRDefault="00584CD0" w:rsidP="00584CD0">
      <w:pPr>
        <w:ind w:firstLine="567"/>
        <w:jc w:val="both"/>
        <w:rPr>
          <w:rFonts w:ascii="Sylfaen" w:hAnsi="Sylfaen" w:cs="Sylfaen"/>
          <w:i/>
          <w:sz w:val="22"/>
          <w:szCs w:val="22"/>
          <w:lang w:val="af-ZA"/>
        </w:rPr>
      </w:pPr>
      <w:r w:rsidRPr="006E68AD">
        <w:rPr>
          <w:rFonts w:ascii="Sylfaen" w:hAnsi="Sylfaen" w:cs="Sylfaen"/>
          <w:i/>
          <w:sz w:val="22"/>
          <w:szCs w:val="22"/>
        </w:rPr>
        <w:t>Հարգելի</w:t>
      </w:r>
      <w:r w:rsidRPr="006E68AD">
        <w:rPr>
          <w:rFonts w:ascii="Sylfaen" w:hAnsi="Sylfaen" w:cs="Times Armenian"/>
          <w:i/>
          <w:sz w:val="22"/>
          <w:szCs w:val="22"/>
          <w:lang w:val="af-ZA"/>
        </w:rPr>
        <w:t xml:space="preserve"> </w:t>
      </w:r>
      <w:r w:rsidRPr="006E68AD">
        <w:rPr>
          <w:rFonts w:ascii="Sylfaen" w:hAnsi="Sylfaen" w:cs="Sylfaen"/>
          <w:i/>
          <w:sz w:val="22"/>
          <w:szCs w:val="22"/>
        </w:rPr>
        <w:t>մասնակից</w:t>
      </w:r>
      <w:r w:rsidRPr="006E68AD">
        <w:rPr>
          <w:rFonts w:ascii="Sylfaen" w:hAnsi="Sylfaen" w:cs="Sylfaen"/>
          <w:i/>
          <w:sz w:val="22"/>
          <w:szCs w:val="22"/>
          <w:lang w:val="af-ZA"/>
        </w:rPr>
        <w:t xml:space="preserve"> </w:t>
      </w:r>
      <w:r w:rsidRPr="006E68AD">
        <w:rPr>
          <w:rFonts w:ascii="Sylfaen" w:hAnsi="Sylfaen" w:cs="Sylfaen"/>
          <w:i/>
          <w:sz w:val="22"/>
          <w:szCs w:val="22"/>
        </w:rPr>
        <w:t>նախքան</w:t>
      </w:r>
      <w:r w:rsidRPr="006E68AD">
        <w:rPr>
          <w:rFonts w:ascii="Sylfaen" w:hAnsi="Sylfaen" w:cs="Times Armenian"/>
          <w:i/>
          <w:sz w:val="22"/>
          <w:szCs w:val="22"/>
          <w:lang w:val="af-ZA"/>
        </w:rPr>
        <w:t xml:space="preserve"> </w:t>
      </w:r>
      <w:r w:rsidRPr="006E68AD">
        <w:rPr>
          <w:rFonts w:ascii="Sylfaen" w:hAnsi="Sylfaen" w:cs="Sylfaen"/>
          <w:i/>
          <w:sz w:val="22"/>
          <w:szCs w:val="22"/>
        </w:rPr>
        <w:t>հայտ</w:t>
      </w:r>
      <w:r w:rsidRPr="006E68AD">
        <w:rPr>
          <w:rFonts w:ascii="Sylfaen" w:hAnsi="Sylfaen" w:cs="Times Armenian"/>
          <w:i/>
          <w:sz w:val="22"/>
          <w:szCs w:val="22"/>
          <w:lang w:val="af-ZA"/>
        </w:rPr>
        <w:t xml:space="preserve"> </w:t>
      </w:r>
      <w:r w:rsidRPr="006E68AD">
        <w:rPr>
          <w:rFonts w:ascii="Sylfaen" w:hAnsi="Sylfaen" w:cs="Sylfaen"/>
          <w:i/>
          <w:sz w:val="22"/>
          <w:szCs w:val="22"/>
        </w:rPr>
        <w:t>կազմելը</w:t>
      </w:r>
      <w:r w:rsidRPr="006E68AD">
        <w:rPr>
          <w:rFonts w:ascii="Sylfaen" w:hAnsi="Sylfaen" w:cs="Times Armenian"/>
          <w:i/>
          <w:sz w:val="22"/>
          <w:szCs w:val="22"/>
          <w:lang w:val="af-ZA"/>
        </w:rPr>
        <w:t xml:space="preserve"> </w:t>
      </w:r>
      <w:r w:rsidRPr="006E68AD">
        <w:rPr>
          <w:rFonts w:ascii="Sylfaen" w:hAnsi="Sylfaen" w:cs="Sylfaen"/>
          <w:i/>
          <w:sz w:val="22"/>
          <w:szCs w:val="22"/>
        </w:rPr>
        <w:t>և</w:t>
      </w:r>
      <w:r w:rsidRPr="006E68AD">
        <w:rPr>
          <w:rFonts w:ascii="Sylfaen" w:hAnsi="Sylfaen" w:cs="Times Armenian"/>
          <w:i/>
          <w:sz w:val="22"/>
          <w:szCs w:val="22"/>
          <w:lang w:val="af-ZA"/>
        </w:rPr>
        <w:t xml:space="preserve"> </w:t>
      </w:r>
      <w:r w:rsidRPr="006E68AD">
        <w:rPr>
          <w:rFonts w:ascii="Sylfaen" w:hAnsi="Sylfaen" w:cs="Sylfaen"/>
          <w:i/>
          <w:sz w:val="22"/>
          <w:szCs w:val="22"/>
        </w:rPr>
        <w:t>ներկայացնելը</w:t>
      </w:r>
      <w:r w:rsidRPr="006E68AD">
        <w:rPr>
          <w:rFonts w:ascii="Sylfaen" w:hAnsi="Sylfaen" w:cs="Times Armenian"/>
          <w:i/>
          <w:sz w:val="22"/>
          <w:szCs w:val="22"/>
          <w:lang w:val="af-ZA"/>
        </w:rPr>
        <w:t xml:space="preserve"> </w:t>
      </w:r>
      <w:r w:rsidRPr="006E68AD">
        <w:rPr>
          <w:rFonts w:ascii="Sylfaen" w:hAnsi="Sylfaen" w:cs="Sylfaen"/>
          <w:i/>
          <w:sz w:val="22"/>
          <w:szCs w:val="22"/>
        </w:rPr>
        <w:t>խնդրում</w:t>
      </w:r>
      <w:r w:rsidRPr="006E68AD">
        <w:rPr>
          <w:rFonts w:ascii="Sylfaen" w:hAnsi="Sylfaen" w:cs="Times Armenian"/>
          <w:i/>
          <w:sz w:val="22"/>
          <w:szCs w:val="22"/>
          <w:lang w:val="af-ZA"/>
        </w:rPr>
        <w:t xml:space="preserve"> </w:t>
      </w:r>
      <w:r w:rsidRPr="006E68AD">
        <w:rPr>
          <w:rFonts w:ascii="Sylfaen" w:hAnsi="Sylfaen" w:cs="Sylfaen"/>
          <w:i/>
          <w:sz w:val="22"/>
          <w:szCs w:val="22"/>
        </w:rPr>
        <w:t>ենք</w:t>
      </w:r>
      <w:r w:rsidRPr="006E68AD">
        <w:rPr>
          <w:rFonts w:ascii="Sylfaen" w:hAnsi="Sylfaen" w:cs="Times Armenian"/>
          <w:i/>
          <w:sz w:val="22"/>
          <w:szCs w:val="22"/>
          <w:lang w:val="af-ZA"/>
        </w:rPr>
        <w:t xml:space="preserve"> </w:t>
      </w:r>
      <w:r w:rsidRPr="006E68AD">
        <w:rPr>
          <w:rFonts w:ascii="Sylfaen" w:hAnsi="Sylfaen" w:cs="Sylfaen"/>
          <w:i/>
          <w:sz w:val="22"/>
          <w:szCs w:val="22"/>
        </w:rPr>
        <w:t>մանրամասնորեն</w:t>
      </w:r>
      <w:r w:rsidRPr="006E68AD">
        <w:rPr>
          <w:rFonts w:ascii="Sylfaen" w:hAnsi="Sylfaen" w:cs="Times Armenian"/>
          <w:i/>
          <w:sz w:val="22"/>
          <w:szCs w:val="22"/>
          <w:lang w:val="af-ZA"/>
        </w:rPr>
        <w:t xml:space="preserve"> </w:t>
      </w:r>
      <w:r w:rsidRPr="006E68AD">
        <w:rPr>
          <w:rFonts w:ascii="Sylfaen" w:hAnsi="Sylfaen" w:cs="Sylfaen"/>
          <w:i/>
          <w:sz w:val="22"/>
          <w:szCs w:val="22"/>
        </w:rPr>
        <w:t>ուսումնասիրել</w:t>
      </w:r>
      <w:r w:rsidRPr="006E68AD">
        <w:rPr>
          <w:rFonts w:ascii="Sylfaen" w:hAnsi="Sylfaen" w:cs="Times Armenian"/>
          <w:i/>
          <w:sz w:val="22"/>
          <w:szCs w:val="22"/>
          <w:lang w:val="af-ZA"/>
        </w:rPr>
        <w:t xml:space="preserve"> </w:t>
      </w:r>
      <w:r w:rsidRPr="006E68AD">
        <w:rPr>
          <w:rFonts w:ascii="Sylfaen" w:hAnsi="Sylfaen" w:cs="Sylfaen"/>
          <w:i/>
          <w:sz w:val="22"/>
          <w:szCs w:val="22"/>
        </w:rPr>
        <w:t>սույն</w:t>
      </w:r>
      <w:r w:rsidRPr="006E68AD">
        <w:rPr>
          <w:rFonts w:ascii="Sylfaen" w:hAnsi="Sylfaen" w:cs="Times Armenian"/>
          <w:i/>
          <w:sz w:val="22"/>
          <w:szCs w:val="22"/>
          <w:lang w:val="af-ZA"/>
        </w:rPr>
        <w:t xml:space="preserve"> </w:t>
      </w:r>
      <w:r w:rsidRPr="006E68AD">
        <w:rPr>
          <w:rFonts w:ascii="Sylfaen" w:hAnsi="Sylfaen" w:cs="Sylfaen"/>
          <w:i/>
          <w:sz w:val="22"/>
          <w:szCs w:val="22"/>
        </w:rPr>
        <w:t>հրավերը</w:t>
      </w:r>
      <w:r w:rsidRPr="006E68AD">
        <w:rPr>
          <w:rFonts w:ascii="Sylfaen" w:hAnsi="Sylfaen" w:cs="Times Armenian"/>
          <w:i/>
          <w:sz w:val="22"/>
          <w:szCs w:val="22"/>
          <w:lang w:val="af-ZA"/>
        </w:rPr>
        <w:t xml:space="preserve">, </w:t>
      </w:r>
      <w:r w:rsidRPr="006E68AD">
        <w:rPr>
          <w:rFonts w:ascii="Sylfaen" w:hAnsi="Sylfaen" w:cs="Sylfaen"/>
          <w:i/>
          <w:sz w:val="22"/>
          <w:szCs w:val="22"/>
        </w:rPr>
        <w:t>քանի</w:t>
      </w:r>
      <w:r w:rsidRPr="006E68AD">
        <w:rPr>
          <w:rFonts w:ascii="Sylfaen" w:hAnsi="Sylfaen" w:cs="Times Armenian"/>
          <w:i/>
          <w:sz w:val="22"/>
          <w:szCs w:val="22"/>
          <w:lang w:val="af-ZA"/>
        </w:rPr>
        <w:t xml:space="preserve"> </w:t>
      </w:r>
      <w:r w:rsidRPr="006E68AD">
        <w:rPr>
          <w:rFonts w:ascii="Sylfaen" w:hAnsi="Sylfaen" w:cs="Sylfaen"/>
          <w:i/>
          <w:sz w:val="22"/>
          <w:szCs w:val="22"/>
        </w:rPr>
        <w:t>որ</w:t>
      </w:r>
      <w:r w:rsidRPr="006E68AD">
        <w:rPr>
          <w:rFonts w:ascii="Sylfaen" w:hAnsi="Sylfaen" w:cs="Times Armenian"/>
          <w:i/>
          <w:sz w:val="22"/>
          <w:szCs w:val="22"/>
          <w:lang w:val="af-ZA"/>
        </w:rPr>
        <w:t xml:space="preserve"> </w:t>
      </w:r>
      <w:r w:rsidRPr="006E68AD">
        <w:rPr>
          <w:rFonts w:ascii="Sylfaen" w:hAnsi="Sylfaen" w:cs="Sylfaen"/>
          <w:i/>
          <w:sz w:val="22"/>
          <w:szCs w:val="22"/>
        </w:rPr>
        <w:t>հրավերին</w:t>
      </w:r>
      <w:r w:rsidRPr="006E68AD">
        <w:rPr>
          <w:rFonts w:ascii="Sylfaen" w:hAnsi="Sylfaen" w:cs="Times Armenian"/>
          <w:i/>
          <w:sz w:val="22"/>
          <w:szCs w:val="22"/>
          <w:lang w:val="af-ZA"/>
        </w:rPr>
        <w:t xml:space="preserve"> </w:t>
      </w:r>
      <w:r w:rsidRPr="006E68AD">
        <w:rPr>
          <w:rFonts w:ascii="Sylfaen" w:hAnsi="Sylfaen" w:cs="Sylfaen"/>
          <w:i/>
          <w:sz w:val="22"/>
          <w:szCs w:val="22"/>
        </w:rPr>
        <w:t>չհամապատասխանող</w:t>
      </w:r>
      <w:r w:rsidRPr="006E68AD">
        <w:rPr>
          <w:rFonts w:ascii="Sylfaen" w:hAnsi="Sylfaen" w:cs="Times Armenian"/>
          <w:i/>
          <w:sz w:val="22"/>
          <w:szCs w:val="22"/>
          <w:lang w:val="af-ZA"/>
        </w:rPr>
        <w:t xml:space="preserve"> </w:t>
      </w:r>
      <w:r w:rsidRPr="006E68AD">
        <w:rPr>
          <w:rFonts w:ascii="Sylfaen" w:hAnsi="Sylfaen" w:cs="Sylfaen"/>
          <w:i/>
          <w:sz w:val="22"/>
          <w:szCs w:val="22"/>
        </w:rPr>
        <w:t>հայտերը</w:t>
      </w:r>
      <w:r w:rsidRPr="006E68AD">
        <w:rPr>
          <w:rFonts w:ascii="Sylfaen" w:hAnsi="Sylfaen" w:cs="Times Armenian"/>
          <w:i/>
          <w:sz w:val="22"/>
          <w:szCs w:val="22"/>
          <w:lang w:val="af-ZA"/>
        </w:rPr>
        <w:t xml:space="preserve"> </w:t>
      </w:r>
      <w:r w:rsidRPr="006E68AD">
        <w:rPr>
          <w:rFonts w:ascii="Sylfaen" w:hAnsi="Sylfaen" w:cs="Sylfaen"/>
          <w:i/>
          <w:sz w:val="22"/>
          <w:szCs w:val="22"/>
        </w:rPr>
        <w:t>ենթակա</w:t>
      </w:r>
      <w:r w:rsidRPr="006E68AD">
        <w:rPr>
          <w:rFonts w:ascii="Sylfaen" w:hAnsi="Sylfaen" w:cs="Times Armenian"/>
          <w:i/>
          <w:sz w:val="22"/>
          <w:szCs w:val="22"/>
          <w:lang w:val="af-ZA"/>
        </w:rPr>
        <w:t xml:space="preserve"> </w:t>
      </w:r>
      <w:r w:rsidRPr="006E68AD">
        <w:rPr>
          <w:rFonts w:ascii="Sylfaen" w:hAnsi="Sylfaen" w:cs="Sylfaen"/>
          <w:i/>
          <w:sz w:val="22"/>
          <w:szCs w:val="22"/>
        </w:rPr>
        <w:t>են</w:t>
      </w:r>
      <w:r w:rsidRPr="006E68AD">
        <w:rPr>
          <w:rFonts w:ascii="Sylfaen" w:hAnsi="Sylfaen" w:cs="Times Armenian"/>
          <w:i/>
          <w:sz w:val="22"/>
          <w:szCs w:val="22"/>
          <w:lang w:val="af-ZA"/>
        </w:rPr>
        <w:t xml:space="preserve"> </w:t>
      </w:r>
      <w:r w:rsidRPr="006E68AD">
        <w:rPr>
          <w:rFonts w:ascii="Sylfaen" w:hAnsi="Sylfaen" w:cs="Sylfaen"/>
          <w:i/>
          <w:sz w:val="22"/>
          <w:szCs w:val="22"/>
        </w:rPr>
        <w:t>մերժման</w:t>
      </w:r>
      <w:r w:rsidRPr="006E68AD">
        <w:rPr>
          <w:rFonts w:ascii="Sylfaen" w:hAnsi="Sylfaen" w:cs="Sylfaen"/>
          <w:i/>
          <w:sz w:val="22"/>
          <w:szCs w:val="22"/>
          <w:lang w:val="af-ZA"/>
        </w:rPr>
        <w:t xml:space="preserve">: </w:t>
      </w:r>
    </w:p>
    <w:p w:rsidR="00584CD0" w:rsidRPr="006E68AD" w:rsidRDefault="00584CD0" w:rsidP="00584CD0">
      <w:pPr>
        <w:ind w:firstLine="567"/>
        <w:jc w:val="both"/>
        <w:rPr>
          <w:rFonts w:ascii="Sylfaen" w:hAnsi="Sylfaen"/>
          <w:i/>
          <w:sz w:val="20"/>
          <w:lang w:val="af-ZA"/>
        </w:rPr>
      </w:pPr>
    </w:p>
    <w:p w:rsidR="00584CD0" w:rsidRPr="006E68AD" w:rsidRDefault="00584CD0" w:rsidP="00584CD0">
      <w:pPr>
        <w:ind w:firstLine="567"/>
        <w:jc w:val="center"/>
        <w:rPr>
          <w:rFonts w:ascii="Sylfaen" w:hAnsi="Sylfaen"/>
          <w:b/>
          <w:sz w:val="20"/>
          <w:szCs w:val="22"/>
          <w:lang w:val="af-ZA"/>
        </w:rPr>
      </w:pPr>
    </w:p>
    <w:p w:rsidR="00584CD0" w:rsidRPr="006E68AD" w:rsidRDefault="00584CD0" w:rsidP="00584CD0">
      <w:pPr>
        <w:ind w:firstLine="567"/>
        <w:jc w:val="center"/>
        <w:rPr>
          <w:rFonts w:ascii="Sylfaen" w:hAnsi="Sylfaen" w:cs="Sylfaen"/>
          <w:b/>
          <w:sz w:val="22"/>
          <w:szCs w:val="22"/>
          <w:lang w:val="af-ZA"/>
        </w:rPr>
      </w:pPr>
      <w:r w:rsidRPr="006E68AD">
        <w:rPr>
          <w:rFonts w:ascii="Sylfaen" w:hAnsi="Sylfaen" w:cs="Sylfaen"/>
          <w:b/>
          <w:sz w:val="20"/>
          <w:szCs w:val="22"/>
          <w:lang w:val="af-ZA"/>
        </w:rPr>
        <w:br w:type="page"/>
      </w:r>
    </w:p>
    <w:p w:rsidR="00584CD0" w:rsidRPr="006E68AD" w:rsidRDefault="00584CD0" w:rsidP="00584CD0">
      <w:pPr>
        <w:ind w:firstLine="567"/>
        <w:jc w:val="center"/>
        <w:rPr>
          <w:rFonts w:ascii="Sylfaen" w:hAnsi="Sylfaen"/>
          <w:b/>
          <w:sz w:val="20"/>
          <w:szCs w:val="20"/>
          <w:lang w:val="af-ZA"/>
        </w:rPr>
      </w:pPr>
      <w:r w:rsidRPr="006E68AD">
        <w:rPr>
          <w:rFonts w:ascii="Sylfaen" w:hAnsi="Sylfaen" w:cs="Sylfaen"/>
          <w:b/>
          <w:sz w:val="20"/>
          <w:szCs w:val="20"/>
        </w:rPr>
        <w:lastRenderedPageBreak/>
        <w:t>ԲՈՎԱՆԴԱԿՈւԹՅՈւՆ</w:t>
      </w:r>
    </w:p>
    <w:p w:rsidR="00584CD0" w:rsidRPr="006E68AD" w:rsidRDefault="00584CD0" w:rsidP="00584CD0">
      <w:pPr>
        <w:ind w:firstLine="567"/>
        <w:jc w:val="center"/>
        <w:rPr>
          <w:rFonts w:ascii="Sylfaen" w:hAnsi="Sylfaen"/>
          <w:i/>
          <w:sz w:val="20"/>
          <w:lang w:val="af-ZA"/>
        </w:rPr>
      </w:pPr>
    </w:p>
    <w:p w:rsidR="00584CD0" w:rsidRPr="006E68AD" w:rsidRDefault="00584CD0" w:rsidP="00584CD0">
      <w:pPr>
        <w:ind w:firstLine="567"/>
        <w:rPr>
          <w:rFonts w:ascii="Sylfaen" w:hAnsi="Sylfaen"/>
          <w:sz w:val="20"/>
          <w:lang w:val="af-ZA"/>
        </w:rPr>
      </w:pPr>
      <w:r w:rsidRPr="006E68AD">
        <w:rPr>
          <w:rFonts w:ascii="Sylfaen" w:hAnsi="Sylfaen"/>
          <w:sz w:val="20"/>
          <w:u w:val="single"/>
          <w:lang w:val="af-ZA"/>
        </w:rPr>
        <w:t xml:space="preserve"> </w:t>
      </w:r>
    </w:p>
    <w:p w:rsidR="00584CD0" w:rsidRPr="006E68AD" w:rsidRDefault="00584CD0" w:rsidP="00584CD0">
      <w:pPr>
        <w:ind w:firstLine="567"/>
        <w:jc w:val="center"/>
        <w:rPr>
          <w:rFonts w:ascii="Sylfaen" w:hAnsi="Sylfaen"/>
          <w:i/>
          <w:sz w:val="20"/>
          <w:lang w:val="af-ZA"/>
        </w:rPr>
      </w:pPr>
      <w:r w:rsidRPr="006E68AD">
        <w:rPr>
          <w:rFonts w:ascii="Sylfaen" w:hAnsi="Sylfaen" w:cs="Times Armenian"/>
          <w:b/>
          <w:i/>
          <w:sz w:val="20"/>
          <w:szCs w:val="20"/>
          <w:lang w:val="af-ZA"/>
        </w:rPr>
        <w:t>&lt;&lt;</w:t>
      </w:r>
      <w:r w:rsidRPr="006E68AD">
        <w:rPr>
          <w:rFonts w:ascii="Sylfaen" w:hAnsi="Sylfaen" w:cs="Sylfaen"/>
          <w:b/>
          <w:bCs/>
          <w:i/>
          <w:sz w:val="20"/>
          <w:szCs w:val="20"/>
          <w:lang w:val="af-ZA" w:eastAsia="ru-RU"/>
        </w:rPr>
        <w:t xml:space="preserve"> </w:t>
      </w:r>
      <w:r w:rsidRPr="006E68AD">
        <w:rPr>
          <w:rFonts w:ascii="Sylfaen" w:hAnsi="Sylfaen" w:cs="Sylfaen"/>
          <w:b/>
          <w:bCs/>
          <w:sz w:val="20"/>
          <w:szCs w:val="20"/>
          <w:lang w:val="af-ZA" w:eastAsia="ru-RU"/>
        </w:rPr>
        <w:t xml:space="preserve">ՀՀ  ԱՐԱՐԱՏԻ   ՄԱՐԶԻ   </w:t>
      </w:r>
      <w:r w:rsidR="00F75A86">
        <w:rPr>
          <w:rFonts w:ascii="Sylfaen" w:hAnsi="Sylfaen" w:cs="Sylfaen"/>
          <w:b/>
          <w:sz w:val="20"/>
          <w:szCs w:val="20"/>
        </w:rPr>
        <w:t>ԴԱԼԱՐԻ</w:t>
      </w:r>
      <w:r w:rsidRPr="006E68AD">
        <w:rPr>
          <w:rFonts w:ascii="Sylfaen" w:hAnsi="Sylfaen" w:cs="Sylfaen"/>
          <w:b/>
          <w:bCs/>
          <w:sz w:val="20"/>
          <w:szCs w:val="20"/>
          <w:lang w:val="af-ZA" w:eastAsia="ru-RU"/>
        </w:rPr>
        <w:t xml:space="preserve">  ՄԻՋՆԱԿԱՐԳ   ԴՊՐՈՑ</w:t>
      </w:r>
      <w:r w:rsidRPr="006E68AD">
        <w:rPr>
          <w:rFonts w:ascii="Sylfaen" w:hAnsi="Sylfaen" w:cs="Sylfaen"/>
          <w:b/>
          <w:bCs/>
          <w:i/>
          <w:sz w:val="20"/>
          <w:szCs w:val="20"/>
          <w:lang w:val="af-ZA" w:eastAsia="ru-RU"/>
        </w:rPr>
        <w:t xml:space="preserve"> </w:t>
      </w:r>
      <w:r w:rsidRPr="006E68AD">
        <w:rPr>
          <w:rFonts w:ascii="Sylfaen" w:hAnsi="Sylfaen" w:cs="Sylfaen"/>
          <w:b/>
          <w:i/>
          <w:sz w:val="20"/>
          <w:szCs w:val="20"/>
          <w:lang w:val="af-ZA"/>
        </w:rPr>
        <w:t>&gt;&gt;</w:t>
      </w:r>
      <w:r w:rsidRPr="006E68AD">
        <w:rPr>
          <w:rFonts w:ascii="Sylfaen" w:hAnsi="Sylfaen" w:cs="Sylfaen"/>
          <w:i/>
          <w:lang w:val="af-ZA"/>
        </w:rPr>
        <w:t xml:space="preserve"> </w:t>
      </w:r>
      <w:r w:rsidRPr="006E68AD">
        <w:rPr>
          <w:rFonts w:ascii="Sylfaen" w:hAnsi="Sylfaen" w:cs="Sylfaen"/>
          <w:b/>
          <w:sz w:val="20"/>
          <w:szCs w:val="20"/>
          <w:lang w:val="af-ZA"/>
        </w:rPr>
        <w:t>ՊՈԱԿ</w:t>
      </w:r>
      <w:r w:rsidRPr="006E68AD">
        <w:rPr>
          <w:rFonts w:ascii="Sylfaen" w:hAnsi="Sylfaen"/>
          <w:b/>
          <w:sz w:val="20"/>
          <w:szCs w:val="20"/>
          <w:lang w:val="af-ZA"/>
        </w:rPr>
        <w:t xml:space="preserve"> -</w:t>
      </w:r>
      <w:r w:rsidRPr="006E68AD">
        <w:rPr>
          <w:rFonts w:ascii="Sylfaen" w:hAnsi="Sylfaen" w:cs="Sylfaen"/>
          <w:b/>
          <w:sz w:val="20"/>
          <w:szCs w:val="20"/>
        </w:rPr>
        <w:t>Ի</w:t>
      </w:r>
      <w:r w:rsidRPr="006E68AD">
        <w:rPr>
          <w:rFonts w:ascii="Sylfaen" w:hAnsi="Sylfaen" w:cs="Sylfaen"/>
          <w:b/>
          <w:sz w:val="20"/>
          <w:szCs w:val="20"/>
          <w:lang w:val="af-ZA"/>
        </w:rPr>
        <w:t xml:space="preserve"> </w:t>
      </w:r>
      <w:r w:rsidRPr="006E68AD">
        <w:rPr>
          <w:rFonts w:ascii="Sylfaen" w:hAnsi="Sylfaen" w:cs="Sylfaen"/>
          <w:b/>
          <w:sz w:val="20"/>
          <w:szCs w:val="20"/>
        </w:rPr>
        <w:t>ԿԱՐԻՔՆԵՐԻ</w:t>
      </w:r>
      <w:r w:rsidRPr="006E68AD">
        <w:rPr>
          <w:rFonts w:ascii="Sylfaen" w:hAnsi="Sylfaen" w:cs="Times Armenian"/>
          <w:b/>
          <w:sz w:val="20"/>
          <w:szCs w:val="20"/>
          <w:lang w:val="af-ZA"/>
        </w:rPr>
        <w:t xml:space="preserve"> </w:t>
      </w:r>
      <w:r w:rsidRPr="006E68AD">
        <w:rPr>
          <w:rFonts w:ascii="Sylfaen" w:hAnsi="Sylfaen" w:cs="Sylfaen"/>
          <w:b/>
          <w:sz w:val="20"/>
          <w:szCs w:val="20"/>
        </w:rPr>
        <w:t>ՀԱՄԱՐ</w:t>
      </w:r>
      <w:r w:rsidRPr="006E68AD">
        <w:rPr>
          <w:rFonts w:ascii="Sylfaen" w:hAnsi="Sylfaen" w:cs="Times Armenian"/>
          <w:b/>
          <w:sz w:val="20"/>
          <w:szCs w:val="20"/>
          <w:lang w:val="af-ZA"/>
        </w:rPr>
        <w:t xml:space="preserve">` </w:t>
      </w:r>
      <w:r w:rsidRPr="006E68AD">
        <w:rPr>
          <w:rFonts w:ascii="Sylfaen" w:hAnsi="Sylfaen" w:cs="Sylfaen"/>
          <w:b/>
          <w:sz w:val="20"/>
          <w:szCs w:val="20"/>
        </w:rPr>
        <w:t>ՍՆՆԴԱՄԹԵՐՔԻ</w:t>
      </w:r>
      <w:r w:rsidRPr="006E68AD">
        <w:rPr>
          <w:rFonts w:ascii="Sylfaen" w:hAnsi="Sylfaen" w:cs="Sylfaen"/>
          <w:b/>
          <w:sz w:val="20"/>
          <w:szCs w:val="20"/>
          <w:lang w:val="af-ZA"/>
        </w:rPr>
        <w:t xml:space="preserve">  </w:t>
      </w:r>
      <w:r w:rsidRPr="006E68AD">
        <w:rPr>
          <w:rFonts w:ascii="Sylfaen" w:hAnsi="Sylfaen"/>
          <w:b/>
          <w:sz w:val="20"/>
          <w:lang w:val="af-ZA"/>
        </w:rPr>
        <w:t xml:space="preserve"> </w:t>
      </w:r>
      <w:r w:rsidRPr="006E68AD">
        <w:rPr>
          <w:rFonts w:ascii="Sylfaen" w:hAnsi="Sylfaen" w:cs="Sylfaen"/>
          <w:b/>
          <w:sz w:val="20"/>
          <w:lang w:val="af-ZA"/>
        </w:rPr>
        <w:t>ՁԵՌՔԲԵՐՄԱՆ</w:t>
      </w:r>
      <w:r w:rsidRPr="006E68AD">
        <w:rPr>
          <w:rFonts w:ascii="Sylfaen" w:hAnsi="Sylfaen"/>
          <w:b/>
          <w:sz w:val="20"/>
          <w:lang w:val="af-ZA"/>
        </w:rPr>
        <w:t xml:space="preserve"> </w:t>
      </w:r>
      <w:r w:rsidRPr="006E68AD">
        <w:rPr>
          <w:rFonts w:ascii="Sylfaen" w:hAnsi="Sylfaen" w:cs="Sylfaen"/>
          <w:b/>
          <w:sz w:val="20"/>
          <w:lang w:val="af-ZA"/>
        </w:rPr>
        <w:t>ՆՊԱՏԱԿՈՎ</w:t>
      </w:r>
      <w:r w:rsidRPr="006E68AD">
        <w:rPr>
          <w:rFonts w:ascii="Sylfaen" w:hAnsi="Sylfaen"/>
          <w:b/>
          <w:sz w:val="20"/>
          <w:lang w:val="af-ZA"/>
        </w:rPr>
        <w:t xml:space="preserve"> </w:t>
      </w:r>
      <w:r w:rsidRPr="006E68AD">
        <w:rPr>
          <w:rFonts w:ascii="Sylfaen" w:hAnsi="Sylfaen" w:cs="Sylfaen"/>
          <w:b/>
          <w:sz w:val="20"/>
          <w:lang w:val="af-ZA"/>
        </w:rPr>
        <w:t>ՀԱՅՏԱՐԱՐՎԱԾ</w:t>
      </w:r>
      <w:r w:rsidRPr="006E68AD">
        <w:rPr>
          <w:rFonts w:ascii="Sylfaen" w:hAnsi="Sylfaen"/>
          <w:b/>
          <w:sz w:val="20"/>
          <w:lang w:val="af-ZA"/>
        </w:rPr>
        <w:t xml:space="preserve"> </w:t>
      </w:r>
      <w:r w:rsidRPr="006E68AD">
        <w:rPr>
          <w:rFonts w:ascii="Sylfaen" w:hAnsi="Sylfaen" w:cs="Sylfaen"/>
          <w:b/>
          <w:sz w:val="20"/>
          <w:lang w:val="hy-AM"/>
        </w:rPr>
        <w:t>ԳՆԱՆՇՄԱՆ</w:t>
      </w:r>
      <w:r w:rsidRPr="006E68AD">
        <w:rPr>
          <w:rFonts w:ascii="Sylfaen" w:hAnsi="Sylfaen"/>
          <w:b/>
          <w:sz w:val="20"/>
          <w:lang w:val="hy-AM"/>
        </w:rPr>
        <w:t xml:space="preserve"> </w:t>
      </w:r>
      <w:r w:rsidRPr="006E68AD">
        <w:rPr>
          <w:rFonts w:ascii="Sylfaen" w:hAnsi="Sylfaen" w:cs="Sylfaen"/>
          <w:b/>
          <w:sz w:val="20"/>
          <w:lang w:val="hy-AM"/>
        </w:rPr>
        <w:t>ՀԱՐՑՄԱՆ</w:t>
      </w:r>
      <w:r w:rsidRPr="006E68AD">
        <w:rPr>
          <w:rFonts w:ascii="Sylfaen" w:hAnsi="Sylfaen"/>
          <w:b/>
          <w:sz w:val="20"/>
          <w:lang w:val="af-ZA"/>
        </w:rPr>
        <w:t xml:space="preserve"> </w:t>
      </w:r>
      <w:r w:rsidRPr="006E68AD">
        <w:rPr>
          <w:rFonts w:ascii="Sylfaen" w:hAnsi="Sylfaen" w:cs="Sylfaen"/>
          <w:b/>
          <w:sz w:val="20"/>
          <w:lang w:val="af-ZA"/>
        </w:rPr>
        <w:t>ՀՐԱՎԵՐԻ</w:t>
      </w:r>
    </w:p>
    <w:p w:rsidR="009E6E76" w:rsidRPr="006E68AD" w:rsidRDefault="009E6E76" w:rsidP="00096865">
      <w:pPr>
        <w:ind w:firstLine="567"/>
        <w:jc w:val="center"/>
        <w:rPr>
          <w:rFonts w:ascii="Sylfaen" w:hAnsi="Sylfaen" w:cs="Sylfaen"/>
          <w:b/>
          <w:sz w:val="20"/>
          <w:szCs w:val="22"/>
          <w:lang w:val="af-ZA"/>
        </w:rPr>
      </w:pPr>
    </w:p>
    <w:p w:rsidR="00096865" w:rsidRPr="006E68AD" w:rsidRDefault="00096865" w:rsidP="00096865">
      <w:pPr>
        <w:ind w:firstLine="567"/>
        <w:jc w:val="center"/>
        <w:rPr>
          <w:rFonts w:ascii="Sylfaen" w:hAnsi="Sylfaen"/>
          <w:sz w:val="20"/>
          <w:lang w:val="af-ZA"/>
        </w:rPr>
      </w:pPr>
      <w:r w:rsidRPr="006E68AD">
        <w:rPr>
          <w:rFonts w:ascii="Sylfaen" w:hAnsi="Sylfaen" w:cs="Sylfaen"/>
          <w:b/>
          <w:sz w:val="20"/>
          <w:szCs w:val="22"/>
        </w:rPr>
        <w:t>ՄԱՍ</w:t>
      </w:r>
      <w:r w:rsidRPr="006E68AD">
        <w:rPr>
          <w:rFonts w:ascii="Sylfaen" w:hAnsi="Sylfaen" w:cs="Times Armenian"/>
          <w:b/>
          <w:sz w:val="20"/>
          <w:szCs w:val="22"/>
          <w:lang w:val="af-ZA"/>
        </w:rPr>
        <w:t xml:space="preserve">  I.</w:t>
      </w:r>
    </w:p>
    <w:p w:rsidR="00096865" w:rsidRPr="006E68AD" w:rsidRDefault="00096865" w:rsidP="00096865">
      <w:pPr>
        <w:ind w:firstLine="567"/>
        <w:jc w:val="both"/>
        <w:rPr>
          <w:rFonts w:ascii="Sylfaen" w:hAnsi="Sylfaen"/>
          <w:sz w:val="20"/>
          <w:lang w:val="af-ZA"/>
        </w:rPr>
      </w:pPr>
    </w:p>
    <w:p w:rsidR="009E6E76" w:rsidRPr="006E68AD" w:rsidRDefault="009E6E76" w:rsidP="009E6E76">
      <w:pPr>
        <w:ind w:firstLine="1134"/>
        <w:jc w:val="both"/>
        <w:rPr>
          <w:rFonts w:ascii="Sylfaen" w:hAnsi="Sylfaen"/>
          <w:sz w:val="20"/>
          <w:lang w:val="af-ZA"/>
        </w:rPr>
      </w:pPr>
      <w:r w:rsidRPr="006E68AD">
        <w:rPr>
          <w:rFonts w:ascii="Sylfaen" w:hAnsi="Sylfaen"/>
          <w:sz w:val="20"/>
          <w:lang w:val="af-ZA"/>
        </w:rPr>
        <w:t xml:space="preserve">1.  </w:t>
      </w:r>
      <w:r w:rsidRPr="006E68AD">
        <w:rPr>
          <w:rFonts w:ascii="Sylfaen" w:hAnsi="Sylfaen" w:cs="Sylfaen"/>
          <w:sz w:val="20"/>
        </w:rPr>
        <w:t>Գնման</w:t>
      </w:r>
      <w:r w:rsidRPr="006E68AD">
        <w:rPr>
          <w:rFonts w:ascii="Sylfaen" w:hAnsi="Sylfaen" w:cs="Times Armenian"/>
          <w:sz w:val="20"/>
          <w:lang w:val="af-ZA"/>
        </w:rPr>
        <w:t xml:space="preserve"> </w:t>
      </w:r>
      <w:r w:rsidRPr="006E68AD">
        <w:rPr>
          <w:rFonts w:ascii="Sylfaen" w:hAnsi="Sylfaen" w:cs="Sylfaen"/>
          <w:sz w:val="20"/>
        </w:rPr>
        <w:t>առարկայի</w:t>
      </w:r>
      <w:r w:rsidRPr="006E68AD">
        <w:rPr>
          <w:rFonts w:ascii="Sylfaen" w:hAnsi="Sylfaen"/>
          <w:sz w:val="20"/>
          <w:lang w:val="af-ZA"/>
        </w:rPr>
        <w:t xml:space="preserve"> </w:t>
      </w:r>
      <w:r w:rsidRPr="006E68AD">
        <w:rPr>
          <w:rFonts w:ascii="Sylfaen" w:hAnsi="Sylfaen" w:cs="Sylfaen"/>
          <w:sz w:val="20"/>
        </w:rPr>
        <w:t>բնութագիրը</w:t>
      </w:r>
      <w:r w:rsidRPr="006E68AD">
        <w:rPr>
          <w:rFonts w:ascii="Sylfaen" w:hAnsi="Sylfaen" w:cs="Times Armenian"/>
          <w:sz w:val="20"/>
          <w:lang w:val="af-ZA"/>
        </w:rPr>
        <w:tab/>
        <w:t xml:space="preserve"> </w:t>
      </w:r>
    </w:p>
    <w:p w:rsidR="009E6E76" w:rsidRPr="006E68AD" w:rsidRDefault="009E6E76" w:rsidP="009E6E76">
      <w:pPr>
        <w:ind w:firstLine="1134"/>
        <w:jc w:val="both"/>
        <w:rPr>
          <w:rFonts w:ascii="Sylfaen" w:hAnsi="Sylfaen"/>
          <w:sz w:val="20"/>
          <w:lang w:val="af-ZA"/>
        </w:rPr>
      </w:pPr>
      <w:r w:rsidRPr="006E68AD">
        <w:rPr>
          <w:rFonts w:ascii="Sylfaen" w:hAnsi="Sylfaen"/>
          <w:sz w:val="20"/>
          <w:lang w:val="af-ZA"/>
        </w:rPr>
        <w:t xml:space="preserve">2. </w:t>
      </w:r>
      <w:r w:rsidRPr="006E68AD">
        <w:rPr>
          <w:rFonts w:ascii="Sylfaen" w:hAnsi="Sylfaen" w:cs="Sylfaen"/>
          <w:sz w:val="20"/>
        </w:rPr>
        <w:t>Մասնակցի</w:t>
      </w:r>
      <w:r w:rsidRPr="006E68AD">
        <w:rPr>
          <w:rFonts w:ascii="Sylfaen" w:hAnsi="Sylfaen" w:cs="Times Armenian"/>
          <w:sz w:val="20"/>
          <w:lang w:val="af-ZA"/>
        </w:rPr>
        <w:t xml:space="preserve"> </w:t>
      </w:r>
      <w:r w:rsidRPr="006E68AD">
        <w:rPr>
          <w:rFonts w:ascii="Sylfaen" w:hAnsi="Sylfaen" w:cs="Sylfaen"/>
          <w:sz w:val="20"/>
        </w:rPr>
        <w:t>մասնակցության</w:t>
      </w:r>
      <w:r w:rsidRPr="006E68AD">
        <w:rPr>
          <w:rFonts w:ascii="Sylfaen" w:hAnsi="Sylfaen" w:cs="Times Armenian"/>
          <w:sz w:val="20"/>
          <w:lang w:val="af-ZA"/>
        </w:rPr>
        <w:t xml:space="preserve"> </w:t>
      </w:r>
      <w:r w:rsidRPr="006E68AD">
        <w:rPr>
          <w:rFonts w:ascii="Sylfaen" w:hAnsi="Sylfaen" w:cs="Sylfaen"/>
          <w:sz w:val="20"/>
        </w:rPr>
        <w:t>իրավունքի</w:t>
      </w:r>
      <w:r w:rsidRPr="006E68AD">
        <w:rPr>
          <w:rFonts w:ascii="Sylfaen" w:hAnsi="Sylfaen" w:cs="Times Armenian"/>
          <w:sz w:val="20"/>
          <w:lang w:val="af-ZA"/>
        </w:rPr>
        <w:t xml:space="preserve"> </w:t>
      </w:r>
      <w:r w:rsidRPr="006E68AD">
        <w:rPr>
          <w:rFonts w:ascii="Sylfaen" w:hAnsi="Sylfaen" w:cs="Sylfaen"/>
          <w:sz w:val="20"/>
        </w:rPr>
        <w:t>պահանջները</w:t>
      </w:r>
      <w:r w:rsidRPr="006E68AD">
        <w:rPr>
          <w:rFonts w:ascii="Sylfaen" w:hAnsi="Sylfaen" w:cs="Times Armenian"/>
          <w:sz w:val="20"/>
          <w:lang w:val="af-ZA"/>
        </w:rPr>
        <w:t xml:space="preserve">, </w:t>
      </w:r>
      <w:r w:rsidRPr="006E68AD">
        <w:rPr>
          <w:rFonts w:ascii="Sylfaen" w:hAnsi="Sylfaen" w:cs="Sylfaen"/>
          <w:sz w:val="20"/>
        </w:rPr>
        <w:t>որակավորման</w:t>
      </w:r>
      <w:r w:rsidRPr="006E68AD">
        <w:rPr>
          <w:rFonts w:ascii="Sylfaen" w:hAnsi="Sylfaen" w:cs="Times Armenian"/>
          <w:sz w:val="20"/>
          <w:lang w:val="af-ZA"/>
        </w:rPr>
        <w:t xml:space="preserve"> </w:t>
      </w:r>
      <w:r w:rsidRPr="006E68AD">
        <w:rPr>
          <w:rFonts w:ascii="Sylfaen" w:hAnsi="Sylfaen" w:cs="Sylfaen"/>
          <w:sz w:val="20"/>
        </w:rPr>
        <w:t>չափանիշները</w:t>
      </w:r>
      <w:r w:rsidRPr="006E68AD">
        <w:rPr>
          <w:rFonts w:ascii="Sylfaen" w:hAnsi="Sylfaen" w:cs="Times Armenian"/>
          <w:sz w:val="20"/>
          <w:lang w:val="af-ZA"/>
        </w:rPr>
        <w:t xml:space="preserve">  </w:t>
      </w:r>
      <w:r w:rsidRPr="006E68AD">
        <w:rPr>
          <w:rFonts w:ascii="Sylfaen" w:hAnsi="Sylfaen" w:cs="Sylfaen"/>
          <w:sz w:val="20"/>
        </w:rPr>
        <w:t>և</w:t>
      </w:r>
      <w:r w:rsidRPr="006E68AD">
        <w:rPr>
          <w:rFonts w:ascii="Sylfaen" w:hAnsi="Sylfaen" w:cs="Times Armenian"/>
          <w:sz w:val="20"/>
          <w:lang w:val="af-ZA"/>
        </w:rPr>
        <w:t xml:space="preserve"> </w:t>
      </w:r>
      <w:r w:rsidRPr="006E68AD">
        <w:rPr>
          <w:rFonts w:ascii="Sylfaen" w:hAnsi="Sylfaen" w:cs="Sylfaen"/>
          <w:sz w:val="20"/>
        </w:rPr>
        <w:t>դրանց</w:t>
      </w:r>
      <w:r w:rsidRPr="006E68AD">
        <w:rPr>
          <w:rFonts w:ascii="Sylfaen" w:hAnsi="Sylfaen" w:cs="Times Armenian"/>
          <w:sz w:val="20"/>
          <w:lang w:val="af-ZA"/>
        </w:rPr>
        <w:t xml:space="preserve"> </w:t>
      </w:r>
      <w:r w:rsidRPr="006E68AD">
        <w:rPr>
          <w:rFonts w:ascii="Sylfaen" w:hAnsi="Sylfaen" w:cs="Sylfaen"/>
          <w:sz w:val="20"/>
        </w:rPr>
        <w:t>գնահատման</w:t>
      </w:r>
      <w:r w:rsidRPr="006E68AD">
        <w:rPr>
          <w:rFonts w:ascii="Sylfaen" w:hAnsi="Sylfaen" w:cs="Times Armenian"/>
          <w:sz w:val="20"/>
          <w:lang w:val="af-ZA"/>
        </w:rPr>
        <w:t xml:space="preserve"> </w:t>
      </w:r>
      <w:r w:rsidRPr="006E68AD">
        <w:rPr>
          <w:rFonts w:ascii="Sylfaen" w:hAnsi="Sylfaen" w:cs="Sylfaen"/>
          <w:sz w:val="20"/>
        </w:rPr>
        <w:t>կարգը</w:t>
      </w:r>
      <w:r w:rsidRPr="006E68AD">
        <w:rPr>
          <w:rFonts w:ascii="Sylfaen" w:hAnsi="Sylfaen" w:cs="Times Armenian"/>
          <w:sz w:val="20"/>
          <w:lang w:val="af-ZA"/>
        </w:rPr>
        <w:tab/>
        <w:t xml:space="preserve"> </w:t>
      </w:r>
    </w:p>
    <w:p w:rsidR="009E6E76" w:rsidRPr="006E68AD" w:rsidRDefault="009E6E76" w:rsidP="009E6E76">
      <w:pPr>
        <w:ind w:firstLine="1134"/>
        <w:jc w:val="both"/>
        <w:rPr>
          <w:rFonts w:ascii="Sylfaen" w:hAnsi="Sylfaen"/>
          <w:sz w:val="20"/>
          <w:lang w:val="af-ZA"/>
        </w:rPr>
      </w:pPr>
      <w:r w:rsidRPr="006E68AD">
        <w:rPr>
          <w:rFonts w:ascii="Sylfaen" w:hAnsi="Sylfaen"/>
          <w:sz w:val="20"/>
          <w:lang w:val="af-ZA"/>
        </w:rPr>
        <w:t xml:space="preserve">3. </w:t>
      </w:r>
      <w:r w:rsidRPr="006E68AD">
        <w:rPr>
          <w:rFonts w:ascii="Sylfaen" w:hAnsi="Sylfaen" w:cs="Sylfaen"/>
          <w:sz w:val="20"/>
        </w:rPr>
        <w:t>Հրավերի</w:t>
      </w:r>
      <w:r w:rsidRPr="006E68AD">
        <w:rPr>
          <w:rFonts w:ascii="Sylfaen" w:hAnsi="Sylfaen" w:cs="Times Armenian"/>
          <w:sz w:val="20"/>
          <w:lang w:val="af-ZA"/>
        </w:rPr>
        <w:t xml:space="preserve"> </w:t>
      </w:r>
      <w:r w:rsidRPr="006E68AD">
        <w:rPr>
          <w:rFonts w:ascii="Sylfaen" w:hAnsi="Sylfaen" w:cs="Sylfaen"/>
          <w:sz w:val="20"/>
        </w:rPr>
        <w:t>պարզաբանումը</w:t>
      </w:r>
      <w:r w:rsidRPr="006E68AD">
        <w:rPr>
          <w:rFonts w:ascii="Sylfaen" w:hAnsi="Sylfaen" w:cs="Times Armenian"/>
          <w:sz w:val="20"/>
          <w:lang w:val="af-ZA"/>
        </w:rPr>
        <w:t xml:space="preserve"> </w:t>
      </w:r>
      <w:r w:rsidRPr="006E68AD">
        <w:rPr>
          <w:rFonts w:ascii="Sylfaen" w:hAnsi="Sylfaen" w:cs="Sylfaen"/>
          <w:sz w:val="20"/>
        </w:rPr>
        <w:t>և</w:t>
      </w:r>
      <w:r w:rsidRPr="006E68AD">
        <w:rPr>
          <w:rFonts w:ascii="Sylfaen" w:hAnsi="Sylfaen" w:cs="Times Armenian"/>
          <w:sz w:val="20"/>
          <w:lang w:val="af-ZA"/>
        </w:rPr>
        <w:t xml:space="preserve"> </w:t>
      </w:r>
      <w:r w:rsidRPr="006E68AD">
        <w:rPr>
          <w:rFonts w:ascii="Sylfaen" w:hAnsi="Sylfaen" w:cs="Sylfaen"/>
          <w:sz w:val="20"/>
        </w:rPr>
        <w:t>հրավերում</w:t>
      </w:r>
      <w:r w:rsidRPr="006E68AD">
        <w:rPr>
          <w:rFonts w:ascii="Sylfaen" w:hAnsi="Sylfaen" w:cs="Times Armenian"/>
          <w:sz w:val="20"/>
          <w:lang w:val="af-ZA"/>
        </w:rPr>
        <w:t xml:space="preserve"> </w:t>
      </w:r>
      <w:r w:rsidRPr="006E68AD">
        <w:rPr>
          <w:rFonts w:ascii="Sylfaen" w:hAnsi="Sylfaen" w:cs="Sylfaen"/>
          <w:sz w:val="20"/>
        </w:rPr>
        <w:t>փոփոխություն</w:t>
      </w:r>
      <w:r w:rsidRPr="006E68AD">
        <w:rPr>
          <w:rFonts w:ascii="Sylfaen" w:hAnsi="Sylfaen" w:cs="Times Armenian"/>
          <w:sz w:val="20"/>
          <w:lang w:val="af-ZA"/>
        </w:rPr>
        <w:t xml:space="preserve"> </w:t>
      </w:r>
      <w:r w:rsidRPr="006E68AD">
        <w:rPr>
          <w:rFonts w:ascii="Sylfaen" w:hAnsi="Sylfaen" w:cs="Sylfaen"/>
          <w:sz w:val="20"/>
        </w:rPr>
        <w:t>կատարելու</w:t>
      </w:r>
      <w:r w:rsidRPr="006E68AD">
        <w:rPr>
          <w:rFonts w:ascii="Sylfaen" w:hAnsi="Sylfaen" w:cs="Times Armenian"/>
          <w:sz w:val="20"/>
          <w:lang w:val="af-ZA"/>
        </w:rPr>
        <w:t xml:space="preserve"> </w:t>
      </w:r>
      <w:r w:rsidRPr="006E68AD">
        <w:rPr>
          <w:rFonts w:ascii="Sylfaen" w:hAnsi="Sylfaen" w:cs="Sylfaen"/>
          <w:sz w:val="20"/>
        </w:rPr>
        <w:t>կարգը</w:t>
      </w:r>
      <w:r w:rsidRPr="006E68AD">
        <w:rPr>
          <w:rFonts w:ascii="Sylfaen" w:hAnsi="Sylfaen" w:cs="Times Armenian"/>
          <w:sz w:val="20"/>
          <w:lang w:val="af-ZA"/>
        </w:rPr>
        <w:tab/>
      </w:r>
    </w:p>
    <w:p w:rsidR="009E6E76" w:rsidRPr="006E68AD" w:rsidRDefault="009E6E76" w:rsidP="009E6E76">
      <w:pPr>
        <w:ind w:firstLine="1134"/>
        <w:jc w:val="both"/>
        <w:rPr>
          <w:rFonts w:ascii="Sylfaen" w:hAnsi="Sylfaen" w:cs="Sylfaen"/>
          <w:sz w:val="20"/>
          <w:lang w:val="af-ZA"/>
        </w:rPr>
      </w:pPr>
      <w:r w:rsidRPr="006E68AD">
        <w:rPr>
          <w:rFonts w:ascii="Sylfaen" w:hAnsi="Sylfaen"/>
          <w:sz w:val="20"/>
          <w:lang w:val="af-ZA"/>
        </w:rPr>
        <w:t xml:space="preserve">4. </w:t>
      </w:r>
      <w:r w:rsidRPr="006E68AD">
        <w:rPr>
          <w:rFonts w:ascii="Sylfaen" w:hAnsi="Sylfaen" w:cs="Sylfaen"/>
          <w:sz w:val="20"/>
        </w:rPr>
        <w:t>Հայտը</w:t>
      </w:r>
      <w:r w:rsidRPr="006E68AD">
        <w:rPr>
          <w:rFonts w:ascii="Sylfaen" w:hAnsi="Sylfaen" w:cs="Times Armenian"/>
          <w:sz w:val="20"/>
          <w:lang w:val="af-ZA"/>
        </w:rPr>
        <w:t xml:space="preserve"> </w:t>
      </w:r>
      <w:r w:rsidRPr="006E68AD">
        <w:rPr>
          <w:rFonts w:ascii="Sylfaen" w:hAnsi="Sylfaen" w:cs="Sylfaen"/>
          <w:sz w:val="20"/>
        </w:rPr>
        <w:t>ներկայացնելու</w:t>
      </w:r>
      <w:r w:rsidRPr="006E68AD">
        <w:rPr>
          <w:rFonts w:ascii="Sylfaen" w:hAnsi="Sylfaen" w:cs="Times Armenian"/>
          <w:sz w:val="20"/>
          <w:lang w:val="af-ZA"/>
        </w:rPr>
        <w:t xml:space="preserve"> </w:t>
      </w:r>
      <w:r w:rsidRPr="006E68AD">
        <w:rPr>
          <w:rFonts w:ascii="Sylfaen" w:hAnsi="Sylfaen" w:cs="Sylfaen"/>
          <w:sz w:val="20"/>
        </w:rPr>
        <w:t>կարգը</w:t>
      </w:r>
    </w:p>
    <w:p w:rsidR="009E6E76" w:rsidRPr="006E68AD" w:rsidRDefault="009E6E76" w:rsidP="009E6E76">
      <w:pPr>
        <w:ind w:firstLine="1134"/>
        <w:jc w:val="both"/>
        <w:rPr>
          <w:rFonts w:ascii="Sylfaen" w:hAnsi="Sylfaen"/>
          <w:sz w:val="20"/>
          <w:lang w:val="af-ZA"/>
        </w:rPr>
      </w:pPr>
      <w:r w:rsidRPr="006E68AD">
        <w:rPr>
          <w:rFonts w:ascii="Sylfaen" w:hAnsi="Sylfaen"/>
          <w:sz w:val="20"/>
          <w:lang w:val="af-ZA"/>
        </w:rPr>
        <w:t>5.</w:t>
      </w:r>
      <w:r w:rsidRPr="006E68AD">
        <w:rPr>
          <w:rFonts w:ascii="Sylfaen" w:hAnsi="Sylfaen"/>
          <w:sz w:val="20"/>
          <w:lang w:val="af-ZA"/>
        </w:rPr>
        <w:tab/>
      </w:r>
      <w:r w:rsidRPr="006E68AD">
        <w:rPr>
          <w:rFonts w:ascii="Sylfaen" w:hAnsi="Sylfaen" w:cs="Sylfaen"/>
          <w:sz w:val="20"/>
        </w:rPr>
        <w:t>Հայտի</w:t>
      </w:r>
      <w:r w:rsidRPr="006E68AD">
        <w:rPr>
          <w:rFonts w:ascii="Sylfaen" w:hAnsi="Sylfaen" w:cs="Times Armenian"/>
          <w:sz w:val="20"/>
          <w:lang w:val="af-ZA"/>
        </w:rPr>
        <w:t xml:space="preserve"> </w:t>
      </w:r>
      <w:r w:rsidRPr="006E68AD">
        <w:rPr>
          <w:rFonts w:ascii="Sylfaen" w:hAnsi="Sylfaen" w:cs="Sylfaen"/>
          <w:sz w:val="20"/>
        </w:rPr>
        <w:t>գնային</w:t>
      </w:r>
      <w:r w:rsidRPr="006E68AD">
        <w:rPr>
          <w:rFonts w:ascii="Sylfaen" w:hAnsi="Sylfaen" w:cs="Times Armenian"/>
          <w:sz w:val="20"/>
          <w:lang w:val="af-ZA"/>
        </w:rPr>
        <w:t xml:space="preserve"> </w:t>
      </w:r>
      <w:r w:rsidRPr="006E68AD">
        <w:rPr>
          <w:rFonts w:ascii="Sylfaen" w:hAnsi="Sylfaen" w:cs="Sylfaen"/>
          <w:sz w:val="20"/>
        </w:rPr>
        <w:t>առաջարկը</w:t>
      </w:r>
      <w:r w:rsidRPr="006E68AD">
        <w:rPr>
          <w:rFonts w:ascii="Sylfaen" w:hAnsi="Sylfaen" w:cs="Times Armenian"/>
          <w:sz w:val="20"/>
          <w:lang w:val="af-ZA"/>
        </w:rPr>
        <w:tab/>
        <w:t xml:space="preserve"> </w:t>
      </w:r>
    </w:p>
    <w:p w:rsidR="009E6E76" w:rsidRPr="006E68AD" w:rsidRDefault="009E6E76" w:rsidP="009E6E76">
      <w:pPr>
        <w:ind w:firstLine="1134"/>
        <w:jc w:val="both"/>
        <w:rPr>
          <w:rFonts w:ascii="Sylfaen" w:hAnsi="Sylfaen"/>
          <w:sz w:val="20"/>
          <w:lang w:val="af-ZA"/>
        </w:rPr>
      </w:pPr>
      <w:r w:rsidRPr="006E68AD">
        <w:rPr>
          <w:rFonts w:ascii="Sylfaen" w:hAnsi="Sylfaen"/>
          <w:sz w:val="20"/>
          <w:lang w:val="af-ZA"/>
        </w:rPr>
        <w:t xml:space="preserve">6. </w:t>
      </w:r>
      <w:r w:rsidRPr="006E68AD">
        <w:rPr>
          <w:rFonts w:ascii="Sylfaen" w:hAnsi="Sylfaen" w:cs="Sylfaen"/>
          <w:sz w:val="20"/>
        </w:rPr>
        <w:t>Հայտի</w:t>
      </w:r>
      <w:r w:rsidRPr="006E68AD">
        <w:rPr>
          <w:rFonts w:ascii="Sylfaen" w:hAnsi="Sylfaen" w:cs="Times Armenian"/>
          <w:sz w:val="20"/>
          <w:lang w:val="af-ZA"/>
        </w:rPr>
        <w:t xml:space="preserve"> </w:t>
      </w:r>
      <w:r w:rsidRPr="006E68AD">
        <w:rPr>
          <w:rFonts w:ascii="Sylfaen" w:hAnsi="Sylfaen" w:cs="Sylfaen"/>
          <w:sz w:val="20"/>
        </w:rPr>
        <w:t>գործողության</w:t>
      </w:r>
      <w:r w:rsidRPr="006E68AD">
        <w:rPr>
          <w:rFonts w:ascii="Sylfaen" w:hAnsi="Sylfaen" w:cs="Times Armenian"/>
          <w:sz w:val="20"/>
          <w:lang w:val="af-ZA"/>
        </w:rPr>
        <w:t xml:space="preserve"> </w:t>
      </w:r>
      <w:r w:rsidRPr="006E68AD">
        <w:rPr>
          <w:rFonts w:ascii="Sylfaen" w:hAnsi="Sylfaen" w:cs="Sylfaen"/>
          <w:sz w:val="20"/>
        </w:rPr>
        <w:t>ժամկետը</w:t>
      </w:r>
      <w:r w:rsidRPr="006E68AD">
        <w:rPr>
          <w:rFonts w:ascii="Sylfaen" w:hAnsi="Sylfaen" w:cs="Times Armenian"/>
          <w:sz w:val="20"/>
          <w:lang w:val="af-ZA"/>
        </w:rPr>
        <w:t xml:space="preserve">, </w:t>
      </w:r>
      <w:r w:rsidRPr="006E68AD">
        <w:rPr>
          <w:rFonts w:ascii="Sylfaen" w:hAnsi="Sylfaen" w:cs="Sylfaen"/>
          <w:sz w:val="20"/>
        </w:rPr>
        <w:t>հայտերում</w:t>
      </w:r>
      <w:r w:rsidRPr="006E68AD">
        <w:rPr>
          <w:rFonts w:ascii="Sylfaen" w:hAnsi="Sylfaen" w:cs="Times Armenian"/>
          <w:sz w:val="20"/>
          <w:lang w:val="af-ZA"/>
        </w:rPr>
        <w:t xml:space="preserve"> </w:t>
      </w:r>
      <w:r w:rsidRPr="006E68AD">
        <w:rPr>
          <w:rFonts w:ascii="Sylfaen" w:hAnsi="Sylfaen" w:cs="Sylfaen"/>
          <w:sz w:val="20"/>
        </w:rPr>
        <w:t>փոփոխություն</w:t>
      </w:r>
      <w:r w:rsidRPr="006E68AD">
        <w:rPr>
          <w:rFonts w:ascii="Sylfaen" w:hAnsi="Sylfaen" w:cs="Times Armenian"/>
          <w:sz w:val="20"/>
          <w:lang w:val="af-ZA"/>
        </w:rPr>
        <w:t xml:space="preserve"> </w:t>
      </w:r>
      <w:r w:rsidRPr="006E68AD">
        <w:rPr>
          <w:rFonts w:ascii="Sylfaen" w:hAnsi="Sylfaen" w:cs="Sylfaen"/>
          <w:sz w:val="20"/>
        </w:rPr>
        <w:t>կատարելու</w:t>
      </w:r>
      <w:r w:rsidRPr="006E68AD">
        <w:rPr>
          <w:rFonts w:ascii="Sylfaen" w:hAnsi="Sylfaen" w:cs="Times Armenian"/>
          <w:sz w:val="20"/>
          <w:lang w:val="af-ZA"/>
        </w:rPr>
        <w:t xml:space="preserve"> </w:t>
      </w:r>
      <w:r w:rsidRPr="006E68AD">
        <w:rPr>
          <w:rFonts w:ascii="Sylfaen" w:hAnsi="Sylfaen" w:cs="Sylfaen"/>
          <w:sz w:val="20"/>
        </w:rPr>
        <w:t>և</w:t>
      </w:r>
      <w:r w:rsidRPr="006E68AD">
        <w:rPr>
          <w:rFonts w:ascii="Sylfaen" w:hAnsi="Sylfaen" w:cs="Times Armenian"/>
          <w:sz w:val="20"/>
          <w:lang w:val="af-ZA"/>
        </w:rPr>
        <w:t xml:space="preserve"> </w:t>
      </w:r>
      <w:r w:rsidRPr="006E68AD">
        <w:rPr>
          <w:rFonts w:ascii="Sylfaen" w:hAnsi="Sylfaen" w:cs="Sylfaen"/>
          <w:sz w:val="20"/>
        </w:rPr>
        <w:t>դրանք</w:t>
      </w:r>
      <w:r w:rsidRPr="006E68AD">
        <w:rPr>
          <w:rFonts w:ascii="Sylfaen" w:hAnsi="Sylfaen" w:cs="Times Armenian"/>
          <w:sz w:val="20"/>
          <w:lang w:val="af-ZA"/>
        </w:rPr>
        <w:t xml:space="preserve"> </w:t>
      </w:r>
      <w:r w:rsidRPr="006E68AD">
        <w:rPr>
          <w:rFonts w:ascii="Sylfaen" w:hAnsi="Sylfaen" w:cs="Sylfaen"/>
          <w:sz w:val="20"/>
        </w:rPr>
        <w:t>հետ</w:t>
      </w:r>
      <w:r w:rsidRPr="006E68AD">
        <w:rPr>
          <w:rFonts w:ascii="Sylfaen" w:hAnsi="Sylfaen" w:cs="Times Armenian"/>
          <w:sz w:val="20"/>
          <w:lang w:val="af-ZA"/>
        </w:rPr>
        <w:t xml:space="preserve"> </w:t>
      </w:r>
      <w:r w:rsidRPr="006E68AD">
        <w:rPr>
          <w:rFonts w:ascii="Sylfaen" w:hAnsi="Sylfaen" w:cs="Sylfaen"/>
          <w:sz w:val="20"/>
        </w:rPr>
        <w:t>վերցնելու</w:t>
      </w:r>
      <w:r w:rsidRPr="006E68AD">
        <w:rPr>
          <w:rFonts w:ascii="Sylfaen" w:hAnsi="Sylfaen" w:cs="Times Armenian"/>
          <w:sz w:val="20"/>
          <w:lang w:val="af-ZA"/>
        </w:rPr>
        <w:t xml:space="preserve"> </w:t>
      </w:r>
      <w:r w:rsidRPr="006E68AD">
        <w:rPr>
          <w:rFonts w:ascii="Sylfaen" w:hAnsi="Sylfaen" w:cs="Sylfaen"/>
          <w:sz w:val="20"/>
        </w:rPr>
        <w:t>կարգը</w:t>
      </w:r>
      <w:r w:rsidRPr="006E68AD">
        <w:rPr>
          <w:rFonts w:ascii="Sylfaen" w:hAnsi="Sylfaen" w:cs="Times Armenian"/>
          <w:sz w:val="20"/>
          <w:lang w:val="af-ZA"/>
        </w:rPr>
        <w:tab/>
        <w:t xml:space="preserve"> </w:t>
      </w:r>
    </w:p>
    <w:p w:rsidR="009E6E76" w:rsidRPr="006E68AD" w:rsidRDefault="00FF60C2" w:rsidP="009E6E76">
      <w:pPr>
        <w:ind w:firstLine="1134"/>
        <w:jc w:val="both"/>
        <w:rPr>
          <w:rFonts w:ascii="Sylfaen" w:hAnsi="Sylfaen" w:cs="Sylfaen"/>
          <w:sz w:val="20"/>
          <w:lang w:val="af-ZA"/>
        </w:rPr>
      </w:pPr>
      <w:r w:rsidRPr="006E68AD">
        <w:rPr>
          <w:rFonts w:ascii="Sylfaen" w:hAnsi="Sylfaen"/>
          <w:sz w:val="20"/>
          <w:lang w:val="af-ZA"/>
        </w:rPr>
        <w:t>7</w:t>
      </w:r>
      <w:r w:rsidR="009E6E76" w:rsidRPr="006E68AD">
        <w:rPr>
          <w:rFonts w:ascii="Sylfaen" w:hAnsi="Sylfaen"/>
          <w:sz w:val="20"/>
          <w:lang w:val="af-ZA"/>
        </w:rPr>
        <w:t xml:space="preserve">. </w:t>
      </w:r>
      <w:r w:rsidR="009E6E76" w:rsidRPr="006E68AD">
        <w:rPr>
          <w:rFonts w:ascii="Sylfaen" w:hAnsi="Sylfaen" w:cs="Sylfaen"/>
          <w:sz w:val="20"/>
          <w:lang w:val="af-ZA"/>
        </w:rPr>
        <w:t>Հ</w:t>
      </w:r>
      <w:r w:rsidR="009E6E76" w:rsidRPr="006E68AD">
        <w:rPr>
          <w:rFonts w:ascii="Sylfaen" w:hAnsi="Sylfaen" w:cs="Sylfaen"/>
          <w:sz w:val="20"/>
        </w:rPr>
        <w:t>այտերի</w:t>
      </w:r>
      <w:r w:rsidR="009E6E76" w:rsidRPr="006E68AD">
        <w:rPr>
          <w:rFonts w:ascii="Sylfaen" w:hAnsi="Sylfaen" w:cs="Sylfaen"/>
          <w:sz w:val="20"/>
          <w:lang w:val="af-ZA"/>
        </w:rPr>
        <w:t xml:space="preserve"> </w:t>
      </w:r>
      <w:r w:rsidR="009E6E76" w:rsidRPr="006E68AD">
        <w:rPr>
          <w:rFonts w:ascii="Sylfaen" w:hAnsi="Sylfaen" w:cs="Sylfaen"/>
          <w:sz w:val="20"/>
        </w:rPr>
        <w:t>բացումը</w:t>
      </w:r>
      <w:r w:rsidR="009E6E76" w:rsidRPr="006E68AD">
        <w:rPr>
          <w:rFonts w:ascii="Sylfaen" w:hAnsi="Sylfaen" w:cs="Sylfaen"/>
          <w:sz w:val="20"/>
          <w:lang w:val="af-ZA"/>
        </w:rPr>
        <w:t xml:space="preserve">, </w:t>
      </w:r>
      <w:r w:rsidR="009E6E76" w:rsidRPr="006E68AD">
        <w:rPr>
          <w:rFonts w:ascii="Sylfaen" w:hAnsi="Sylfaen" w:cs="Sylfaen"/>
          <w:sz w:val="20"/>
        </w:rPr>
        <w:t>գնահատումը</w:t>
      </w:r>
      <w:r w:rsidR="009E6E76" w:rsidRPr="006E68AD">
        <w:rPr>
          <w:rFonts w:ascii="Sylfaen" w:hAnsi="Sylfaen" w:cs="Sylfaen"/>
          <w:sz w:val="20"/>
          <w:lang w:val="af-ZA"/>
        </w:rPr>
        <w:t xml:space="preserve">  </w:t>
      </w:r>
      <w:r w:rsidR="009E6E76" w:rsidRPr="006E68AD">
        <w:rPr>
          <w:rFonts w:ascii="Sylfaen" w:hAnsi="Sylfaen" w:cs="Sylfaen"/>
          <w:sz w:val="20"/>
        </w:rPr>
        <w:t>և</w:t>
      </w:r>
      <w:r w:rsidR="009E6E76" w:rsidRPr="006E68AD">
        <w:rPr>
          <w:rFonts w:ascii="Sylfaen" w:hAnsi="Sylfaen" w:cs="Sylfaen"/>
          <w:sz w:val="20"/>
          <w:lang w:val="af-ZA"/>
        </w:rPr>
        <w:t xml:space="preserve"> </w:t>
      </w:r>
      <w:r w:rsidR="009E6E76" w:rsidRPr="006E68AD">
        <w:rPr>
          <w:rFonts w:ascii="Sylfaen" w:hAnsi="Sylfaen" w:cs="Sylfaen"/>
          <w:sz w:val="20"/>
        </w:rPr>
        <w:t>արդյունքների</w:t>
      </w:r>
      <w:r w:rsidR="009E6E76" w:rsidRPr="006E68AD">
        <w:rPr>
          <w:rFonts w:ascii="Sylfaen" w:hAnsi="Sylfaen" w:cs="Sylfaen"/>
          <w:sz w:val="20"/>
          <w:lang w:val="af-ZA"/>
        </w:rPr>
        <w:t xml:space="preserve"> </w:t>
      </w:r>
      <w:r w:rsidR="009E6E76" w:rsidRPr="006E68AD">
        <w:rPr>
          <w:rFonts w:ascii="Sylfaen" w:hAnsi="Sylfaen" w:cs="Sylfaen"/>
          <w:sz w:val="20"/>
        </w:rPr>
        <w:t>ամփոփումը</w:t>
      </w:r>
      <w:r w:rsidR="009E6E76" w:rsidRPr="006E68AD">
        <w:rPr>
          <w:rFonts w:ascii="Sylfaen" w:hAnsi="Sylfaen" w:cs="Sylfaen"/>
          <w:sz w:val="20"/>
          <w:lang w:val="af-ZA"/>
        </w:rPr>
        <w:tab/>
      </w:r>
    </w:p>
    <w:p w:rsidR="009E6E76" w:rsidRPr="006E68AD" w:rsidRDefault="00FF60C2" w:rsidP="009E6E76">
      <w:pPr>
        <w:ind w:firstLine="1134"/>
        <w:jc w:val="both"/>
        <w:rPr>
          <w:rFonts w:ascii="Sylfaen" w:hAnsi="Sylfaen"/>
          <w:sz w:val="20"/>
          <w:lang w:val="af-ZA"/>
        </w:rPr>
      </w:pPr>
      <w:r w:rsidRPr="006E68AD">
        <w:rPr>
          <w:rFonts w:ascii="Sylfaen" w:hAnsi="Sylfaen"/>
          <w:sz w:val="20"/>
          <w:lang w:val="af-ZA"/>
        </w:rPr>
        <w:t>8</w:t>
      </w:r>
      <w:r w:rsidR="009E6E76" w:rsidRPr="006E68AD">
        <w:rPr>
          <w:rFonts w:ascii="Sylfaen" w:hAnsi="Sylfaen"/>
          <w:sz w:val="20"/>
          <w:lang w:val="af-ZA"/>
        </w:rPr>
        <w:t xml:space="preserve">. </w:t>
      </w:r>
      <w:r w:rsidR="009E6E76" w:rsidRPr="006E68AD">
        <w:rPr>
          <w:rFonts w:ascii="Sylfaen" w:hAnsi="Sylfaen" w:cs="Sylfaen"/>
          <w:sz w:val="20"/>
        </w:rPr>
        <w:t>Պայմանագրի</w:t>
      </w:r>
      <w:r w:rsidR="009E6E76" w:rsidRPr="006E68AD">
        <w:rPr>
          <w:rFonts w:ascii="Sylfaen" w:hAnsi="Sylfaen" w:cs="Times Armenian"/>
          <w:sz w:val="20"/>
          <w:lang w:val="af-ZA"/>
        </w:rPr>
        <w:t xml:space="preserve"> </w:t>
      </w:r>
      <w:r w:rsidR="009E6E76" w:rsidRPr="006E68AD">
        <w:rPr>
          <w:rFonts w:ascii="Sylfaen" w:hAnsi="Sylfaen" w:cs="Sylfaen"/>
          <w:sz w:val="20"/>
        </w:rPr>
        <w:t>կնքումը</w:t>
      </w:r>
      <w:r w:rsidR="009E6E76" w:rsidRPr="006E68AD">
        <w:rPr>
          <w:rFonts w:ascii="Sylfaen" w:hAnsi="Sylfaen" w:cs="Times Armenian"/>
          <w:sz w:val="20"/>
          <w:lang w:val="af-ZA"/>
        </w:rPr>
        <w:tab/>
      </w:r>
    </w:p>
    <w:p w:rsidR="009E6E76" w:rsidRPr="006E68AD" w:rsidRDefault="00FF60C2" w:rsidP="009E6E76">
      <w:pPr>
        <w:ind w:firstLine="1134"/>
        <w:jc w:val="both"/>
        <w:rPr>
          <w:rFonts w:ascii="Sylfaen" w:hAnsi="Sylfaen"/>
          <w:sz w:val="20"/>
          <w:lang w:val="af-ZA"/>
        </w:rPr>
      </w:pPr>
      <w:r w:rsidRPr="006E68AD">
        <w:rPr>
          <w:rFonts w:ascii="Sylfaen" w:hAnsi="Sylfaen"/>
          <w:sz w:val="20"/>
          <w:lang w:val="af-ZA"/>
        </w:rPr>
        <w:t>9</w:t>
      </w:r>
      <w:r w:rsidR="009E6E76" w:rsidRPr="006E68AD">
        <w:rPr>
          <w:rFonts w:ascii="Sylfaen" w:hAnsi="Sylfaen"/>
          <w:sz w:val="20"/>
          <w:lang w:val="af-ZA"/>
        </w:rPr>
        <w:t xml:space="preserve">. </w:t>
      </w:r>
      <w:r w:rsidR="009E6E76" w:rsidRPr="006E68AD">
        <w:rPr>
          <w:rFonts w:ascii="Sylfaen" w:hAnsi="Sylfaen" w:cs="Sylfaen"/>
          <w:sz w:val="20"/>
        </w:rPr>
        <w:t>Պայմանագրի</w:t>
      </w:r>
      <w:r w:rsidR="009E6E76" w:rsidRPr="006E68AD">
        <w:rPr>
          <w:rFonts w:ascii="Sylfaen" w:hAnsi="Sylfaen" w:cs="Times Armenian"/>
          <w:sz w:val="20"/>
          <w:lang w:val="af-ZA"/>
        </w:rPr>
        <w:t xml:space="preserve"> </w:t>
      </w:r>
      <w:r w:rsidR="009E6E76" w:rsidRPr="006E68AD">
        <w:rPr>
          <w:rFonts w:ascii="Sylfaen" w:hAnsi="Sylfaen" w:cs="Sylfaen"/>
          <w:sz w:val="20"/>
        </w:rPr>
        <w:t>ապահովումը</w:t>
      </w:r>
      <w:r w:rsidR="009E6E76" w:rsidRPr="006E68AD">
        <w:rPr>
          <w:rFonts w:ascii="Sylfaen" w:hAnsi="Sylfaen" w:cs="Times Armenian"/>
          <w:sz w:val="20"/>
          <w:lang w:val="af-ZA"/>
        </w:rPr>
        <w:tab/>
        <w:t xml:space="preserve"> </w:t>
      </w:r>
    </w:p>
    <w:p w:rsidR="009E6E76" w:rsidRPr="006E68AD" w:rsidRDefault="009E6E76" w:rsidP="009E6E76">
      <w:pPr>
        <w:ind w:firstLine="1134"/>
        <w:jc w:val="both"/>
        <w:rPr>
          <w:rFonts w:ascii="Sylfaen" w:hAnsi="Sylfaen"/>
          <w:sz w:val="20"/>
          <w:lang w:val="af-ZA"/>
        </w:rPr>
      </w:pPr>
      <w:r w:rsidRPr="006E68AD">
        <w:rPr>
          <w:rFonts w:ascii="Sylfaen" w:hAnsi="Sylfaen"/>
          <w:sz w:val="20"/>
          <w:lang w:val="af-ZA"/>
        </w:rPr>
        <w:t>1</w:t>
      </w:r>
      <w:r w:rsidR="00FF60C2" w:rsidRPr="006E68AD">
        <w:rPr>
          <w:rFonts w:ascii="Sylfaen" w:hAnsi="Sylfaen"/>
          <w:sz w:val="20"/>
          <w:lang w:val="af-ZA"/>
        </w:rPr>
        <w:t>0</w:t>
      </w:r>
      <w:r w:rsidRPr="006E68AD">
        <w:rPr>
          <w:rFonts w:ascii="Sylfaen" w:hAnsi="Sylfaen"/>
          <w:sz w:val="20"/>
          <w:lang w:val="af-ZA"/>
        </w:rPr>
        <w:t xml:space="preserve">. </w:t>
      </w:r>
      <w:r w:rsidRPr="006E68AD">
        <w:rPr>
          <w:rFonts w:ascii="Sylfaen" w:hAnsi="Sylfaen" w:cs="Sylfaen"/>
          <w:sz w:val="20"/>
        </w:rPr>
        <w:t>Ընթացակարգը</w:t>
      </w:r>
      <w:r w:rsidRPr="006E68AD">
        <w:rPr>
          <w:rFonts w:ascii="Sylfaen" w:hAnsi="Sylfaen" w:cs="Times Armenian"/>
          <w:sz w:val="20"/>
          <w:lang w:val="af-ZA"/>
        </w:rPr>
        <w:t xml:space="preserve"> </w:t>
      </w:r>
      <w:r w:rsidRPr="006E68AD">
        <w:rPr>
          <w:rFonts w:ascii="Sylfaen" w:hAnsi="Sylfaen" w:cs="Sylfaen"/>
          <w:sz w:val="20"/>
        </w:rPr>
        <w:t>չկայացած</w:t>
      </w:r>
      <w:r w:rsidRPr="006E68AD">
        <w:rPr>
          <w:rFonts w:ascii="Sylfaen" w:hAnsi="Sylfaen" w:cs="Times Armenian"/>
          <w:sz w:val="20"/>
          <w:lang w:val="af-ZA"/>
        </w:rPr>
        <w:t xml:space="preserve"> </w:t>
      </w:r>
      <w:r w:rsidRPr="006E68AD">
        <w:rPr>
          <w:rFonts w:ascii="Sylfaen" w:hAnsi="Sylfaen" w:cs="Sylfaen"/>
          <w:sz w:val="20"/>
        </w:rPr>
        <w:t>հայտարարելը</w:t>
      </w:r>
      <w:r w:rsidRPr="006E68AD">
        <w:rPr>
          <w:rFonts w:ascii="Sylfaen" w:hAnsi="Sylfaen" w:cs="Times Armenian"/>
          <w:sz w:val="20"/>
          <w:lang w:val="af-ZA"/>
        </w:rPr>
        <w:tab/>
        <w:t xml:space="preserve"> </w:t>
      </w:r>
    </w:p>
    <w:p w:rsidR="009E6E76" w:rsidRPr="006E68AD" w:rsidRDefault="009E6E76" w:rsidP="009E6E76">
      <w:pPr>
        <w:ind w:firstLine="1134"/>
        <w:jc w:val="both"/>
        <w:rPr>
          <w:rFonts w:ascii="Sylfaen" w:hAnsi="Sylfaen"/>
          <w:sz w:val="20"/>
          <w:lang w:val="af-ZA"/>
        </w:rPr>
      </w:pPr>
      <w:r w:rsidRPr="006E68AD">
        <w:rPr>
          <w:rFonts w:ascii="Sylfaen" w:hAnsi="Sylfaen"/>
          <w:sz w:val="20"/>
          <w:lang w:val="af-ZA"/>
        </w:rPr>
        <w:t>1</w:t>
      </w:r>
      <w:r w:rsidR="00FF60C2" w:rsidRPr="006E68AD">
        <w:rPr>
          <w:rFonts w:ascii="Sylfaen" w:hAnsi="Sylfaen"/>
          <w:sz w:val="20"/>
          <w:lang w:val="af-ZA"/>
        </w:rPr>
        <w:t>1</w:t>
      </w:r>
      <w:r w:rsidRPr="006E68AD">
        <w:rPr>
          <w:rFonts w:ascii="Sylfaen" w:hAnsi="Sylfaen"/>
          <w:sz w:val="20"/>
          <w:lang w:val="af-ZA"/>
        </w:rPr>
        <w:t xml:space="preserve">. </w:t>
      </w:r>
      <w:r w:rsidRPr="006E68AD">
        <w:rPr>
          <w:rFonts w:ascii="Sylfaen" w:hAnsi="Sylfaen" w:cs="Sylfaen"/>
          <w:sz w:val="20"/>
        </w:rPr>
        <w:t>Գնման</w:t>
      </w:r>
      <w:r w:rsidRPr="006E68AD">
        <w:rPr>
          <w:rFonts w:ascii="Sylfaen" w:hAnsi="Sylfaen" w:cs="Times Armenian"/>
          <w:sz w:val="20"/>
          <w:lang w:val="af-ZA"/>
        </w:rPr>
        <w:t xml:space="preserve"> </w:t>
      </w:r>
      <w:r w:rsidRPr="006E68AD">
        <w:rPr>
          <w:rFonts w:ascii="Sylfaen" w:hAnsi="Sylfaen" w:cs="Sylfaen"/>
          <w:sz w:val="20"/>
        </w:rPr>
        <w:t>գործընթացի</w:t>
      </w:r>
      <w:r w:rsidRPr="006E68AD">
        <w:rPr>
          <w:rFonts w:ascii="Sylfaen" w:hAnsi="Sylfaen" w:cs="Times Armenian"/>
          <w:sz w:val="20"/>
          <w:lang w:val="af-ZA"/>
        </w:rPr>
        <w:t xml:space="preserve"> </w:t>
      </w:r>
      <w:r w:rsidRPr="006E68AD">
        <w:rPr>
          <w:rFonts w:ascii="Sylfaen" w:hAnsi="Sylfaen" w:cs="Sylfaen"/>
          <w:sz w:val="20"/>
        </w:rPr>
        <w:t>հետ</w:t>
      </w:r>
      <w:r w:rsidRPr="006E68AD">
        <w:rPr>
          <w:rFonts w:ascii="Sylfaen" w:hAnsi="Sylfaen" w:cs="Times Armenian"/>
          <w:sz w:val="20"/>
          <w:lang w:val="af-ZA"/>
        </w:rPr>
        <w:t xml:space="preserve"> </w:t>
      </w:r>
      <w:r w:rsidRPr="006E68AD">
        <w:rPr>
          <w:rFonts w:ascii="Sylfaen" w:hAnsi="Sylfaen" w:cs="Sylfaen"/>
          <w:sz w:val="20"/>
        </w:rPr>
        <w:t>կապված</w:t>
      </w:r>
      <w:r w:rsidRPr="006E68AD">
        <w:rPr>
          <w:rFonts w:ascii="Sylfaen" w:hAnsi="Sylfaen" w:cs="Times Armenian"/>
          <w:sz w:val="20"/>
          <w:lang w:val="af-ZA"/>
        </w:rPr>
        <w:t xml:space="preserve"> </w:t>
      </w:r>
      <w:r w:rsidRPr="006E68AD">
        <w:rPr>
          <w:rFonts w:ascii="Sylfaen" w:hAnsi="Sylfaen" w:cs="Sylfaen"/>
          <w:sz w:val="20"/>
        </w:rPr>
        <w:t>գործողությունները</w:t>
      </w:r>
      <w:r w:rsidRPr="006E68AD">
        <w:rPr>
          <w:rFonts w:ascii="Sylfaen" w:hAnsi="Sylfaen" w:cs="Times Armenian"/>
          <w:sz w:val="20"/>
          <w:lang w:val="af-ZA"/>
        </w:rPr>
        <w:t xml:space="preserve"> </w:t>
      </w:r>
      <w:r w:rsidRPr="006E68AD">
        <w:rPr>
          <w:rFonts w:ascii="Sylfaen" w:hAnsi="Sylfaen" w:cs="Sylfaen"/>
          <w:sz w:val="20"/>
        </w:rPr>
        <w:t>և</w:t>
      </w:r>
      <w:r w:rsidRPr="006E68AD">
        <w:rPr>
          <w:rFonts w:ascii="Sylfaen" w:hAnsi="Sylfaen" w:cs="Times Armenian"/>
          <w:sz w:val="20"/>
          <w:lang w:val="af-ZA"/>
        </w:rPr>
        <w:t xml:space="preserve"> (</w:t>
      </w:r>
      <w:r w:rsidRPr="006E68AD">
        <w:rPr>
          <w:rFonts w:ascii="Sylfaen" w:hAnsi="Sylfaen" w:cs="Sylfaen"/>
          <w:sz w:val="20"/>
        </w:rPr>
        <w:t>կամ</w:t>
      </w:r>
      <w:r w:rsidRPr="006E68AD">
        <w:rPr>
          <w:rFonts w:ascii="Sylfaen" w:hAnsi="Sylfaen" w:cs="Times Armenian"/>
          <w:sz w:val="20"/>
          <w:lang w:val="af-ZA"/>
        </w:rPr>
        <w:t xml:space="preserve">) </w:t>
      </w:r>
      <w:r w:rsidRPr="006E68AD">
        <w:rPr>
          <w:rFonts w:ascii="Sylfaen" w:hAnsi="Sylfaen" w:cs="Sylfaen"/>
          <w:sz w:val="20"/>
        </w:rPr>
        <w:t>ընդունված</w:t>
      </w:r>
      <w:r w:rsidRPr="006E68AD">
        <w:rPr>
          <w:rFonts w:ascii="Sylfaen" w:hAnsi="Sylfaen" w:cs="Times Armenian"/>
          <w:sz w:val="20"/>
          <w:lang w:val="af-ZA"/>
        </w:rPr>
        <w:t xml:space="preserve"> </w:t>
      </w:r>
      <w:r w:rsidRPr="006E68AD">
        <w:rPr>
          <w:rFonts w:ascii="Sylfaen" w:hAnsi="Sylfaen" w:cs="Sylfaen"/>
          <w:sz w:val="20"/>
        </w:rPr>
        <w:t>որոշումները</w:t>
      </w:r>
      <w:r w:rsidRPr="006E68AD">
        <w:rPr>
          <w:rFonts w:ascii="Sylfaen" w:hAnsi="Sylfaen" w:cs="Times Armenian"/>
          <w:sz w:val="20"/>
          <w:lang w:val="af-ZA"/>
        </w:rPr>
        <w:t xml:space="preserve"> </w:t>
      </w:r>
      <w:r w:rsidRPr="006E68AD">
        <w:rPr>
          <w:rFonts w:ascii="Sylfaen" w:hAnsi="Sylfaen" w:cs="Sylfaen"/>
          <w:sz w:val="20"/>
        </w:rPr>
        <w:t>բողոքարկելու</w:t>
      </w:r>
      <w:r w:rsidRPr="006E68AD">
        <w:rPr>
          <w:rFonts w:ascii="Sylfaen" w:hAnsi="Sylfaen" w:cs="Times Armenian"/>
          <w:sz w:val="20"/>
          <w:lang w:val="af-ZA"/>
        </w:rPr>
        <w:t xml:space="preserve"> </w:t>
      </w:r>
      <w:r w:rsidRPr="006E68AD">
        <w:rPr>
          <w:rFonts w:ascii="Sylfaen" w:hAnsi="Sylfaen" w:cs="Sylfaen"/>
          <w:sz w:val="20"/>
        </w:rPr>
        <w:t>մասնակցի</w:t>
      </w:r>
      <w:r w:rsidRPr="006E68AD">
        <w:rPr>
          <w:rFonts w:ascii="Sylfaen" w:hAnsi="Sylfaen" w:cs="Times Armenian"/>
          <w:sz w:val="20"/>
          <w:lang w:val="af-ZA"/>
        </w:rPr>
        <w:t xml:space="preserve"> </w:t>
      </w:r>
      <w:r w:rsidRPr="006E68AD">
        <w:rPr>
          <w:rFonts w:ascii="Sylfaen" w:hAnsi="Sylfaen" w:cs="Sylfaen"/>
          <w:sz w:val="20"/>
        </w:rPr>
        <w:t>իրավունքը</w:t>
      </w:r>
      <w:r w:rsidRPr="006E68AD">
        <w:rPr>
          <w:rFonts w:ascii="Sylfaen" w:hAnsi="Sylfaen" w:cs="Times Armenian"/>
          <w:sz w:val="20"/>
          <w:lang w:val="af-ZA"/>
        </w:rPr>
        <w:t xml:space="preserve"> </w:t>
      </w:r>
      <w:r w:rsidRPr="006E68AD">
        <w:rPr>
          <w:rFonts w:ascii="Sylfaen" w:hAnsi="Sylfaen" w:cs="Sylfaen"/>
          <w:sz w:val="20"/>
        </w:rPr>
        <w:t>և</w:t>
      </w:r>
      <w:r w:rsidRPr="006E68AD">
        <w:rPr>
          <w:rFonts w:ascii="Sylfaen" w:hAnsi="Sylfaen" w:cs="Times Armenian"/>
          <w:sz w:val="20"/>
          <w:lang w:val="af-ZA"/>
        </w:rPr>
        <w:t xml:space="preserve"> </w:t>
      </w:r>
      <w:r w:rsidRPr="006E68AD">
        <w:rPr>
          <w:rFonts w:ascii="Sylfaen" w:hAnsi="Sylfaen" w:cs="Sylfaen"/>
          <w:sz w:val="20"/>
        </w:rPr>
        <w:t>կարգը</w:t>
      </w:r>
      <w:r w:rsidRPr="006E68AD">
        <w:rPr>
          <w:rFonts w:ascii="Sylfaen" w:hAnsi="Sylfaen" w:cs="Times Armenian"/>
          <w:sz w:val="20"/>
          <w:lang w:val="af-ZA"/>
        </w:rPr>
        <w:tab/>
      </w:r>
    </w:p>
    <w:p w:rsidR="00096865" w:rsidRPr="006E68AD" w:rsidRDefault="00096865" w:rsidP="00096865">
      <w:pPr>
        <w:ind w:firstLine="1134"/>
        <w:jc w:val="both"/>
        <w:rPr>
          <w:rFonts w:ascii="Sylfaen" w:hAnsi="Sylfaen"/>
          <w:sz w:val="20"/>
          <w:lang w:val="af-ZA"/>
        </w:rPr>
      </w:pPr>
      <w:r w:rsidRPr="006E68AD">
        <w:rPr>
          <w:rFonts w:ascii="Sylfaen" w:hAnsi="Sylfaen" w:cs="Times Armenian"/>
          <w:sz w:val="20"/>
          <w:lang w:val="af-ZA"/>
        </w:rPr>
        <w:tab/>
      </w:r>
    </w:p>
    <w:p w:rsidR="00096865" w:rsidRPr="006E68AD" w:rsidRDefault="00096865" w:rsidP="00096865">
      <w:pPr>
        <w:ind w:firstLine="567"/>
        <w:jc w:val="both"/>
        <w:rPr>
          <w:rFonts w:ascii="Sylfaen" w:hAnsi="Sylfaen"/>
          <w:sz w:val="20"/>
          <w:lang w:val="af-ZA"/>
        </w:rPr>
      </w:pPr>
    </w:p>
    <w:p w:rsidR="00096865" w:rsidRPr="006E68AD" w:rsidRDefault="00096865" w:rsidP="00096865">
      <w:pPr>
        <w:ind w:firstLine="567"/>
        <w:jc w:val="both"/>
        <w:rPr>
          <w:rFonts w:ascii="Sylfaen" w:hAnsi="Sylfaen"/>
          <w:sz w:val="20"/>
          <w:lang w:val="af-ZA"/>
        </w:rPr>
      </w:pPr>
    </w:p>
    <w:p w:rsidR="00096865" w:rsidRPr="006E68AD" w:rsidRDefault="00096865" w:rsidP="00096865">
      <w:pPr>
        <w:ind w:firstLine="567"/>
        <w:jc w:val="center"/>
        <w:rPr>
          <w:rFonts w:ascii="Sylfaen" w:hAnsi="Sylfaen"/>
          <w:b/>
          <w:sz w:val="20"/>
          <w:lang w:val="af-ZA"/>
        </w:rPr>
      </w:pPr>
      <w:r w:rsidRPr="006E68AD">
        <w:rPr>
          <w:rFonts w:ascii="Sylfaen" w:hAnsi="Sylfaen" w:cs="Sylfaen"/>
          <w:b/>
          <w:sz w:val="20"/>
        </w:rPr>
        <w:t>ՄԱՍ</w:t>
      </w:r>
      <w:r w:rsidRPr="006E68AD">
        <w:rPr>
          <w:rFonts w:ascii="Sylfaen" w:hAnsi="Sylfaen" w:cs="Times Armenian"/>
          <w:b/>
          <w:sz w:val="20"/>
          <w:lang w:val="af-ZA"/>
        </w:rPr>
        <w:t xml:space="preserve">  II.  </w:t>
      </w:r>
      <w:r w:rsidR="008470CE" w:rsidRPr="006E68AD">
        <w:rPr>
          <w:rFonts w:ascii="Sylfaen" w:hAnsi="Sylfaen" w:cs="Sylfaen"/>
          <w:b/>
          <w:sz w:val="20"/>
          <w:lang w:val="af-ZA"/>
        </w:rPr>
        <w:t>ԳՆԱՆՇՄԱՆ</w:t>
      </w:r>
      <w:r w:rsidR="008470CE" w:rsidRPr="006E68AD">
        <w:rPr>
          <w:rFonts w:ascii="Sylfaen" w:hAnsi="Sylfaen" w:cs="Times Armenian"/>
          <w:b/>
          <w:sz w:val="20"/>
          <w:lang w:val="af-ZA"/>
        </w:rPr>
        <w:t xml:space="preserve"> </w:t>
      </w:r>
      <w:r w:rsidR="008470CE" w:rsidRPr="006E68AD">
        <w:rPr>
          <w:rFonts w:ascii="Sylfaen" w:hAnsi="Sylfaen" w:cs="Sylfaen"/>
          <w:b/>
          <w:sz w:val="20"/>
          <w:lang w:val="af-ZA"/>
        </w:rPr>
        <w:t>ՀԱՐՑՄԱՆ</w:t>
      </w:r>
      <w:r w:rsidR="008470CE" w:rsidRPr="006E68AD">
        <w:rPr>
          <w:rFonts w:ascii="Sylfaen" w:hAnsi="Sylfaen" w:cs="Times Armenian"/>
          <w:b/>
          <w:sz w:val="20"/>
          <w:lang w:val="af-ZA"/>
        </w:rPr>
        <w:t xml:space="preserve"> </w:t>
      </w:r>
      <w:r w:rsidRPr="006E68AD">
        <w:rPr>
          <w:rFonts w:ascii="Sylfaen" w:hAnsi="Sylfaen" w:cs="Sylfaen"/>
          <w:b/>
          <w:sz w:val="20"/>
        </w:rPr>
        <w:t>ՀԱՅՏԸ</w:t>
      </w:r>
      <w:r w:rsidRPr="006E68AD">
        <w:rPr>
          <w:rFonts w:ascii="Sylfaen" w:hAnsi="Sylfaen" w:cs="Times Armenian"/>
          <w:b/>
          <w:sz w:val="20"/>
          <w:lang w:val="af-ZA"/>
        </w:rPr>
        <w:t xml:space="preserve">  </w:t>
      </w:r>
      <w:r w:rsidRPr="006E68AD">
        <w:rPr>
          <w:rFonts w:ascii="Sylfaen" w:hAnsi="Sylfaen" w:cs="Sylfaen"/>
          <w:b/>
          <w:sz w:val="20"/>
        </w:rPr>
        <w:t>ՊԱՏՐԱՍՏԵԼՈՒ</w:t>
      </w:r>
      <w:r w:rsidRPr="006E68AD">
        <w:rPr>
          <w:rFonts w:ascii="Sylfaen" w:hAnsi="Sylfaen" w:cs="Times Armenian"/>
          <w:b/>
          <w:sz w:val="20"/>
          <w:lang w:val="af-ZA"/>
        </w:rPr>
        <w:t xml:space="preserve">  </w:t>
      </w:r>
      <w:r w:rsidRPr="006E68AD">
        <w:rPr>
          <w:rFonts w:ascii="Sylfaen" w:hAnsi="Sylfaen" w:cs="Sylfaen"/>
          <w:b/>
          <w:sz w:val="20"/>
        </w:rPr>
        <w:t>ՀՐԱՀԱՆԳ</w:t>
      </w:r>
    </w:p>
    <w:p w:rsidR="00096865" w:rsidRPr="006E68AD" w:rsidRDefault="00096865" w:rsidP="00096865">
      <w:pPr>
        <w:ind w:firstLine="567"/>
        <w:jc w:val="both"/>
        <w:rPr>
          <w:rFonts w:ascii="Sylfaen" w:hAnsi="Sylfaen"/>
          <w:sz w:val="20"/>
          <w:lang w:val="af-ZA"/>
        </w:rPr>
      </w:pPr>
    </w:p>
    <w:p w:rsidR="00096865" w:rsidRPr="006E68AD" w:rsidRDefault="00096865" w:rsidP="00096865">
      <w:pPr>
        <w:ind w:firstLine="1134"/>
        <w:jc w:val="both"/>
        <w:rPr>
          <w:rFonts w:ascii="Sylfaen" w:hAnsi="Sylfaen"/>
          <w:sz w:val="20"/>
          <w:lang w:val="af-ZA"/>
        </w:rPr>
      </w:pPr>
      <w:r w:rsidRPr="006E68AD">
        <w:rPr>
          <w:rFonts w:ascii="Sylfaen" w:hAnsi="Sylfaen"/>
          <w:sz w:val="20"/>
          <w:lang w:val="af-ZA"/>
        </w:rPr>
        <w:t>1.</w:t>
      </w:r>
      <w:r w:rsidRPr="006E68AD">
        <w:rPr>
          <w:rFonts w:ascii="Sylfaen" w:hAnsi="Sylfaen"/>
          <w:sz w:val="20"/>
          <w:lang w:val="af-ZA"/>
        </w:rPr>
        <w:tab/>
      </w:r>
      <w:r w:rsidRPr="006E68AD">
        <w:rPr>
          <w:rFonts w:ascii="Sylfaen" w:hAnsi="Sylfaen" w:cs="Sylfaen"/>
          <w:sz w:val="20"/>
        </w:rPr>
        <w:t>Ընդհանուր</w:t>
      </w:r>
      <w:r w:rsidRPr="006E68AD">
        <w:rPr>
          <w:rFonts w:ascii="Sylfaen" w:hAnsi="Sylfaen" w:cs="Times Armenian"/>
          <w:sz w:val="20"/>
          <w:lang w:val="af-ZA"/>
        </w:rPr>
        <w:t xml:space="preserve">  </w:t>
      </w:r>
      <w:r w:rsidRPr="006E68AD">
        <w:rPr>
          <w:rFonts w:ascii="Sylfaen" w:hAnsi="Sylfaen" w:cs="Sylfaen"/>
          <w:sz w:val="20"/>
        </w:rPr>
        <w:t>դրույթներ</w:t>
      </w:r>
      <w:r w:rsidRPr="006E68AD">
        <w:rPr>
          <w:rFonts w:ascii="Sylfaen" w:hAnsi="Sylfaen" w:cs="Times Armenian"/>
          <w:sz w:val="20"/>
          <w:lang w:val="af-ZA"/>
        </w:rPr>
        <w:tab/>
      </w:r>
    </w:p>
    <w:p w:rsidR="00096865" w:rsidRPr="006E68AD" w:rsidRDefault="00096865" w:rsidP="00096865">
      <w:pPr>
        <w:ind w:firstLine="1134"/>
        <w:jc w:val="both"/>
        <w:rPr>
          <w:rFonts w:ascii="Sylfaen" w:hAnsi="Sylfaen"/>
          <w:sz w:val="20"/>
          <w:lang w:val="af-ZA"/>
        </w:rPr>
      </w:pPr>
      <w:r w:rsidRPr="006E68AD">
        <w:rPr>
          <w:rFonts w:ascii="Sylfaen" w:hAnsi="Sylfaen"/>
          <w:sz w:val="20"/>
          <w:lang w:val="af-ZA"/>
        </w:rPr>
        <w:t>2.</w:t>
      </w:r>
      <w:r w:rsidRPr="006E68AD">
        <w:rPr>
          <w:rFonts w:ascii="Sylfaen" w:hAnsi="Sylfaen"/>
          <w:sz w:val="20"/>
          <w:lang w:val="af-ZA"/>
        </w:rPr>
        <w:tab/>
      </w:r>
      <w:r w:rsidRPr="006E68AD">
        <w:rPr>
          <w:rFonts w:ascii="Sylfaen" w:hAnsi="Sylfaen" w:cs="Sylfaen"/>
          <w:sz w:val="20"/>
        </w:rPr>
        <w:t>Ընթացակարգի</w:t>
      </w:r>
      <w:r w:rsidRPr="006E68AD">
        <w:rPr>
          <w:rFonts w:ascii="Sylfaen" w:hAnsi="Sylfaen" w:cs="Times Armenian"/>
          <w:sz w:val="20"/>
          <w:lang w:val="af-ZA"/>
        </w:rPr>
        <w:t xml:space="preserve"> </w:t>
      </w:r>
      <w:r w:rsidRPr="006E68AD">
        <w:rPr>
          <w:rFonts w:ascii="Sylfaen" w:hAnsi="Sylfaen" w:cs="Sylfaen"/>
          <w:sz w:val="20"/>
        </w:rPr>
        <w:t>հայտը</w:t>
      </w:r>
      <w:r w:rsidRPr="006E68AD">
        <w:rPr>
          <w:rFonts w:ascii="Sylfaen" w:hAnsi="Sylfaen" w:cs="Times Armenian"/>
          <w:sz w:val="20"/>
          <w:lang w:val="af-ZA"/>
        </w:rPr>
        <w:tab/>
      </w:r>
    </w:p>
    <w:p w:rsidR="00104861" w:rsidRPr="006E68AD" w:rsidRDefault="00096865" w:rsidP="00EE09A4">
      <w:pPr>
        <w:ind w:left="1440" w:hanging="306"/>
        <w:jc w:val="both"/>
        <w:rPr>
          <w:rFonts w:ascii="Sylfaen" w:hAnsi="Sylfaen" w:cs="Sylfaen"/>
          <w:sz w:val="20"/>
          <w:lang w:val="af-ZA"/>
        </w:rPr>
      </w:pPr>
      <w:r w:rsidRPr="006E68AD">
        <w:rPr>
          <w:rFonts w:ascii="Sylfaen" w:hAnsi="Sylfaen"/>
          <w:sz w:val="20"/>
          <w:lang w:val="af-ZA"/>
        </w:rPr>
        <w:t>3.</w:t>
      </w:r>
      <w:r w:rsidRPr="006E68AD">
        <w:rPr>
          <w:rFonts w:ascii="Sylfaen" w:hAnsi="Sylfaen"/>
          <w:sz w:val="20"/>
          <w:lang w:val="af-ZA"/>
        </w:rPr>
        <w:tab/>
      </w:r>
      <w:r w:rsidR="00EE09A4" w:rsidRPr="006E68AD">
        <w:rPr>
          <w:rFonts w:ascii="Sylfaen" w:hAnsi="Sylfaen" w:cs="Sylfaen"/>
          <w:sz w:val="20"/>
        </w:rPr>
        <w:t>Առաջին</w:t>
      </w:r>
      <w:r w:rsidR="00EE09A4" w:rsidRPr="006E68AD">
        <w:rPr>
          <w:rFonts w:ascii="Sylfaen" w:hAnsi="Sylfaen" w:cs="Sylfaen"/>
          <w:sz w:val="20"/>
          <w:lang w:val="af-ZA"/>
        </w:rPr>
        <w:t xml:space="preserve"> </w:t>
      </w:r>
      <w:r w:rsidR="00EE09A4" w:rsidRPr="006E68AD">
        <w:rPr>
          <w:rFonts w:ascii="Sylfaen" w:hAnsi="Sylfaen" w:cs="Sylfaen"/>
          <w:sz w:val="20"/>
        </w:rPr>
        <w:t>տեղը</w:t>
      </w:r>
      <w:r w:rsidR="00EE09A4" w:rsidRPr="006E68AD">
        <w:rPr>
          <w:rFonts w:ascii="Sylfaen" w:hAnsi="Sylfaen" w:cs="Sylfaen"/>
          <w:sz w:val="20"/>
          <w:lang w:val="af-ZA"/>
        </w:rPr>
        <w:t xml:space="preserve"> </w:t>
      </w:r>
      <w:r w:rsidR="00EE09A4" w:rsidRPr="006E68AD">
        <w:rPr>
          <w:rFonts w:ascii="Sylfaen" w:hAnsi="Sylfaen" w:cs="Sylfaen"/>
          <w:sz w:val="20"/>
        </w:rPr>
        <w:t>զբաղեցրած</w:t>
      </w:r>
      <w:r w:rsidR="00EE09A4" w:rsidRPr="006E68AD">
        <w:rPr>
          <w:rFonts w:ascii="Sylfaen" w:hAnsi="Sylfaen" w:cs="Sylfaen"/>
          <w:sz w:val="20"/>
          <w:lang w:val="af-ZA"/>
        </w:rPr>
        <w:t xml:space="preserve"> </w:t>
      </w:r>
      <w:r w:rsidR="00EE09A4" w:rsidRPr="006E68AD">
        <w:rPr>
          <w:rFonts w:ascii="Sylfaen" w:hAnsi="Sylfaen" w:cs="Sylfaen"/>
          <w:sz w:val="20"/>
        </w:rPr>
        <w:t>մասնակցի</w:t>
      </w:r>
      <w:r w:rsidR="00EE09A4" w:rsidRPr="006E68AD">
        <w:rPr>
          <w:rFonts w:ascii="Sylfaen" w:hAnsi="Sylfaen" w:cs="Sylfaen"/>
          <w:sz w:val="20"/>
          <w:lang w:val="af-ZA"/>
        </w:rPr>
        <w:t xml:space="preserve"> </w:t>
      </w:r>
      <w:r w:rsidR="00EE09A4" w:rsidRPr="006E68AD">
        <w:rPr>
          <w:rFonts w:ascii="Sylfaen" w:hAnsi="Sylfaen" w:cs="Sylfaen"/>
          <w:sz w:val="20"/>
        </w:rPr>
        <w:t>կողմից</w:t>
      </w:r>
      <w:r w:rsidR="00EE09A4" w:rsidRPr="006E68AD">
        <w:rPr>
          <w:rFonts w:ascii="Sylfaen" w:hAnsi="Sylfaen" w:cs="Sylfaen"/>
          <w:sz w:val="20"/>
          <w:lang w:val="af-ZA"/>
        </w:rPr>
        <w:t xml:space="preserve"> </w:t>
      </w:r>
      <w:r w:rsidR="00EE09A4" w:rsidRPr="006E68AD">
        <w:rPr>
          <w:rFonts w:ascii="Sylfaen" w:hAnsi="Sylfaen" w:cs="Sylfaen"/>
          <w:sz w:val="20"/>
        </w:rPr>
        <w:t>ներկայացվող</w:t>
      </w:r>
      <w:r w:rsidR="00EE09A4" w:rsidRPr="006E68AD">
        <w:rPr>
          <w:rFonts w:ascii="Sylfaen" w:hAnsi="Sylfaen" w:cs="Sylfaen"/>
          <w:sz w:val="20"/>
          <w:lang w:val="af-ZA"/>
        </w:rPr>
        <w:t xml:space="preserve"> </w:t>
      </w:r>
      <w:r w:rsidR="00EE09A4" w:rsidRPr="006E68AD">
        <w:rPr>
          <w:rFonts w:ascii="Sylfaen" w:hAnsi="Sylfaen" w:cs="Sylfaen"/>
          <w:sz w:val="20"/>
        </w:rPr>
        <w:t>փաստաթղթերը</w:t>
      </w:r>
    </w:p>
    <w:p w:rsidR="00037DDE" w:rsidRPr="006E68AD" w:rsidRDefault="009E6E76" w:rsidP="00096865">
      <w:pPr>
        <w:ind w:firstLine="1134"/>
        <w:jc w:val="both"/>
        <w:rPr>
          <w:rFonts w:ascii="Sylfaen" w:hAnsi="Sylfaen" w:cs="Times Armenian"/>
          <w:sz w:val="20"/>
          <w:lang w:val="af-ZA"/>
        </w:rPr>
      </w:pPr>
      <w:r w:rsidRPr="006E68AD">
        <w:rPr>
          <w:rFonts w:ascii="Sylfaen" w:hAnsi="Sylfaen"/>
          <w:sz w:val="20"/>
          <w:lang w:val="af-ZA"/>
        </w:rPr>
        <w:t>4</w:t>
      </w:r>
      <w:r w:rsidR="00096865" w:rsidRPr="006E68AD">
        <w:rPr>
          <w:rFonts w:ascii="Sylfaen" w:hAnsi="Sylfaen"/>
          <w:sz w:val="20"/>
          <w:lang w:val="af-ZA"/>
        </w:rPr>
        <w:t>.</w:t>
      </w:r>
      <w:r w:rsidR="00096865" w:rsidRPr="006E68AD">
        <w:rPr>
          <w:rFonts w:ascii="Sylfaen" w:hAnsi="Sylfaen"/>
          <w:sz w:val="20"/>
          <w:lang w:val="af-ZA"/>
        </w:rPr>
        <w:tab/>
      </w:r>
      <w:r w:rsidR="00096865" w:rsidRPr="006E68AD">
        <w:rPr>
          <w:rFonts w:ascii="Sylfaen" w:hAnsi="Sylfaen" w:cs="Sylfaen"/>
          <w:sz w:val="20"/>
        </w:rPr>
        <w:t>Հավելվածներ</w:t>
      </w:r>
      <w:r w:rsidR="00BE01AE" w:rsidRPr="006E68AD">
        <w:rPr>
          <w:rFonts w:ascii="Sylfaen" w:hAnsi="Sylfaen" w:cs="Times Armenian"/>
          <w:sz w:val="20"/>
          <w:lang w:val="af-ZA"/>
        </w:rPr>
        <w:t xml:space="preserve"> 1-</w:t>
      </w:r>
      <w:r w:rsidR="002B6371" w:rsidRPr="006E68AD">
        <w:rPr>
          <w:rFonts w:ascii="Sylfaen" w:hAnsi="Sylfaen" w:cs="Times Armenian"/>
          <w:sz w:val="20"/>
          <w:lang w:val="af-ZA"/>
        </w:rPr>
        <w:t>7</w:t>
      </w:r>
      <w:r w:rsidR="00096865" w:rsidRPr="006E68AD">
        <w:rPr>
          <w:rFonts w:ascii="Sylfaen" w:hAnsi="Sylfaen" w:cs="Times Armenian"/>
          <w:sz w:val="20"/>
          <w:lang w:val="af-ZA"/>
        </w:rPr>
        <w:tab/>
      </w:r>
    </w:p>
    <w:p w:rsidR="00037DDE" w:rsidRPr="006E68AD" w:rsidRDefault="00037DDE" w:rsidP="00096865">
      <w:pPr>
        <w:ind w:firstLine="1134"/>
        <w:jc w:val="both"/>
        <w:rPr>
          <w:rFonts w:ascii="Sylfaen" w:hAnsi="Sylfaen" w:cs="Times Armenian"/>
          <w:sz w:val="20"/>
          <w:lang w:val="af-ZA"/>
        </w:rPr>
      </w:pPr>
    </w:p>
    <w:p w:rsidR="00037DDE" w:rsidRPr="006E68AD" w:rsidRDefault="00037DDE" w:rsidP="00096865">
      <w:pPr>
        <w:ind w:firstLine="1134"/>
        <w:jc w:val="both"/>
        <w:rPr>
          <w:rFonts w:ascii="Sylfaen" w:hAnsi="Sylfaen" w:cs="Times Armenian"/>
          <w:sz w:val="20"/>
          <w:lang w:val="af-ZA"/>
        </w:rPr>
      </w:pPr>
    </w:p>
    <w:p w:rsidR="00037DDE" w:rsidRPr="006E68AD" w:rsidRDefault="00037DDE" w:rsidP="00096865">
      <w:pPr>
        <w:ind w:firstLine="1134"/>
        <w:jc w:val="both"/>
        <w:rPr>
          <w:rFonts w:ascii="Sylfaen" w:hAnsi="Sylfaen" w:cs="Times Armenian"/>
          <w:sz w:val="20"/>
          <w:lang w:val="af-ZA"/>
        </w:rPr>
      </w:pPr>
    </w:p>
    <w:p w:rsidR="00037DDE" w:rsidRPr="006E68AD" w:rsidRDefault="00037DDE" w:rsidP="00096865">
      <w:pPr>
        <w:ind w:firstLine="1134"/>
        <w:jc w:val="both"/>
        <w:rPr>
          <w:rFonts w:ascii="Sylfaen" w:hAnsi="Sylfaen" w:cs="Times Armenian"/>
          <w:sz w:val="20"/>
          <w:lang w:val="af-ZA"/>
        </w:rPr>
      </w:pPr>
    </w:p>
    <w:p w:rsidR="00A55E59" w:rsidRPr="006E68AD" w:rsidRDefault="00A55E59" w:rsidP="00096865">
      <w:pPr>
        <w:ind w:firstLine="1134"/>
        <w:jc w:val="both"/>
        <w:rPr>
          <w:rFonts w:ascii="Sylfaen" w:hAnsi="Sylfaen" w:cs="Times Armenian"/>
          <w:sz w:val="20"/>
          <w:lang w:val="af-ZA"/>
        </w:rPr>
      </w:pPr>
    </w:p>
    <w:p w:rsidR="00096865" w:rsidRPr="006E68AD" w:rsidRDefault="00994A77" w:rsidP="00096865">
      <w:pPr>
        <w:ind w:firstLine="1134"/>
        <w:jc w:val="both"/>
        <w:rPr>
          <w:rFonts w:ascii="Sylfaen" w:hAnsi="Sylfaen" w:cs="Times Armenian"/>
          <w:sz w:val="20"/>
          <w:lang w:val="af-ZA"/>
        </w:rPr>
      </w:pPr>
      <w:r w:rsidRPr="006E68AD">
        <w:rPr>
          <w:rFonts w:ascii="Sylfaen" w:hAnsi="Sylfaen" w:cs="Times Armenian"/>
          <w:sz w:val="20"/>
          <w:lang w:val="af-ZA"/>
        </w:rPr>
        <w:br w:type="page"/>
      </w:r>
      <w:r w:rsidR="00096865" w:rsidRPr="006E68AD">
        <w:rPr>
          <w:rFonts w:ascii="Sylfaen" w:hAnsi="Sylfaen" w:cs="Times Armenian"/>
          <w:sz w:val="20"/>
          <w:lang w:val="af-ZA"/>
        </w:rPr>
        <w:lastRenderedPageBreak/>
        <w:tab/>
      </w:r>
    </w:p>
    <w:p w:rsidR="00096865" w:rsidRPr="006E68AD" w:rsidRDefault="00096865" w:rsidP="008470CE">
      <w:pPr>
        <w:jc w:val="both"/>
        <w:rPr>
          <w:rFonts w:ascii="Sylfaen" w:hAnsi="Sylfaen"/>
          <w:sz w:val="20"/>
          <w:lang w:val="af-ZA"/>
        </w:rPr>
      </w:pPr>
      <w:r w:rsidRPr="006E68AD">
        <w:rPr>
          <w:rFonts w:ascii="Sylfaen" w:hAnsi="Sylfaen"/>
          <w:sz w:val="20"/>
          <w:lang w:val="af-ZA"/>
        </w:rPr>
        <w:t xml:space="preserve">          </w:t>
      </w:r>
      <w:r w:rsidRPr="006E68AD">
        <w:rPr>
          <w:rFonts w:ascii="Sylfaen" w:hAnsi="Sylfaen" w:cs="Sylfaen"/>
          <w:sz w:val="20"/>
        </w:rPr>
        <w:t>Սույն</w:t>
      </w:r>
      <w:r w:rsidRPr="006E68AD">
        <w:rPr>
          <w:rFonts w:ascii="Sylfaen" w:hAnsi="Sylfaen" w:cs="Times Armenian"/>
          <w:sz w:val="20"/>
          <w:lang w:val="af-ZA"/>
        </w:rPr>
        <w:t xml:space="preserve"> </w:t>
      </w:r>
      <w:r w:rsidRPr="006E68AD">
        <w:rPr>
          <w:rFonts w:ascii="Sylfaen" w:hAnsi="Sylfaen" w:cs="Sylfaen"/>
          <w:sz w:val="20"/>
        </w:rPr>
        <w:t>հրավերը</w:t>
      </w:r>
      <w:r w:rsidRPr="006E68AD">
        <w:rPr>
          <w:rFonts w:ascii="Sylfaen" w:hAnsi="Sylfaen" w:cs="Times Armenian"/>
          <w:sz w:val="20"/>
          <w:lang w:val="af-ZA"/>
        </w:rPr>
        <w:t xml:space="preserve"> </w:t>
      </w:r>
      <w:r w:rsidRPr="006E68AD">
        <w:rPr>
          <w:rFonts w:ascii="Sylfaen" w:hAnsi="Sylfaen" w:cs="Sylfaen"/>
          <w:sz w:val="20"/>
        </w:rPr>
        <w:t>տրամադրվում</w:t>
      </w:r>
      <w:r w:rsidRPr="006E68AD">
        <w:rPr>
          <w:rFonts w:ascii="Sylfaen" w:hAnsi="Sylfaen" w:cs="Times Armenian"/>
          <w:sz w:val="20"/>
          <w:lang w:val="af-ZA"/>
        </w:rPr>
        <w:t xml:space="preserve"> </w:t>
      </w:r>
      <w:r w:rsidRPr="006E68AD">
        <w:rPr>
          <w:rFonts w:ascii="Sylfaen" w:hAnsi="Sylfaen" w:cs="Sylfaen"/>
          <w:sz w:val="20"/>
        </w:rPr>
        <w:t>է</w:t>
      </w:r>
      <w:r w:rsidRPr="006E68AD">
        <w:rPr>
          <w:rFonts w:ascii="Sylfaen" w:hAnsi="Sylfaen" w:cs="Times Armenian"/>
          <w:sz w:val="20"/>
          <w:lang w:val="af-ZA"/>
        </w:rPr>
        <w:t xml:space="preserve"> </w:t>
      </w:r>
      <w:r w:rsidRPr="006E68AD">
        <w:rPr>
          <w:rFonts w:ascii="Sylfaen" w:hAnsi="Sylfaen" w:cs="Sylfaen"/>
          <w:sz w:val="20"/>
        </w:rPr>
        <w:t>ի</w:t>
      </w:r>
      <w:r w:rsidRPr="006E68AD">
        <w:rPr>
          <w:rFonts w:ascii="Sylfaen" w:hAnsi="Sylfaen" w:cs="Times Armenian"/>
          <w:sz w:val="20"/>
          <w:lang w:val="af-ZA"/>
        </w:rPr>
        <w:t xml:space="preserve"> </w:t>
      </w:r>
      <w:r w:rsidRPr="006E68AD">
        <w:rPr>
          <w:rFonts w:ascii="Sylfaen" w:hAnsi="Sylfaen" w:cs="Sylfaen"/>
          <w:sz w:val="20"/>
        </w:rPr>
        <w:t>լրումն</w:t>
      </w:r>
      <w:r w:rsidRPr="006E68AD">
        <w:rPr>
          <w:rFonts w:ascii="Sylfaen" w:hAnsi="Sylfaen"/>
          <w:sz w:val="20"/>
          <w:lang w:val="af-ZA"/>
        </w:rPr>
        <w:t xml:space="preserve"> </w:t>
      </w:r>
      <w:r w:rsidR="00F321AD">
        <w:rPr>
          <w:rFonts w:ascii="Sylfaen" w:hAnsi="Sylfaen" w:cs="Sylfaen"/>
          <w:sz w:val="20"/>
          <w:lang w:val="af-ZA"/>
        </w:rPr>
        <w:t>ԱՄԴՀՄԴ-ԳՀԱՊՁԲ-20/1</w:t>
      </w:r>
      <w:r w:rsidRPr="006E68AD">
        <w:rPr>
          <w:rFonts w:ascii="Sylfaen" w:hAnsi="Sylfaen" w:cs="Times Armenian"/>
          <w:sz w:val="20"/>
          <w:lang w:val="af-ZA"/>
        </w:rPr>
        <w:t xml:space="preserve"> </w:t>
      </w:r>
      <w:r w:rsidRPr="006E68AD">
        <w:rPr>
          <w:rFonts w:ascii="Sylfaen" w:hAnsi="Sylfaen" w:cs="Sylfaen"/>
          <w:sz w:val="20"/>
        </w:rPr>
        <w:t>ծածկագրով</w:t>
      </w:r>
      <w:r w:rsidRPr="006E68AD">
        <w:rPr>
          <w:rFonts w:ascii="Sylfaen" w:hAnsi="Sylfaen"/>
          <w:sz w:val="20"/>
          <w:lang w:val="af-ZA"/>
        </w:rPr>
        <w:t xml:space="preserve"> </w:t>
      </w:r>
      <w:r w:rsidRPr="006E68AD">
        <w:rPr>
          <w:rFonts w:ascii="Sylfaen" w:hAnsi="Sylfaen" w:cs="Sylfaen"/>
          <w:sz w:val="20"/>
        </w:rPr>
        <w:t>անցկացվող</w:t>
      </w:r>
      <w:r w:rsidRPr="006E68AD">
        <w:rPr>
          <w:rFonts w:ascii="Sylfaen" w:hAnsi="Sylfaen" w:cs="Times Armenian"/>
          <w:sz w:val="20"/>
          <w:lang w:val="af-ZA"/>
        </w:rPr>
        <w:t xml:space="preserve"> </w:t>
      </w:r>
      <w:r w:rsidR="008470CE" w:rsidRPr="006E68AD">
        <w:rPr>
          <w:rFonts w:ascii="Sylfaen" w:hAnsi="Sylfaen" w:cs="Sylfaen"/>
          <w:sz w:val="20"/>
          <w:lang w:val="af-ZA"/>
        </w:rPr>
        <w:t>գնանշման</w:t>
      </w:r>
      <w:r w:rsidR="008470CE" w:rsidRPr="006E68AD">
        <w:rPr>
          <w:rFonts w:ascii="Sylfaen" w:hAnsi="Sylfaen" w:cs="Times Armenian"/>
          <w:sz w:val="20"/>
          <w:lang w:val="af-ZA"/>
        </w:rPr>
        <w:t xml:space="preserve"> </w:t>
      </w:r>
      <w:r w:rsidR="008470CE" w:rsidRPr="006E68AD">
        <w:rPr>
          <w:rFonts w:ascii="Sylfaen" w:hAnsi="Sylfaen" w:cs="Sylfaen"/>
          <w:sz w:val="20"/>
          <w:lang w:val="af-ZA"/>
        </w:rPr>
        <w:t>հարցման</w:t>
      </w:r>
      <w:r w:rsidR="008470CE" w:rsidRPr="006E68AD">
        <w:rPr>
          <w:rFonts w:ascii="Sylfaen" w:hAnsi="Sylfaen" w:cs="Times Armenian"/>
          <w:sz w:val="20"/>
          <w:lang w:val="af-ZA"/>
        </w:rPr>
        <w:t xml:space="preserve"> </w:t>
      </w:r>
      <w:r w:rsidRPr="006E68AD">
        <w:rPr>
          <w:rFonts w:ascii="Sylfaen" w:hAnsi="Sylfaen" w:cs="Times Armenian"/>
          <w:sz w:val="20"/>
          <w:lang w:val="af-ZA"/>
        </w:rPr>
        <w:t>(</w:t>
      </w:r>
      <w:r w:rsidRPr="006E68AD">
        <w:rPr>
          <w:rFonts w:ascii="Sylfaen" w:hAnsi="Sylfaen" w:cs="Sylfaen"/>
          <w:sz w:val="20"/>
        </w:rPr>
        <w:t>այսուհետև</w:t>
      </w:r>
      <w:r w:rsidRPr="006E68AD">
        <w:rPr>
          <w:rFonts w:ascii="Sylfaen" w:hAnsi="Sylfaen" w:cs="Times Armenian"/>
          <w:sz w:val="20"/>
          <w:lang w:val="af-ZA"/>
        </w:rPr>
        <w:t xml:space="preserve">` </w:t>
      </w:r>
      <w:r w:rsidRPr="006E68AD">
        <w:rPr>
          <w:rFonts w:ascii="Sylfaen" w:hAnsi="Sylfaen" w:cs="Sylfaen"/>
          <w:sz w:val="20"/>
        </w:rPr>
        <w:t>ընթացակարգ</w:t>
      </w:r>
      <w:r w:rsidRPr="006E68AD">
        <w:rPr>
          <w:rFonts w:ascii="Sylfaen" w:hAnsi="Sylfaen" w:cs="Times Armenian"/>
          <w:sz w:val="20"/>
          <w:lang w:val="af-ZA"/>
        </w:rPr>
        <w:t xml:space="preserve">) </w:t>
      </w:r>
      <w:r w:rsidRPr="006E68AD">
        <w:rPr>
          <w:rFonts w:ascii="Sylfaen" w:hAnsi="Sylfaen" w:cs="Sylfaen"/>
          <w:sz w:val="20"/>
        </w:rPr>
        <w:t>հայտարարության</w:t>
      </w:r>
      <w:r w:rsidR="004D5671" w:rsidRPr="006E68AD">
        <w:rPr>
          <w:rFonts w:ascii="Sylfaen" w:hAnsi="Sylfaen" w:cs="Tahoma"/>
          <w:sz w:val="20"/>
          <w:lang w:val="af-ZA"/>
        </w:rPr>
        <w:t>։</w:t>
      </w:r>
    </w:p>
    <w:p w:rsidR="00096865" w:rsidRPr="006E68AD" w:rsidRDefault="00096865" w:rsidP="00037DDE">
      <w:pPr>
        <w:ind w:firstLine="567"/>
        <w:jc w:val="both"/>
        <w:rPr>
          <w:rFonts w:ascii="Sylfaen" w:hAnsi="Sylfaen"/>
          <w:sz w:val="20"/>
          <w:lang w:val="af-ZA"/>
        </w:rPr>
      </w:pPr>
      <w:r w:rsidRPr="006E68AD">
        <w:rPr>
          <w:rFonts w:ascii="Sylfaen" w:hAnsi="Sylfaen" w:cs="Sylfaen"/>
          <w:sz w:val="20"/>
        </w:rPr>
        <w:t>Սույն</w:t>
      </w:r>
      <w:r w:rsidRPr="006E68AD">
        <w:rPr>
          <w:rFonts w:ascii="Sylfaen" w:hAnsi="Sylfaen" w:cs="Times Armenian"/>
          <w:sz w:val="20"/>
          <w:lang w:val="af-ZA"/>
        </w:rPr>
        <w:t xml:space="preserve"> </w:t>
      </w:r>
      <w:r w:rsidRPr="006E68AD">
        <w:rPr>
          <w:rFonts w:ascii="Sylfaen" w:hAnsi="Sylfaen" w:cs="Sylfaen"/>
          <w:sz w:val="20"/>
        </w:rPr>
        <w:t>հրավերը</w:t>
      </w:r>
      <w:r w:rsidRPr="006E68AD">
        <w:rPr>
          <w:rFonts w:ascii="Sylfaen" w:hAnsi="Sylfaen" w:cs="Times Armenian"/>
          <w:sz w:val="20"/>
          <w:lang w:val="af-ZA"/>
        </w:rPr>
        <w:t xml:space="preserve"> </w:t>
      </w:r>
      <w:r w:rsidRPr="006E68AD">
        <w:rPr>
          <w:rFonts w:ascii="Sylfaen" w:hAnsi="Sylfaen" w:cs="Sylfaen"/>
          <w:sz w:val="20"/>
        </w:rPr>
        <w:t>կազմվել</w:t>
      </w:r>
      <w:r w:rsidRPr="006E68AD">
        <w:rPr>
          <w:rFonts w:ascii="Sylfaen" w:hAnsi="Sylfaen" w:cs="Times Armenian"/>
          <w:sz w:val="20"/>
          <w:lang w:val="af-ZA"/>
        </w:rPr>
        <w:t xml:space="preserve"> </w:t>
      </w:r>
      <w:r w:rsidRPr="006E68AD">
        <w:rPr>
          <w:rFonts w:ascii="Sylfaen" w:hAnsi="Sylfaen" w:cs="Sylfaen"/>
          <w:sz w:val="20"/>
        </w:rPr>
        <w:t>է</w:t>
      </w:r>
      <w:r w:rsidRPr="006E68AD">
        <w:rPr>
          <w:rFonts w:ascii="Sylfaen" w:hAnsi="Sylfaen" w:cs="Times Armenian"/>
          <w:sz w:val="20"/>
          <w:lang w:val="af-ZA"/>
        </w:rPr>
        <w:t xml:space="preserve"> </w:t>
      </w:r>
      <w:r w:rsidRPr="006E68AD">
        <w:rPr>
          <w:rFonts w:ascii="Sylfaen" w:hAnsi="Sylfaen" w:cs="Sylfaen"/>
          <w:sz w:val="20"/>
        </w:rPr>
        <w:t>գնումների</w:t>
      </w:r>
      <w:r w:rsidRPr="006E68AD">
        <w:rPr>
          <w:rFonts w:ascii="Sylfaen" w:hAnsi="Sylfaen" w:cs="Times Armenian"/>
          <w:sz w:val="20"/>
          <w:lang w:val="af-ZA"/>
        </w:rPr>
        <w:t xml:space="preserve"> </w:t>
      </w:r>
      <w:r w:rsidRPr="006E68AD">
        <w:rPr>
          <w:rFonts w:ascii="Sylfaen" w:hAnsi="Sylfaen" w:cs="Sylfaen"/>
          <w:sz w:val="20"/>
        </w:rPr>
        <w:t>մասին</w:t>
      </w:r>
      <w:r w:rsidRPr="006E68AD">
        <w:rPr>
          <w:rFonts w:ascii="Sylfaen" w:hAnsi="Sylfaen" w:cs="Sylfaen"/>
          <w:sz w:val="20"/>
          <w:lang w:val="af-ZA"/>
        </w:rPr>
        <w:t xml:space="preserve"> </w:t>
      </w:r>
      <w:r w:rsidRPr="006E68AD">
        <w:rPr>
          <w:rFonts w:ascii="Sylfaen" w:hAnsi="Sylfaen" w:cs="Sylfaen"/>
          <w:sz w:val="20"/>
        </w:rPr>
        <w:t>ՀՀ</w:t>
      </w:r>
      <w:r w:rsidRPr="006E68AD">
        <w:rPr>
          <w:rFonts w:ascii="Sylfaen" w:hAnsi="Sylfaen" w:cs="Times Armenian"/>
          <w:sz w:val="20"/>
          <w:lang w:val="af-ZA"/>
        </w:rPr>
        <w:t xml:space="preserve"> </w:t>
      </w:r>
      <w:r w:rsidRPr="006E68AD">
        <w:rPr>
          <w:rFonts w:ascii="Sylfaen" w:hAnsi="Sylfaen" w:cs="Sylfaen"/>
          <w:sz w:val="20"/>
        </w:rPr>
        <w:t>օրենսդրության</w:t>
      </w:r>
      <w:r w:rsidRPr="006E68AD">
        <w:rPr>
          <w:rFonts w:ascii="Sylfaen" w:hAnsi="Sylfaen" w:cs="Times Armenian"/>
          <w:sz w:val="20"/>
          <w:lang w:val="af-ZA"/>
        </w:rPr>
        <w:t xml:space="preserve">, </w:t>
      </w:r>
      <w:r w:rsidRPr="006E68AD">
        <w:rPr>
          <w:rFonts w:ascii="Sylfaen" w:hAnsi="Sylfaen" w:cs="Sylfaen"/>
          <w:sz w:val="20"/>
        </w:rPr>
        <w:t>այդ</w:t>
      </w:r>
      <w:r w:rsidRPr="006E68AD">
        <w:rPr>
          <w:rFonts w:ascii="Sylfaen" w:hAnsi="Sylfaen" w:cs="Times Armenian"/>
          <w:sz w:val="20"/>
          <w:lang w:val="af-ZA"/>
        </w:rPr>
        <w:t xml:space="preserve"> </w:t>
      </w:r>
      <w:r w:rsidRPr="006E68AD">
        <w:rPr>
          <w:rFonts w:ascii="Sylfaen" w:hAnsi="Sylfaen" w:cs="Sylfaen"/>
          <w:sz w:val="20"/>
        </w:rPr>
        <w:t>թվում</w:t>
      </w:r>
      <w:r w:rsidRPr="006E68AD">
        <w:rPr>
          <w:rFonts w:ascii="Sylfaen" w:hAnsi="Sylfaen" w:cs="Times Armenian"/>
          <w:sz w:val="20"/>
          <w:lang w:val="af-ZA"/>
        </w:rPr>
        <w:t>`</w:t>
      </w:r>
      <w:r w:rsidRPr="006E68AD">
        <w:rPr>
          <w:rFonts w:ascii="Sylfaen" w:hAnsi="Sylfaen"/>
          <w:sz w:val="20"/>
          <w:lang w:val="af-ZA"/>
        </w:rPr>
        <w:t xml:space="preserve"> </w:t>
      </w:r>
      <w:r w:rsidR="00A76C15" w:rsidRPr="006E68AD">
        <w:rPr>
          <w:rFonts w:ascii="Sylfaen" w:hAnsi="Sylfaen"/>
          <w:sz w:val="20"/>
          <w:lang w:val="af-ZA"/>
        </w:rPr>
        <w:t>«</w:t>
      </w:r>
      <w:r w:rsidRPr="006E68AD">
        <w:rPr>
          <w:rFonts w:ascii="Sylfaen" w:hAnsi="Sylfaen" w:cs="Sylfaen"/>
          <w:sz w:val="20"/>
        </w:rPr>
        <w:t>Գնումների</w:t>
      </w:r>
      <w:r w:rsidRPr="006E68AD">
        <w:rPr>
          <w:rFonts w:ascii="Sylfaen" w:hAnsi="Sylfaen" w:cs="Times Armenian"/>
          <w:sz w:val="20"/>
          <w:lang w:val="af-ZA"/>
        </w:rPr>
        <w:t xml:space="preserve"> </w:t>
      </w:r>
      <w:r w:rsidRPr="006E68AD">
        <w:rPr>
          <w:rFonts w:ascii="Sylfaen" w:hAnsi="Sylfaen" w:cs="Sylfaen"/>
          <w:sz w:val="20"/>
        </w:rPr>
        <w:t>մասին</w:t>
      </w:r>
      <w:r w:rsidR="00A76C15" w:rsidRPr="006E68AD">
        <w:rPr>
          <w:rFonts w:ascii="Sylfaen" w:hAnsi="Sylfaen"/>
          <w:sz w:val="20"/>
          <w:lang w:val="af-ZA"/>
        </w:rPr>
        <w:t>»</w:t>
      </w:r>
      <w:r w:rsidRPr="006E68AD">
        <w:rPr>
          <w:rFonts w:ascii="Sylfaen" w:hAnsi="Sylfaen"/>
          <w:sz w:val="20"/>
          <w:lang w:val="af-ZA"/>
        </w:rPr>
        <w:t xml:space="preserve"> </w:t>
      </w:r>
      <w:r w:rsidRPr="006E68AD">
        <w:rPr>
          <w:rFonts w:ascii="Sylfaen" w:hAnsi="Sylfaen" w:cs="Sylfaen"/>
          <w:sz w:val="20"/>
        </w:rPr>
        <w:t>ՀՀ</w:t>
      </w:r>
      <w:r w:rsidRPr="006E68AD">
        <w:rPr>
          <w:rFonts w:ascii="Sylfaen" w:hAnsi="Sylfaen" w:cs="Times Armenian"/>
          <w:sz w:val="20"/>
          <w:lang w:val="af-ZA"/>
        </w:rPr>
        <w:t xml:space="preserve"> </w:t>
      </w:r>
      <w:r w:rsidRPr="006E68AD">
        <w:rPr>
          <w:rFonts w:ascii="Sylfaen" w:hAnsi="Sylfaen" w:cs="Sylfaen"/>
          <w:sz w:val="20"/>
        </w:rPr>
        <w:t>օրենքի</w:t>
      </w:r>
      <w:r w:rsidRPr="006E68AD">
        <w:rPr>
          <w:rFonts w:ascii="Sylfaen" w:hAnsi="Sylfaen" w:cs="Times Armenian"/>
          <w:sz w:val="20"/>
          <w:lang w:val="af-ZA"/>
        </w:rPr>
        <w:t xml:space="preserve"> (</w:t>
      </w:r>
      <w:r w:rsidRPr="006E68AD">
        <w:rPr>
          <w:rFonts w:ascii="Sylfaen" w:hAnsi="Sylfaen" w:cs="Sylfaen"/>
          <w:sz w:val="20"/>
        </w:rPr>
        <w:t>այսուհետ</w:t>
      </w:r>
      <w:r w:rsidRPr="006E68AD">
        <w:rPr>
          <w:rFonts w:ascii="Sylfaen" w:hAnsi="Sylfaen" w:cs="Times Armenian"/>
          <w:sz w:val="20"/>
          <w:lang w:val="af-ZA"/>
        </w:rPr>
        <w:t xml:space="preserve">` </w:t>
      </w:r>
      <w:r w:rsidRPr="006E68AD">
        <w:rPr>
          <w:rFonts w:ascii="Sylfaen" w:hAnsi="Sylfaen" w:cs="Sylfaen"/>
          <w:sz w:val="20"/>
        </w:rPr>
        <w:t>Օրենք</w:t>
      </w:r>
      <w:r w:rsidRPr="006E68AD">
        <w:rPr>
          <w:rFonts w:ascii="Sylfaen" w:hAnsi="Sylfaen" w:cs="Times Armenian"/>
          <w:sz w:val="20"/>
          <w:lang w:val="af-ZA"/>
        </w:rPr>
        <w:t>)</w:t>
      </w:r>
      <w:r w:rsidR="00C43524" w:rsidRPr="006E68AD">
        <w:rPr>
          <w:rFonts w:ascii="Sylfaen" w:hAnsi="Sylfaen" w:cs="Times Armenian"/>
          <w:sz w:val="20"/>
          <w:lang w:val="af-ZA"/>
        </w:rPr>
        <w:t>,</w:t>
      </w:r>
      <w:r w:rsidRPr="006E68AD">
        <w:rPr>
          <w:rFonts w:ascii="Sylfaen" w:hAnsi="Sylfaen" w:cs="Times Armenian"/>
          <w:sz w:val="20"/>
          <w:lang w:val="af-ZA"/>
        </w:rPr>
        <w:t xml:space="preserve"> </w:t>
      </w:r>
      <w:r w:rsidR="00606A9F" w:rsidRPr="006E68AD">
        <w:rPr>
          <w:rFonts w:ascii="Sylfaen" w:hAnsi="Sylfaen" w:cs="Sylfaen"/>
          <w:sz w:val="20"/>
        </w:rPr>
        <w:t>ՀՀ</w:t>
      </w:r>
      <w:r w:rsidR="00606A9F" w:rsidRPr="006E68AD">
        <w:rPr>
          <w:rFonts w:ascii="Sylfaen" w:hAnsi="Sylfaen" w:cs="Times Armenian"/>
          <w:sz w:val="20"/>
          <w:lang w:val="af-ZA"/>
        </w:rPr>
        <w:t xml:space="preserve"> </w:t>
      </w:r>
      <w:r w:rsidR="00606A9F" w:rsidRPr="006E68AD">
        <w:rPr>
          <w:rFonts w:ascii="Sylfaen" w:hAnsi="Sylfaen" w:cs="Sylfaen"/>
          <w:sz w:val="20"/>
        </w:rPr>
        <w:t>կառավարության</w:t>
      </w:r>
      <w:r w:rsidR="00606A9F" w:rsidRPr="006E68AD">
        <w:rPr>
          <w:rFonts w:ascii="Sylfaen" w:hAnsi="Sylfaen" w:cs="Times Armenian"/>
          <w:sz w:val="20"/>
          <w:lang w:val="af-ZA"/>
        </w:rPr>
        <w:t xml:space="preserve"> 2017</w:t>
      </w:r>
      <w:r w:rsidR="00606A9F" w:rsidRPr="006E68AD">
        <w:rPr>
          <w:rFonts w:ascii="Sylfaen" w:hAnsi="Sylfaen" w:cs="Sylfaen"/>
          <w:sz w:val="20"/>
        </w:rPr>
        <w:t>թ</w:t>
      </w:r>
      <w:r w:rsidR="00606A9F" w:rsidRPr="006E68AD">
        <w:rPr>
          <w:rFonts w:ascii="Sylfaen" w:hAnsi="Sylfaen" w:cs="Times Armenian"/>
          <w:sz w:val="20"/>
          <w:lang w:val="af-ZA"/>
        </w:rPr>
        <w:t xml:space="preserve">. </w:t>
      </w:r>
      <w:r w:rsidR="00606A9F" w:rsidRPr="006E68AD">
        <w:rPr>
          <w:rFonts w:ascii="Sylfaen" w:hAnsi="Sylfaen" w:cs="Sylfaen"/>
          <w:sz w:val="20"/>
          <w:lang w:val="af-ZA"/>
        </w:rPr>
        <w:t>մայիսի</w:t>
      </w:r>
      <w:r w:rsidR="00606A9F" w:rsidRPr="006E68AD">
        <w:rPr>
          <w:rFonts w:ascii="Sylfaen" w:hAnsi="Sylfaen" w:cs="Times Armenian"/>
          <w:sz w:val="20"/>
          <w:lang w:val="af-ZA"/>
        </w:rPr>
        <w:t xml:space="preserve"> 4-</w:t>
      </w:r>
      <w:r w:rsidR="00606A9F" w:rsidRPr="006E68AD">
        <w:rPr>
          <w:rFonts w:ascii="Sylfaen" w:hAnsi="Sylfaen" w:cs="Sylfaen"/>
          <w:sz w:val="20"/>
          <w:lang w:val="af-ZA"/>
        </w:rPr>
        <w:t>ի</w:t>
      </w:r>
      <w:r w:rsidR="00606A9F" w:rsidRPr="006E68AD">
        <w:rPr>
          <w:rFonts w:ascii="Sylfaen" w:hAnsi="Sylfaen" w:cs="Times Armenian"/>
          <w:sz w:val="20"/>
          <w:lang w:val="af-ZA"/>
        </w:rPr>
        <w:t xml:space="preserve"> N 526-</w:t>
      </w:r>
      <w:r w:rsidR="00606A9F" w:rsidRPr="006E68AD">
        <w:rPr>
          <w:rFonts w:ascii="Sylfaen" w:hAnsi="Sylfaen" w:cs="Sylfaen"/>
          <w:sz w:val="20"/>
        </w:rPr>
        <w:t>Ն</w:t>
      </w:r>
      <w:r w:rsidR="00606A9F" w:rsidRPr="006E68AD">
        <w:rPr>
          <w:rFonts w:ascii="Sylfaen" w:hAnsi="Sylfaen" w:cs="Times Armenian"/>
          <w:sz w:val="20"/>
          <w:lang w:val="af-ZA"/>
        </w:rPr>
        <w:t xml:space="preserve"> </w:t>
      </w:r>
      <w:r w:rsidRPr="006E68AD">
        <w:rPr>
          <w:rFonts w:ascii="Sylfaen" w:hAnsi="Sylfaen" w:cs="Sylfaen"/>
          <w:sz w:val="20"/>
        </w:rPr>
        <w:t>որոշմամբ</w:t>
      </w:r>
      <w:r w:rsidRPr="006E68AD">
        <w:rPr>
          <w:rFonts w:ascii="Sylfaen" w:hAnsi="Sylfaen" w:cs="Times Armenian"/>
          <w:sz w:val="20"/>
          <w:lang w:val="af-ZA"/>
        </w:rPr>
        <w:t xml:space="preserve"> </w:t>
      </w:r>
      <w:r w:rsidRPr="006E68AD">
        <w:rPr>
          <w:rFonts w:ascii="Sylfaen" w:hAnsi="Sylfaen" w:cs="Sylfaen"/>
          <w:sz w:val="20"/>
        </w:rPr>
        <w:t>հաստատված</w:t>
      </w:r>
      <w:r w:rsidRPr="006E68AD">
        <w:rPr>
          <w:rFonts w:ascii="Sylfaen" w:hAnsi="Sylfaen" w:cs="Times Armenian"/>
          <w:sz w:val="20"/>
          <w:lang w:val="af-ZA"/>
        </w:rPr>
        <w:t xml:space="preserve"> </w:t>
      </w:r>
      <w:r w:rsidR="00A76C15" w:rsidRPr="006E68AD">
        <w:rPr>
          <w:rFonts w:ascii="Sylfaen" w:hAnsi="Sylfaen" w:cs="Times Armenian"/>
          <w:sz w:val="20"/>
          <w:lang w:val="af-ZA"/>
        </w:rPr>
        <w:t>«</w:t>
      </w:r>
      <w:r w:rsidRPr="006E68AD">
        <w:rPr>
          <w:rFonts w:ascii="Sylfaen" w:hAnsi="Sylfaen" w:cs="Sylfaen"/>
          <w:sz w:val="20"/>
        </w:rPr>
        <w:t>Գնումների</w:t>
      </w:r>
      <w:r w:rsidRPr="006E68AD">
        <w:rPr>
          <w:rFonts w:ascii="Sylfaen" w:hAnsi="Sylfaen" w:cs="Times Armenian"/>
          <w:sz w:val="20"/>
          <w:lang w:val="af-ZA"/>
        </w:rPr>
        <w:t xml:space="preserve"> </w:t>
      </w:r>
      <w:r w:rsidRPr="006E68AD">
        <w:rPr>
          <w:rFonts w:ascii="Sylfaen" w:hAnsi="Sylfaen" w:cs="Sylfaen"/>
          <w:sz w:val="20"/>
        </w:rPr>
        <w:t>գործընթացի</w:t>
      </w:r>
      <w:r w:rsidRPr="006E68AD">
        <w:rPr>
          <w:rFonts w:ascii="Sylfaen" w:hAnsi="Sylfaen" w:cs="Times Armenian"/>
          <w:sz w:val="20"/>
          <w:lang w:val="af-ZA"/>
        </w:rPr>
        <w:t xml:space="preserve"> </w:t>
      </w:r>
      <w:r w:rsidRPr="006E68AD">
        <w:rPr>
          <w:rFonts w:ascii="Sylfaen" w:hAnsi="Sylfaen" w:cs="Sylfaen"/>
          <w:sz w:val="20"/>
        </w:rPr>
        <w:t>կազմակերպման</w:t>
      </w:r>
      <w:r w:rsidR="003C53D4" w:rsidRPr="006E68AD">
        <w:rPr>
          <w:rFonts w:ascii="Sylfaen" w:hAnsi="Sylfaen"/>
          <w:sz w:val="20"/>
          <w:lang w:val="af-ZA"/>
        </w:rPr>
        <w:t>»</w:t>
      </w:r>
      <w:r w:rsidRPr="006E68AD">
        <w:rPr>
          <w:rFonts w:ascii="Sylfaen" w:hAnsi="Sylfaen"/>
          <w:sz w:val="20"/>
          <w:lang w:val="af-ZA"/>
        </w:rPr>
        <w:t xml:space="preserve"> </w:t>
      </w:r>
      <w:r w:rsidRPr="006E68AD">
        <w:rPr>
          <w:rFonts w:ascii="Sylfaen" w:hAnsi="Sylfaen" w:cs="Sylfaen"/>
          <w:sz w:val="20"/>
        </w:rPr>
        <w:t>կարգի</w:t>
      </w:r>
      <w:r w:rsidRPr="006E68AD">
        <w:rPr>
          <w:rFonts w:ascii="Sylfaen" w:hAnsi="Sylfaen" w:cs="Times Armenian"/>
          <w:sz w:val="20"/>
          <w:lang w:val="af-ZA"/>
        </w:rPr>
        <w:t xml:space="preserve"> (</w:t>
      </w:r>
      <w:r w:rsidRPr="006E68AD">
        <w:rPr>
          <w:rFonts w:ascii="Sylfaen" w:hAnsi="Sylfaen" w:cs="Sylfaen"/>
          <w:sz w:val="20"/>
        </w:rPr>
        <w:t>այսուհետ</w:t>
      </w:r>
      <w:r w:rsidRPr="006E68AD">
        <w:rPr>
          <w:rFonts w:ascii="Sylfaen" w:hAnsi="Sylfaen" w:cs="Times Armenian"/>
          <w:sz w:val="20"/>
          <w:lang w:val="af-ZA"/>
        </w:rPr>
        <w:t xml:space="preserve">` </w:t>
      </w:r>
      <w:r w:rsidRPr="006E68AD">
        <w:rPr>
          <w:rFonts w:ascii="Sylfaen" w:hAnsi="Sylfaen" w:cs="Sylfaen"/>
          <w:sz w:val="20"/>
        </w:rPr>
        <w:t>Կարգ</w:t>
      </w:r>
      <w:r w:rsidRPr="006E68AD">
        <w:rPr>
          <w:rFonts w:ascii="Sylfaen" w:hAnsi="Sylfaen" w:cs="Times Armenian"/>
          <w:sz w:val="20"/>
          <w:lang w:val="af-ZA"/>
        </w:rPr>
        <w:t>)</w:t>
      </w:r>
      <w:r w:rsidR="00F40D4D" w:rsidRPr="006E68AD">
        <w:rPr>
          <w:rFonts w:ascii="Sylfaen" w:hAnsi="Sylfaen" w:cs="Times Armenian"/>
          <w:sz w:val="20"/>
          <w:lang w:val="af-ZA"/>
        </w:rPr>
        <w:t xml:space="preserve">, </w:t>
      </w:r>
      <w:r w:rsidRPr="006E68AD">
        <w:rPr>
          <w:rFonts w:ascii="Sylfaen" w:hAnsi="Sylfaen" w:cs="Sylfaen"/>
          <w:sz w:val="20"/>
        </w:rPr>
        <w:t>այլ</w:t>
      </w:r>
      <w:r w:rsidRPr="006E68AD">
        <w:rPr>
          <w:rFonts w:ascii="Sylfaen" w:hAnsi="Sylfaen" w:cs="Times Armenian"/>
          <w:sz w:val="20"/>
          <w:lang w:val="af-ZA"/>
        </w:rPr>
        <w:t xml:space="preserve"> </w:t>
      </w:r>
      <w:r w:rsidRPr="006E68AD">
        <w:rPr>
          <w:rFonts w:ascii="Sylfaen" w:hAnsi="Sylfaen" w:cs="Sylfaen"/>
          <w:sz w:val="20"/>
        </w:rPr>
        <w:t>իրավական</w:t>
      </w:r>
      <w:r w:rsidRPr="006E68AD">
        <w:rPr>
          <w:rFonts w:ascii="Sylfaen" w:hAnsi="Sylfaen" w:cs="Times Armenian"/>
          <w:sz w:val="20"/>
          <w:lang w:val="af-ZA"/>
        </w:rPr>
        <w:t xml:space="preserve"> </w:t>
      </w:r>
      <w:r w:rsidRPr="006E68AD">
        <w:rPr>
          <w:rFonts w:ascii="Sylfaen" w:hAnsi="Sylfaen" w:cs="Sylfaen"/>
          <w:sz w:val="20"/>
        </w:rPr>
        <w:t>ակտերի</w:t>
      </w:r>
      <w:r w:rsidRPr="006E68AD">
        <w:rPr>
          <w:rFonts w:ascii="Sylfaen" w:hAnsi="Sylfaen" w:cs="Times Armenian"/>
          <w:sz w:val="20"/>
          <w:lang w:val="af-ZA"/>
        </w:rPr>
        <w:t xml:space="preserve"> </w:t>
      </w:r>
      <w:r w:rsidRPr="006E68AD">
        <w:rPr>
          <w:rFonts w:ascii="Sylfaen" w:hAnsi="Sylfaen" w:cs="Sylfaen"/>
          <w:sz w:val="20"/>
        </w:rPr>
        <w:t>պահանջներին</w:t>
      </w:r>
      <w:r w:rsidRPr="006E68AD">
        <w:rPr>
          <w:rFonts w:ascii="Sylfaen" w:hAnsi="Sylfaen" w:cs="Times Armenian"/>
          <w:sz w:val="20"/>
          <w:lang w:val="af-ZA"/>
        </w:rPr>
        <w:t xml:space="preserve"> </w:t>
      </w:r>
      <w:r w:rsidRPr="006E68AD">
        <w:rPr>
          <w:rFonts w:ascii="Sylfaen" w:hAnsi="Sylfaen" w:cs="Sylfaen"/>
          <w:sz w:val="20"/>
        </w:rPr>
        <w:t>համապատասխան</w:t>
      </w:r>
      <w:r w:rsidRPr="006E68AD">
        <w:rPr>
          <w:rFonts w:ascii="Sylfaen" w:hAnsi="Sylfaen" w:cs="Times Armenian"/>
          <w:sz w:val="20"/>
          <w:lang w:val="af-ZA"/>
        </w:rPr>
        <w:t xml:space="preserve"> </w:t>
      </w:r>
      <w:r w:rsidRPr="006E68AD">
        <w:rPr>
          <w:rFonts w:ascii="Sylfaen" w:hAnsi="Sylfaen" w:cs="Sylfaen"/>
          <w:sz w:val="20"/>
        </w:rPr>
        <w:t>և</w:t>
      </w:r>
      <w:r w:rsidRPr="006E68AD">
        <w:rPr>
          <w:rFonts w:ascii="Sylfaen" w:hAnsi="Sylfaen" w:cs="Times Armenian"/>
          <w:sz w:val="20"/>
          <w:lang w:val="af-ZA"/>
        </w:rPr>
        <w:t xml:space="preserve"> </w:t>
      </w:r>
      <w:r w:rsidRPr="006E68AD">
        <w:rPr>
          <w:rFonts w:ascii="Sylfaen" w:hAnsi="Sylfaen" w:cs="Sylfaen"/>
          <w:sz w:val="20"/>
        </w:rPr>
        <w:t>նպատակ</w:t>
      </w:r>
      <w:r w:rsidRPr="006E68AD">
        <w:rPr>
          <w:rFonts w:ascii="Sylfaen" w:hAnsi="Sylfaen" w:cs="Times Armenian"/>
          <w:sz w:val="20"/>
          <w:lang w:val="af-ZA"/>
        </w:rPr>
        <w:t xml:space="preserve"> </w:t>
      </w:r>
      <w:r w:rsidRPr="006E68AD">
        <w:rPr>
          <w:rFonts w:ascii="Sylfaen" w:hAnsi="Sylfaen" w:cs="Sylfaen"/>
          <w:sz w:val="20"/>
        </w:rPr>
        <w:t>ունի</w:t>
      </w:r>
      <w:r w:rsidRPr="006E68AD">
        <w:rPr>
          <w:rFonts w:ascii="Sylfaen" w:hAnsi="Sylfaen" w:cs="Times Armenian"/>
          <w:sz w:val="20"/>
          <w:lang w:val="af-ZA"/>
        </w:rPr>
        <w:t xml:space="preserve"> </w:t>
      </w:r>
      <w:r w:rsidR="00A00E74" w:rsidRPr="006E68AD">
        <w:rPr>
          <w:rFonts w:ascii="Sylfaen" w:hAnsi="Sylfaen"/>
          <w:sz w:val="20"/>
          <w:lang w:val="af-ZA"/>
        </w:rPr>
        <w:t>«</w:t>
      </w:r>
      <w:r w:rsidR="00FB390E" w:rsidRPr="006E68AD">
        <w:rPr>
          <w:rFonts w:ascii="Sylfaen" w:hAnsi="Sylfaen" w:cs="Sylfaen"/>
          <w:sz w:val="20"/>
          <w:lang w:val="af-ZA"/>
        </w:rPr>
        <w:t xml:space="preserve">ՀՀ Արարատի մարզի </w:t>
      </w:r>
      <w:r w:rsidR="00F75A86">
        <w:rPr>
          <w:rFonts w:ascii="Sylfaen" w:hAnsi="Sylfaen" w:cs="Sylfaen"/>
          <w:sz w:val="20"/>
          <w:lang w:val="af-ZA"/>
        </w:rPr>
        <w:t>Դալարի միջնակարգ</w:t>
      </w:r>
      <w:r w:rsidR="00FB390E" w:rsidRPr="006E68AD">
        <w:rPr>
          <w:rFonts w:ascii="Sylfaen" w:hAnsi="Sylfaen" w:cs="Sylfaen"/>
          <w:sz w:val="20"/>
          <w:lang w:val="af-ZA"/>
        </w:rPr>
        <w:t xml:space="preserve"> դպրոց</w:t>
      </w:r>
      <w:r w:rsidR="00A00E74" w:rsidRPr="006E68AD">
        <w:rPr>
          <w:rFonts w:ascii="Sylfaen" w:hAnsi="Sylfaen"/>
          <w:sz w:val="20"/>
          <w:lang w:val="af-ZA"/>
        </w:rPr>
        <w:t>»</w:t>
      </w:r>
      <w:r w:rsidR="00FB390E" w:rsidRPr="006E68AD">
        <w:rPr>
          <w:rFonts w:ascii="Sylfaen" w:hAnsi="Sylfaen"/>
          <w:sz w:val="20"/>
          <w:lang w:val="af-ZA"/>
        </w:rPr>
        <w:t xml:space="preserve"> </w:t>
      </w:r>
      <w:r w:rsidR="00FB390E" w:rsidRPr="006E68AD">
        <w:rPr>
          <w:rFonts w:ascii="Sylfaen" w:hAnsi="Sylfaen" w:cs="Sylfaen"/>
          <w:sz w:val="20"/>
          <w:lang w:val="af-ZA"/>
        </w:rPr>
        <w:t>ՊՈԱԿ</w:t>
      </w:r>
      <w:r w:rsidR="00A00E74" w:rsidRPr="006E68AD">
        <w:rPr>
          <w:rFonts w:ascii="Sylfaen" w:hAnsi="Sylfaen"/>
          <w:sz w:val="20"/>
          <w:lang w:val="af-ZA"/>
        </w:rPr>
        <w:t>-</w:t>
      </w:r>
      <w:r w:rsidR="00A00E74" w:rsidRPr="006E68AD">
        <w:rPr>
          <w:rFonts w:ascii="Sylfaen" w:hAnsi="Sylfaen" w:cs="Sylfaen"/>
          <w:sz w:val="20"/>
        </w:rPr>
        <w:t>ի</w:t>
      </w:r>
      <w:r w:rsidR="00A00E74" w:rsidRPr="006E68AD">
        <w:rPr>
          <w:rFonts w:ascii="Sylfaen" w:hAnsi="Sylfaen"/>
          <w:sz w:val="20"/>
          <w:lang w:val="af-ZA"/>
        </w:rPr>
        <w:t xml:space="preserve"> </w:t>
      </w:r>
      <w:r w:rsidR="00A00E74" w:rsidRPr="006E68AD">
        <w:rPr>
          <w:rFonts w:ascii="Sylfaen" w:hAnsi="Sylfaen" w:cs="Times Armenian"/>
          <w:sz w:val="20"/>
          <w:lang w:val="af-ZA"/>
        </w:rPr>
        <w:t>(</w:t>
      </w:r>
      <w:r w:rsidR="00A00E74" w:rsidRPr="006E68AD">
        <w:rPr>
          <w:rFonts w:ascii="Sylfaen" w:hAnsi="Sylfaen" w:cs="Sylfaen"/>
          <w:sz w:val="20"/>
        </w:rPr>
        <w:t>այսուհետ</w:t>
      </w:r>
      <w:r w:rsidR="00A00E74" w:rsidRPr="006E68AD">
        <w:rPr>
          <w:rFonts w:ascii="Sylfaen" w:hAnsi="Sylfaen" w:cs="Times Armenian"/>
          <w:sz w:val="20"/>
          <w:lang w:val="af-ZA"/>
        </w:rPr>
        <w:t xml:space="preserve">` </w:t>
      </w:r>
      <w:r w:rsidR="00A00E74" w:rsidRPr="006E68AD">
        <w:rPr>
          <w:rFonts w:ascii="Sylfaen" w:hAnsi="Sylfaen" w:cs="Sylfaen"/>
          <w:sz w:val="20"/>
        </w:rPr>
        <w:t>պատվիրատու</w:t>
      </w:r>
      <w:r w:rsidR="00A00E74" w:rsidRPr="006E68AD">
        <w:rPr>
          <w:rFonts w:ascii="Sylfaen" w:hAnsi="Sylfaen" w:cs="Times Armenian"/>
          <w:sz w:val="20"/>
          <w:lang w:val="af-ZA"/>
        </w:rPr>
        <w:t>)</w:t>
      </w:r>
      <w:r w:rsidRPr="006E68AD">
        <w:rPr>
          <w:rFonts w:ascii="Sylfaen" w:hAnsi="Sylfaen" w:cs="Times Armenian"/>
          <w:sz w:val="20"/>
          <w:lang w:val="af-ZA"/>
        </w:rPr>
        <w:t xml:space="preserve"> </w:t>
      </w:r>
      <w:r w:rsidRPr="006E68AD">
        <w:rPr>
          <w:rFonts w:ascii="Sylfaen" w:hAnsi="Sylfaen" w:cs="Sylfaen"/>
          <w:sz w:val="20"/>
        </w:rPr>
        <w:t>կողմից</w:t>
      </w:r>
      <w:r w:rsidRPr="006E68AD">
        <w:rPr>
          <w:rFonts w:ascii="Sylfaen" w:hAnsi="Sylfaen" w:cs="Times Armenian"/>
          <w:sz w:val="20"/>
          <w:lang w:val="af-ZA"/>
        </w:rPr>
        <w:t xml:space="preserve"> </w:t>
      </w:r>
      <w:r w:rsidRPr="006E68AD">
        <w:rPr>
          <w:rFonts w:ascii="Sylfaen" w:hAnsi="Sylfaen" w:cs="Sylfaen"/>
          <w:sz w:val="20"/>
        </w:rPr>
        <w:t>հայտարարված</w:t>
      </w:r>
      <w:r w:rsidRPr="006E68AD">
        <w:rPr>
          <w:rFonts w:ascii="Sylfaen" w:hAnsi="Sylfaen" w:cs="Times Armenian"/>
          <w:sz w:val="20"/>
          <w:lang w:val="af-ZA"/>
        </w:rPr>
        <w:t xml:space="preserve"> </w:t>
      </w:r>
      <w:r w:rsidRPr="006E68AD">
        <w:rPr>
          <w:rFonts w:ascii="Sylfaen" w:hAnsi="Sylfaen" w:cs="Sylfaen"/>
          <w:sz w:val="20"/>
        </w:rPr>
        <w:t>ընթացակարգին</w:t>
      </w:r>
      <w:r w:rsidR="000604CF" w:rsidRPr="006E68AD">
        <w:rPr>
          <w:rFonts w:ascii="Sylfaen" w:hAnsi="Sylfaen" w:cs="Sylfaen"/>
          <w:sz w:val="20"/>
          <w:lang w:val="af-ZA"/>
        </w:rPr>
        <w:t xml:space="preserve"> </w:t>
      </w:r>
      <w:r w:rsidRPr="006E68AD">
        <w:rPr>
          <w:rFonts w:ascii="Sylfaen" w:hAnsi="Sylfaen" w:cs="Sylfaen"/>
          <w:sz w:val="20"/>
        </w:rPr>
        <w:t>մասնակցելու</w:t>
      </w:r>
      <w:r w:rsidRPr="006E68AD">
        <w:rPr>
          <w:rFonts w:ascii="Sylfaen" w:hAnsi="Sylfaen" w:cs="Times Armenian"/>
          <w:sz w:val="20"/>
          <w:lang w:val="af-ZA"/>
        </w:rPr>
        <w:t xml:space="preserve"> </w:t>
      </w:r>
      <w:r w:rsidRPr="006E68AD">
        <w:rPr>
          <w:rFonts w:ascii="Sylfaen" w:hAnsi="Sylfaen" w:cs="Sylfaen"/>
          <w:sz w:val="20"/>
        </w:rPr>
        <w:t>մտադրություն</w:t>
      </w:r>
      <w:r w:rsidRPr="006E68AD">
        <w:rPr>
          <w:rFonts w:ascii="Sylfaen" w:hAnsi="Sylfaen" w:cs="Times Armenian"/>
          <w:sz w:val="20"/>
          <w:lang w:val="af-ZA"/>
        </w:rPr>
        <w:t xml:space="preserve"> </w:t>
      </w:r>
      <w:r w:rsidRPr="006E68AD">
        <w:rPr>
          <w:rFonts w:ascii="Sylfaen" w:hAnsi="Sylfaen" w:cs="Sylfaen"/>
          <w:sz w:val="20"/>
        </w:rPr>
        <w:t>ունեցող</w:t>
      </w:r>
      <w:r w:rsidRPr="006E68AD">
        <w:rPr>
          <w:rFonts w:ascii="Sylfaen" w:hAnsi="Sylfaen" w:cs="Times Armenian"/>
          <w:sz w:val="20"/>
          <w:lang w:val="af-ZA"/>
        </w:rPr>
        <w:t xml:space="preserve"> </w:t>
      </w:r>
      <w:r w:rsidRPr="006E68AD">
        <w:rPr>
          <w:rFonts w:ascii="Sylfaen" w:hAnsi="Sylfaen" w:cs="Sylfaen"/>
          <w:sz w:val="20"/>
        </w:rPr>
        <w:t>անձանց</w:t>
      </w:r>
      <w:r w:rsidRPr="006E68AD">
        <w:rPr>
          <w:rFonts w:ascii="Sylfaen" w:hAnsi="Sylfaen" w:cs="Times Armenian"/>
          <w:sz w:val="20"/>
          <w:lang w:val="af-ZA"/>
        </w:rPr>
        <w:t xml:space="preserve"> (</w:t>
      </w:r>
      <w:r w:rsidRPr="006E68AD">
        <w:rPr>
          <w:rFonts w:ascii="Sylfaen" w:hAnsi="Sylfaen" w:cs="Sylfaen"/>
          <w:sz w:val="20"/>
        </w:rPr>
        <w:t>այսուհետ</w:t>
      </w:r>
      <w:r w:rsidRPr="006E68AD">
        <w:rPr>
          <w:rFonts w:ascii="Sylfaen" w:hAnsi="Sylfaen" w:cs="Times Armenian"/>
          <w:sz w:val="20"/>
          <w:lang w:val="af-ZA"/>
        </w:rPr>
        <w:t xml:space="preserve">`  </w:t>
      </w:r>
      <w:r w:rsidR="003D0075" w:rsidRPr="006E68AD">
        <w:rPr>
          <w:rFonts w:ascii="Sylfaen" w:hAnsi="Sylfaen" w:cs="Sylfaen"/>
          <w:sz w:val="20"/>
        </w:rPr>
        <w:t>մ</w:t>
      </w:r>
      <w:r w:rsidRPr="006E68AD">
        <w:rPr>
          <w:rFonts w:ascii="Sylfaen" w:hAnsi="Sylfaen" w:cs="Sylfaen"/>
          <w:sz w:val="20"/>
        </w:rPr>
        <w:t>ասնակից</w:t>
      </w:r>
      <w:r w:rsidRPr="006E68AD">
        <w:rPr>
          <w:rFonts w:ascii="Sylfaen" w:hAnsi="Sylfaen" w:cs="Times Armenian"/>
          <w:sz w:val="20"/>
          <w:lang w:val="af-ZA"/>
        </w:rPr>
        <w:t xml:space="preserve">) </w:t>
      </w:r>
      <w:r w:rsidRPr="006E68AD">
        <w:rPr>
          <w:rFonts w:ascii="Sylfaen" w:hAnsi="Sylfaen" w:cs="Sylfaen"/>
          <w:sz w:val="20"/>
        </w:rPr>
        <w:t>տեղեկացնելու</w:t>
      </w:r>
      <w:r w:rsidRPr="006E68AD">
        <w:rPr>
          <w:rFonts w:ascii="Sylfaen" w:hAnsi="Sylfaen" w:cs="Times Armenian"/>
          <w:sz w:val="20"/>
          <w:lang w:val="af-ZA"/>
        </w:rPr>
        <w:t xml:space="preserve"> </w:t>
      </w:r>
      <w:r w:rsidRPr="006E68AD">
        <w:rPr>
          <w:rFonts w:ascii="Sylfaen" w:hAnsi="Sylfaen" w:cs="Sylfaen"/>
          <w:sz w:val="20"/>
        </w:rPr>
        <w:t>ընթացակարգի</w:t>
      </w:r>
      <w:r w:rsidRPr="006E68AD">
        <w:rPr>
          <w:rFonts w:ascii="Sylfaen" w:hAnsi="Sylfaen" w:cs="Times Armenian"/>
          <w:sz w:val="20"/>
          <w:lang w:val="af-ZA"/>
        </w:rPr>
        <w:t xml:space="preserve"> </w:t>
      </w:r>
      <w:r w:rsidRPr="006E68AD">
        <w:rPr>
          <w:rFonts w:ascii="Sylfaen" w:hAnsi="Sylfaen" w:cs="Sylfaen"/>
          <w:sz w:val="20"/>
        </w:rPr>
        <w:t>պայմանների</w:t>
      </w:r>
      <w:r w:rsidRPr="006E68AD">
        <w:rPr>
          <w:rFonts w:ascii="Sylfaen" w:hAnsi="Sylfaen" w:cs="Times Armenian"/>
          <w:sz w:val="20"/>
          <w:lang w:val="af-ZA"/>
        </w:rPr>
        <w:t xml:space="preserve">` </w:t>
      </w:r>
      <w:r w:rsidRPr="006E68AD">
        <w:rPr>
          <w:rFonts w:ascii="Sylfaen" w:hAnsi="Sylfaen" w:cs="Sylfaen"/>
          <w:sz w:val="20"/>
        </w:rPr>
        <w:t>գնման</w:t>
      </w:r>
      <w:r w:rsidRPr="006E68AD">
        <w:rPr>
          <w:rFonts w:ascii="Sylfaen" w:hAnsi="Sylfaen" w:cs="Times Armenian"/>
          <w:sz w:val="20"/>
          <w:lang w:val="af-ZA"/>
        </w:rPr>
        <w:t xml:space="preserve"> </w:t>
      </w:r>
      <w:r w:rsidRPr="006E68AD">
        <w:rPr>
          <w:rFonts w:ascii="Sylfaen" w:hAnsi="Sylfaen" w:cs="Sylfaen"/>
          <w:sz w:val="20"/>
        </w:rPr>
        <w:t>առարկայի</w:t>
      </w:r>
      <w:r w:rsidRPr="006E68AD">
        <w:rPr>
          <w:rFonts w:ascii="Sylfaen" w:hAnsi="Sylfaen" w:cs="Times Armenian"/>
          <w:sz w:val="20"/>
          <w:lang w:val="af-ZA"/>
        </w:rPr>
        <w:t xml:space="preserve">, </w:t>
      </w:r>
      <w:r w:rsidRPr="006E68AD">
        <w:rPr>
          <w:rFonts w:ascii="Sylfaen" w:hAnsi="Sylfaen" w:cs="Sylfaen"/>
          <w:sz w:val="20"/>
        </w:rPr>
        <w:t>ընթացակարգի</w:t>
      </w:r>
      <w:r w:rsidRPr="006E68AD">
        <w:rPr>
          <w:rFonts w:ascii="Sylfaen" w:hAnsi="Sylfaen" w:cs="Times Armenian"/>
          <w:sz w:val="20"/>
          <w:lang w:val="af-ZA"/>
        </w:rPr>
        <w:t xml:space="preserve"> </w:t>
      </w:r>
      <w:r w:rsidRPr="006E68AD">
        <w:rPr>
          <w:rFonts w:ascii="Sylfaen" w:hAnsi="Sylfaen" w:cs="Sylfaen"/>
          <w:sz w:val="20"/>
        </w:rPr>
        <w:t>անցկացման</w:t>
      </w:r>
      <w:r w:rsidRPr="006E68AD">
        <w:rPr>
          <w:rFonts w:ascii="Sylfaen" w:hAnsi="Sylfaen" w:cs="Times Armenian"/>
          <w:sz w:val="20"/>
          <w:lang w:val="af-ZA"/>
        </w:rPr>
        <w:t xml:space="preserve">, </w:t>
      </w:r>
      <w:r w:rsidR="0084701E" w:rsidRPr="006E68AD">
        <w:rPr>
          <w:rFonts w:ascii="Sylfaen" w:hAnsi="Sylfaen" w:cs="Sylfaen"/>
          <w:sz w:val="20"/>
          <w:lang w:val="hy-AM"/>
        </w:rPr>
        <w:t>ընտրված մասնակցին</w:t>
      </w:r>
      <w:r w:rsidRPr="006E68AD">
        <w:rPr>
          <w:rFonts w:ascii="Sylfaen" w:hAnsi="Sylfaen" w:cs="Times Armenian"/>
          <w:sz w:val="20"/>
          <w:lang w:val="af-ZA"/>
        </w:rPr>
        <w:t xml:space="preserve"> </w:t>
      </w:r>
      <w:r w:rsidRPr="006E68AD">
        <w:rPr>
          <w:rFonts w:ascii="Sylfaen" w:hAnsi="Sylfaen" w:cs="Sylfaen"/>
          <w:sz w:val="20"/>
        </w:rPr>
        <w:t>որոշելու</w:t>
      </w:r>
      <w:r w:rsidRPr="006E68AD">
        <w:rPr>
          <w:rFonts w:ascii="Sylfaen" w:hAnsi="Sylfaen" w:cs="Times Armenian"/>
          <w:sz w:val="20"/>
          <w:lang w:val="af-ZA"/>
        </w:rPr>
        <w:t xml:space="preserve"> </w:t>
      </w:r>
      <w:r w:rsidRPr="006E68AD">
        <w:rPr>
          <w:rFonts w:ascii="Sylfaen" w:hAnsi="Sylfaen" w:cs="Sylfaen"/>
          <w:sz w:val="20"/>
        </w:rPr>
        <w:t>և</w:t>
      </w:r>
      <w:r w:rsidRPr="006E68AD">
        <w:rPr>
          <w:rFonts w:ascii="Sylfaen" w:hAnsi="Sylfaen" w:cs="Times Armenian"/>
          <w:sz w:val="20"/>
          <w:lang w:val="af-ZA"/>
        </w:rPr>
        <w:t xml:space="preserve"> </w:t>
      </w:r>
      <w:r w:rsidRPr="006E68AD">
        <w:rPr>
          <w:rFonts w:ascii="Sylfaen" w:hAnsi="Sylfaen" w:cs="Sylfaen"/>
          <w:sz w:val="20"/>
        </w:rPr>
        <w:t>նրա</w:t>
      </w:r>
      <w:r w:rsidRPr="006E68AD">
        <w:rPr>
          <w:rFonts w:ascii="Sylfaen" w:hAnsi="Sylfaen" w:cs="Times Armenian"/>
          <w:sz w:val="20"/>
          <w:lang w:val="af-ZA"/>
        </w:rPr>
        <w:t xml:space="preserve"> </w:t>
      </w:r>
      <w:r w:rsidRPr="006E68AD">
        <w:rPr>
          <w:rFonts w:ascii="Sylfaen" w:hAnsi="Sylfaen" w:cs="Sylfaen"/>
          <w:sz w:val="20"/>
        </w:rPr>
        <w:t>հետ</w:t>
      </w:r>
      <w:r w:rsidRPr="006E68AD">
        <w:rPr>
          <w:rFonts w:ascii="Sylfaen" w:hAnsi="Sylfaen" w:cs="Times Armenian"/>
          <w:sz w:val="20"/>
          <w:lang w:val="af-ZA"/>
        </w:rPr>
        <w:t xml:space="preserve"> </w:t>
      </w:r>
      <w:r w:rsidRPr="006E68AD">
        <w:rPr>
          <w:rFonts w:ascii="Sylfaen" w:hAnsi="Sylfaen" w:cs="Sylfaen"/>
          <w:sz w:val="20"/>
        </w:rPr>
        <w:t>պայմանագիր</w:t>
      </w:r>
      <w:r w:rsidRPr="006E68AD">
        <w:rPr>
          <w:rFonts w:ascii="Sylfaen" w:hAnsi="Sylfaen" w:cs="Times Armenian"/>
          <w:sz w:val="20"/>
          <w:lang w:val="af-ZA"/>
        </w:rPr>
        <w:t xml:space="preserve"> </w:t>
      </w:r>
      <w:r w:rsidRPr="006E68AD">
        <w:rPr>
          <w:rFonts w:ascii="Sylfaen" w:hAnsi="Sylfaen" w:cs="Sylfaen"/>
          <w:sz w:val="20"/>
        </w:rPr>
        <w:t>կնքելու</w:t>
      </w:r>
      <w:r w:rsidRPr="006E68AD">
        <w:rPr>
          <w:rFonts w:ascii="Sylfaen" w:hAnsi="Sylfaen" w:cs="Times Armenian"/>
          <w:sz w:val="20"/>
          <w:lang w:val="af-ZA"/>
        </w:rPr>
        <w:t xml:space="preserve"> </w:t>
      </w:r>
      <w:r w:rsidRPr="006E68AD">
        <w:rPr>
          <w:rFonts w:ascii="Sylfaen" w:hAnsi="Sylfaen" w:cs="Sylfaen"/>
          <w:sz w:val="20"/>
        </w:rPr>
        <w:t>մասին</w:t>
      </w:r>
      <w:r w:rsidRPr="006E68AD">
        <w:rPr>
          <w:rFonts w:ascii="Sylfaen" w:hAnsi="Sylfaen" w:cs="Times Armenian"/>
          <w:sz w:val="20"/>
          <w:lang w:val="af-ZA"/>
        </w:rPr>
        <w:t xml:space="preserve">, </w:t>
      </w:r>
      <w:r w:rsidRPr="006E68AD">
        <w:rPr>
          <w:rFonts w:ascii="Sylfaen" w:hAnsi="Sylfaen" w:cs="Sylfaen"/>
          <w:sz w:val="20"/>
        </w:rPr>
        <w:t>ինչպես</w:t>
      </w:r>
      <w:r w:rsidRPr="006E68AD">
        <w:rPr>
          <w:rFonts w:ascii="Sylfaen" w:hAnsi="Sylfaen" w:cs="Times Armenian"/>
          <w:sz w:val="20"/>
          <w:lang w:val="af-ZA"/>
        </w:rPr>
        <w:t xml:space="preserve"> </w:t>
      </w:r>
      <w:r w:rsidRPr="006E68AD">
        <w:rPr>
          <w:rFonts w:ascii="Sylfaen" w:hAnsi="Sylfaen" w:cs="Sylfaen"/>
          <w:sz w:val="20"/>
        </w:rPr>
        <w:t>նաև</w:t>
      </w:r>
      <w:r w:rsidRPr="006E68AD">
        <w:rPr>
          <w:rFonts w:ascii="Sylfaen" w:hAnsi="Sylfaen" w:cs="Times Armenian"/>
          <w:sz w:val="20"/>
          <w:lang w:val="af-ZA"/>
        </w:rPr>
        <w:t xml:space="preserve"> </w:t>
      </w:r>
      <w:r w:rsidRPr="006E68AD">
        <w:rPr>
          <w:rFonts w:ascii="Sylfaen" w:hAnsi="Sylfaen" w:cs="Sylfaen"/>
          <w:sz w:val="20"/>
        </w:rPr>
        <w:t>օժանդակելու</w:t>
      </w:r>
      <w:r w:rsidRPr="006E68AD">
        <w:rPr>
          <w:rFonts w:ascii="Sylfaen" w:hAnsi="Sylfaen" w:cs="Times Armenian"/>
          <w:sz w:val="20"/>
          <w:lang w:val="af-ZA"/>
        </w:rPr>
        <w:t xml:space="preserve"> </w:t>
      </w:r>
      <w:r w:rsidRPr="006E68AD">
        <w:rPr>
          <w:rFonts w:ascii="Sylfaen" w:hAnsi="Sylfaen" w:cs="Sylfaen"/>
          <w:sz w:val="20"/>
        </w:rPr>
        <w:t>ընթացակարգի</w:t>
      </w:r>
      <w:r w:rsidRPr="006E68AD">
        <w:rPr>
          <w:rFonts w:ascii="Sylfaen" w:hAnsi="Sylfaen" w:cs="Times Armenian"/>
          <w:sz w:val="20"/>
          <w:lang w:val="af-ZA"/>
        </w:rPr>
        <w:t xml:space="preserve"> </w:t>
      </w:r>
      <w:r w:rsidRPr="006E68AD">
        <w:rPr>
          <w:rFonts w:ascii="Sylfaen" w:hAnsi="Sylfaen" w:cs="Sylfaen"/>
          <w:sz w:val="20"/>
        </w:rPr>
        <w:t>հայտը</w:t>
      </w:r>
      <w:r w:rsidRPr="006E68AD">
        <w:rPr>
          <w:rFonts w:ascii="Sylfaen" w:hAnsi="Sylfaen" w:cs="Times Armenian"/>
          <w:sz w:val="20"/>
          <w:lang w:val="af-ZA"/>
        </w:rPr>
        <w:t xml:space="preserve"> </w:t>
      </w:r>
      <w:r w:rsidRPr="006E68AD">
        <w:rPr>
          <w:rFonts w:ascii="Sylfaen" w:hAnsi="Sylfaen" w:cs="Sylfaen"/>
          <w:sz w:val="20"/>
        </w:rPr>
        <w:t>պատրաստելիս</w:t>
      </w:r>
      <w:r w:rsidR="004D5671" w:rsidRPr="006E68AD">
        <w:rPr>
          <w:rFonts w:ascii="Sylfaen" w:hAnsi="Sylfaen" w:cs="Tahoma"/>
          <w:sz w:val="20"/>
          <w:lang w:val="af-ZA"/>
        </w:rPr>
        <w:t>։</w:t>
      </w:r>
    </w:p>
    <w:p w:rsidR="00096865" w:rsidRPr="006E68AD" w:rsidRDefault="00096865" w:rsidP="00037DDE">
      <w:pPr>
        <w:ind w:firstLine="567"/>
        <w:jc w:val="both"/>
        <w:rPr>
          <w:rFonts w:ascii="Sylfaen" w:hAnsi="Sylfaen"/>
          <w:sz w:val="20"/>
          <w:lang w:val="af-ZA"/>
        </w:rPr>
      </w:pPr>
      <w:r w:rsidRPr="006E68AD">
        <w:rPr>
          <w:rFonts w:ascii="Sylfaen" w:hAnsi="Sylfaen" w:cs="Sylfaen"/>
          <w:sz w:val="20"/>
        </w:rPr>
        <w:t>Հայտեր</w:t>
      </w:r>
      <w:r w:rsidRPr="006E68AD">
        <w:rPr>
          <w:rFonts w:ascii="Sylfaen" w:hAnsi="Sylfaen" w:cs="Times Armenian"/>
          <w:sz w:val="20"/>
          <w:lang w:val="af-ZA"/>
        </w:rPr>
        <w:t xml:space="preserve"> </w:t>
      </w:r>
      <w:r w:rsidRPr="006E68AD">
        <w:rPr>
          <w:rFonts w:ascii="Sylfaen" w:hAnsi="Sylfaen" w:cs="Sylfaen"/>
          <w:sz w:val="20"/>
        </w:rPr>
        <w:t>կարող</w:t>
      </w:r>
      <w:r w:rsidRPr="006E68AD">
        <w:rPr>
          <w:rFonts w:ascii="Sylfaen" w:hAnsi="Sylfaen" w:cs="Times Armenian"/>
          <w:sz w:val="20"/>
          <w:lang w:val="af-ZA"/>
        </w:rPr>
        <w:t xml:space="preserve"> </w:t>
      </w:r>
      <w:r w:rsidRPr="006E68AD">
        <w:rPr>
          <w:rFonts w:ascii="Sylfaen" w:hAnsi="Sylfaen" w:cs="Sylfaen"/>
          <w:sz w:val="20"/>
        </w:rPr>
        <w:t>են</w:t>
      </w:r>
      <w:r w:rsidRPr="006E68AD">
        <w:rPr>
          <w:rFonts w:ascii="Sylfaen" w:hAnsi="Sylfaen" w:cs="Times Armenian"/>
          <w:sz w:val="20"/>
          <w:lang w:val="af-ZA"/>
        </w:rPr>
        <w:t xml:space="preserve"> </w:t>
      </w:r>
      <w:r w:rsidRPr="006E68AD">
        <w:rPr>
          <w:rFonts w:ascii="Sylfaen" w:hAnsi="Sylfaen" w:cs="Sylfaen"/>
          <w:sz w:val="20"/>
        </w:rPr>
        <w:t>ներկայացնել</w:t>
      </w:r>
      <w:r w:rsidRPr="006E68AD">
        <w:rPr>
          <w:rFonts w:ascii="Sylfaen" w:hAnsi="Sylfaen" w:cs="Times Armenian"/>
          <w:sz w:val="20"/>
          <w:lang w:val="af-ZA"/>
        </w:rPr>
        <w:t xml:space="preserve"> </w:t>
      </w:r>
      <w:r w:rsidRPr="006E68AD">
        <w:rPr>
          <w:rFonts w:ascii="Sylfaen" w:hAnsi="Sylfaen" w:cs="Sylfaen"/>
          <w:sz w:val="20"/>
        </w:rPr>
        <w:t>բոլոր</w:t>
      </w:r>
      <w:r w:rsidR="00B2681D" w:rsidRPr="006E68AD">
        <w:rPr>
          <w:rFonts w:ascii="Sylfaen" w:hAnsi="Sylfaen" w:cs="Sylfaen"/>
          <w:sz w:val="20"/>
          <w:lang w:val="af-ZA"/>
        </w:rPr>
        <w:t xml:space="preserve"> </w:t>
      </w:r>
      <w:r w:rsidRPr="006E68AD">
        <w:rPr>
          <w:rFonts w:ascii="Sylfaen" w:hAnsi="Sylfaen" w:cs="Sylfaen"/>
          <w:sz w:val="20"/>
        </w:rPr>
        <w:t>անձիք</w:t>
      </w:r>
      <w:r w:rsidRPr="006E68AD">
        <w:rPr>
          <w:rFonts w:ascii="Sylfaen" w:hAnsi="Sylfaen" w:cs="Times Armenian"/>
          <w:sz w:val="20"/>
          <w:lang w:val="af-ZA"/>
        </w:rPr>
        <w:t xml:space="preserve">, </w:t>
      </w:r>
      <w:r w:rsidRPr="006E68AD">
        <w:rPr>
          <w:rFonts w:ascii="Sylfaen" w:hAnsi="Sylfaen" w:cs="Sylfaen"/>
          <w:sz w:val="20"/>
        </w:rPr>
        <w:t>անկախ</w:t>
      </w:r>
      <w:r w:rsidRPr="006E68AD">
        <w:rPr>
          <w:rFonts w:ascii="Sylfaen" w:hAnsi="Sylfaen" w:cs="Times Armenian"/>
          <w:sz w:val="20"/>
          <w:lang w:val="af-ZA"/>
        </w:rPr>
        <w:t xml:space="preserve"> </w:t>
      </w:r>
      <w:r w:rsidRPr="006E68AD">
        <w:rPr>
          <w:rFonts w:ascii="Sylfaen" w:hAnsi="Sylfaen" w:cs="Sylfaen"/>
          <w:sz w:val="20"/>
        </w:rPr>
        <w:t>նրանց</w:t>
      </w:r>
      <w:r w:rsidRPr="006E68AD">
        <w:rPr>
          <w:rFonts w:ascii="Sylfaen" w:hAnsi="Sylfaen" w:cs="Times Armenian"/>
          <w:sz w:val="20"/>
          <w:lang w:val="af-ZA"/>
        </w:rPr>
        <w:t xml:space="preserve">` </w:t>
      </w:r>
      <w:r w:rsidRPr="006E68AD">
        <w:rPr>
          <w:rFonts w:ascii="Sylfaen" w:hAnsi="Sylfaen" w:cs="Sylfaen"/>
          <w:sz w:val="20"/>
        </w:rPr>
        <w:t>օտարերկրյա</w:t>
      </w:r>
      <w:r w:rsidRPr="006E68AD">
        <w:rPr>
          <w:rFonts w:ascii="Sylfaen" w:hAnsi="Sylfaen" w:cs="Times Armenian"/>
          <w:sz w:val="20"/>
          <w:lang w:val="af-ZA"/>
        </w:rPr>
        <w:t xml:space="preserve"> </w:t>
      </w:r>
      <w:r w:rsidRPr="006E68AD">
        <w:rPr>
          <w:rFonts w:ascii="Sylfaen" w:hAnsi="Sylfaen" w:cs="Sylfaen"/>
          <w:sz w:val="20"/>
        </w:rPr>
        <w:t>ֆիզիկական</w:t>
      </w:r>
      <w:r w:rsidRPr="006E68AD">
        <w:rPr>
          <w:rFonts w:ascii="Sylfaen" w:hAnsi="Sylfaen" w:cs="Times Armenian"/>
          <w:sz w:val="20"/>
          <w:lang w:val="af-ZA"/>
        </w:rPr>
        <w:t xml:space="preserve"> </w:t>
      </w:r>
      <w:r w:rsidRPr="006E68AD">
        <w:rPr>
          <w:rFonts w:ascii="Sylfaen" w:hAnsi="Sylfaen" w:cs="Sylfaen"/>
          <w:sz w:val="20"/>
        </w:rPr>
        <w:t>անձ</w:t>
      </w:r>
      <w:r w:rsidRPr="006E68AD">
        <w:rPr>
          <w:rFonts w:ascii="Sylfaen" w:hAnsi="Sylfaen" w:cs="Times Armenian"/>
          <w:sz w:val="20"/>
          <w:lang w:val="af-ZA"/>
        </w:rPr>
        <w:t xml:space="preserve">, </w:t>
      </w:r>
      <w:r w:rsidRPr="006E68AD">
        <w:rPr>
          <w:rFonts w:ascii="Sylfaen" w:hAnsi="Sylfaen" w:cs="Sylfaen"/>
          <w:sz w:val="20"/>
        </w:rPr>
        <w:t>կազմակերպություն</w:t>
      </w:r>
      <w:r w:rsidRPr="006E68AD">
        <w:rPr>
          <w:rFonts w:ascii="Sylfaen" w:hAnsi="Sylfaen" w:cs="Times Armenian"/>
          <w:sz w:val="20"/>
          <w:lang w:val="af-ZA"/>
        </w:rPr>
        <w:t xml:space="preserve">, </w:t>
      </w:r>
      <w:r w:rsidRPr="006E68AD">
        <w:rPr>
          <w:rFonts w:ascii="Sylfaen" w:hAnsi="Sylfaen" w:cs="Sylfaen"/>
          <w:sz w:val="20"/>
        </w:rPr>
        <w:t>քաղաքացիություն</w:t>
      </w:r>
      <w:r w:rsidRPr="006E68AD">
        <w:rPr>
          <w:rFonts w:ascii="Sylfaen" w:hAnsi="Sylfaen" w:cs="Times Armenian"/>
          <w:sz w:val="20"/>
          <w:lang w:val="af-ZA"/>
        </w:rPr>
        <w:t xml:space="preserve"> </w:t>
      </w:r>
      <w:r w:rsidRPr="006E68AD">
        <w:rPr>
          <w:rFonts w:ascii="Sylfaen" w:hAnsi="Sylfaen" w:cs="Sylfaen"/>
          <w:sz w:val="20"/>
        </w:rPr>
        <w:t>չունեցող</w:t>
      </w:r>
      <w:r w:rsidRPr="006E68AD">
        <w:rPr>
          <w:rFonts w:ascii="Sylfaen" w:hAnsi="Sylfaen" w:cs="Times Armenian"/>
          <w:sz w:val="20"/>
          <w:lang w:val="af-ZA"/>
        </w:rPr>
        <w:t xml:space="preserve"> </w:t>
      </w:r>
      <w:r w:rsidRPr="006E68AD">
        <w:rPr>
          <w:rFonts w:ascii="Sylfaen" w:hAnsi="Sylfaen" w:cs="Sylfaen"/>
          <w:sz w:val="20"/>
        </w:rPr>
        <w:t>անձ</w:t>
      </w:r>
      <w:r w:rsidRPr="006E68AD">
        <w:rPr>
          <w:rFonts w:ascii="Sylfaen" w:hAnsi="Sylfaen" w:cs="Times Armenian"/>
          <w:sz w:val="20"/>
          <w:lang w:val="af-ZA"/>
        </w:rPr>
        <w:t xml:space="preserve"> </w:t>
      </w:r>
      <w:r w:rsidRPr="006E68AD">
        <w:rPr>
          <w:rFonts w:ascii="Sylfaen" w:hAnsi="Sylfaen" w:cs="Sylfaen"/>
          <w:sz w:val="20"/>
        </w:rPr>
        <w:t>լինելու</w:t>
      </w:r>
      <w:r w:rsidRPr="006E68AD">
        <w:rPr>
          <w:rFonts w:ascii="Sylfaen" w:hAnsi="Sylfaen" w:cs="Times Armenian"/>
          <w:sz w:val="20"/>
          <w:lang w:val="af-ZA"/>
        </w:rPr>
        <w:t xml:space="preserve"> </w:t>
      </w:r>
      <w:r w:rsidRPr="006E68AD">
        <w:rPr>
          <w:rFonts w:ascii="Sylfaen" w:hAnsi="Sylfaen" w:cs="Sylfaen"/>
          <w:sz w:val="20"/>
        </w:rPr>
        <w:t>հանգամանքից</w:t>
      </w:r>
      <w:r w:rsidR="004D5671" w:rsidRPr="006E68AD">
        <w:rPr>
          <w:rFonts w:ascii="Sylfaen" w:hAnsi="Sylfaen" w:cs="Tahoma"/>
          <w:sz w:val="20"/>
          <w:lang w:val="af-ZA"/>
        </w:rPr>
        <w:t>։</w:t>
      </w:r>
    </w:p>
    <w:p w:rsidR="00096865" w:rsidRPr="006E68AD" w:rsidRDefault="00096865" w:rsidP="00037DDE">
      <w:pPr>
        <w:ind w:firstLine="567"/>
        <w:jc w:val="both"/>
        <w:rPr>
          <w:rFonts w:ascii="Sylfaen" w:hAnsi="Sylfaen" w:cs="Times Armenian"/>
          <w:sz w:val="20"/>
          <w:lang w:val="af-ZA"/>
        </w:rPr>
      </w:pPr>
      <w:r w:rsidRPr="006E68AD">
        <w:rPr>
          <w:rFonts w:ascii="Sylfaen" w:hAnsi="Sylfaen" w:cs="Sylfaen"/>
          <w:sz w:val="20"/>
        </w:rPr>
        <w:t>Սույն</w:t>
      </w:r>
      <w:r w:rsidRPr="006E68AD">
        <w:rPr>
          <w:rFonts w:ascii="Sylfaen" w:hAnsi="Sylfaen" w:cs="Times Armenian"/>
          <w:sz w:val="20"/>
          <w:lang w:val="af-ZA"/>
        </w:rPr>
        <w:t xml:space="preserve"> </w:t>
      </w:r>
      <w:r w:rsidRPr="006E68AD">
        <w:rPr>
          <w:rFonts w:ascii="Sylfaen" w:hAnsi="Sylfaen" w:cs="Sylfaen"/>
          <w:sz w:val="20"/>
        </w:rPr>
        <w:t>ընթացակարգի</w:t>
      </w:r>
      <w:r w:rsidRPr="006E68AD">
        <w:rPr>
          <w:rFonts w:ascii="Sylfaen" w:hAnsi="Sylfaen" w:cs="Times Armenian"/>
          <w:sz w:val="20"/>
          <w:lang w:val="af-ZA"/>
        </w:rPr>
        <w:t xml:space="preserve"> </w:t>
      </w:r>
      <w:r w:rsidRPr="006E68AD">
        <w:rPr>
          <w:rFonts w:ascii="Sylfaen" w:hAnsi="Sylfaen" w:cs="Sylfaen"/>
          <w:sz w:val="20"/>
        </w:rPr>
        <w:t>հետ</w:t>
      </w:r>
      <w:r w:rsidRPr="006E68AD">
        <w:rPr>
          <w:rFonts w:ascii="Sylfaen" w:hAnsi="Sylfaen" w:cs="Times Armenian"/>
          <w:sz w:val="20"/>
          <w:lang w:val="af-ZA"/>
        </w:rPr>
        <w:t xml:space="preserve"> </w:t>
      </w:r>
      <w:r w:rsidRPr="006E68AD">
        <w:rPr>
          <w:rFonts w:ascii="Sylfaen" w:hAnsi="Sylfaen" w:cs="Sylfaen"/>
          <w:sz w:val="20"/>
        </w:rPr>
        <w:t>կապված</w:t>
      </w:r>
      <w:r w:rsidRPr="006E68AD">
        <w:rPr>
          <w:rFonts w:ascii="Sylfaen" w:hAnsi="Sylfaen" w:cs="Times Armenian"/>
          <w:sz w:val="20"/>
          <w:lang w:val="af-ZA"/>
        </w:rPr>
        <w:t xml:space="preserve"> </w:t>
      </w:r>
      <w:r w:rsidRPr="006E68AD">
        <w:rPr>
          <w:rFonts w:ascii="Sylfaen" w:hAnsi="Sylfaen" w:cs="Sylfaen"/>
          <w:sz w:val="20"/>
        </w:rPr>
        <w:t>հարաբերությունների</w:t>
      </w:r>
      <w:r w:rsidRPr="006E68AD">
        <w:rPr>
          <w:rFonts w:ascii="Sylfaen" w:hAnsi="Sylfaen" w:cs="Times Armenian"/>
          <w:sz w:val="20"/>
          <w:lang w:val="af-ZA"/>
        </w:rPr>
        <w:t xml:space="preserve"> </w:t>
      </w:r>
      <w:r w:rsidRPr="006E68AD">
        <w:rPr>
          <w:rFonts w:ascii="Sylfaen" w:hAnsi="Sylfaen" w:cs="Sylfaen"/>
          <w:sz w:val="20"/>
        </w:rPr>
        <w:t>նկատմամբ</w:t>
      </w:r>
      <w:r w:rsidRPr="006E68AD">
        <w:rPr>
          <w:rFonts w:ascii="Sylfaen" w:hAnsi="Sylfaen" w:cs="Times Armenian"/>
          <w:sz w:val="20"/>
          <w:lang w:val="af-ZA"/>
        </w:rPr>
        <w:t xml:space="preserve"> </w:t>
      </w:r>
      <w:r w:rsidRPr="006E68AD">
        <w:rPr>
          <w:rFonts w:ascii="Sylfaen" w:hAnsi="Sylfaen" w:cs="Sylfaen"/>
          <w:sz w:val="20"/>
        </w:rPr>
        <w:t>կիրառվում</w:t>
      </w:r>
      <w:r w:rsidRPr="006E68AD">
        <w:rPr>
          <w:rFonts w:ascii="Sylfaen" w:hAnsi="Sylfaen" w:cs="Times Armenian"/>
          <w:sz w:val="20"/>
          <w:lang w:val="af-ZA"/>
        </w:rPr>
        <w:t xml:space="preserve"> </w:t>
      </w:r>
      <w:r w:rsidRPr="006E68AD">
        <w:rPr>
          <w:rFonts w:ascii="Sylfaen" w:hAnsi="Sylfaen" w:cs="Sylfaen"/>
          <w:sz w:val="20"/>
        </w:rPr>
        <w:t>է</w:t>
      </w:r>
      <w:r w:rsidRPr="006E68AD">
        <w:rPr>
          <w:rFonts w:ascii="Sylfaen" w:hAnsi="Sylfaen" w:cs="Times Armenian"/>
          <w:sz w:val="20"/>
          <w:lang w:val="af-ZA"/>
        </w:rPr>
        <w:t xml:space="preserve"> </w:t>
      </w:r>
      <w:r w:rsidRPr="006E68AD">
        <w:rPr>
          <w:rFonts w:ascii="Sylfaen" w:hAnsi="Sylfaen" w:cs="Sylfaen"/>
          <w:sz w:val="20"/>
        </w:rPr>
        <w:t>Հայաստանի</w:t>
      </w:r>
      <w:r w:rsidRPr="006E68AD">
        <w:rPr>
          <w:rFonts w:ascii="Sylfaen" w:hAnsi="Sylfaen" w:cs="Times Armenian"/>
          <w:sz w:val="20"/>
          <w:lang w:val="af-ZA"/>
        </w:rPr>
        <w:t xml:space="preserve"> </w:t>
      </w:r>
      <w:r w:rsidRPr="006E68AD">
        <w:rPr>
          <w:rFonts w:ascii="Sylfaen" w:hAnsi="Sylfaen" w:cs="Sylfaen"/>
          <w:sz w:val="20"/>
        </w:rPr>
        <w:t>Հանրապետության</w:t>
      </w:r>
      <w:r w:rsidRPr="006E68AD">
        <w:rPr>
          <w:rFonts w:ascii="Sylfaen" w:hAnsi="Sylfaen" w:cs="Times Armenian"/>
          <w:sz w:val="20"/>
          <w:lang w:val="af-ZA"/>
        </w:rPr>
        <w:t xml:space="preserve"> </w:t>
      </w:r>
      <w:r w:rsidRPr="006E68AD">
        <w:rPr>
          <w:rFonts w:ascii="Sylfaen" w:hAnsi="Sylfaen" w:cs="Sylfaen"/>
          <w:sz w:val="20"/>
        </w:rPr>
        <w:t>իրավունքը</w:t>
      </w:r>
      <w:r w:rsidR="004D5671" w:rsidRPr="006E68AD">
        <w:rPr>
          <w:rFonts w:ascii="Sylfaen" w:hAnsi="Sylfaen" w:cs="Tahoma"/>
          <w:sz w:val="20"/>
          <w:lang w:val="af-ZA"/>
        </w:rPr>
        <w:t>։</w:t>
      </w:r>
      <w:r w:rsidRPr="006E68AD">
        <w:rPr>
          <w:rFonts w:ascii="Sylfaen" w:hAnsi="Sylfaen" w:cs="Times Armenian"/>
          <w:sz w:val="20"/>
          <w:lang w:val="af-ZA"/>
        </w:rPr>
        <w:t xml:space="preserve"> </w:t>
      </w:r>
      <w:r w:rsidRPr="006E68AD">
        <w:rPr>
          <w:rFonts w:ascii="Sylfaen" w:hAnsi="Sylfaen" w:cs="Sylfaen"/>
          <w:sz w:val="20"/>
        </w:rPr>
        <w:t>Սույն</w:t>
      </w:r>
      <w:r w:rsidRPr="006E68AD">
        <w:rPr>
          <w:rFonts w:ascii="Sylfaen" w:hAnsi="Sylfaen" w:cs="Times Armenian"/>
          <w:sz w:val="20"/>
          <w:lang w:val="af-ZA"/>
        </w:rPr>
        <w:t xml:space="preserve"> </w:t>
      </w:r>
      <w:r w:rsidRPr="006E68AD">
        <w:rPr>
          <w:rFonts w:ascii="Sylfaen" w:hAnsi="Sylfaen" w:cs="Sylfaen"/>
          <w:sz w:val="20"/>
        </w:rPr>
        <w:t>ընթացակարգի</w:t>
      </w:r>
      <w:r w:rsidRPr="006E68AD">
        <w:rPr>
          <w:rFonts w:ascii="Sylfaen" w:hAnsi="Sylfaen" w:cs="Times Armenian"/>
          <w:sz w:val="20"/>
          <w:lang w:val="af-ZA"/>
        </w:rPr>
        <w:t xml:space="preserve"> </w:t>
      </w:r>
      <w:r w:rsidRPr="006E68AD">
        <w:rPr>
          <w:rFonts w:ascii="Sylfaen" w:hAnsi="Sylfaen" w:cs="Sylfaen"/>
          <w:sz w:val="20"/>
        </w:rPr>
        <w:t>հետ</w:t>
      </w:r>
      <w:r w:rsidRPr="006E68AD">
        <w:rPr>
          <w:rFonts w:ascii="Sylfaen" w:hAnsi="Sylfaen" w:cs="Times Armenian"/>
          <w:sz w:val="20"/>
          <w:lang w:val="af-ZA"/>
        </w:rPr>
        <w:t xml:space="preserve"> </w:t>
      </w:r>
      <w:r w:rsidRPr="006E68AD">
        <w:rPr>
          <w:rFonts w:ascii="Sylfaen" w:hAnsi="Sylfaen" w:cs="Sylfaen"/>
          <w:sz w:val="20"/>
        </w:rPr>
        <w:t>կապված</w:t>
      </w:r>
      <w:r w:rsidRPr="006E68AD">
        <w:rPr>
          <w:rFonts w:ascii="Sylfaen" w:hAnsi="Sylfaen" w:cs="Times Armenian"/>
          <w:sz w:val="20"/>
          <w:lang w:val="af-ZA"/>
        </w:rPr>
        <w:t xml:space="preserve"> </w:t>
      </w:r>
      <w:r w:rsidRPr="006E68AD">
        <w:rPr>
          <w:rFonts w:ascii="Sylfaen" w:hAnsi="Sylfaen" w:cs="Sylfaen"/>
          <w:sz w:val="20"/>
        </w:rPr>
        <w:t>վեճերը</w:t>
      </w:r>
      <w:r w:rsidRPr="006E68AD">
        <w:rPr>
          <w:rFonts w:ascii="Sylfaen" w:hAnsi="Sylfaen" w:cs="Times Armenian"/>
          <w:sz w:val="20"/>
          <w:lang w:val="af-ZA"/>
        </w:rPr>
        <w:t xml:space="preserve"> </w:t>
      </w:r>
      <w:r w:rsidRPr="006E68AD">
        <w:rPr>
          <w:rFonts w:ascii="Sylfaen" w:hAnsi="Sylfaen" w:cs="Sylfaen"/>
          <w:sz w:val="20"/>
        </w:rPr>
        <w:t>ենթակա</w:t>
      </w:r>
      <w:r w:rsidRPr="006E68AD">
        <w:rPr>
          <w:rFonts w:ascii="Sylfaen" w:hAnsi="Sylfaen" w:cs="Times Armenian"/>
          <w:sz w:val="20"/>
          <w:lang w:val="af-ZA"/>
        </w:rPr>
        <w:t xml:space="preserve"> </w:t>
      </w:r>
      <w:r w:rsidRPr="006E68AD">
        <w:rPr>
          <w:rFonts w:ascii="Sylfaen" w:hAnsi="Sylfaen" w:cs="Sylfaen"/>
          <w:sz w:val="20"/>
        </w:rPr>
        <w:t>են</w:t>
      </w:r>
      <w:r w:rsidRPr="006E68AD">
        <w:rPr>
          <w:rFonts w:ascii="Sylfaen" w:hAnsi="Sylfaen" w:cs="Times Armenian"/>
          <w:sz w:val="20"/>
          <w:lang w:val="af-ZA"/>
        </w:rPr>
        <w:t xml:space="preserve"> </w:t>
      </w:r>
      <w:r w:rsidRPr="006E68AD">
        <w:rPr>
          <w:rFonts w:ascii="Sylfaen" w:hAnsi="Sylfaen" w:cs="Sylfaen"/>
          <w:sz w:val="20"/>
        </w:rPr>
        <w:t>քննության</w:t>
      </w:r>
      <w:r w:rsidRPr="006E68AD">
        <w:rPr>
          <w:rFonts w:ascii="Sylfaen" w:hAnsi="Sylfaen" w:cs="Times Armenian"/>
          <w:sz w:val="20"/>
          <w:lang w:val="af-ZA"/>
        </w:rPr>
        <w:t xml:space="preserve"> </w:t>
      </w:r>
      <w:r w:rsidRPr="006E68AD">
        <w:rPr>
          <w:rFonts w:ascii="Sylfaen" w:hAnsi="Sylfaen" w:cs="Sylfaen"/>
          <w:sz w:val="20"/>
        </w:rPr>
        <w:t>Հայաստանի</w:t>
      </w:r>
      <w:r w:rsidRPr="006E68AD">
        <w:rPr>
          <w:rFonts w:ascii="Sylfaen" w:hAnsi="Sylfaen" w:cs="Times Armenian"/>
          <w:sz w:val="20"/>
          <w:lang w:val="af-ZA"/>
        </w:rPr>
        <w:t xml:space="preserve"> </w:t>
      </w:r>
      <w:r w:rsidRPr="006E68AD">
        <w:rPr>
          <w:rFonts w:ascii="Sylfaen" w:hAnsi="Sylfaen" w:cs="Sylfaen"/>
          <w:sz w:val="20"/>
        </w:rPr>
        <w:t>Հանրապետության</w:t>
      </w:r>
      <w:r w:rsidRPr="006E68AD">
        <w:rPr>
          <w:rFonts w:ascii="Sylfaen" w:hAnsi="Sylfaen" w:cs="Times Armenian"/>
          <w:sz w:val="20"/>
          <w:lang w:val="af-ZA"/>
        </w:rPr>
        <w:t xml:space="preserve"> </w:t>
      </w:r>
      <w:r w:rsidRPr="006E68AD">
        <w:rPr>
          <w:rFonts w:ascii="Sylfaen" w:hAnsi="Sylfaen" w:cs="Sylfaen"/>
          <w:sz w:val="20"/>
        </w:rPr>
        <w:t>դատարաններում</w:t>
      </w:r>
      <w:r w:rsidR="004D5671" w:rsidRPr="006E68AD">
        <w:rPr>
          <w:rFonts w:ascii="Sylfaen" w:hAnsi="Sylfaen" w:cs="Tahoma"/>
          <w:sz w:val="20"/>
          <w:lang w:val="af-ZA"/>
        </w:rPr>
        <w:t>։</w:t>
      </w:r>
      <w:r w:rsidR="00F5653D" w:rsidRPr="006E68AD">
        <w:rPr>
          <w:rFonts w:ascii="Sylfaen" w:hAnsi="Sylfaen" w:cs="Times Armenian"/>
          <w:sz w:val="20"/>
          <w:lang w:val="af-ZA"/>
        </w:rPr>
        <w:t xml:space="preserve"> </w:t>
      </w:r>
    </w:p>
    <w:p w:rsidR="003E1421" w:rsidRPr="006E68AD" w:rsidRDefault="00A81DD5" w:rsidP="00037DDE">
      <w:pPr>
        <w:pStyle w:val="23"/>
        <w:spacing w:line="240" w:lineRule="auto"/>
        <w:ind w:firstLine="567"/>
        <w:rPr>
          <w:rFonts w:ascii="Sylfaen" w:hAnsi="Sylfaen"/>
        </w:rPr>
      </w:pPr>
      <w:r w:rsidRPr="006E68AD">
        <w:rPr>
          <w:rFonts w:ascii="Sylfaen" w:hAnsi="Sylfaen" w:cs="Sylfaen"/>
        </w:rPr>
        <w:t>Գնահատող</w:t>
      </w:r>
      <w:r w:rsidRPr="006E68AD">
        <w:rPr>
          <w:rFonts w:ascii="Sylfaen" w:hAnsi="Sylfaen"/>
        </w:rPr>
        <w:t xml:space="preserve"> </w:t>
      </w:r>
      <w:r w:rsidRPr="006E68AD">
        <w:rPr>
          <w:rFonts w:ascii="Sylfaen" w:hAnsi="Sylfaen" w:cs="Sylfaen"/>
        </w:rPr>
        <w:t>հանձնաժողովի</w:t>
      </w:r>
      <w:r w:rsidRPr="006E68AD">
        <w:rPr>
          <w:rFonts w:ascii="Sylfaen" w:hAnsi="Sylfaen"/>
        </w:rPr>
        <w:t xml:space="preserve"> </w:t>
      </w:r>
      <w:r w:rsidRPr="006E68AD">
        <w:rPr>
          <w:rFonts w:ascii="Sylfaen" w:hAnsi="Sylfaen" w:cs="Sylfaen"/>
        </w:rPr>
        <w:t>քարտուղարի</w:t>
      </w:r>
      <w:r w:rsidRPr="006E68AD">
        <w:rPr>
          <w:rFonts w:ascii="Sylfaen" w:hAnsi="Sylfaen"/>
        </w:rPr>
        <w:t xml:space="preserve"> </w:t>
      </w:r>
      <w:r w:rsidR="003E1421" w:rsidRPr="006E68AD">
        <w:rPr>
          <w:rFonts w:ascii="Sylfaen" w:hAnsi="Sylfaen" w:cs="Sylfaen"/>
        </w:rPr>
        <w:t>էլեկտրոնային</w:t>
      </w:r>
      <w:r w:rsidR="003E1421" w:rsidRPr="006E68AD">
        <w:rPr>
          <w:rFonts w:ascii="Sylfaen" w:hAnsi="Sylfaen"/>
        </w:rPr>
        <w:t xml:space="preserve"> </w:t>
      </w:r>
      <w:r w:rsidR="003E1421" w:rsidRPr="006E68AD">
        <w:rPr>
          <w:rFonts w:ascii="Sylfaen" w:hAnsi="Sylfaen" w:cs="Sylfaen"/>
        </w:rPr>
        <w:t>փոստի</w:t>
      </w:r>
      <w:r w:rsidR="003E1421" w:rsidRPr="006E68AD">
        <w:rPr>
          <w:rFonts w:ascii="Sylfaen" w:hAnsi="Sylfaen"/>
        </w:rPr>
        <w:t xml:space="preserve"> </w:t>
      </w:r>
      <w:r w:rsidR="003E1421" w:rsidRPr="006E68AD">
        <w:rPr>
          <w:rFonts w:ascii="Sylfaen" w:hAnsi="Sylfaen" w:cs="Sylfaen"/>
        </w:rPr>
        <w:t>հասցեն</w:t>
      </w:r>
      <w:r w:rsidR="003E1421" w:rsidRPr="006E68AD">
        <w:rPr>
          <w:rFonts w:ascii="Sylfaen" w:hAnsi="Sylfaen"/>
        </w:rPr>
        <w:t xml:space="preserve"> </w:t>
      </w:r>
      <w:r w:rsidR="003E1421" w:rsidRPr="006E68AD">
        <w:rPr>
          <w:rFonts w:ascii="Sylfaen" w:hAnsi="Sylfaen" w:cs="Sylfaen"/>
        </w:rPr>
        <w:t>է</w:t>
      </w:r>
      <w:r w:rsidR="003E1421" w:rsidRPr="006E68AD">
        <w:rPr>
          <w:rFonts w:ascii="Sylfaen" w:hAnsi="Sylfaen"/>
        </w:rPr>
        <w:t xml:space="preserve">` </w:t>
      </w:r>
      <w:hyperlink r:id="rId9" w:history="1">
        <w:r w:rsidR="0064011D">
          <w:rPr>
            <w:rStyle w:val="a9"/>
            <w:rFonts w:ascii="Sylfaen" w:hAnsi="Sylfaen"/>
            <w:sz w:val="24"/>
            <w:szCs w:val="24"/>
          </w:rPr>
          <w:t>dalar@schools.am</w:t>
        </w:r>
        <w:r w:rsidR="006D22D9" w:rsidRPr="006E68AD">
          <w:rPr>
            <w:rStyle w:val="a9"/>
            <w:rFonts w:ascii="Sylfaen" w:hAnsi="Sylfaen"/>
            <w:sz w:val="24"/>
            <w:szCs w:val="24"/>
          </w:rPr>
          <w:t xml:space="preserve"> </w:t>
        </w:r>
      </w:hyperlink>
      <w:r w:rsidR="00FB390E" w:rsidRPr="006E68AD">
        <w:rPr>
          <w:rFonts w:ascii="Sylfaen" w:hAnsi="Sylfaen"/>
          <w:sz w:val="24"/>
          <w:szCs w:val="24"/>
        </w:rPr>
        <w:t>:</w:t>
      </w:r>
    </w:p>
    <w:p w:rsidR="00096865" w:rsidRPr="006E68AD" w:rsidRDefault="00F5653D" w:rsidP="00037DDE">
      <w:pPr>
        <w:jc w:val="center"/>
        <w:rPr>
          <w:rFonts w:ascii="Sylfaen" w:hAnsi="Sylfaen"/>
          <w:szCs w:val="22"/>
          <w:lang w:val="af-ZA"/>
        </w:rPr>
      </w:pPr>
      <w:r w:rsidRPr="006E68AD">
        <w:rPr>
          <w:rFonts w:ascii="Sylfaen" w:hAnsi="Sylfaen"/>
          <w:sz w:val="16"/>
          <w:szCs w:val="16"/>
          <w:lang w:val="af-ZA"/>
        </w:rPr>
        <w:br w:type="page"/>
      </w:r>
      <w:r w:rsidR="00096865" w:rsidRPr="006E68AD">
        <w:rPr>
          <w:rFonts w:ascii="Sylfaen" w:hAnsi="Sylfaen" w:cs="Sylfaen"/>
          <w:szCs w:val="22"/>
        </w:rPr>
        <w:lastRenderedPageBreak/>
        <w:t>ՄԱՍ</w:t>
      </w:r>
      <w:r w:rsidR="00096865" w:rsidRPr="006E68AD">
        <w:rPr>
          <w:rFonts w:ascii="Sylfaen" w:hAnsi="Sylfaen" w:cs="Times Armenian"/>
          <w:szCs w:val="22"/>
          <w:lang w:val="af-ZA"/>
        </w:rPr>
        <w:t xml:space="preserve">  I</w:t>
      </w:r>
    </w:p>
    <w:p w:rsidR="00096865" w:rsidRPr="006E68AD" w:rsidRDefault="00096865" w:rsidP="00096865">
      <w:pPr>
        <w:pStyle w:val="3"/>
        <w:ind w:firstLine="567"/>
        <w:rPr>
          <w:rFonts w:ascii="Sylfaen" w:hAnsi="Sylfaen"/>
          <w:sz w:val="24"/>
          <w:szCs w:val="22"/>
          <w:lang w:val="af-ZA"/>
        </w:rPr>
      </w:pPr>
    </w:p>
    <w:p w:rsidR="00FB390E" w:rsidRPr="006E68AD" w:rsidRDefault="00FB390E" w:rsidP="00FB390E">
      <w:pPr>
        <w:numPr>
          <w:ilvl w:val="0"/>
          <w:numId w:val="3"/>
        </w:numPr>
        <w:jc w:val="center"/>
        <w:rPr>
          <w:rFonts w:ascii="Sylfaen" w:hAnsi="Sylfaen" w:cs="Sylfaen"/>
          <w:b/>
          <w:sz w:val="20"/>
        </w:rPr>
      </w:pPr>
      <w:r w:rsidRPr="006E68AD">
        <w:rPr>
          <w:rFonts w:ascii="Sylfaen" w:hAnsi="Sylfaen" w:cs="Sylfaen"/>
          <w:b/>
          <w:sz w:val="20"/>
        </w:rPr>
        <w:t>ԳՆՄԱՆ  ԱՌԱՐԿԱՅԻ  ԲՆՈՒԹԱԳԻՐԸ</w:t>
      </w:r>
    </w:p>
    <w:p w:rsidR="00FB390E" w:rsidRPr="006E68AD" w:rsidRDefault="00FB390E" w:rsidP="00FB390E">
      <w:pPr>
        <w:ind w:left="360"/>
        <w:jc w:val="center"/>
        <w:rPr>
          <w:rFonts w:ascii="Sylfaen" w:hAnsi="Sylfaen" w:cs="Sylfaen"/>
          <w:b/>
          <w:sz w:val="20"/>
        </w:rPr>
      </w:pPr>
    </w:p>
    <w:p w:rsidR="00FB390E" w:rsidRPr="006E68AD" w:rsidRDefault="00FB390E" w:rsidP="006D22D9">
      <w:pPr>
        <w:pStyle w:val="3"/>
        <w:numPr>
          <w:ilvl w:val="1"/>
          <w:numId w:val="20"/>
        </w:numPr>
        <w:jc w:val="both"/>
        <w:rPr>
          <w:rFonts w:ascii="Sylfaen" w:hAnsi="Sylfaen" w:cs="Times Armenian"/>
          <w:i w:val="0"/>
          <w:lang w:val="af-ZA"/>
        </w:rPr>
      </w:pPr>
      <w:r w:rsidRPr="006E68AD">
        <w:rPr>
          <w:rFonts w:ascii="Sylfaen" w:hAnsi="Sylfaen" w:cs="Sylfaen"/>
          <w:i w:val="0"/>
        </w:rPr>
        <w:t>Գնման</w:t>
      </w:r>
      <w:r w:rsidRPr="006E68AD">
        <w:rPr>
          <w:rFonts w:ascii="Sylfaen" w:hAnsi="Sylfaen" w:cs="Sylfaen"/>
          <w:i w:val="0"/>
          <w:lang w:val="af-ZA"/>
        </w:rPr>
        <w:t xml:space="preserve"> </w:t>
      </w:r>
      <w:r w:rsidRPr="006E68AD">
        <w:rPr>
          <w:rFonts w:ascii="Sylfaen" w:hAnsi="Sylfaen" w:cs="Sylfaen"/>
          <w:i w:val="0"/>
        </w:rPr>
        <w:t>առարկա</w:t>
      </w:r>
      <w:r w:rsidRPr="006E68AD">
        <w:rPr>
          <w:rFonts w:ascii="Sylfaen" w:hAnsi="Sylfaen" w:cs="Sylfaen"/>
          <w:i w:val="0"/>
          <w:lang w:val="af-ZA"/>
        </w:rPr>
        <w:t xml:space="preserve"> </w:t>
      </w:r>
      <w:r w:rsidRPr="006E68AD">
        <w:rPr>
          <w:rFonts w:ascii="Sylfaen" w:hAnsi="Sylfaen" w:cs="Sylfaen"/>
          <w:i w:val="0"/>
        </w:rPr>
        <w:t>է</w:t>
      </w:r>
      <w:r w:rsidRPr="006E68AD">
        <w:rPr>
          <w:rFonts w:ascii="Sylfaen" w:hAnsi="Sylfaen" w:cs="Sylfaen"/>
          <w:i w:val="0"/>
          <w:lang w:val="af-ZA"/>
        </w:rPr>
        <w:t xml:space="preserve"> </w:t>
      </w:r>
      <w:r w:rsidRPr="006E68AD">
        <w:rPr>
          <w:rFonts w:ascii="Sylfaen" w:hAnsi="Sylfaen" w:cs="Sylfaen"/>
          <w:i w:val="0"/>
        </w:rPr>
        <w:t>հանդիսանում</w:t>
      </w:r>
      <w:r w:rsidRPr="006E68AD">
        <w:rPr>
          <w:rFonts w:ascii="Sylfaen" w:hAnsi="Sylfaen" w:cs="Sylfaen"/>
          <w:i w:val="0"/>
          <w:lang w:val="af-ZA"/>
        </w:rPr>
        <w:t xml:space="preserve">  «ՀՀ Արարատի մարզի </w:t>
      </w:r>
      <w:r w:rsidR="00F75A86">
        <w:rPr>
          <w:rFonts w:ascii="Sylfaen" w:hAnsi="Sylfaen" w:cs="Sylfaen"/>
          <w:i w:val="0"/>
          <w:lang w:val="en-US"/>
        </w:rPr>
        <w:t>Դալարի միջնակարգ</w:t>
      </w:r>
      <w:r w:rsidRPr="006E68AD">
        <w:rPr>
          <w:rFonts w:ascii="Sylfaen" w:hAnsi="Sylfaen" w:cs="Sylfaen"/>
          <w:i w:val="0"/>
          <w:lang w:val="af-ZA"/>
        </w:rPr>
        <w:t xml:space="preserve"> դպրոց</w:t>
      </w:r>
      <w:r w:rsidRPr="006E68AD">
        <w:rPr>
          <w:rFonts w:ascii="Sylfaen" w:hAnsi="Sylfaen"/>
          <w:i w:val="0"/>
          <w:lang w:val="af-ZA"/>
        </w:rPr>
        <w:t xml:space="preserve">» </w:t>
      </w:r>
      <w:r w:rsidRPr="006E68AD">
        <w:rPr>
          <w:rFonts w:ascii="Sylfaen" w:hAnsi="Sylfaen" w:cs="Sylfaen"/>
          <w:i w:val="0"/>
          <w:lang w:val="af-ZA"/>
        </w:rPr>
        <w:t>ՊՈԱԿ</w:t>
      </w:r>
      <w:r w:rsidRPr="006E68AD">
        <w:rPr>
          <w:rFonts w:ascii="Sylfaen" w:hAnsi="Sylfaen"/>
          <w:i w:val="0"/>
          <w:lang w:val="af-ZA"/>
        </w:rPr>
        <w:t>-</w:t>
      </w:r>
      <w:r w:rsidRPr="006E68AD">
        <w:rPr>
          <w:rFonts w:ascii="Sylfaen" w:hAnsi="Sylfaen" w:cs="Sylfaen"/>
          <w:i w:val="0"/>
          <w:lang w:val="af-ZA"/>
        </w:rPr>
        <w:t>ի</w:t>
      </w:r>
      <w:r w:rsidRPr="006E68AD">
        <w:rPr>
          <w:rFonts w:ascii="Sylfaen" w:hAnsi="Sylfaen"/>
          <w:i w:val="0"/>
          <w:lang w:val="af-ZA"/>
        </w:rPr>
        <w:t xml:space="preserve"> </w:t>
      </w:r>
      <w:r w:rsidRPr="006E68AD">
        <w:rPr>
          <w:rFonts w:ascii="Sylfaen" w:hAnsi="Sylfaen" w:cs="Sylfaen"/>
          <w:i w:val="0"/>
        </w:rPr>
        <w:t>կարիքների</w:t>
      </w:r>
      <w:r w:rsidRPr="006E68AD">
        <w:rPr>
          <w:rFonts w:ascii="Sylfaen" w:hAnsi="Sylfaen" w:cs="Times Armenian"/>
          <w:i w:val="0"/>
          <w:lang w:val="af-ZA"/>
        </w:rPr>
        <w:t xml:space="preserve"> </w:t>
      </w:r>
      <w:r w:rsidRPr="006E68AD">
        <w:rPr>
          <w:rFonts w:ascii="Sylfaen" w:hAnsi="Sylfaen" w:cs="Sylfaen"/>
          <w:i w:val="0"/>
        </w:rPr>
        <w:t>համար</w:t>
      </w:r>
      <w:r w:rsidRPr="006E68AD">
        <w:rPr>
          <w:rFonts w:ascii="Sylfaen" w:hAnsi="Sylfaen" w:cs="Times Armenian"/>
          <w:i w:val="0"/>
          <w:lang w:val="af-ZA"/>
        </w:rPr>
        <w:t xml:space="preserve">` </w:t>
      </w:r>
      <w:r w:rsidRPr="006E68AD">
        <w:rPr>
          <w:rFonts w:ascii="Sylfaen" w:hAnsi="Sylfaen" w:cs="Sylfaen"/>
          <w:i w:val="0"/>
          <w:lang w:val="af-ZA"/>
        </w:rPr>
        <w:t>սննդամթերքի</w:t>
      </w:r>
      <w:r w:rsidRPr="006E68AD">
        <w:rPr>
          <w:rFonts w:ascii="Sylfaen" w:hAnsi="Sylfaen"/>
          <w:i w:val="0"/>
          <w:lang w:val="af-ZA"/>
        </w:rPr>
        <w:t xml:space="preserve"> </w:t>
      </w:r>
      <w:r w:rsidRPr="006E68AD">
        <w:rPr>
          <w:rFonts w:ascii="Sylfaen" w:hAnsi="Sylfaen" w:cs="Sylfaen"/>
          <w:i w:val="0"/>
        </w:rPr>
        <w:t>ձեռքբերումը</w:t>
      </w:r>
      <w:r w:rsidRPr="006E68AD">
        <w:rPr>
          <w:rFonts w:ascii="Sylfaen" w:hAnsi="Sylfaen"/>
          <w:i w:val="0"/>
        </w:rPr>
        <w:t xml:space="preserve"> (</w:t>
      </w:r>
      <w:r w:rsidRPr="006E68AD">
        <w:rPr>
          <w:rFonts w:ascii="Sylfaen" w:hAnsi="Sylfaen" w:cs="Sylfaen"/>
          <w:i w:val="0"/>
        </w:rPr>
        <w:t>այսուհետ</w:t>
      </w:r>
      <w:r w:rsidRPr="006E68AD">
        <w:rPr>
          <w:rFonts w:ascii="Sylfaen" w:hAnsi="Sylfaen"/>
          <w:i w:val="0"/>
        </w:rPr>
        <w:t xml:space="preserve">` </w:t>
      </w:r>
      <w:r w:rsidRPr="006E68AD">
        <w:rPr>
          <w:rFonts w:ascii="Sylfaen" w:hAnsi="Sylfaen" w:cs="Sylfaen"/>
          <w:i w:val="0"/>
        </w:rPr>
        <w:t>նաև</w:t>
      </w:r>
      <w:r w:rsidRPr="006E68AD">
        <w:rPr>
          <w:rFonts w:ascii="Sylfaen" w:hAnsi="Sylfaen"/>
          <w:i w:val="0"/>
        </w:rPr>
        <w:t xml:space="preserve"> </w:t>
      </w:r>
      <w:r w:rsidRPr="006E68AD">
        <w:rPr>
          <w:rFonts w:ascii="Sylfaen" w:hAnsi="Sylfaen" w:cs="Sylfaen"/>
          <w:i w:val="0"/>
        </w:rPr>
        <w:t>ապրանք</w:t>
      </w:r>
      <w:r w:rsidRPr="006E68AD">
        <w:rPr>
          <w:rFonts w:ascii="Sylfaen" w:hAnsi="Sylfaen"/>
          <w:i w:val="0"/>
        </w:rPr>
        <w:t>)</w:t>
      </w:r>
      <w:r w:rsidRPr="006E68AD">
        <w:rPr>
          <w:rFonts w:ascii="Sylfaen" w:hAnsi="Sylfaen"/>
          <w:i w:val="0"/>
          <w:lang w:val="af-ZA"/>
        </w:rPr>
        <w:t xml:space="preserve">, </w:t>
      </w:r>
      <w:r w:rsidRPr="006E68AD">
        <w:rPr>
          <w:rFonts w:ascii="Sylfaen" w:hAnsi="Sylfaen" w:cs="Sylfaen"/>
          <w:i w:val="0"/>
        </w:rPr>
        <w:t>որոնք</w:t>
      </w:r>
      <w:r w:rsidRPr="006E68AD">
        <w:rPr>
          <w:rFonts w:ascii="Sylfaen" w:hAnsi="Sylfaen"/>
          <w:i w:val="0"/>
          <w:lang w:val="af-ZA"/>
        </w:rPr>
        <w:t xml:space="preserve"> </w:t>
      </w:r>
      <w:r w:rsidRPr="006E68AD">
        <w:rPr>
          <w:rFonts w:ascii="Sylfaen" w:hAnsi="Sylfaen" w:cs="Sylfaen"/>
          <w:i w:val="0"/>
        </w:rPr>
        <w:t>խմբավորված</w:t>
      </w:r>
      <w:r w:rsidRPr="006E68AD">
        <w:rPr>
          <w:rFonts w:ascii="Sylfaen" w:hAnsi="Sylfaen"/>
          <w:i w:val="0"/>
          <w:lang w:val="af-ZA"/>
        </w:rPr>
        <w:t xml:space="preserve">  </w:t>
      </w:r>
      <w:r w:rsidRPr="006E68AD">
        <w:rPr>
          <w:rFonts w:ascii="Sylfaen" w:hAnsi="Sylfaen" w:cs="Sylfaen"/>
          <w:i w:val="0"/>
        </w:rPr>
        <w:t>են</w:t>
      </w:r>
      <w:r w:rsidRPr="006E68AD">
        <w:rPr>
          <w:rFonts w:ascii="Sylfaen" w:hAnsi="Sylfaen"/>
          <w:i w:val="0"/>
          <w:lang w:val="af-ZA"/>
        </w:rPr>
        <w:t xml:space="preserve"> </w:t>
      </w:r>
      <w:r w:rsidR="006B605F">
        <w:rPr>
          <w:rFonts w:ascii="Sylfaen" w:hAnsi="Sylfaen"/>
          <w:i w:val="0"/>
          <w:lang w:val="hy-AM"/>
        </w:rPr>
        <w:t>11</w:t>
      </w:r>
      <w:r w:rsidR="006D22D9" w:rsidRPr="006E68AD">
        <w:rPr>
          <w:rFonts w:ascii="Sylfaen" w:hAnsi="Sylfaen"/>
          <w:i w:val="0"/>
          <w:lang w:val="en-US"/>
        </w:rPr>
        <w:t xml:space="preserve"> </w:t>
      </w:r>
      <w:r w:rsidRPr="006E68AD">
        <w:rPr>
          <w:rFonts w:ascii="Sylfaen" w:hAnsi="Sylfaen"/>
          <w:i w:val="0"/>
          <w:lang w:val="af-ZA"/>
        </w:rPr>
        <w:t>/</w:t>
      </w:r>
      <w:r w:rsidR="006B605F">
        <w:rPr>
          <w:rFonts w:ascii="Sylfaen" w:hAnsi="Sylfaen" w:cs="Sylfaen"/>
          <w:i w:val="0"/>
          <w:lang w:val="hy-AM"/>
        </w:rPr>
        <w:t>տասնմեկ</w:t>
      </w:r>
      <w:r w:rsidRPr="006E68AD">
        <w:rPr>
          <w:rFonts w:ascii="Sylfaen" w:hAnsi="Sylfaen"/>
          <w:i w:val="0"/>
          <w:lang w:val="af-ZA"/>
        </w:rPr>
        <w:t xml:space="preserve">/  </w:t>
      </w:r>
      <w:r w:rsidRPr="006E68AD">
        <w:rPr>
          <w:rFonts w:ascii="Sylfaen" w:hAnsi="Sylfaen" w:cs="Sylfaen"/>
          <w:i w:val="0"/>
        </w:rPr>
        <w:t>չափաբաժիներում</w:t>
      </w:r>
      <w:r w:rsidRPr="006E68AD">
        <w:rPr>
          <w:rFonts w:ascii="Sylfaen" w:hAnsi="Sylfaen"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6D22D9" w:rsidRPr="006E68AD" w:rsidTr="006D22D9">
        <w:tc>
          <w:tcPr>
            <w:tcW w:w="1530" w:type="dxa"/>
            <w:tcBorders>
              <w:top w:val="single" w:sz="4" w:space="0" w:color="auto"/>
              <w:left w:val="single" w:sz="4" w:space="0" w:color="auto"/>
              <w:bottom w:val="single" w:sz="4" w:space="0" w:color="auto"/>
              <w:right w:val="single" w:sz="4" w:space="0" w:color="auto"/>
            </w:tcBorders>
            <w:vAlign w:val="center"/>
          </w:tcPr>
          <w:p w:rsidR="006D22D9" w:rsidRPr="006E68AD" w:rsidRDefault="006D22D9" w:rsidP="00C50BE5">
            <w:pPr>
              <w:pStyle w:val="23"/>
              <w:ind w:firstLine="0"/>
              <w:jc w:val="center"/>
              <w:rPr>
                <w:rFonts w:ascii="Sylfaen" w:hAnsi="Sylfaen"/>
                <w:b/>
                <w:bCs/>
                <w:i/>
                <w:iCs/>
                <w:sz w:val="14"/>
                <w:szCs w:val="14"/>
              </w:rPr>
            </w:pPr>
            <w:r w:rsidRPr="006E68AD">
              <w:rPr>
                <w:rFonts w:ascii="Sylfaen" w:hAnsi="Sylfaen" w:cs="Sylfaen"/>
                <w:b/>
                <w:bCs/>
                <w:i/>
                <w:iCs/>
                <w:sz w:val="14"/>
                <w:szCs w:val="14"/>
              </w:rPr>
              <w:t>Չափաբաժինների</w:t>
            </w:r>
            <w:r w:rsidRPr="006E68AD">
              <w:rPr>
                <w:rFonts w:ascii="Sylfaen" w:hAnsi="Sylfaen"/>
                <w:b/>
                <w:bCs/>
                <w:i/>
                <w:iCs/>
                <w:sz w:val="14"/>
                <w:szCs w:val="14"/>
              </w:rPr>
              <w:t xml:space="preserve"> </w:t>
            </w:r>
            <w:r w:rsidRPr="006E68AD">
              <w:rPr>
                <w:rFonts w:ascii="Sylfaen" w:hAnsi="Sylfaen" w:cs="Sylfaen"/>
                <w:b/>
                <w:bCs/>
                <w:i/>
                <w:iCs/>
                <w:sz w:val="14"/>
                <w:szCs w:val="14"/>
              </w:rPr>
              <w:t>համարները</w:t>
            </w:r>
          </w:p>
        </w:tc>
        <w:tc>
          <w:tcPr>
            <w:tcW w:w="8820" w:type="dxa"/>
            <w:tcBorders>
              <w:top w:val="single" w:sz="4" w:space="0" w:color="auto"/>
              <w:left w:val="single" w:sz="4" w:space="0" w:color="auto"/>
              <w:bottom w:val="single" w:sz="4" w:space="0" w:color="auto"/>
              <w:right w:val="single" w:sz="4" w:space="0" w:color="auto"/>
            </w:tcBorders>
            <w:vAlign w:val="center"/>
          </w:tcPr>
          <w:p w:rsidR="006D22D9" w:rsidRPr="006E68AD" w:rsidRDefault="006D22D9" w:rsidP="00C50BE5">
            <w:pPr>
              <w:pStyle w:val="23"/>
              <w:ind w:firstLine="0"/>
              <w:jc w:val="center"/>
              <w:rPr>
                <w:rFonts w:ascii="Sylfaen" w:hAnsi="Sylfaen"/>
                <w:b/>
                <w:bCs/>
                <w:i/>
                <w:iCs/>
              </w:rPr>
            </w:pPr>
            <w:r w:rsidRPr="006E68AD">
              <w:rPr>
                <w:rFonts w:ascii="Sylfaen" w:hAnsi="Sylfaen" w:cs="Sylfaen"/>
                <w:b/>
                <w:bCs/>
                <w:i/>
                <w:iCs/>
              </w:rPr>
              <w:t>Չափաբաժնի</w:t>
            </w:r>
            <w:r w:rsidRPr="006E68AD">
              <w:rPr>
                <w:rFonts w:ascii="Sylfaen" w:hAnsi="Sylfaen"/>
                <w:b/>
                <w:bCs/>
                <w:i/>
                <w:iCs/>
              </w:rPr>
              <w:t xml:space="preserve"> </w:t>
            </w:r>
            <w:r w:rsidRPr="006E68AD">
              <w:rPr>
                <w:rFonts w:ascii="Sylfaen" w:hAnsi="Sylfaen" w:cs="Sylfaen"/>
                <w:b/>
                <w:bCs/>
                <w:i/>
                <w:iCs/>
              </w:rPr>
              <w:t>անվանումը</w:t>
            </w:r>
          </w:p>
        </w:tc>
      </w:tr>
      <w:tr w:rsidR="00F321AD" w:rsidRPr="006E68AD" w:rsidTr="005F4118">
        <w:tc>
          <w:tcPr>
            <w:tcW w:w="1530" w:type="dxa"/>
            <w:tcBorders>
              <w:top w:val="single" w:sz="4" w:space="0" w:color="auto"/>
              <w:left w:val="single" w:sz="4" w:space="0" w:color="auto"/>
              <w:bottom w:val="single" w:sz="4" w:space="0" w:color="auto"/>
              <w:right w:val="single" w:sz="4" w:space="0" w:color="auto"/>
            </w:tcBorders>
            <w:vAlign w:val="center"/>
          </w:tcPr>
          <w:p w:rsidR="00F321AD" w:rsidRPr="006E68AD" w:rsidRDefault="00F321AD" w:rsidP="00F321AD">
            <w:pPr>
              <w:pStyle w:val="23"/>
              <w:rPr>
                <w:rFonts w:ascii="Sylfaen" w:hAnsi="Sylfaen"/>
                <w:b/>
                <w:bCs/>
                <w:i/>
                <w:iCs/>
                <w:sz w:val="14"/>
                <w:szCs w:val="14"/>
              </w:rPr>
            </w:pPr>
            <w:r w:rsidRPr="006E68AD">
              <w:rPr>
                <w:rFonts w:ascii="Sylfaen" w:hAnsi="Sylfaen"/>
                <w:b/>
                <w:bCs/>
                <w:i/>
                <w:iCs/>
                <w:sz w:val="14"/>
                <w:szCs w:val="14"/>
              </w:rPr>
              <w:t>1</w:t>
            </w:r>
          </w:p>
        </w:tc>
        <w:tc>
          <w:tcPr>
            <w:tcW w:w="8820" w:type="dxa"/>
            <w:tcBorders>
              <w:top w:val="single" w:sz="4" w:space="0" w:color="auto"/>
              <w:left w:val="single" w:sz="4" w:space="0" w:color="auto"/>
              <w:bottom w:val="single" w:sz="4" w:space="0" w:color="auto"/>
              <w:right w:val="single" w:sz="4" w:space="0" w:color="auto"/>
            </w:tcBorders>
            <w:vAlign w:val="bottom"/>
          </w:tcPr>
          <w:p w:rsidR="00F321AD" w:rsidRDefault="00F321AD" w:rsidP="00F321AD">
            <w:pPr>
              <w:jc w:val="center"/>
              <w:rPr>
                <w:rFonts w:ascii="Arial LatArm" w:hAnsi="Arial LatArm" w:cs="Calibri"/>
                <w:sz w:val="18"/>
                <w:szCs w:val="18"/>
                <w:lang w:val="ru-RU" w:eastAsia="ru-RU"/>
              </w:rPr>
            </w:pPr>
            <w:r>
              <w:rPr>
                <w:rFonts w:ascii="Arial" w:hAnsi="Arial" w:cs="Arial"/>
                <w:sz w:val="18"/>
                <w:szCs w:val="18"/>
              </w:rPr>
              <w:t>հաց</w:t>
            </w:r>
          </w:p>
        </w:tc>
      </w:tr>
      <w:tr w:rsidR="00F321AD" w:rsidRPr="006E68AD" w:rsidTr="005F4118">
        <w:tc>
          <w:tcPr>
            <w:tcW w:w="1530" w:type="dxa"/>
            <w:tcBorders>
              <w:top w:val="single" w:sz="4" w:space="0" w:color="auto"/>
              <w:left w:val="single" w:sz="4" w:space="0" w:color="auto"/>
              <w:bottom w:val="single" w:sz="4" w:space="0" w:color="auto"/>
              <w:right w:val="single" w:sz="4" w:space="0" w:color="auto"/>
            </w:tcBorders>
            <w:vAlign w:val="center"/>
          </w:tcPr>
          <w:p w:rsidR="00F321AD" w:rsidRPr="006E68AD" w:rsidRDefault="00F321AD" w:rsidP="00F321AD">
            <w:pPr>
              <w:pStyle w:val="23"/>
              <w:rPr>
                <w:rFonts w:ascii="Sylfaen" w:hAnsi="Sylfaen"/>
                <w:b/>
                <w:bCs/>
                <w:i/>
                <w:iCs/>
                <w:sz w:val="14"/>
                <w:szCs w:val="14"/>
              </w:rPr>
            </w:pPr>
            <w:r w:rsidRPr="006E68AD">
              <w:rPr>
                <w:rFonts w:ascii="Sylfaen" w:hAnsi="Sylfaen"/>
                <w:b/>
                <w:bCs/>
                <w:i/>
                <w:iCs/>
                <w:sz w:val="14"/>
                <w:szCs w:val="14"/>
              </w:rPr>
              <w:t>2</w:t>
            </w:r>
          </w:p>
        </w:tc>
        <w:tc>
          <w:tcPr>
            <w:tcW w:w="8820" w:type="dxa"/>
            <w:tcBorders>
              <w:top w:val="single" w:sz="4" w:space="0" w:color="auto"/>
              <w:left w:val="single" w:sz="4" w:space="0" w:color="auto"/>
              <w:bottom w:val="single" w:sz="4" w:space="0" w:color="auto"/>
              <w:right w:val="single" w:sz="4" w:space="0" w:color="auto"/>
            </w:tcBorders>
            <w:vAlign w:val="bottom"/>
          </w:tcPr>
          <w:p w:rsidR="00F321AD" w:rsidRDefault="00F321AD" w:rsidP="00F321AD">
            <w:pPr>
              <w:jc w:val="center"/>
              <w:rPr>
                <w:rFonts w:ascii="Arial LatArm" w:hAnsi="Arial LatArm" w:cs="Calibri"/>
                <w:sz w:val="18"/>
                <w:szCs w:val="18"/>
              </w:rPr>
            </w:pPr>
            <w:r>
              <w:rPr>
                <w:rFonts w:ascii="Arial" w:hAnsi="Arial" w:cs="Arial"/>
                <w:sz w:val="18"/>
                <w:szCs w:val="18"/>
              </w:rPr>
              <w:t>բրինձ</w:t>
            </w:r>
          </w:p>
        </w:tc>
      </w:tr>
      <w:tr w:rsidR="00F321AD" w:rsidRPr="006E68AD" w:rsidTr="005F4118">
        <w:tc>
          <w:tcPr>
            <w:tcW w:w="1530" w:type="dxa"/>
            <w:tcBorders>
              <w:top w:val="single" w:sz="4" w:space="0" w:color="auto"/>
              <w:left w:val="single" w:sz="4" w:space="0" w:color="auto"/>
              <w:bottom w:val="single" w:sz="4" w:space="0" w:color="auto"/>
              <w:right w:val="single" w:sz="4" w:space="0" w:color="auto"/>
            </w:tcBorders>
            <w:vAlign w:val="center"/>
          </w:tcPr>
          <w:p w:rsidR="00F321AD" w:rsidRPr="006E68AD" w:rsidRDefault="00F321AD" w:rsidP="00F321AD">
            <w:pPr>
              <w:pStyle w:val="23"/>
              <w:rPr>
                <w:rFonts w:ascii="Sylfaen" w:hAnsi="Sylfaen"/>
                <w:b/>
                <w:bCs/>
                <w:i/>
                <w:iCs/>
                <w:sz w:val="14"/>
                <w:szCs w:val="14"/>
              </w:rPr>
            </w:pPr>
            <w:r w:rsidRPr="006E68AD">
              <w:rPr>
                <w:rFonts w:ascii="Sylfaen" w:hAnsi="Sylfaen"/>
                <w:b/>
                <w:bCs/>
                <w:i/>
                <w:iCs/>
                <w:sz w:val="14"/>
                <w:szCs w:val="14"/>
              </w:rPr>
              <w:t>3</w:t>
            </w:r>
          </w:p>
        </w:tc>
        <w:tc>
          <w:tcPr>
            <w:tcW w:w="8820" w:type="dxa"/>
            <w:tcBorders>
              <w:top w:val="single" w:sz="4" w:space="0" w:color="auto"/>
              <w:left w:val="single" w:sz="4" w:space="0" w:color="auto"/>
              <w:bottom w:val="single" w:sz="4" w:space="0" w:color="auto"/>
              <w:right w:val="single" w:sz="4" w:space="0" w:color="auto"/>
            </w:tcBorders>
            <w:vAlign w:val="bottom"/>
          </w:tcPr>
          <w:p w:rsidR="00F321AD" w:rsidRDefault="00F321AD" w:rsidP="00F321AD">
            <w:pPr>
              <w:jc w:val="center"/>
              <w:rPr>
                <w:rFonts w:ascii="Arial LatArm" w:hAnsi="Arial LatArm" w:cs="Calibri"/>
                <w:sz w:val="18"/>
                <w:szCs w:val="18"/>
              </w:rPr>
            </w:pPr>
            <w:r>
              <w:rPr>
                <w:rFonts w:ascii="Arial" w:hAnsi="Arial" w:cs="Arial"/>
                <w:sz w:val="18"/>
                <w:szCs w:val="18"/>
              </w:rPr>
              <w:t>մակարոն</w:t>
            </w:r>
          </w:p>
        </w:tc>
      </w:tr>
      <w:tr w:rsidR="00F321AD" w:rsidRPr="006E68AD" w:rsidTr="005F4118">
        <w:tc>
          <w:tcPr>
            <w:tcW w:w="1530" w:type="dxa"/>
            <w:tcBorders>
              <w:top w:val="single" w:sz="4" w:space="0" w:color="auto"/>
              <w:left w:val="single" w:sz="4" w:space="0" w:color="auto"/>
              <w:bottom w:val="single" w:sz="4" w:space="0" w:color="auto"/>
              <w:right w:val="single" w:sz="4" w:space="0" w:color="auto"/>
            </w:tcBorders>
            <w:vAlign w:val="center"/>
          </w:tcPr>
          <w:p w:rsidR="00F321AD" w:rsidRPr="006E68AD" w:rsidRDefault="00F321AD" w:rsidP="00F321AD">
            <w:pPr>
              <w:pStyle w:val="23"/>
              <w:rPr>
                <w:rFonts w:ascii="Sylfaen" w:hAnsi="Sylfaen"/>
                <w:b/>
                <w:bCs/>
                <w:i/>
                <w:iCs/>
                <w:sz w:val="14"/>
                <w:szCs w:val="14"/>
              </w:rPr>
            </w:pPr>
            <w:r w:rsidRPr="006E68AD">
              <w:rPr>
                <w:rFonts w:ascii="Sylfaen" w:hAnsi="Sylfaen"/>
                <w:b/>
                <w:bCs/>
                <w:i/>
                <w:iCs/>
                <w:sz w:val="14"/>
                <w:szCs w:val="14"/>
              </w:rPr>
              <w:t>4</w:t>
            </w:r>
          </w:p>
        </w:tc>
        <w:tc>
          <w:tcPr>
            <w:tcW w:w="8820" w:type="dxa"/>
            <w:tcBorders>
              <w:top w:val="single" w:sz="4" w:space="0" w:color="auto"/>
              <w:left w:val="single" w:sz="4" w:space="0" w:color="auto"/>
              <w:bottom w:val="single" w:sz="4" w:space="0" w:color="auto"/>
              <w:right w:val="single" w:sz="4" w:space="0" w:color="auto"/>
            </w:tcBorders>
            <w:vAlign w:val="bottom"/>
          </w:tcPr>
          <w:p w:rsidR="00F321AD" w:rsidRDefault="00F321AD" w:rsidP="00F321AD">
            <w:pPr>
              <w:jc w:val="center"/>
              <w:rPr>
                <w:rFonts w:ascii="Arial LatArm" w:hAnsi="Arial LatArm" w:cs="Calibri"/>
                <w:sz w:val="18"/>
                <w:szCs w:val="18"/>
              </w:rPr>
            </w:pPr>
            <w:r>
              <w:rPr>
                <w:rFonts w:ascii="Arial" w:hAnsi="Arial" w:cs="Arial"/>
                <w:sz w:val="18"/>
                <w:szCs w:val="18"/>
              </w:rPr>
              <w:t>հնդկաձավար</w:t>
            </w:r>
          </w:p>
        </w:tc>
      </w:tr>
      <w:tr w:rsidR="00F321AD" w:rsidRPr="006E68AD" w:rsidTr="005F4118">
        <w:tc>
          <w:tcPr>
            <w:tcW w:w="1530" w:type="dxa"/>
            <w:tcBorders>
              <w:top w:val="single" w:sz="4" w:space="0" w:color="auto"/>
              <w:left w:val="single" w:sz="4" w:space="0" w:color="auto"/>
              <w:bottom w:val="single" w:sz="4" w:space="0" w:color="auto"/>
              <w:right w:val="single" w:sz="4" w:space="0" w:color="auto"/>
            </w:tcBorders>
            <w:vAlign w:val="center"/>
          </w:tcPr>
          <w:p w:rsidR="00F321AD" w:rsidRPr="006E68AD" w:rsidRDefault="00F321AD" w:rsidP="00F321AD">
            <w:pPr>
              <w:pStyle w:val="23"/>
              <w:rPr>
                <w:rFonts w:ascii="Sylfaen" w:hAnsi="Sylfaen"/>
                <w:b/>
                <w:bCs/>
                <w:i/>
                <w:iCs/>
                <w:sz w:val="14"/>
                <w:szCs w:val="14"/>
              </w:rPr>
            </w:pPr>
            <w:r w:rsidRPr="006E68AD">
              <w:rPr>
                <w:rFonts w:ascii="Sylfaen" w:hAnsi="Sylfaen"/>
                <w:b/>
                <w:bCs/>
                <w:i/>
                <w:iCs/>
                <w:sz w:val="14"/>
                <w:szCs w:val="14"/>
              </w:rPr>
              <w:t>5</w:t>
            </w:r>
          </w:p>
        </w:tc>
        <w:tc>
          <w:tcPr>
            <w:tcW w:w="8820" w:type="dxa"/>
            <w:tcBorders>
              <w:top w:val="single" w:sz="4" w:space="0" w:color="auto"/>
              <w:left w:val="single" w:sz="4" w:space="0" w:color="auto"/>
              <w:bottom w:val="single" w:sz="4" w:space="0" w:color="auto"/>
              <w:right w:val="single" w:sz="4" w:space="0" w:color="auto"/>
            </w:tcBorders>
            <w:vAlign w:val="bottom"/>
          </w:tcPr>
          <w:p w:rsidR="00F321AD" w:rsidRDefault="00F321AD" w:rsidP="00F321AD">
            <w:pPr>
              <w:jc w:val="center"/>
              <w:rPr>
                <w:rFonts w:ascii="Arial LatArm" w:hAnsi="Arial LatArm" w:cs="Calibri"/>
                <w:sz w:val="18"/>
                <w:szCs w:val="18"/>
              </w:rPr>
            </w:pPr>
            <w:r>
              <w:rPr>
                <w:rFonts w:ascii="Arial" w:hAnsi="Arial" w:cs="Arial"/>
                <w:sz w:val="18"/>
                <w:szCs w:val="18"/>
              </w:rPr>
              <w:t>ոսպ</w:t>
            </w:r>
          </w:p>
        </w:tc>
      </w:tr>
      <w:tr w:rsidR="00F321AD" w:rsidRPr="006E68AD" w:rsidTr="005F4118">
        <w:tc>
          <w:tcPr>
            <w:tcW w:w="1530" w:type="dxa"/>
            <w:tcBorders>
              <w:top w:val="single" w:sz="4" w:space="0" w:color="auto"/>
              <w:left w:val="single" w:sz="4" w:space="0" w:color="auto"/>
              <w:bottom w:val="single" w:sz="4" w:space="0" w:color="auto"/>
              <w:right w:val="single" w:sz="4" w:space="0" w:color="auto"/>
            </w:tcBorders>
            <w:vAlign w:val="center"/>
          </w:tcPr>
          <w:p w:rsidR="00F321AD" w:rsidRPr="006E68AD" w:rsidRDefault="00F321AD" w:rsidP="00F321AD">
            <w:pPr>
              <w:pStyle w:val="23"/>
              <w:rPr>
                <w:rFonts w:ascii="Sylfaen" w:hAnsi="Sylfaen"/>
                <w:b/>
                <w:bCs/>
                <w:i/>
                <w:iCs/>
                <w:sz w:val="14"/>
                <w:szCs w:val="14"/>
              </w:rPr>
            </w:pPr>
            <w:r w:rsidRPr="006E68AD">
              <w:rPr>
                <w:rFonts w:ascii="Sylfaen" w:hAnsi="Sylfaen"/>
                <w:b/>
                <w:bCs/>
                <w:i/>
                <w:iCs/>
                <w:sz w:val="14"/>
                <w:szCs w:val="14"/>
              </w:rPr>
              <w:t>6</w:t>
            </w:r>
          </w:p>
        </w:tc>
        <w:tc>
          <w:tcPr>
            <w:tcW w:w="8820" w:type="dxa"/>
            <w:tcBorders>
              <w:top w:val="single" w:sz="4" w:space="0" w:color="auto"/>
              <w:left w:val="single" w:sz="4" w:space="0" w:color="auto"/>
              <w:bottom w:val="single" w:sz="4" w:space="0" w:color="auto"/>
              <w:right w:val="single" w:sz="4" w:space="0" w:color="auto"/>
            </w:tcBorders>
            <w:vAlign w:val="bottom"/>
          </w:tcPr>
          <w:p w:rsidR="00F321AD" w:rsidRDefault="00F321AD" w:rsidP="00F321AD">
            <w:pPr>
              <w:jc w:val="center"/>
              <w:rPr>
                <w:rFonts w:ascii="Arial LatArm" w:hAnsi="Arial LatArm" w:cs="Calibri"/>
                <w:sz w:val="18"/>
                <w:szCs w:val="18"/>
              </w:rPr>
            </w:pPr>
            <w:r>
              <w:rPr>
                <w:rFonts w:ascii="Arial" w:hAnsi="Arial" w:cs="Arial"/>
                <w:sz w:val="18"/>
                <w:szCs w:val="18"/>
              </w:rPr>
              <w:t>բուսայուղ</w:t>
            </w:r>
          </w:p>
        </w:tc>
      </w:tr>
      <w:tr w:rsidR="00F321AD" w:rsidRPr="006E68AD" w:rsidTr="005F4118">
        <w:tc>
          <w:tcPr>
            <w:tcW w:w="1530" w:type="dxa"/>
            <w:tcBorders>
              <w:top w:val="single" w:sz="4" w:space="0" w:color="auto"/>
              <w:left w:val="single" w:sz="4" w:space="0" w:color="auto"/>
              <w:bottom w:val="single" w:sz="4" w:space="0" w:color="auto"/>
              <w:right w:val="single" w:sz="4" w:space="0" w:color="auto"/>
            </w:tcBorders>
            <w:vAlign w:val="center"/>
          </w:tcPr>
          <w:p w:rsidR="00F321AD" w:rsidRPr="006E68AD" w:rsidRDefault="00F321AD" w:rsidP="00F321AD">
            <w:pPr>
              <w:pStyle w:val="23"/>
              <w:rPr>
                <w:rFonts w:ascii="Sylfaen" w:hAnsi="Sylfaen"/>
                <w:b/>
                <w:bCs/>
                <w:i/>
                <w:iCs/>
                <w:sz w:val="14"/>
                <w:szCs w:val="14"/>
              </w:rPr>
            </w:pPr>
            <w:r w:rsidRPr="006E68AD">
              <w:rPr>
                <w:rFonts w:ascii="Sylfaen" w:hAnsi="Sylfaen"/>
                <w:b/>
                <w:bCs/>
                <w:i/>
                <w:iCs/>
                <w:sz w:val="14"/>
                <w:szCs w:val="14"/>
              </w:rPr>
              <w:t>7</w:t>
            </w:r>
          </w:p>
        </w:tc>
        <w:tc>
          <w:tcPr>
            <w:tcW w:w="8820" w:type="dxa"/>
            <w:tcBorders>
              <w:top w:val="single" w:sz="4" w:space="0" w:color="auto"/>
              <w:left w:val="single" w:sz="4" w:space="0" w:color="auto"/>
              <w:bottom w:val="single" w:sz="4" w:space="0" w:color="auto"/>
              <w:right w:val="single" w:sz="4" w:space="0" w:color="auto"/>
            </w:tcBorders>
            <w:vAlign w:val="bottom"/>
          </w:tcPr>
          <w:p w:rsidR="00F321AD" w:rsidRDefault="00F321AD" w:rsidP="00F321AD">
            <w:pPr>
              <w:jc w:val="center"/>
              <w:rPr>
                <w:rFonts w:ascii="Arial LatArm" w:hAnsi="Arial LatArm" w:cs="Calibri"/>
                <w:sz w:val="18"/>
                <w:szCs w:val="18"/>
              </w:rPr>
            </w:pPr>
            <w:r>
              <w:rPr>
                <w:rFonts w:ascii="Arial" w:hAnsi="Arial" w:cs="Arial"/>
                <w:sz w:val="18"/>
                <w:szCs w:val="18"/>
              </w:rPr>
              <w:t>հյութ</w:t>
            </w:r>
          </w:p>
        </w:tc>
      </w:tr>
      <w:tr w:rsidR="00F321AD" w:rsidRPr="006E68AD" w:rsidTr="005F4118">
        <w:tc>
          <w:tcPr>
            <w:tcW w:w="1530" w:type="dxa"/>
            <w:tcBorders>
              <w:top w:val="single" w:sz="4" w:space="0" w:color="auto"/>
              <w:left w:val="single" w:sz="4" w:space="0" w:color="auto"/>
              <w:bottom w:val="single" w:sz="4" w:space="0" w:color="auto"/>
              <w:right w:val="single" w:sz="4" w:space="0" w:color="auto"/>
            </w:tcBorders>
            <w:vAlign w:val="center"/>
          </w:tcPr>
          <w:p w:rsidR="00F321AD" w:rsidRPr="006E68AD" w:rsidRDefault="00F321AD" w:rsidP="00F321AD">
            <w:pPr>
              <w:pStyle w:val="23"/>
              <w:rPr>
                <w:rFonts w:ascii="Sylfaen" w:hAnsi="Sylfaen"/>
                <w:b/>
                <w:bCs/>
                <w:i/>
                <w:iCs/>
                <w:sz w:val="14"/>
                <w:szCs w:val="14"/>
              </w:rPr>
            </w:pPr>
            <w:r w:rsidRPr="006E68AD">
              <w:rPr>
                <w:rFonts w:ascii="Sylfaen" w:hAnsi="Sylfaen"/>
                <w:b/>
                <w:bCs/>
                <w:i/>
                <w:iCs/>
                <w:sz w:val="14"/>
                <w:szCs w:val="14"/>
              </w:rPr>
              <w:t>8</w:t>
            </w:r>
          </w:p>
        </w:tc>
        <w:tc>
          <w:tcPr>
            <w:tcW w:w="8820" w:type="dxa"/>
            <w:tcBorders>
              <w:top w:val="single" w:sz="4" w:space="0" w:color="auto"/>
              <w:left w:val="single" w:sz="4" w:space="0" w:color="auto"/>
              <w:bottom w:val="single" w:sz="4" w:space="0" w:color="auto"/>
              <w:right w:val="single" w:sz="4" w:space="0" w:color="auto"/>
            </w:tcBorders>
            <w:vAlign w:val="bottom"/>
          </w:tcPr>
          <w:p w:rsidR="00F321AD" w:rsidRDefault="00F321AD" w:rsidP="00F321AD">
            <w:pPr>
              <w:jc w:val="center"/>
              <w:rPr>
                <w:rFonts w:ascii="Arial LatArm" w:hAnsi="Arial LatArm" w:cs="Calibri"/>
                <w:sz w:val="18"/>
                <w:szCs w:val="18"/>
              </w:rPr>
            </w:pPr>
            <w:r>
              <w:rPr>
                <w:rFonts w:ascii="Arial" w:hAnsi="Arial" w:cs="Arial"/>
                <w:sz w:val="18"/>
                <w:szCs w:val="18"/>
              </w:rPr>
              <w:t>հավի</w:t>
            </w:r>
            <w:r>
              <w:rPr>
                <w:rFonts w:ascii="Arial LatArm" w:hAnsi="Arial LatArm" w:cs="Calibri"/>
                <w:sz w:val="18"/>
                <w:szCs w:val="18"/>
              </w:rPr>
              <w:t xml:space="preserve"> </w:t>
            </w:r>
            <w:r>
              <w:rPr>
                <w:rFonts w:ascii="Arial" w:hAnsi="Arial" w:cs="Arial"/>
                <w:sz w:val="18"/>
                <w:szCs w:val="18"/>
              </w:rPr>
              <w:t>կրծքամիս</w:t>
            </w:r>
          </w:p>
        </w:tc>
      </w:tr>
      <w:tr w:rsidR="00F321AD" w:rsidRPr="006E68AD" w:rsidTr="006D22D9">
        <w:tc>
          <w:tcPr>
            <w:tcW w:w="1530" w:type="dxa"/>
            <w:tcBorders>
              <w:top w:val="single" w:sz="4" w:space="0" w:color="auto"/>
              <w:left w:val="single" w:sz="4" w:space="0" w:color="auto"/>
              <w:bottom w:val="single" w:sz="4" w:space="0" w:color="auto"/>
              <w:right w:val="single" w:sz="4" w:space="0" w:color="auto"/>
            </w:tcBorders>
            <w:vAlign w:val="center"/>
          </w:tcPr>
          <w:p w:rsidR="00F321AD" w:rsidRPr="006E68AD" w:rsidRDefault="00F321AD" w:rsidP="00F321AD">
            <w:pPr>
              <w:pStyle w:val="23"/>
              <w:rPr>
                <w:rFonts w:ascii="Sylfaen" w:hAnsi="Sylfaen"/>
                <w:b/>
                <w:bCs/>
                <w:i/>
                <w:iCs/>
                <w:sz w:val="14"/>
                <w:szCs w:val="14"/>
              </w:rPr>
            </w:pPr>
            <w:r w:rsidRPr="006E68AD">
              <w:rPr>
                <w:rFonts w:ascii="Sylfaen" w:hAnsi="Sylfaen"/>
                <w:b/>
                <w:bCs/>
                <w:i/>
                <w:iCs/>
                <w:sz w:val="14"/>
                <w:szCs w:val="14"/>
              </w:rPr>
              <w:t>9</w:t>
            </w:r>
          </w:p>
        </w:tc>
        <w:tc>
          <w:tcPr>
            <w:tcW w:w="8820" w:type="dxa"/>
            <w:tcBorders>
              <w:top w:val="single" w:sz="4" w:space="0" w:color="auto"/>
              <w:left w:val="single" w:sz="4" w:space="0" w:color="auto"/>
              <w:bottom w:val="single" w:sz="4" w:space="0" w:color="auto"/>
              <w:right w:val="single" w:sz="4" w:space="0" w:color="auto"/>
            </w:tcBorders>
            <w:vAlign w:val="center"/>
          </w:tcPr>
          <w:p w:rsidR="00F321AD" w:rsidRDefault="00F321AD" w:rsidP="00F321AD">
            <w:pPr>
              <w:jc w:val="center"/>
              <w:rPr>
                <w:rFonts w:ascii="Arial LatArm" w:hAnsi="Arial LatArm" w:cs="Calibri"/>
                <w:color w:val="000000"/>
                <w:sz w:val="16"/>
                <w:szCs w:val="16"/>
              </w:rPr>
            </w:pPr>
            <w:r>
              <w:rPr>
                <w:rFonts w:ascii="Arial LatArm" w:hAnsi="Arial LatArm" w:cs="Calibri"/>
                <w:color w:val="000000"/>
                <w:sz w:val="16"/>
                <w:szCs w:val="16"/>
              </w:rPr>
              <w:t>áÉáé, ³ÙµáÕç³Ï³Ý</w:t>
            </w:r>
          </w:p>
        </w:tc>
      </w:tr>
      <w:tr w:rsidR="006B605F" w:rsidRPr="006E68AD" w:rsidTr="006D22D9">
        <w:tc>
          <w:tcPr>
            <w:tcW w:w="1530" w:type="dxa"/>
            <w:tcBorders>
              <w:top w:val="single" w:sz="4" w:space="0" w:color="auto"/>
              <w:left w:val="single" w:sz="4" w:space="0" w:color="auto"/>
              <w:bottom w:val="single" w:sz="4" w:space="0" w:color="auto"/>
              <w:right w:val="single" w:sz="4" w:space="0" w:color="auto"/>
            </w:tcBorders>
            <w:vAlign w:val="center"/>
          </w:tcPr>
          <w:p w:rsidR="006B605F" w:rsidRPr="006B605F" w:rsidRDefault="006B605F" w:rsidP="00F321AD">
            <w:pPr>
              <w:pStyle w:val="23"/>
              <w:rPr>
                <w:rFonts w:ascii="Sylfaen" w:hAnsi="Sylfaen"/>
                <w:b/>
                <w:bCs/>
                <w:i/>
                <w:iCs/>
                <w:sz w:val="14"/>
                <w:szCs w:val="14"/>
                <w:lang w:val="hy-AM"/>
              </w:rPr>
            </w:pPr>
            <w:r>
              <w:rPr>
                <w:rFonts w:ascii="Sylfaen" w:hAnsi="Sylfaen"/>
                <w:b/>
                <w:bCs/>
                <w:i/>
                <w:iCs/>
                <w:sz w:val="14"/>
                <w:szCs w:val="14"/>
                <w:lang w:val="hy-AM"/>
              </w:rPr>
              <w:t>10</w:t>
            </w:r>
          </w:p>
        </w:tc>
        <w:tc>
          <w:tcPr>
            <w:tcW w:w="8820" w:type="dxa"/>
            <w:tcBorders>
              <w:top w:val="single" w:sz="4" w:space="0" w:color="auto"/>
              <w:left w:val="single" w:sz="4" w:space="0" w:color="auto"/>
              <w:bottom w:val="single" w:sz="4" w:space="0" w:color="auto"/>
              <w:right w:val="single" w:sz="4" w:space="0" w:color="auto"/>
            </w:tcBorders>
            <w:vAlign w:val="center"/>
          </w:tcPr>
          <w:p w:rsidR="006B605F" w:rsidRPr="006B605F" w:rsidRDefault="007F77C8" w:rsidP="007F77C8">
            <w:pPr>
              <w:jc w:val="center"/>
              <w:rPr>
                <w:rFonts w:ascii="Sylfaen" w:hAnsi="Sylfaen" w:cs="Calibri"/>
                <w:color w:val="000000"/>
                <w:sz w:val="16"/>
                <w:szCs w:val="16"/>
                <w:lang w:val="hy-AM"/>
              </w:rPr>
            </w:pPr>
            <w:r w:rsidRPr="00AB541C">
              <w:rPr>
                <w:rFonts w:ascii="Arial" w:hAnsi="Arial" w:cs="Arial"/>
                <w:sz w:val="18"/>
                <w:szCs w:val="18"/>
              </w:rPr>
              <w:t>ներառական</w:t>
            </w:r>
            <w:r>
              <w:rPr>
                <w:rFonts w:ascii="Sylfaen" w:hAnsi="Sylfaen" w:cs="Calibri"/>
                <w:color w:val="000000"/>
                <w:sz w:val="16"/>
                <w:szCs w:val="16"/>
                <w:lang w:val="hy-AM"/>
              </w:rPr>
              <w:t xml:space="preserve"> ս</w:t>
            </w:r>
            <w:r w:rsidR="006B605F">
              <w:rPr>
                <w:rFonts w:ascii="Sylfaen" w:hAnsi="Sylfaen" w:cs="Calibri"/>
                <w:color w:val="000000"/>
                <w:sz w:val="16"/>
                <w:szCs w:val="16"/>
                <w:lang w:val="hy-AM"/>
              </w:rPr>
              <w:t>ննդի ծանրոց 1</w:t>
            </w:r>
          </w:p>
        </w:tc>
      </w:tr>
      <w:tr w:rsidR="006B605F" w:rsidRPr="006E68AD" w:rsidTr="006D22D9">
        <w:tc>
          <w:tcPr>
            <w:tcW w:w="1530" w:type="dxa"/>
            <w:tcBorders>
              <w:top w:val="single" w:sz="4" w:space="0" w:color="auto"/>
              <w:left w:val="single" w:sz="4" w:space="0" w:color="auto"/>
              <w:bottom w:val="single" w:sz="4" w:space="0" w:color="auto"/>
              <w:right w:val="single" w:sz="4" w:space="0" w:color="auto"/>
            </w:tcBorders>
            <w:vAlign w:val="center"/>
          </w:tcPr>
          <w:p w:rsidR="006B605F" w:rsidRDefault="006B605F" w:rsidP="00F321AD">
            <w:pPr>
              <w:pStyle w:val="23"/>
              <w:rPr>
                <w:rFonts w:ascii="Sylfaen" w:hAnsi="Sylfaen"/>
                <w:b/>
                <w:bCs/>
                <w:i/>
                <w:iCs/>
                <w:sz w:val="14"/>
                <w:szCs w:val="14"/>
                <w:lang w:val="hy-AM"/>
              </w:rPr>
            </w:pPr>
            <w:r>
              <w:rPr>
                <w:rFonts w:ascii="Sylfaen" w:hAnsi="Sylfaen"/>
                <w:b/>
                <w:bCs/>
                <w:i/>
                <w:iCs/>
                <w:sz w:val="14"/>
                <w:szCs w:val="14"/>
                <w:lang w:val="hy-AM"/>
              </w:rPr>
              <w:t>11</w:t>
            </w:r>
          </w:p>
        </w:tc>
        <w:tc>
          <w:tcPr>
            <w:tcW w:w="8820" w:type="dxa"/>
            <w:tcBorders>
              <w:top w:val="single" w:sz="4" w:space="0" w:color="auto"/>
              <w:left w:val="single" w:sz="4" w:space="0" w:color="auto"/>
              <w:bottom w:val="single" w:sz="4" w:space="0" w:color="auto"/>
              <w:right w:val="single" w:sz="4" w:space="0" w:color="auto"/>
            </w:tcBorders>
            <w:vAlign w:val="center"/>
          </w:tcPr>
          <w:p w:rsidR="006B605F" w:rsidRPr="006B605F" w:rsidRDefault="007F77C8" w:rsidP="007F77C8">
            <w:pPr>
              <w:jc w:val="center"/>
              <w:rPr>
                <w:rFonts w:ascii="Arial" w:hAnsi="Arial" w:cs="Arial"/>
                <w:color w:val="000000"/>
                <w:sz w:val="16"/>
                <w:szCs w:val="16"/>
                <w:lang w:val="hy-AM"/>
              </w:rPr>
            </w:pPr>
            <w:r w:rsidRPr="00AB541C">
              <w:rPr>
                <w:rFonts w:ascii="Arial" w:hAnsi="Arial" w:cs="Arial"/>
                <w:sz w:val="18"/>
                <w:szCs w:val="18"/>
              </w:rPr>
              <w:t>ներառական</w:t>
            </w:r>
            <w:r>
              <w:rPr>
                <w:rFonts w:ascii="Arial" w:hAnsi="Arial" w:cs="Arial"/>
                <w:color w:val="000000"/>
                <w:sz w:val="16"/>
                <w:szCs w:val="16"/>
                <w:lang w:val="hy-AM"/>
              </w:rPr>
              <w:t xml:space="preserve"> ս</w:t>
            </w:r>
            <w:r w:rsidR="00040B60">
              <w:rPr>
                <w:rFonts w:ascii="Arial" w:hAnsi="Arial" w:cs="Arial"/>
                <w:color w:val="000000"/>
                <w:sz w:val="16"/>
                <w:szCs w:val="16"/>
                <w:lang w:val="hy-AM"/>
              </w:rPr>
              <w:t>մրգա</w:t>
            </w:r>
            <w:r w:rsidR="006B605F">
              <w:rPr>
                <w:rFonts w:ascii="Arial" w:hAnsi="Arial" w:cs="Arial"/>
                <w:color w:val="000000"/>
                <w:sz w:val="16"/>
                <w:szCs w:val="16"/>
                <w:lang w:val="hy-AM"/>
              </w:rPr>
              <w:t>ննդի ծանրոց 2</w:t>
            </w:r>
          </w:p>
        </w:tc>
      </w:tr>
    </w:tbl>
    <w:p w:rsidR="00B051BE" w:rsidRPr="006E68AD" w:rsidRDefault="00B051BE" w:rsidP="00B051BE">
      <w:pPr>
        <w:pStyle w:val="23"/>
        <w:spacing w:line="276" w:lineRule="auto"/>
        <w:ind w:firstLine="567"/>
        <w:rPr>
          <w:rFonts w:ascii="Sylfaen" w:hAnsi="Sylfaen"/>
        </w:rPr>
      </w:pPr>
    </w:p>
    <w:p w:rsidR="00096865" w:rsidRPr="006E68AD" w:rsidRDefault="00816505" w:rsidP="00037DDE">
      <w:pPr>
        <w:pStyle w:val="23"/>
        <w:spacing w:line="240" w:lineRule="auto"/>
        <w:ind w:firstLine="567"/>
        <w:rPr>
          <w:rFonts w:ascii="Sylfaen" w:hAnsi="Sylfaen"/>
        </w:rPr>
      </w:pPr>
      <w:r w:rsidRPr="006E68AD">
        <w:rPr>
          <w:rFonts w:ascii="Sylfaen" w:hAnsi="Sylfaen" w:cs="Sylfaen"/>
        </w:rPr>
        <w:t>Ապրանքի</w:t>
      </w:r>
      <w:r w:rsidRPr="006E68AD">
        <w:rPr>
          <w:rFonts w:ascii="Sylfaen" w:hAnsi="Sylfaen"/>
        </w:rPr>
        <w:t xml:space="preserve"> </w:t>
      </w:r>
      <w:r w:rsidR="00096865" w:rsidRPr="006E68AD">
        <w:rPr>
          <w:rFonts w:ascii="Sylfaen" w:hAnsi="Sylfaen" w:cs="Sylfaen"/>
        </w:rPr>
        <w:t>տեխնիկական</w:t>
      </w:r>
      <w:r w:rsidR="00096865" w:rsidRPr="006E68AD">
        <w:rPr>
          <w:rFonts w:ascii="Sylfaen" w:hAnsi="Sylfaen"/>
        </w:rPr>
        <w:t xml:space="preserve"> </w:t>
      </w:r>
      <w:r w:rsidR="00096865" w:rsidRPr="006E68AD">
        <w:rPr>
          <w:rFonts w:ascii="Sylfaen" w:hAnsi="Sylfaen" w:cs="Sylfaen"/>
        </w:rPr>
        <w:t>բնութագրերը</w:t>
      </w:r>
      <w:r w:rsidR="00096865" w:rsidRPr="006E68AD">
        <w:rPr>
          <w:rFonts w:ascii="Sylfaen" w:hAnsi="Sylfaen"/>
        </w:rPr>
        <w:t xml:space="preserve">, </w:t>
      </w:r>
      <w:r w:rsidR="00096865" w:rsidRPr="006E68AD">
        <w:rPr>
          <w:rFonts w:ascii="Sylfaen" w:hAnsi="Sylfaen" w:cs="Sylfaen"/>
        </w:rPr>
        <w:t>ինչպես</w:t>
      </w:r>
      <w:r w:rsidR="00096865" w:rsidRPr="006E68AD">
        <w:rPr>
          <w:rFonts w:ascii="Sylfaen" w:hAnsi="Sylfaen"/>
        </w:rPr>
        <w:t xml:space="preserve"> </w:t>
      </w:r>
      <w:r w:rsidR="00096865" w:rsidRPr="006E68AD">
        <w:rPr>
          <w:rFonts w:ascii="Sylfaen" w:hAnsi="Sylfaen" w:cs="Sylfaen"/>
        </w:rPr>
        <w:t>նաև</w:t>
      </w:r>
      <w:r w:rsidR="00096865" w:rsidRPr="006E68AD">
        <w:rPr>
          <w:rFonts w:ascii="Sylfaen" w:hAnsi="Sylfaen"/>
        </w:rPr>
        <w:t xml:space="preserve"> </w:t>
      </w:r>
      <w:r w:rsidR="00096865" w:rsidRPr="006E68AD">
        <w:rPr>
          <w:rFonts w:ascii="Sylfaen" w:hAnsi="Sylfaen" w:cs="Sylfaen"/>
        </w:rPr>
        <w:t>մասնագիրը</w:t>
      </w:r>
      <w:r w:rsidR="00096865" w:rsidRPr="006E68AD">
        <w:rPr>
          <w:rFonts w:ascii="Sylfaen" w:hAnsi="Sylfaen"/>
        </w:rPr>
        <w:t xml:space="preserve">, </w:t>
      </w:r>
      <w:r w:rsidR="00096865" w:rsidRPr="006E68AD">
        <w:rPr>
          <w:rFonts w:ascii="Sylfaen" w:hAnsi="Sylfaen" w:cs="Sylfaen"/>
        </w:rPr>
        <w:t>տեխնիկական</w:t>
      </w:r>
      <w:r w:rsidR="00096865" w:rsidRPr="006E68AD">
        <w:rPr>
          <w:rFonts w:ascii="Sylfaen" w:hAnsi="Sylfaen"/>
        </w:rPr>
        <w:t xml:space="preserve"> </w:t>
      </w:r>
      <w:r w:rsidR="00096865" w:rsidRPr="006E68AD">
        <w:rPr>
          <w:rFonts w:ascii="Sylfaen" w:hAnsi="Sylfaen" w:cs="Sylfaen"/>
        </w:rPr>
        <w:t>տվյալները</w:t>
      </w:r>
      <w:r w:rsidR="00096865" w:rsidRPr="006E68AD">
        <w:rPr>
          <w:rFonts w:ascii="Sylfaen" w:hAnsi="Sylfaen"/>
        </w:rPr>
        <w:t xml:space="preserve"> </w:t>
      </w:r>
      <w:r w:rsidR="00096865" w:rsidRPr="006E68AD">
        <w:rPr>
          <w:rFonts w:ascii="Sylfaen" w:hAnsi="Sylfaen" w:cs="Sylfaen"/>
        </w:rPr>
        <w:t>և</w:t>
      </w:r>
      <w:r w:rsidR="00096865" w:rsidRPr="006E68AD">
        <w:rPr>
          <w:rFonts w:ascii="Sylfaen" w:hAnsi="Sylfaen"/>
        </w:rPr>
        <w:t xml:space="preserve"> </w:t>
      </w:r>
      <w:r w:rsidR="00096865" w:rsidRPr="006E68AD">
        <w:rPr>
          <w:rFonts w:ascii="Sylfaen" w:hAnsi="Sylfaen" w:cs="Sylfaen"/>
        </w:rPr>
        <w:t>այլ</w:t>
      </w:r>
      <w:r w:rsidR="00096865" w:rsidRPr="006E68AD">
        <w:rPr>
          <w:rFonts w:ascii="Sylfaen" w:hAnsi="Sylfaen"/>
        </w:rPr>
        <w:t xml:space="preserve"> </w:t>
      </w:r>
      <w:r w:rsidR="00096865" w:rsidRPr="006E68AD">
        <w:rPr>
          <w:rFonts w:ascii="Sylfaen" w:hAnsi="Sylfaen" w:cs="Sylfaen"/>
        </w:rPr>
        <w:t>ոչ</w:t>
      </w:r>
      <w:r w:rsidR="00096865" w:rsidRPr="006E68AD">
        <w:rPr>
          <w:rFonts w:ascii="Sylfaen" w:hAnsi="Sylfaen"/>
        </w:rPr>
        <w:t xml:space="preserve"> </w:t>
      </w:r>
      <w:r w:rsidR="00096865" w:rsidRPr="006E68AD">
        <w:rPr>
          <w:rFonts w:ascii="Sylfaen" w:hAnsi="Sylfaen" w:cs="Sylfaen"/>
        </w:rPr>
        <w:t>գնային</w:t>
      </w:r>
      <w:r w:rsidR="00096865" w:rsidRPr="006E68AD">
        <w:rPr>
          <w:rFonts w:ascii="Sylfaen" w:hAnsi="Sylfaen"/>
        </w:rPr>
        <w:t xml:space="preserve"> </w:t>
      </w:r>
      <w:r w:rsidR="00096865" w:rsidRPr="006E68AD">
        <w:rPr>
          <w:rFonts w:ascii="Sylfaen" w:hAnsi="Sylfaen" w:cs="Sylfaen"/>
        </w:rPr>
        <w:t>պայմանների</w:t>
      </w:r>
      <w:r w:rsidR="00096865" w:rsidRPr="006E68AD">
        <w:rPr>
          <w:rFonts w:ascii="Sylfaen" w:hAnsi="Sylfaen"/>
        </w:rPr>
        <w:t xml:space="preserve"> </w:t>
      </w:r>
      <w:r w:rsidR="00096865" w:rsidRPr="006E68AD">
        <w:rPr>
          <w:rFonts w:ascii="Sylfaen" w:hAnsi="Sylfaen" w:cs="Sylfaen"/>
        </w:rPr>
        <w:t>ամբողջական</w:t>
      </w:r>
      <w:r w:rsidR="00096865" w:rsidRPr="006E68AD">
        <w:rPr>
          <w:rFonts w:ascii="Sylfaen" w:hAnsi="Sylfaen"/>
        </w:rPr>
        <w:t xml:space="preserve"> </w:t>
      </w:r>
      <w:r w:rsidR="00096865" w:rsidRPr="006E68AD">
        <w:rPr>
          <w:rFonts w:ascii="Sylfaen" w:hAnsi="Sylfaen" w:cs="Sylfaen"/>
        </w:rPr>
        <w:t>և</w:t>
      </w:r>
      <w:r w:rsidR="00096865" w:rsidRPr="006E68AD">
        <w:rPr>
          <w:rFonts w:ascii="Sylfaen" w:hAnsi="Sylfaen"/>
        </w:rPr>
        <w:t xml:space="preserve"> </w:t>
      </w:r>
      <w:r w:rsidR="00096865" w:rsidRPr="006E68AD">
        <w:rPr>
          <w:rFonts w:ascii="Sylfaen" w:hAnsi="Sylfaen" w:cs="Sylfaen"/>
        </w:rPr>
        <w:t>համարժեք</w:t>
      </w:r>
      <w:r w:rsidR="00096865" w:rsidRPr="006E68AD">
        <w:rPr>
          <w:rFonts w:ascii="Sylfaen" w:hAnsi="Sylfaen"/>
        </w:rPr>
        <w:t xml:space="preserve"> </w:t>
      </w:r>
      <w:r w:rsidR="00096865" w:rsidRPr="006E68AD">
        <w:rPr>
          <w:rFonts w:ascii="Sylfaen" w:hAnsi="Sylfaen" w:cs="Sylfaen"/>
        </w:rPr>
        <w:t>նկարագրությունը</w:t>
      </w:r>
      <w:r w:rsidR="00096865" w:rsidRPr="006E68AD">
        <w:rPr>
          <w:rFonts w:ascii="Sylfaen" w:hAnsi="Sylfaen"/>
        </w:rPr>
        <w:t xml:space="preserve"> </w:t>
      </w:r>
      <w:r w:rsidR="00096865" w:rsidRPr="006E68AD">
        <w:rPr>
          <w:rFonts w:ascii="Sylfaen" w:hAnsi="Sylfaen" w:cs="Sylfaen"/>
        </w:rPr>
        <w:t>կազմում</w:t>
      </w:r>
      <w:r w:rsidR="00096865" w:rsidRPr="006E68AD">
        <w:rPr>
          <w:rFonts w:ascii="Sylfaen" w:hAnsi="Sylfaen"/>
        </w:rPr>
        <w:t xml:space="preserve"> </w:t>
      </w:r>
      <w:r w:rsidR="00096865" w:rsidRPr="006E68AD">
        <w:rPr>
          <w:rFonts w:ascii="Sylfaen" w:hAnsi="Sylfaen" w:cs="Sylfaen"/>
        </w:rPr>
        <w:t>են</w:t>
      </w:r>
      <w:r w:rsidR="00096865" w:rsidRPr="006E68AD">
        <w:rPr>
          <w:rFonts w:ascii="Sylfaen" w:hAnsi="Sylfaen"/>
        </w:rPr>
        <w:t xml:space="preserve"> </w:t>
      </w:r>
      <w:r w:rsidR="00753E6E" w:rsidRPr="006E68AD">
        <w:rPr>
          <w:rFonts w:ascii="Sylfaen" w:hAnsi="Sylfaen" w:cs="Sylfaen"/>
        </w:rPr>
        <w:t>կնքվելիք</w:t>
      </w:r>
      <w:r w:rsidR="00753E6E" w:rsidRPr="006E68AD">
        <w:rPr>
          <w:rFonts w:ascii="Sylfaen" w:hAnsi="Sylfaen"/>
        </w:rPr>
        <w:t xml:space="preserve"> </w:t>
      </w:r>
      <w:r w:rsidR="00096865" w:rsidRPr="006E68AD">
        <w:rPr>
          <w:rFonts w:ascii="Sylfaen" w:hAnsi="Sylfaen" w:cs="Sylfaen"/>
        </w:rPr>
        <w:t>պայմանագրի</w:t>
      </w:r>
      <w:r w:rsidR="00096865" w:rsidRPr="006E68AD">
        <w:rPr>
          <w:rFonts w:ascii="Sylfaen" w:hAnsi="Sylfaen"/>
        </w:rPr>
        <w:t xml:space="preserve"> </w:t>
      </w:r>
      <w:r w:rsidR="00096865" w:rsidRPr="006E68AD">
        <w:rPr>
          <w:rFonts w:ascii="Sylfaen" w:hAnsi="Sylfaen" w:cs="Sylfaen"/>
        </w:rPr>
        <w:t>անբաժանելի</w:t>
      </w:r>
      <w:r w:rsidR="00096865" w:rsidRPr="006E68AD">
        <w:rPr>
          <w:rFonts w:ascii="Sylfaen" w:hAnsi="Sylfaen"/>
        </w:rPr>
        <w:t xml:space="preserve"> </w:t>
      </w:r>
      <w:r w:rsidR="00096865" w:rsidRPr="006E68AD">
        <w:rPr>
          <w:rFonts w:ascii="Sylfaen" w:hAnsi="Sylfaen" w:cs="Sylfaen"/>
        </w:rPr>
        <w:t>մասը</w:t>
      </w:r>
      <w:r w:rsidR="00096865" w:rsidRPr="006E68AD">
        <w:rPr>
          <w:rFonts w:ascii="Sylfaen" w:hAnsi="Sylfaen"/>
        </w:rPr>
        <w:t xml:space="preserve">, </w:t>
      </w:r>
      <w:r w:rsidR="00096865" w:rsidRPr="006E68AD">
        <w:rPr>
          <w:rFonts w:ascii="Sylfaen" w:hAnsi="Sylfaen" w:cs="Sylfaen"/>
        </w:rPr>
        <w:t>որի</w:t>
      </w:r>
      <w:r w:rsidR="00096865" w:rsidRPr="006E68AD">
        <w:rPr>
          <w:rFonts w:ascii="Sylfaen" w:hAnsi="Sylfaen"/>
        </w:rPr>
        <w:t xml:space="preserve"> </w:t>
      </w:r>
      <w:r w:rsidR="00096865" w:rsidRPr="006E68AD">
        <w:rPr>
          <w:rFonts w:ascii="Sylfaen" w:hAnsi="Sylfaen" w:cs="Sylfaen"/>
        </w:rPr>
        <w:t>նախագիծը</w:t>
      </w:r>
      <w:r w:rsidR="00096865" w:rsidRPr="006E68AD">
        <w:rPr>
          <w:rFonts w:ascii="Sylfaen" w:hAnsi="Sylfaen"/>
        </w:rPr>
        <w:t xml:space="preserve"> </w:t>
      </w:r>
      <w:r w:rsidR="00096865" w:rsidRPr="006E68AD">
        <w:rPr>
          <w:rFonts w:ascii="Sylfaen" w:hAnsi="Sylfaen" w:cs="Sylfaen"/>
        </w:rPr>
        <w:t>ներկայացված</w:t>
      </w:r>
      <w:r w:rsidR="00096865" w:rsidRPr="006E68AD">
        <w:rPr>
          <w:rFonts w:ascii="Sylfaen" w:hAnsi="Sylfaen"/>
        </w:rPr>
        <w:t xml:space="preserve"> </w:t>
      </w:r>
      <w:r w:rsidR="00096865" w:rsidRPr="006E68AD">
        <w:rPr>
          <w:rFonts w:ascii="Sylfaen" w:hAnsi="Sylfaen" w:cs="Sylfaen"/>
        </w:rPr>
        <w:t>է</w:t>
      </w:r>
      <w:r w:rsidR="00096865" w:rsidRPr="006E68AD">
        <w:rPr>
          <w:rFonts w:ascii="Sylfaen" w:hAnsi="Sylfaen"/>
        </w:rPr>
        <w:t xml:space="preserve"> </w:t>
      </w:r>
      <w:r w:rsidR="00096865" w:rsidRPr="006E68AD">
        <w:rPr>
          <w:rFonts w:ascii="Sylfaen" w:hAnsi="Sylfaen" w:cs="Sylfaen"/>
        </w:rPr>
        <w:t>սույն</w:t>
      </w:r>
      <w:r w:rsidR="00096865" w:rsidRPr="006E68AD">
        <w:rPr>
          <w:rFonts w:ascii="Sylfaen" w:hAnsi="Sylfaen"/>
        </w:rPr>
        <w:t xml:space="preserve"> </w:t>
      </w:r>
      <w:r w:rsidR="00096865" w:rsidRPr="006E68AD">
        <w:rPr>
          <w:rFonts w:ascii="Sylfaen" w:hAnsi="Sylfaen" w:cs="Sylfaen"/>
        </w:rPr>
        <w:t>հրավերի</w:t>
      </w:r>
      <w:r w:rsidR="00096865" w:rsidRPr="006E68AD">
        <w:rPr>
          <w:rFonts w:ascii="Sylfaen" w:hAnsi="Sylfaen"/>
        </w:rPr>
        <w:t xml:space="preserve"> N </w:t>
      </w:r>
      <w:r w:rsidR="002B6371" w:rsidRPr="006E68AD">
        <w:rPr>
          <w:rFonts w:ascii="Sylfaen" w:hAnsi="Sylfaen"/>
        </w:rPr>
        <w:t>4</w:t>
      </w:r>
      <w:r w:rsidR="00096865" w:rsidRPr="006E68AD">
        <w:rPr>
          <w:rFonts w:ascii="Sylfaen" w:hAnsi="Sylfaen"/>
        </w:rPr>
        <w:t xml:space="preserve"> </w:t>
      </w:r>
      <w:r w:rsidR="00096865" w:rsidRPr="006E68AD">
        <w:rPr>
          <w:rFonts w:ascii="Sylfaen" w:hAnsi="Sylfaen" w:cs="Sylfaen"/>
        </w:rPr>
        <w:t>հավելվածում</w:t>
      </w:r>
      <w:r w:rsidR="004D5671" w:rsidRPr="006E68AD">
        <w:rPr>
          <w:rFonts w:ascii="Sylfaen" w:hAnsi="Sylfaen" w:cs="Tahoma"/>
        </w:rPr>
        <w:t>։</w:t>
      </w:r>
    </w:p>
    <w:p w:rsidR="00845AA5" w:rsidRPr="006E68AD" w:rsidRDefault="00845AA5" w:rsidP="00096865">
      <w:pPr>
        <w:ind w:firstLine="567"/>
        <w:rPr>
          <w:rFonts w:ascii="Sylfaen" w:hAnsi="Sylfaen" w:cs="Sylfaen"/>
          <w:i/>
          <w:sz w:val="20"/>
          <w:lang w:val="es-ES"/>
        </w:rPr>
      </w:pPr>
    </w:p>
    <w:p w:rsidR="00096865" w:rsidRPr="006E68AD" w:rsidRDefault="002B32D6" w:rsidP="00037DDE">
      <w:pPr>
        <w:jc w:val="center"/>
        <w:rPr>
          <w:rFonts w:ascii="Sylfaen" w:hAnsi="Sylfaen"/>
          <w:b/>
          <w:sz w:val="20"/>
          <w:lang w:val="es-ES"/>
        </w:rPr>
      </w:pPr>
      <w:r w:rsidRPr="006E68AD">
        <w:rPr>
          <w:rFonts w:ascii="Sylfaen" w:hAnsi="Sylfaen"/>
          <w:b/>
          <w:sz w:val="20"/>
          <w:lang w:val="es-ES"/>
        </w:rPr>
        <w:t xml:space="preserve">2.  </w:t>
      </w:r>
      <w:r w:rsidRPr="006E68AD">
        <w:rPr>
          <w:rFonts w:ascii="Sylfaen" w:hAnsi="Sylfaen" w:cs="Sylfaen"/>
          <w:b/>
          <w:sz w:val="20"/>
        </w:rPr>
        <w:t>ՄԱՍՆԱԿՑԻ</w:t>
      </w:r>
      <w:r w:rsidRPr="006E68AD">
        <w:rPr>
          <w:rFonts w:ascii="Sylfaen" w:hAnsi="Sylfaen"/>
          <w:b/>
          <w:sz w:val="20"/>
          <w:lang w:val="es-ES"/>
        </w:rPr>
        <w:t xml:space="preserve"> </w:t>
      </w:r>
      <w:r w:rsidRPr="006E68AD">
        <w:rPr>
          <w:rFonts w:ascii="Sylfaen" w:hAnsi="Sylfaen" w:cs="Sylfaen"/>
          <w:b/>
          <w:sz w:val="20"/>
        </w:rPr>
        <w:t>ՄԱՍՆԱԿՑՈՒԹՅԱՆ</w:t>
      </w:r>
      <w:r w:rsidRPr="006E68AD">
        <w:rPr>
          <w:rFonts w:ascii="Sylfaen" w:hAnsi="Sylfaen"/>
          <w:b/>
          <w:sz w:val="20"/>
          <w:lang w:val="es-ES"/>
        </w:rPr>
        <w:t xml:space="preserve"> </w:t>
      </w:r>
      <w:r w:rsidRPr="006E68AD">
        <w:rPr>
          <w:rFonts w:ascii="Sylfaen" w:hAnsi="Sylfaen" w:cs="Sylfaen"/>
          <w:b/>
          <w:sz w:val="20"/>
        </w:rPr>
        <w:t>ԻՐԱՎՈՒՆՔԻ</w:t>
      </w:r>
      <w:r w:rsidRPr="006E68AD">
        <w:rPr>
          <w:rFonts w:ascii="Sylfaen" w:hAnsi="Sylfaen"/>
          <w:b/>
          <w:sz w:val="20"/>
          <w:lang w:val="es-ES"/>
        </w:rPr>
        <w:t xml:space="preserve"> </w:t>
      </w:r>
      <w:r w:rsidRPr="006E68AD">
        <w:rPr>
          <w:rFonts w:ascii="Sylfaen" w:hAnsi="Sylfaen" w:cs="Sylfaen"/>
          <w:b/>
          <w:sz w:val="20"/>
        </w:rPr>
        <w:t>ՊԱՀԱՆՋՆԵՐԸ</w:t>
      </w:r>
      <w:r w:rsidRPr="006E68AD">
        <w:rPr>
          <w:rFonts w:ascii="Sylfaen" w:hAnsi="Sylfaen"/>
          <w:b/>
          <w:sz w:val="20"/>
          <w:lang w:val="es-ES"/>
        </w:rPr>
        <w:t xml:space="preserve">, </w:t>
      </w:r>
      <w:r w:rsidRPr="006E68AD">
        <w:rPr>
          <w:rFonts w:ascii="Sylfaen" w:hAnsi="Sylfaen" w:cs="Sylfaen"/>
          <w:b/>
          <w:sz w:val="20"/>
        </w:rPr>
        <w:t>ՈՐԱԿԱՎՈՐՄԱՆ</w:t>
      </w:r>
      <w:r w:rsidRPr="006E68AD">
        <w:rPr>
          <w:rFonts w:ascii="Sylfaen" w:hAnsi="Sylfaen"/>
          <w:b/>
          <w:sz w:val="20"/>
          <w:lang w:val="es-ES"/>
        </w:rPr>
        <w:t xml:space="preserve"> </w:t>
      </w:r>
      <w:r w:rsidRPr="006E68AD">
        <w:rPr>
          <w:rFonts w:ascii="Sylfaen" w:hAnsi="Sylfaen" w:cs="Sylfaen"/>
          <w:b/>
          <w:sz w:val="20"/>
        </w:rPr>
        <w:t>ՉԱՓԱՆԻՇՆԵՐԸ</w:t>
      </w:r>
      <w:r w:rsidRPr="006E68AD">
        <w:rPr>
          <w:rFonts w:ascii="Sylfaen" w:hAnsi="Sylfaen"/>
          <w:b/>
          <w:sz w:val="20"/>
          <w:lang w:val="es-ES"/>
        </w:rPr>
        <w:t xml:space="preserve">  </w:t>
      </w:r>
      <w:r w:rsidRPr="006E68AD">
        <w:rPr>
          <w:rFonts w:ascii="Sylfaen" w:hAnsi="Sylfaen" w:cs="Sylfaen"/>
          <w:b/>
          <w:sz w:val="20"/>
          <w:lang w:val="es-ES"/>
        </w:rPr>
        <w:t>ԵՎ</w:t>
      </w:r>
      <w:r w:rsidRPr="006E68AD">
        <w:rPr>
          <w:rFonts w:ascii="Sylfaen" w:hAnsi="Sylfaen"/>
          <w:b/>
          <w:sz w:val="20"/>
          <w:lang w:val="es-ES"/>
        </w:rPr>
        <w:t xml:space="preserve"> </w:t>
      </w:r>
      <w:r w:rsidRPr="006E68AD">
        <w:rPr>
          <w:rFonts w:ascii="Sylfaen" w:hAnsi="Sylfaen" w:cs="Sylfaen"/>
          <w:b/>
          <w:sz w:val="20"/>
        </w:rPr>
        <w:t>ԴՐԱՆՑ</w:t>
      </w:r>
      <w:r w:rsidRPr="006E68AD">
        <w:rPr>
          <w:rFonts w:ascii="Sylfaen" w:hAnsi="Sylfaen"/>
          <w:b/>
          <w:sz w:val="20"/>
          <w:lang w:val="es-ES"/>
        </w:rPr>
        <w:t xml:space="preserve"> </w:t>
      </w:r>
      <w:r w:rsidRPr="006E68AD">
        <w:rPr>
          <w:rFonts w:ascii="Sylfaen" w:hAnsi="Sylfaen" w:cs="Sylfaen"/>
          <w:b/>
          <w:sz w:val="20"/>
          <w:lang w:val="es-ES"/>
        </w:rPr>
        <w:t>Գ</w:t>
      </w:r>
      <w:r w:rsidRPr="006E68AD">
        <w:rPr>
          <w:rFonts w:ascii="Sylfaen" w:hAnsi="Sylfaen" w:cs="Sylfaen"/>
          <w:b/>
          <w:sz w:val="20"/>
        </w:rPr>
        <w:t>ՆԱՀԱՏՄԱՆ</w:t>
      </w:r>
      <w:r w:rsidRPr="006E68AD">
        <w:rPr>
          <w:rFonts w:ascii="Sylfaen" w:hAnsi="Sylfaen"/>
          <w:b/>
          <w:sz w:val="20"/>
          <w:lang w:val="es-ES"/>
        </w:rPr>
        <w:t xml:space="preserve"> </w:t>
      </w:r>
      <w:r w:rsidRPr="006E68AD">
        <w:rPr>
          <w:rFonts w:ascii="Sylfaen" w:hAnsi="Sylfaen" w:cs="Sylfaen"/>
          <w:b/>
          <w:sz w:val="20"/>
        </w:rPr>
        <w:t>ԿԱՐ</w:t>
      </w:r>
      <w:r w:rsidRPr="006E68AD">
        <w:rPr>
          <w:rFonts w:ascii="Sylfaen" w:hAnsi="Sylfaen" w:cs="Sylfaen"/>
          <w:b/>
          <w:sz w:val="20"/>
          <w:lang w:val="es-ES"/>
        </w:rPr>
        <w:t>Գ</w:t>
      </w:r>
      <w:r w:rsidRPr="006E68AD">
        <w:rPr>
          <w:rFonts w:ascii="Sylfaen" w:hAnsi="Sylfaen" w:cs="Sylfaen"/>
          <w:b/>
          <w:sz w:val="20"/>
        </w:rPr>
        <w:t>Ը</w:t>
      </w:r>
      <w:r w:rsidRPr="006E68AD">
        <w:rPr>
          <w:rFonts w:ascii="Sylfaen" w:hAnsi="Sylfaen"/>
          <w:b/>
          <w:sz w:val="20"/>
          <w:lang w:val="es-ES"/>
        </w:rPr>
        <w:t xml:space="preserve"> </w:t>
      </w:r>
    </w:p>
    <w:p w:rsidR="00096865" w:rsidRPr="006E68AD" w:rsidRDefault="00096865" w:rsidP="00037DDE">
      <w:pPr>
        <w:ind w:firstLine="567"/>
        <w:jc w:val="both"/>
        <w:rPr>
          <w:rFonts w:ascii="Sylfaen" w:hAnsi="Sylfaen"/>
          <w:szCs w:val="22"/>
          <w:lang w:val="es-ES"/>
        </w:rPr>
      </w:pPr>
    </w:p>
    <w:p w:rsidR="00753E6E" w:rsidRPr="006E68AD" w:rsidRDefault="00096865" w:rsidP="00753E6E">
      <w:pPr>
        <w:ind w:firstLine="567"/>
        <w:jc w:val="both"/>
        <w:rPr>
          <w:rFonts w:ascii="Sylfaen" w:hAnsi="Sylfaen" w:cs="Arial Armenian"/>
          <w:sz w:val="20"/>
          <w:lang w:val="es-ES"/>
        </w:rPr>
      </w:pPr>
      <w:r w:rsidRPr="006E68AD">
        <w:rPr>
          <w:rFonts w:ascii="Sylfaen" w:hAnsi="Sylfaen" w:cs="Arial Armenian"/>
          <w:sz w:val="20"/>
          <w:lang w:val="es-ES"/>
        </w:rPr>
        <w:t xml:space="preserve">2.1 </w:t>
      </w:r>
      <w:r w:rsidR="00753E6E" w:rsidRPr="006E68AD">
        <w:rPr>
          <w:rFonts w:ascii="Sylfaen" w:hAnsi="Sylfaen" w:cs="Sylfaen"/>
          <w:sz w:val="20"/>
          <w:lang w:val="ru-RU"/>
        </w:rPr>
        <w:t>Սույն</w:t>
      </w:r>
      <w:r w:rsidR="00753E6E" w:rsidRPr="006E68AD">
        <w:rPr>
          <w:rFonts w:ascii="Sylfaen" w:hAnsi="Sylfaen" w:cs="Arial Armenian"/>
          <w:sz w:val="20"/>
          <w:lang w:val="es-ES"/>
        </w:rPr>
        <w:t xml:space="preserve"> </w:t>
      </w:r>
      <w:r w:rsidR="00EB487B" w:rsidRPr="006E68AD">
        <w:rPr>
          <w:rFonts w:ascii="Sylfaen" w:hAnsi="Sylfaen" w:cs="Arial Armenian"/>
          <w:sz w:val="20"/>
          <w:lang w:val="es-ES"/>
        </w:rPr>
        <w:t xml:space="preserve"> </w:t>
      </w:r>
      <w:r w:rsidR="006F49AA" w:rsidRPr="006E68AD">
        <w:rPr>
          <w:rFonts w:ascii="Sylfaen" w:hAnsi="Sylfaen" w:cs="Sylfaen"/>
          <w:sz w:val="20"/>
          <w:lang w:val="es-ES"/>
        </w:rPr>
        <w:t>ընթացակարգին</w:t>
      </w:r>
      <w:r w:rsidR="006F49AA" w:rsidRPr="006E68AD">
        <w:rPr>
          <w:rFonts w:ascii="Sylfaen" w:hAnsi="Sylfaen" w:cs="Arial Armenian"/>
          <w:sz w:val="20"/>
          <w:lang w:val="es-ES"/>
        </w:rPr>
        <w:t xml:space="preserve"> </w:t>
      </w:r>
      <w:r w:rsidR="00753E6E" w:rsidRPr="006E68AD">
        <w:rPr>
          <w:rFonts w:ascii="Sylfaen" w:hAnsi="Sylfaen" w:cs="Sylfaen"/>
          <w:sz w:val="20"/>
          <w:lang w:val="ru-RU"/>
        </w:rPr>
        <w:t>մասնակցելու</w:t>
      </w:r>
      <w:r w:rsidR="00753E6E" w:rsidRPr="006E68AD">
        <w:rPr>
          <w:rFonts w:ascii="Sylfaen" w:hAnsi="Sylfaen" w:cs="Arial Armenian"/>
          <w:sz w:val="20"/>
          <w:lang w:val="es-ES"/>
        </w:rPr>
        <w:t xml:space="preserve"> </w:t>
      </w:r>
      <w:r w:rsidR="00753E6E" w:rsidRPr="006E68AD">
        <w:rPr>
          <w:rFonts w:ascii="Sylfaen" w:hAnsi="Sylfaen" w:cs="Sylfaen"/>
          <w:sz w:val="20"/>
          <w:lang w:val="ru-RU"/>
        </w:rPr>
        <w:t>իրավունք</w:t>
      </w:r>
      <w:r w:rsidR="00753E6E" w:rsidRPr="006E68AD">
        <w:rPr>
          <w:rFonts w:ascii="Sylfaen" w:hAnsi="Sylfaen" w:cs="Arial Armenian"/>
          <w:sz w:val="20"/>
          <w:lang w:val="es-ES"/>
        </w:rPr>
        <w:t xml:space="preserve"> </w:t>
      </w:r>
      <w:r w:rsidR="00753E6E" w:rsidRPr="006E68AD">
        <w:rPr>
          <w:rFonts w:ascii="Sylfaen" w:hAnsi="Sylfaen" w:cs="Sylfaen"/>
          <w:sz w:val="20"/>
          <w:lang w:val="ru-RU"/>
        </w:rPr>
        <w:t>չունեն</w:t>
      </w:r>
      <w:r w:rsidR="00753E6E" w:rsidRPr="006E68AD">
        <w:rPr>
          <w:rFonts w:ascii="Sylfaen" w:hAnsi="Sylfaen" w:cs="Arial Armenian"/>
          <w:sz w:val="20"/>
          <w:lang w:val="es-ES"/>
        </w:rPr>
        <w:t xml:space="preserve"> </w:t>
      </w:r>
      <w:r w:rsidR="00753E6E" w:rsidRPr="006E68AD">
        <w:rPr>
          <w:rFonts w:ascii="Sylfaen" w:hAnsi="Sylfaen" w:cs="Sylfaen"/>
          <w:sz w:val="20"/>
          <w:lang w:val="ru-RU"/>
        </w:rPr>
        <w:t>անձինք</w:t>
      </w:r>
      <w:r w:rsidR="00753E6E" w:rsidRPr="006E68AD">
        <w:rPr>
          <w:rFonts w:ascii="Sylfaen" w:hAnsi="Sylfaen" w:cs="Sylfaen"/>
          <w:sz w:val="20"/>
          <w:lang w:val="es-ES"/>
        </w:rPr>
        <w:t>.</w:t>
      </w:r>
    </w:p>
    <w:p w:rsidR="00753E6E" w:rsidRPr="006E68AD" w:rsidRDefault="00753E6E" w:rsidP="00753E6E">
      <w:pPr>
        <w:ind w:firstLine="720"/>
        <w:jc w:val="both"/>
        <w:rPr>
          <w:rFonts w:ascii="Sylfaen" w:hAnsi="Sylfaen"/>
          <w:sz w:val="20"/>
          <w:szCs w:val="20"/>
          <w:lang w:val="es-ES"/>
        </w:rPr>
      </w:pPr>
      <w:r w:rsidRPr="006E68AD">
        <w:rPr>
          <w:rFonts w:ascii="Sylfaen" w:hAnsi="Sylfaen"/>
          <w:sz w:val="20"/>
          <w:szCs w:val="20"/>
          <w:lang w:val="es-ES"/>
        </w:rPr>
        <w:t xml:space="preserve">1) </w:t>
      </w:r>
      <w:r w:rsidRPr="006E68AD">
        <w:rPr>
          <w:rFonts w:ascii="Sylfaen" w:hAnsi="Sylfaen" w:cs="Sylfaen"/>
          <w:sz w:val="20"/>
          <w:szCs w:val="20"/>
        </w:rPr>
        <w:t>որոնք</w:t>
      </w:r>
      <w:r w:rsidRPr="006E68AD">
        <w:rPr>
          <w:rFonts w:ascii="Sylfaen" w:hAnsi="Sylfaen" w:cs="Sylfaen"/>
          <w:sz w:val="20"/>
          <w:szCs w:val="20"/>
          <w:lang w:val="es-ES"/>
        </w:rPr>
        <w:t xml:space="preserve"> </w:t>
      </w:r>
      <w:r w:rsidRPr="006E68AD">
        <w:rPr>
          <w:rFonts w:ascii="Sylfaen" w:hAnsi="Sylfaen" w:cs="Sylfaen"/>
          <w:sz w:val="20"/>
          <w:szCs w:val="20"/>
        </w:rPr>
        <w:t>հայտը</w:t>
      </w:r>
      <w:r w:rsidRPr="006E68AD">
        <w:rPr>
          <w:rFonts w:ascii="Sylfaen" w:hAnsi="Sylfaen" w:cs="Sylfaen"/>
          <w:sz w:val="20"/>
          <w:szCs w:val="20"/>
          <w:lang w:val="es-ES"/>
        </w:rPr>
        <w:t xml:space="preserve"> </w:t>
      </w:r>
      <w:r w:rsidRPr="006E68AD">
        <w:rPr>
          <w:rFonts w:ascii="Sylfaen" w:hAnsi="Sylfaen" w:cs="Sylfaen"/>
          <w:sz w:val="20"/>
          <w:szCs w:val="20"/>
        </w:rPr>
        <w:t>ներկայացնելու</w:t>
      </w:r>
      <w:r w:rsidRPr="006E68AD">
        <w:rPr>
          <w:rFonts w:ascii="Sylfaen" w:hAnsi="Sylfaen" w:cs="Sylfaen"/>
          <w:sz w:val="20"/>
          <w:szCs w:val="20"/>
          <w:lang w:val="es-ES"/>
        </w:rPr>
        <w:t xml:space="preserve"> </w:t>
      </w:r>
      <w:r w:rsidRPr="006E68AD">
        <w:rPr>
          <w:rFonts w:ascii="Sylfaen" w:hAnsi="Sylfaen" w:cs="Sylfaen"/>
          <w:sz w:val="20"/>
          <w:szCs w:val="20"/>
        </w:rPr>
        <w:t>օրվա</w:t>
      </w:r>
      <w:r w:rsidRPr="006E68AD">
        <w:rPr>
          <w:rFonts w:ascii="Sylfaen" w:hAnsi="Sylfaen" w:cs="Sylfaen"/>
          <w:sz w:val="20"/>
          <w:szCs w:val="20"/>
          <w:lang w:val="es-ES"/>
        </w:rPr>
        <w:t xml:space="preserve"> </w:t>
      </w:r>
      <w:r w:rsidRPr="006E68AD">
        <w:rPr>
          <w:rFonts w:ascii="Sylfaen" w:hAnsi="Sylfaen" w:cs="Sylfaen"/>
          <w:sz w:val="20"/>
          <w:szCs w:val="20"/>
        </w:rPr>
        <w:t>դրությամբ</w:t>
      </w:r>
      <w:r w:rsidRPr="006E68AD">
        <w:rPr>
          <w:rFonts w:ascii="Sylfaen" w:hAnsi="Sylfaen" w:cs="Sylfaen"/>
          <w:sz w:val="20"/>
          <w:szCs w:val="20"/>
          <w:lang w:val="es-ES"/>
        </w:rPr>
        <w:t xml:space="preserve"> </w:t>
      </w:r>
      <w:r w:rsidRPr="006E68AD">
        <w:rPr>
          <w:rFonts w:ascii="Sylfaen" w:hAnsi="Sylfaen" w:cs="Sylfaen"/>
          <w:sz w:val="20"/>
          <w:szCs w:val="20"/>
        </w:rPr>
        <w:t>դատական</w:t>
      </w:r>
      <w:r w:rsidRPr="006E68AD">
        <w:rPr>
          <w:rFonts w:ascii="Sylfaen" w:hAnsi="Sylfaen"/>
          <w:sz w:val="20"/>
          <w:szCs w:val="20"/>
          <w:lang w:val="es-ES"/>
        </w:rPr>
        <w:t xml:space="preserve"> </w:t>
      </w:r>
      <w:r w:rsidRPr="006E68AD">
        <w:rPr>
          <w:rFonts w:ascii="Sylfaen" w:hAnsi="Sylfaen" w:cs="Sylfaen"/>
          <w:sz w:val="20"/>
          <w:szCs w:val="20"/>
        </w:rPr>
        <w:t>կարգով</w:t>
      </w:r>
      <w:r w:rsidRPr="006E68AD">
        <w:rPr>
          <w:rFonts w:ascii="Sylfaen" w:hAnsi="Sylfaen"/>
          <w:sz w:val="20"/>
          <w:szCs w:val="20"/>
          <w:lang w:val="es-ES"/>
        </w:rPr>
        <w:t xml:space="preserve"> </w:t>
      </w:r>
      <w:r w:rsidRPr="006E68AD">
        <w:rPr>
          <w:rFonts w:ascii="Sylfaen" w:hAnsi="Sylfaen" w:cs="Sylfaen"/>
          <w:sz w:val="20"/>
          <w:szCs w:val="20"/>
        </w:rPr>
        <w:t>ճանաչվել</w:t>
      </w:r>
      <w:r w:rsidRPr="006E68AD">
        <w:rPr>
          <w:rFonts w:ascii="Sylfaen" w:hAnsi="Sylfaen"/>
          <w:sz w:val="20"/>
          <w:szCs w:val="20"/>
          <w:lang w:val="es-ES"/>
        </w:rPr>
        <w:t xml:space="preserve"> </w:t>
      </w:r>
      <w:r w:rsidRPr="006E68AD">
        <w:rPr>
          <w:rFonts w:ascii="Sylfaen" w:hAnsi="Sylfaen" w:cs="Sylfaen"/>
          <w:sz w:val="20"/>
          <w:szCs w:val="20"/>
        </w:rPr>
        <w:t>են</w:t>
      </w:r>
      <w:r w:rsidRPr="006E68AD">
        <w:rPr>
          <w:rFonts w:ascii="Sylfaen" w:hAnsi="Sylfaen"/>
          <w:sz w:val="20"/>
          <w:szCs w:val="20"/>
          <w:lang w:val="es-ES"/>
        </w:rPr>
        <w:t xml:space="preserve"> </w:t>
      </w:r>
      <w:r w:rsidRPr="006E68AD">
        <w:rPr>
          <w:rFonts w:ascii="Sylfaen" w:hAnsi="Sylfaen" w:cs="Sylfaen"/>
          <w:sz w:val="20"/>
          <w:szCs w:val="20"/>
        </w:rPr>
        <w:t>սնանկ</w:t>
      </w:r>
      <w:r w:rsidRPr="006E68AD">
        <w:rPr>
          <w:rFonts w:ascii="Sylfaen" w:hAnsi="Sylfaen"/>
          <w:sz w:val="20"/>
          <w:szCs w:val="20"/>
          <w:lang w:val="es-ES"/>
        </w:rPr>
        <w:t xml:space="preserve">. </w:t>
      </w:r>
    </w:p>
    <w:p w:rsidR="00753E6E" w:rsidRPr="006E68AD" w:rsidRDefault="00753E6E" w:rsidP="00753E6E">
      <w:pPr>
        <w:ind w:firstLine="720"/>
        <w:jc w:val="both"/>
        <w:rPr>
          <w:rFonts w:ascii="Sylfaen" w:hAnsi="Sylfaen"/>
          <w:sz w:val="20"/>
          <w:szCs w:val="20"/>
          <w:lang w:val="es-ES"/>
        </w:rPr>
      </w:pPr>
      <w:r w:rsidRPr="006E68AD">
        <w:rPr>
          <w:rFonts w:ascii="Sylfaen" w:hAnsi="Sylfaen"/>
          <w:sz w:val="20"/>
          <w:szCs w:val="20"/>
          <w:lang w:val="es-ES"/>
        </w:rPr>
        <w:t xml:space="preserve">2) </w:t>
      </w:r>
      <w:r w:rsidRPr="006E68AD">
        <w:rPr>
          <w:rFonts w:ascii="Sylfaen" w:hAnsi="Sylfaen" w:cs="Sylfaen"/>
          <w:sz w:val="20"/>
          <w:szCs w:val="20"/>
        </w:rPr>
        <w:t>որոնք</w:t>
      </w:r>
      <w:r w:rsidRPr="006E68AD">
        <w:rPr>
          <w:rFonts w:ascii="Sylfaen" w:hAnsi="Sylfaen" w:cs="Sylfaen"/>
          <w:sz w:val="20"/>
          <w:szCs w:val="20"/>
          <w:lang w:val="es-ES"/>
        </w:rPr>
        <w:t xml:space="preserve"> </w:t>
      </w:r>
      <w:r w:rsidRPr="006E68AD">
        <w:rPr>
          <w:rFonts w:ascii="Sylfaen" w:hAnsi="Sylfaen" w:cs="Sylfaen"/>
          <w:sz w:val="20"/>
          <w:szCs w:val="20"/>
        </w:rPr>
        <w:t>հայտը</w:t>
      </w:r>
      <w:r w:rsidRPr="006E68AD">
        <w:rPr>
          <w:rFonts w:ascii="Sylfaen" w:hAnsi="Sylfaen" w:cs="Sylfaen"/>
          <w:sz w:val="20"/>
          <w:szCs w:val="20"/>
          <w:lang w:val="es-ES"/>
        </w:rPr>
        <w:t xml:space="preserve"> </w:t>
      </w:r>
      <w:r w:rsidRPr="006E68AD">
        <w:rPr>
          <w:rFonts w:ascii="Sylfaen" w:hAnsi="Sylfaen" w:cs="Sylfaen"/>
          <w:sz w:val="20"/>
          <w:szCs w:val="20"/>
        </w:rPr>
        <w:t>ներկայացնելու</w:t>
      </w:r>
      <w:r w:rsidRPr="006E68AD">
        <w:rPr>
          <w:rFonts w:ascii="Sylfaen" w:hAnsi="Sylfaen" w:cs="Sylfaen"/>
          <w:sz w:val="20"/>
          <w:szCs w:val="20"/>
          <w:lang w:val="es-ES"/>
        </w:rPr>
        <w:t xml:space="preserve"> </w:t>
      </w:r>
      <w:r w:rsidRPr="006E68AD">
        <w:rPr>
          <w:rFonts w:ascii="Sylfaen" w:hAnsi="Sylfaen" w:cs="Sylfaen"/>
          <w:sz w:val="20"/>
          <w:szCs w:val="20"/>
        </w:rPr>
        <w:t>օրվա</w:t>
      </w:r>
      <w:r w:rsidRPr="006E68AD">
        <w:rPr>
          <w:rFonts w:ascii="Sylfaen" w:hAnsi="Sylfaen" w:cs="Sylfaen"/>
          <w:sz w:val="20"/>
          <w:szCs w:val="20"/>
          <w:lang w:val="es-ES"/>
        </w:rPr>
        <w:t xml:space="preserve"> </w:t>
      </w:r>
      <w:r w:rsidRPr="006E68AD">
        <w:rPr>
          <w:rFonts w:ascii="Sylfaen" w:hAnsi="Sylfaen" w:cs="Sylfaen"/>
          <w:sz w:val="20"/>
          <w:szCs w:val="20"/>
        </w:rPr>
        <w:t>դրությամբ</w:t>
      </w:r>
      <w:r w:rsidRPr="006E68AD">
        <w:rPr>
          <w:rFonts w:ascii="Sylfaen" w:hAnsi="Sylfaen" w:cs="Sylfaen"/>
          <w:sz w:val="20"/>
          <w:szCs w:val="20"/>
          <w:lang w:val="es-ES"/>
        </w:rPr>
        <w:t xml:space="preserve"> </w:t>
      </w:r>
      <w:r w:rsidRPr="006E68AD">
        <w:rPr>
          <w:rFonts w:ascii="Sylfaen" w:hAnsi="Sylfaen" w:cs="Sylfaen"/>
          <w:sz w:val="20"/>
          <w:szCs w:val="20"/>
        </w:rPr>
        <w:t>հարկային</w:t>
      </w:r>
      <w:r w:rsidRPr="006E68AD">
        <w:rPr>
          <w:rFonts w:ascii="Sylfaen" w:hAnsi="Sylfaen"/>
          <w:sz w:val="20"/>
          <w:szCs w:val="20"/>
          <w:lang w:val="es-ES"/>
        </w:rPr>
        <w:t xml:space="preserve"> </w:t>
      </w:r>
      <w:r w:rsidRPr="006E68AD">
        <w:rPr>
          <w:rFonts w:ascii="Sylfaen" w:hAnsi="Sylfaen" w:cs="Sylfaen"/>
          <w:sz w:val="20"/>
          <w:szCs w:val="20"/>
        </w:rPr>
        <w:t>մարմնի</w:t>
      </w:r>
      <w:r w:rsidRPr="006E68AD">
        <w:rPr>
          <w:rFonts w:ascii="Sylfaen" w:hAnsi="Sylfaen"/>
          <w:sz w:val="20"/>
          <w:szCs w:val="20"/>
          <w:lang w:val="es-ES"/>
        </w:rPr>
        <w:t xml:space="preserve"> </w:t>
      </w:r>
      <w:r w:rsidRPr="006E68AD">
        <w:rPr>
          <w:rFonts w:ascii="Sylfaen" w:hAnsi="Sylfaen" w:cs="Sylfaen"/>
          <w:sz w:val="20"/>
          <w:szCs w:val="20"/>
        </w:rPr>
        <w:t>կողմից</w:t>
      </w:r>
      <w:r w:rsidRPr="006E68AD">
        <w:rPr>
          <w:rFonts w:ascii="Sylfaen" w:hAnsi="Sylfaen"/>
          <w:sz w:val="20"/>
          <w:szCs w:val="20"/>
          <w:lang w:val="es-ES"/>
        </w:rPr>
        <w:t xml:space="preserve"> </w:t>
      </w:r>
      <w:r w:rsidRPr="006E68AD">
        <w:rPr>
          <w:rFonts w:ascii="Sylfaen" w:hAnsi="Sylfaen" w:cs="Sylfaen"/>
          <w:sz w:val="20"/>
          <w:szCs w:val="20"/>
        </w:rPr>
        <w:t>վերահսկվող</w:t>
      </w:r>
      <w:r w:rsidRPr="006E68AD">
        <w:rPr>
          <w:rFonts w:ascii="Sylfaen" w:hAnsi="Sylfaen"/>
          <w:sz w:val="20"/>
          <w:szCs w:val="20"/>
          <w:lang w:val="es-ES"/>
        </w:rPr>
        <w:t xml:space="preserve"> </w:t>
      </w:r>
      <w:r w:rsidRPr="006E68AD">
        <w:rPr>
          <w:rFonts w:ascii="Sylfaen" w:hAnsi="Sylfaen" w:cs="Sylfaen"/>
          <w:sz w:val="20"/>
          <w:szCs w:val="20"/>
        </w:rPr>
        <w:t>եկամուտների</w:t>
      </w:r>
      <w:r w:rsidRPr="006E68AD">
        <w:rPr>
          <w:rFonts w:ascii="Sylfaen" w:hAnsi="Sylfaen"/>
          <w:sz w:val="20"/>
          <w:szCs w:val="20"/>
          <w:lang w:val="es-ES"/>
        </w:rPr>
        <w:t xml:space="preserve"> </w:t>
      </w:r>
      <w:r w:rsidRPr="006E68AD">
        <w:rPr>
          <w:rFonts w:ascii="Sylfaen" w:hAnsi="Sylfaen" w:cs="Sylfaen"/>
          <w:sz w:val="20"/>
          <w:szCs w:val="20"/>
        </w:rPr>
        <w:t>գծով</w:t>
      </w:r>
      <w:r w:rsidRPr="006E68AD">
        <w:rPr>
          <w:rFonts w:ascii="Sylfaen" w:hAnsi="Sylfaen"/>
          <w:sz w:val="20"/>
          <w:szCs w:val="20"/>
          <w:lang w:val="es-ES"/>
        </w:rPr>
        <w:t xml:space="preserve"> </w:t>
      </w:r>
      <w:r w:rsidRPr="006E68AD">
        <w:rPr>
          <w:rFonts w:ascii="Sylfaen" w:hAnsi="Sylfaen" w:cs="Sylfaen"/>
          <w:sz w:val="20"/>
          <w:szCs w:val="20"/>
        </w:rPr>
        <w:t>ունեն</w:t>
      </w:r>
      <w:r w:rsidRPr="006E68AD">
        <w:rPr>
          <w:rFonts w:ascii="Sylfaen" w:hAnsi="Sylfaen"/>
          <w:sz w:val="20"/>
          <w:szCs w:val="20"/>
          <w:lang w:val="es-ES"/>
        </w:rPr>
        <w:t xml:space="preserve"> </w:t>
      </w:r>
      <w:r w:rsidRPr="006E68AD">
        <w:rPr>
          <w:rFonts w:ascii="Sylfaen" w:hAnsi="Sylfaen" w:cs="Sylfaen"/>
          <w:sz w:val="20"/>
          <w:szCs w:val="20"/>
        </w:rPr>
        <w:t>իրենց</w:t>
      </w:r>
      <w:r w:rsidRPr="006E68AD">
        <w:rPr>
          <w:rFonts w:ascii="Sylfaen" w:hAnsi="Sylfaen" w:cs="Sylfaen"/>
          <w:sz w:val="20"/>
          <w:szCs w:val="20"/>
          <w:lang w:val="es-ES"/>
        </w:rPr>
        <w:t xml:space="preserve"> </w:t>
      </w:r>
      <w:r w:rsidRPr="006E68AD">
        <w:rPr>
          <w:rFonts w:ascii="Sylfaen" w:hAnsi="Sylfaen" w:cs="Sylfaen"/>
          <w:sz w:val="20"/>
          <w:szCs w:val="20"/>
        </w:rPr>
        <w:t>ներկայացրած</w:t>
      </w:r>
      <w:r w:rsidRPr="006E68AD">
        <w:rPr>
          <w:rFonts w:ascii="Sylfaen" w:hAnsi="Sylfaen" w:cs="Sylfaen"/>
          <w:sz w:val="20"/>
          <w:szCs w:val="20"/>
          <w:lang w:val="es-ES"/>
        </w:rPr>
        <w:t xml:space="preserve"> </w:t>
      </w:r>
      <w:r w:rsidRPr="006E68AD">
        <w:rPr>
          <w:rFonts w:ascii="Sylfaen" w:hAnsi="Sylfaen" w:cs="Sylfaen"/>
          <w:sz w:val="20"/>
          <w:szCs w:val="20"/>
        </w:rPr>
        <w:t>գնային</w:t>
      </w:r>
      <w:r w:rsidRPr="006E68AD">
        <w:rPr>
          <w:rFonts w:ascii="Sylfaen" w:hAnsi="Sylfaen" w:cs="Sylfaen"/>
          <w:sz w:val="20"/>
          <w:szCs w:val="20"/>
          <w:lang w:val="es-ES"/>
        </w:rPr>
        <w:t xml:space="preserve"> </w:t>
      </w:r>
      <w:r w:rsidRPr="006E68AD">
        <w:rPr>
          <w:rFonts w:ascii="Sylfaen" w:hAnsi="Sylfaen" w:cs="Sylfaen"/>
          <w:sz w:val="20"/>
          <w:szCs w:val="20"/>
        </w:rPr>
        <w:t>առաջարկի</w:t>
      </w:r>
      <w:r w:rsidRPr="006E68AD">
        <w:rPr>
          <w:rFonts w:ascii="Sylfaen" w:hAnsi="Sylfaen" w:cs="Sylfaen"/>
          <w:sz w:val="20"/>
          <w:szCs w:val="20"/>
          <w:lang w:val="es-ES"/>
        </w:rPr>
        <w:t xml:space="preserve"> </w:t>
      </w:r>
      <w:r w:rsidRPr="006E68AD">
        <w:rPr>
          <w:rFonts w:ascii="Sylfaen" w:hAnsi="Sylfaen" w:cs="Sylfaen"/>
          <w:sz w:val="20"/>
          <w:szCs w:val="20"/>
        </w:rPr>
        <w:t>մինչև</w:t>
      </w:r>
      <w:r w:rsidRPr="006E68AD">
        <w:rPr>
          <w:rFonts w:ascii="Sylfaen" w:hAnsi="Sylfaen" w:cs="Sylfaen"/>
          <w:sz w:val="20"/>
          <w:szCs w:val="20"/>
          <w:lang w:val="es-ES"/>
        </w:rPr>
        <w:t xml:space="preserve"> </w:t>
      </w:r>
      <w:r w:rsidRPr="006E68AD">
        <w:rPr>
          <w:rFonts w:ascii="Sylfaen" w:hAnsi="Sylfaen" w:cs="Sylfaen"/>
          <w:sz w:val="20"/>
          <w:szCs w:val="20"/>
        </w:rPr>
        <w:t>մեկ</w:t>
      </w:r>
      <w:r w:rsidRPr="006E68AD">
        <w:rPr>
          <w:rFonts w:ascii="Sylfaen" w:hAnsi="Sylfaen" w:cs="Sylfaen"/>
          <w:sz w:val="20"/>
          <w:szCs w:val="20"/>
          <w:lang w:val="es-ES"/>
        </w:rPr>
        <w:t xml:space="preserve"> </w:t>
      </w:r>
      <w:r w:rsidRPr="006E68AD">
        <w:rPr>
          <w:rFonts w:ascii="Sylfaen" w:hAnsi="Sylfaen" w:cs="Sylfaen"/>
          <w:sz w:val="20"/>
          <w:szCs w:val="20"/>
        </w:rPr>
        <w:t>տոկոսը</w:t>
      </w:r>
      <w:r w:rsidRPr="006E68AD">
        <w:rPr>
          <w:rFonts w:ascii="Sylfaen" w:hAnsi="Sylfaen" w:cs="Sylfaen"/>
          <w:sz w:val="20"/>
          <w:szCs w:val="20"/>
          <w:lang w:val="es-ES"/>
        </w:rPr>
        <w:t xml:space="preserve">, </w:t>
      </w:r>
      <w:r w:rsidRPr="006E68AD">
        <w:rPr>
          <w:rFonts w:ascii="Sylfaen" w:hAnsi="Sylfaen" w:cs="Sylfaen"/>
          <w:sz w:val="20"/>
          <w:szCs w:val="20"/>
        </w:rPr>
        <w:t>բայց</w:t>
      </w:r>
      <w:r w:rsidRPr="006E68AD">
        <w:rPr>
          <w:rFonts w:ascii="Sylfaen" w:hAnsi="Sylfaen" w:cs="Sylfaen"/>
          <w:sz w:val="20"/>
          <w:szCs w:val="20"/>
          <w:lang w:val="es-ES"/>
        </w:rPr>
        <w:t xml:space="preserve"> </w:t>
      </w:r>
      <w:r w:rsidRPr="006E68AD">
        <w:rPr>
          <w:rFonts w:ascii="Sylfaen" w:hAnsi="Sylfaen" w:cs="Sylfaen"/>
          <w:sz w:val="20"/>
          <w:szCs w:val="20"/>
        </w:rPr>
        <w:t>ոչ</w:t>
      </w:r>
      <w:r w:rsidRPr="006E68AD">
        <w:rPr>
          <w:rFonts w:ascii="Sylfaen" w:hAnsi="Sylfaen" w:cs="Sylfaen"/>
          <w:sz w:val="20"/>
          <w:szCs w:val="20"/>
          <w:lang w:val="es-ES"/>
        </w:rPr>
        <w:t xml:space="preserve"> </w:t>
      </w:r>
      <w:r w:rsidRPr="006E68AD">
        <w:rPr>
          <w:rFonts w:ascii="Sylfaen" w:hAnsi="Sylfaen" w:cs="Sylfaen"/>
          <w:sz w:val="20"/>
          <w:szCs w:val="20"/>
        </w:rPr>
        <w:t>ավելի</w:t>
      </w:r>
      <w:r w:rsidRPr="006E68AD">
        <w:rPr>
          <w:rFonts w:ascii="Sylfaen" w:hAnsi="Sylfaen" w:cs="Sylfaen"/>
          <w:sz w:val="20"/>
          <w:szCs w:val="20"/>
          <w:lang w:val="es-ES"/>
        </w:rPr>
        <w:t xml:space="preserve">, </w:t>
      </w:r>
      <w:r w:rsidRPr="006E68AD">
        <w:rPr>
          <w:rFonts w:ascii="Sylfaen" w:hAnsi="Sylfaen" w:cs="Sylfaen"/>
          <w:sz w:val="20"/>
          <w:szCs w:val="20"/>
        </w:rPr>
        <w:t>քան</w:t>
      </w:r>
      <w:r w:rsidRPr="006E68AD">
        <w:rPr>
          <w:rFonts w:ascii="Sylfaen" w:hAnsi="Sylfaen" w:cs="Sylfaen"/>
          <w:sz w:val="20"/>
          <w:szCs w:val="20"/>
          <w:lang w:val="es-ES"/>
        </w:rPr>
        <w:t xml:space="preserve"> </w:t>
      </w:r>
      <w:r w:rsidRPr="006E68AD">
        <w:rPr>
          <w:rFonts w:ascii="Sylfaen" w:hAnsi="Sylfaen" w:cs="Sylfaen"/>
          <w:sz w:val="20"/>
          <w:szCs w:val="20"/>
        </w:rPr>
        <w:t>հիսուն</w:t>
      </w:r>
      <w:r w:rsidRPr="006E68AD">
        <w:rPr>
          <w:rFonts w:ascii="Sylfaen" w:hAnsi="Sylfaen" w:cs="Sylfaen"/>
          <w:sz w:val="20"/>
          <w:szCs w:val="20"/>
          <w:lang w:val="es-ES"/>
        </w:rPr>
        <w:t xml:space="preserve"> </w:t>
      </w:r>
      <w:r w:rsidRPr="006E68AD">
        <w:rPr>
          <w:rFonts w:ascii="Sylfaen" w:hAnsi="Sylfaen" w:cs="Sylfaen"/>
          <w:sz w:val="20"/>
          <w:szCs w:val="20"/>
        </w:rPr>
        <w:t>հազար</w:t>
      </w:r>
      <w:r w:rsidRPr="006E68AD">
        <w:rPr>
          <w:rFonts w:ascii="Sylfaen" w:hAnsi="Sylfaen" w:cs="Sylfaen"/>
          <w:sz w:val="20"/>
          <w:szCs w:val="20"/>
          <w:lang w:val="es-ES"/>
        </w:rPr>
        <w:t xml:space="preserve"> </w:t>
      </w:r>
      <w:r w:rsidRPr="006E68AD">
        <w:rPr>
          <w:rFonts w:ascii="Sylfaen" w:hAnsi="Sylfaen" w:cs="Sylfaen"/>
          <w:sz w:val="20"/>
          <w:szCs w:val="20"/>
        </w:rPr>
        <w:t>Հայաստանի</w:t>
      </w:r>
      <w:r w:rsidRPr="006E68AD">
        <w:rPr>
          <w:rFonts w:ascii="Sylfaen" w:hAnsi="Sylfaen" w:cs="Sylfaen"/>
          <w:sz w:val="20"/>
          <w:szCs w:val="20"/>
          <w:lang w:val="es-ES"/>
        </w:rPr>
        <w:t xml:space="preserve"> </w:t>
      </w:r>
      <w:r w:rsidRPr="006E68AD">
        <w:rPr>
          <w:rFonts w:ascii="Sylfaen" w:hAnsi="Sylfaen" w:cs="Sylfaen"/>
          <w:sz w:val="20"/>
          <w:szCs w:val="20"/>
        </w:rPr>
        <w:t>Հանրապետության</w:t>
      </w:r>
      <w:r w:rsidRPr="006E68AD">
        <w:rPr>
          <w:rFonts w:ascii="Sylfaen" w:hAnsi="Sylfaen" w:cs="Sylfaen"/>
          <w:sz w:val="20"/>
          <w:szCs w:val="20"/>
          <w:lang w:val="es-ES"/>
        </w:rPr>
        <w:t xml:space="preserve"> </w:t>
      </w:r>
      <w:r w:rsidRPr="006E68AD">
        <w:rPr>
          <w:rFonts w:ascii="Sylfaen" w:hAnsi="Sylfaen" w:cs="Sylfaen"/>
          <w:sz w:val="20"/>
          <w:szCs w:val="20"/>
        </w:rPr>
        <w:t>դրամը</w:t>
      </w:r>
      <w:r w:rsidRPr="006E68AD">
        <w:rPr>
          <w:rFonts w:ascii="Sylfaen" w:hAnsi="Sylfaen" w:cs="Sylfaen"/>
          <w:sz w:val="20"/>
          <w:szCs w:val="20"/>
          <w:lang w:val="es-ES"/>
        </w:rPr>
        <w:t xml:space="preserve"> </w:t>
      </w:r>
      <w:r w:rsidRPr="006E68AD">
        <w:rPr>
          <w:rFonts w:ascii="Sylfaen" w:hAnsi="Sylfaen" w:cs="Sylfaen"/>
          <w:sz w:val="20"/>
          <w:szCs w:val="20"/>
        </w:rPr>
        <w:t>գերազանցող</w:t>
      </w:r>
      <w:r w:rsidRPr="006E68AD">
        <w:rPr>
          <w:rFonts w:ascii="Sylfaen" w:hAnsi="Sylfaen"/>
          <w:sz w:val="20"/>
          <w:szCs w:val="20"/>
          <w:lang w:val="es-ES"/>
        </w:rPr>
        <w:t xml:space="preserve"> </w:t>
      </w:r>
      <w:r w:rsidRPr="006E68AD">
        <w:rPr>
          <w:rFonts w:ascii="Sylfaen" w:hAnsi="Sylfaen" w:cs="Sylfaen"/>
          <w:sz w:val="20"/>
          <w:szCs w:val="20"/>
        </w:rPr>
        <w:t>ժամկետանց</w:t>
      </w:r>
      <w:r w:rsidRPr="006E68AD">
        <w:rPr>
          <w:rFonts w:ascii="Sylfaen" w:hAnsi="Sylfaen"/>
          <w:sz w:val="20"/>
          <w:szCs w:val="20"/>
          <w:lang w:val="es-ES"/>
        </w:rPr>
        <w:t xml:space="preserve"> </w:t>
      </w:r>
      <w:r w:rsidRPr="006E68AD">
        <w:rPr>
          <w:rFonts w:ascii="Sylfaen" w:hAnsi="Sylfaen" w:cs="Sylfaen"/>
          <w:sz w:val="20"/>
          <w:szCs w:val="20"/>
        </w:rPr>
        <w:t>պարտավորություններ</w:t>
      </w:r>
      <w:r w:rsidRPr="006E68AD">
        <w:rPr>
          <w:rFonts w:ascii="Sylfaen" w:hAnsi="Sylfaen"/>
          <w:sz w:val="20"/>
          <w:szCs w:val="20"/>
          <w:lang w:val="es-ES"/>
        </w:rPr>
        <w:t>.</w:t>
      </w:r>
    </w:p>
    <w:p w:rsidR="00753E6E" w:rsidRPr="006E68AD" w:rsidRDefault="00753E6E" w:rsidP="00753E6E">
      <w:pPr>
        <w:ind w:firstLine="720"/>
        <w:jc w:val="both"/>
        <w:rPr>
          <w:rFonts w:ascii="Sylfaen" w:hAnsi="Sylfaen"/>
          <w:sz w:val="20"/>
          <w:szCs w:val="20"/>
          <w:lang w:val="es-ES"/>
        </w:rPr>
      </w:pPr>
      <w:r w:rsidRPr="006E68AD">
        <w:rPr>
          <w:rFonts w:ascii="Sylfaen" w:hAnsi="Sylfaen"/>
          <w:sz w:val="20"/>
          <w:szCs w:val="20"/>
          <w:lang w:val="es-ES"/>
        </w:rPr>
        <w:t xml:space="preserve">3) </w:t>
      </w:r>
      <w:r w:rsidRPr="006E68AD">
        <w:rPr>
          <w:rFonts w:ascii="Sylfaen" w:hAnsi="Sylfaen" w:cs="Sylfaen"/>
          <w:sz w:val="20"/>
          <w:szCs w:val="20"/>
        </w:rPr>
        <w:t>որոնք</w:t>
      </w:r>
      <w:r w:rsidRPr="006E68AD">
        <w:rPr>
          <w:rFonts w:ascii="Sylfaen" w:hAnsi="Sylfaen"/>
          <w:sz w:val="20"/>
          <w:szCs w:val="20"/>
          <w:lang w:val="es-ES"/>
        </w:rPr>
        <w:t xml:space="preserve"> </w:t>
      </w:r>
      <w:r w:rsidRPr="006E68AD">
        <w:rPr>
          <w:rFonts w:ascii="Sylfaen" w:hAnsi="Sylfaen" w:cs="Sylfaen"/>
          <w:sz w:val="20"/>
          <w:szCs w:val="20"/>
        </w:rPr>
        <w:t>կամ</w:t>
      </w:r>
      <w:r w:rsidRPr="006E68AD">
        <w:rPr>
          <w:rFonts w:ascii="Sylfaen" w:hAnsi="Sylfaen"/>
          <w:sz w:val="20"/>
          <w:szCs w:val="20"/>
          <w:lang w:val="es-ES"/>
        </w:rPr>
        <w:t xml:space="preserve"> </w:t>
      </w:r>
      <w:r w:rsidRPr="006E68AD">
        <w:rPr>
          <w:rFonts w:ascii="Sylfaen" w:hAnsi="Sylfaen" w:cs="Sylfaen"/>
          <w:sz w:val="20"/>
          <w:szCs w:val="20"/>
        </w:rPr>
        <w:t>որոնց</w:t>
      </w:r>
      <w:r w:rsidRPr="006E68AD">
        <w:rPr>
          <w:rFonts w:ascii="Sylfaen" w:hAnsi="Sylfaen"/>
          <w:sz w:val="20"/>
          <w:szCs w:val="20"/>
          <w:lang w:val="es-ES"/>
        </w:rPr>
        <w:t xml:space="preserve"> </w:t>
      </w:r>
      <w:r w:rsidRPr="006E68AD">
        <w:rPr>
          <w:rFonts w:ascii="Sylfaen" w:hAnsi="Sylfaen" w:cs="Sylfaen"/>
          <w:sz w:val="20"/>
          <w:szCs w:val="20"/>
        </w:rPr>
        <w:t>գործադիր</w:t>
      </w:r>
      <w:r w:rsidRPr="006E68AD">
        <w:rPr>
          <w:rFonts w:ascii="Sylfaen" w:hAnsi="Sylfaen"/>
          <w:sz w:val="20"/>
          <w:szCs w:val="20"/>
          <w:lang w:val="es-ES"/>
        </w:rPr>
        <w:t xml:space="preserve"> </w:t>
      </w:r>
      <w:r w:rsidRPr="006E68AD">
        <w:rPr>
          <w:rFonts w:ascii="Sylfaen" w:hAnsi="Sylfaen" w:cs="Sylfaen"/>
          <w:sz w:val="20"/>
          <w:szCs w:val="20"/>
        </w:rPr>
        <w:t>մարմնի</w:t>
      </w:r>
      <w:r w:rsidRPr="006E68AD">
        <w:rPr>
          <w:rFonts w:ascii="Sylfaen" w:hAnsi="Sylfaen"/>
          <w:sz w:val="20"/>
          <w:szCs w:val="20"/>
          <w:lang w:val="es-ES"/>
        </w:rPr>
        <w:t xml:space="preserve"> </w:t>
      </w:r>
      <w:r w:rsidRPr="006E68AD">
        <w:rPr>
          <w:rFonts w:ascii="Sylfaen" w:hAnsi="Sylfaen" w:cs="Sylfaen"/>
          <w:sz w:val="20"/>
          <w:szCs w:val="20"/>
        </w:rPr>
        <w:t>ներկայացուցիչը</w:t>
      </w:r>
      <w:r w:rsidRPr="006E68AD">
        <w:rPr>
          <w:rFonts w:ascii="Sylfaen" w:hAnsi="Sylfaen"/>
          <w:sz w:val="20"/>
          <w:szCs w:val="20"/>
          <w:lang w:val="es-ES"/>
        </w:rPr>
        <w:t xml:space="preserve"> </w:t>
      </w:r>
      <w:r w:rsidRPr="006E68AD">
        <w:rPr>
          <w:rFonts w:ascii="Sylfaen" w:hAnsi="Sylfaen" w:cs="Sylfaen"/>
          <w:sz w:val="20"/>
          <w:szCs w:val="20"/>
        </w:rPr>
        <w:t>հայտը</w:t>
      </w:r>
      <w:r w:rsidRPr="006E68AD">
        <w:rPr>
          <w:rFonts w:ascii="Sylfaen" w:hAnsi="Sylfaen"/>
          <w:sz w:val="20"/>
          <w:szCs w:val="20"/>
          <w:lang w:val="es-ES"/>
        </w:rPr>
        <w:t xml:space="preserve"> </w:t>
      </w:r>
      <w:r w:rsidRPr="006E68AD">
        <w:rPr>
          <w:rFonts w:ascii="Sylfaen" w:hAnsi="Sylfaen" w:cs="Sylfaen"/>
          <w:sz w:val="20"/>
          <w:szCs w:val="20"/>
        </w:rPr>
        <w:t>ներկայացնելու</w:t>
      </w:r>
      <w:r w:rsidRPr="006E68AD">
        <w:rPr>
          <w:rFonts w:ascii="Sylfaen" w:hAnsi="Sylfaen"/>
          <w:sz w:val="20"/>
          <w:szCs w:val="20"/>
          <w:lang w:val="es-ES"/>
        </w:rPr>
        <w:t xml:space="preserve"> </w:t>
      </w:r>
      <w:r w:rsidRPr="006E68AD">
        <w:rPr>
          <w:rFonts w:ascii="Sylfaen" w:hAnsi="Sylfaen" w:cs="Sylfaen"/>
          <w:sz w:val="20"/>
          <w:szCs w:val="20"/>
        </w:rPr>
        <w:t>օրվան</w:t>
      </w:r>
      <w:r w:rsidRPr="006E68AD">
        <w:rPr>
          <w:rFonts w:ascii="Sylfaen" w:hAnsi="Sylfaen"/>
          <w:sz w:val="20"/>
          <w:szCs w:val="20"/>
          <w:lang w:val="es-ES"/>
        </w:rPr>
        <w:t xml:space="preserve"> </w:t>
      </w:r>
      <w:r w:rsidRPr="006E68AD">
        <w:rPr>
          <w:rFonts w:ascii="Sylfaen" w:hAnsi="Sylfaen" w:cs="Sylfaen"/>
          <w:sz w:val="20"/>
          <w:szCs w:val="20"/>
        </w:rPr>
        <w:t>նախորդող</w:t>
      </w:r>
      <w:r w:rsidRPr="006E68AD">
        <w:rPr>
          <w:rFonts w:ascii="Sylfaen" w:hAnsi="Sylfaen"/>
          <w:sz w:val="20"/>
          <w:szCs w:val="20"/>
          <w:lang w:val="es-ES"/>
        </w:rPr>
        <w:t xml:space="preserve"> </w:t>
      </w:r>
      <w:r w:rsidRPr="006E68AD">
        <w:rPr>
          <w:rFonts w:ascii="Sylfaen" w:hAnsi="Sylfaen" w:cs="Sylfaen"/>
          <w:sz w:val="20"/>
          <w:szCs w:val="20"/>
        </w:rPr>
        <w:t>երեք</w:t>
      </w:r>
      <w:r w:rsidRPr="006E68AD">
        <w:rPr>
          <w:rFonts w:ascii="Sylfaen" w:hAnsi="Sylfaen"/>
          <w:sz w:val="20"/>
          <w:szCs w:val="20"/>
          <w:lang w:val="es-ES"/>
        </w:rPr>
        <w:t xml:space="preserve"> </w:t>
      </w:r>
      <w:r w:rsidRPr="006E68AD">
        <w:rPr>
          <w:rFonts w:ascii="Sylfaen" w:hAnsi="Sylfaen" w:cs="Sylfaen"/>
          <w:sz w:val="20"/>
          <w:szCs w:val="20"/>
        </w:rPr>
        <w:t>տարիների</w:t>
      </w:r>
      <w:r w:rsidRPr="006E68AD">
        <w:rPr>
          <w:rFonts w:ascii="Sylfaen" w:hAnsi="Sylfaen"/>
          <w:sz w:val="20"/>
          <w:szCs w:val="20"/>
          <w:lang w:val="es-ES"/>
        </w:rPr>
        <w:t xml:space="preserve"> </w:t>
      </w:r>
      <w:r w:rsidRPr="006E68AD">
        <w:rPr>
          <w:rFonts w:ascii="Sylfaen" w:hAnsi="Sylfaen" w:cs="Sylfaen"/>
          <w:sz w:val="20"/>
          <w:szCs w:val="20"/>
        </w:rPr>
        <w:t>ընթացքում</w:t>
      </w:r>
      <w:r w:rsidRPr="006E68AD">
        <w:rPr>
          <w:rFonts w:ascii="Sylfaen" w:hAnsi="Sylfaen"/>
          <w:sz w:val="20"/>
          <w:szCs w:val="20"/>
          <w:lang w:val="es-ES"/>
        </w:rPr>
        <w:t xml:space="preserve"> </w:t>
      </w:r>
      <w:r w:rsidRPr="006E68AD">
        <w:rPr>
          <w:rFonts w:ascii="Sylfaen" w:hAnsi="Sylfaen" w:cs="Sylfaen"/>
          <w:sz w:val="20"/>
          <w:szCs w:val="20"/>
        </w:rPr>
        <w:t>դատապարտված</w:t>
      </w:r>
      <w:r w:rsidRPr="006E68AD">
        <w:rPr>
          <w:rFonts w:ascii="Sylfaen" w:hAnsi="Sylfaen"/>
          <w:sz w:val="20"/>
          <w:szCs w:val="20"/>
          <w:lang w:val="es-ES"/>
        </w:rPr>
        <w:t xml:space="preserve"> </w:t>
      </w:r>
      <w:r w:rsidRPr="006E68AD">
        <w:rPr>
          <w:rFonts w:ascii="Sylfaen" w:hAnsi="Sylfaen" w:cs="Sylfaen"/>
          <w:sz w:val="20"/>
          <w:szCs w:val="20"/>
        </w:rPr>
        <w:t>է</w:t>
      </w:r>
      <w:r w:rsidRPr="006E68AD">
        <w:rPr>
          <w:rFonts w:ascii="Sylfaen" w:hAnsi="Sylfaen"/>
          <w:sz w:val="20"/>
          <w:szCs w:val="20"/>
          <w:lang w:val="es-ES"/>
        </w:rPr>
        <w:t xml:space="preserve"> </w:t>
      </w:r>
      <w:r w:rsidRPr="006E68AD">
        <w:rPr>
          <w:rFonts w:ascii="Sylfaen" w:hAnsi="Sylfaen" w:cs="Sylfaen"/>
          <w:sz w:val="20"/>
          <w:szCs w:val="20"/>
        </w:rPr>
        <w:t>եղել</w:t>
      </w:r>
      <w:r w:rsidRPr="006E68AD">
        <w:rPr>
          <w:rFonts w:ascii="Sylfaen" w:hAnsi="Sylfaen"/>
          <w:sz w:val="20"/>
          <w:szCs w:val="20"/>
          <w:lang w:val="es-ES"/>
        </w:rPr>
        <w:t xml:space="preserve"> </w:t>
      </w:r>
      <w:r w:rsidRPr="006E68AD">
        <w:rPr>
          <w:rFonts w:ascii="Sylfaen" w:hAnsi="Sylfaen" w:cs="Sylfaen"/>
          <w:sz w:val="20"/>
          <w:szCs w:val="20"/>
        </w:rPr>
        <w:t>ահաբեկչության</w:t>
      </w:r>
      <w:r w:rsidRPr="006E68AD">
        <w:rPr>
          <w:rFonts w:ascii="Sylfaen" w:hAnsi="Sylfaen"/>
          <w:sz w:val="20"/>
          <w:szCs w:val="20"/>
          <w:lang w:val="es-ES"/>
        </w:rPr>
        <w:t xml:space="preserve"> </w:t>
      </w:r>
      <w:r w:rsidRPr="006E68AD">
        <w:rPr>
          <w:rFonts w:ascii="Sylfaen" w:hAnsi="Sylfaen" w:cs="Sylfaen"/>
          <w:sz w:val="20"/>
          <w:szCs w:val="20"/>
        </w:rPr>
        <w:t>ֆինանսավորման</w:t>
      </w:r>
      <w:r w:rsidRPr="006E68AD">
        <w:rPr>
          <w:rFonts w:ascii="Sylfaen" w:hAnsi="Sylfaen"/>
          <w:sz w:val="20"/>
          <w:szCs w:val="20"/>
          <w:lang w:val="es-ES"/>
        </w:rPr>
        <w:t xml:space="preserve">, </w:t>
      </w:r>
      <w:r w:rsidRPr="006E68AD">
        <w:rPr>
          <w:rFonts w:ascii="Sylfaen" w:hAnsi="Sylfaen" w:cs="Sylfaen"/>
          <w:sz w:val="20"/>
          <w:szCs w:val="20"/>
        </w:rPr>
        <w:t>երեխայի</w:t>
      </w:r>
      <w:r w:rsidRPr="006E68AD">
        <w:rPr>
          <w:rFonts w:ascii="Sylfaen" w:hAnsi="Sylfaen"/>
          <w:sz w:val="20"/>
          <w:szCs w:val="20"/>
          <w:lang w:val="es-ES"/>
        </w:rPr>
        <w:t xml:space="preserve"> </w:t>
      </w:r>
      <w:r w:rsidRPr="006E68AD">
        <w:rPr>
          <w:rFonts w:ascii="Sylfaen" w:hAnsi="Sylfaen" w:cs="Sylfaen"/>
          <w:sz w:val="20"/>
          <w:szCs w:val="20"/>
        </w:rPr>
        <w:t>շահագործման</w:t>
      </w:r>
      <w:r w:rsidRPr="006E68AD">
        <w:rPr>
          <w:rFonts w:ascii="Sylfaen" w:hAnsi="Sylfaen"/>
          <w:sz w:val="20"/>
          <w:szCs w:val="20"/>
          <w:lang w:val="es-ES"/>
        </w:rPr>
        <w:t xml:space="preserve"> </w:t>
      </w:r>
      <w:r w:rsidRPr="006E68AD">
        <w:rPr>
          <w:rFonts w:ascii="Sylfaen" w:hAnsi="Sylfaen" w:cs="Sylfaen"/>
          <w:sz w:val="20"/>
          <w:szCs w:val="20"/>
        </w:rPr>
        <w:t>կամ</w:t>
      </w:r>
      <w:r w:rsidRPr="006E68AD">
        <w:rPr>
          <w:rFonts w:ascii="Sylfaen" w:hAnsi="Sylfaen"/>
          <w:sz w:val="20"/>
          <w:szCs w:val="20"/>
          <w:lang w:val="es-ES"/>
        </w:rPr>
        <w:t xml:space="preserve"> </w:t>
      </w:r>
      <w:r w:rsidRPr="006E68AD">
        <w:rPr>
          <w:rFonts w:ascii="Sylfaen" w:hAnsi="Sylfaen" w:cs="Sylfaen"/>
          <w:sz w:val="20"/>
          <w:szCs w:val="20"/>
        </w:rPr>
        <w:t>մարդկային</w:t>
      </w:r>
      <w:r w:rsidRPr="006E68AD">
        <w:rPr>
          <w:rFonts w:ascii="Sylfaen" w:hAnsi="Sylfaen"/>
          <w:sz w:val="20"/>
          <w:szCs w:val="20"/>
          <w:lang w:val="es-ES"/>
        </w:rPr>
        <w:t xml:space="preserve"> </w:t>
      </w:r>
      <w:r w:rsidRPr="006E68AD">
        <w:rPr>
          <w:rFonts w:ascii="Sylfaen" w:hAnsi="Sylfaen" w:cs="Sylfaen"/>
          <w:sz w:val="20"/>
          <w:szCs w:val="20"/>
        </w:rPr>
        <w:t>թրաֆիքինգ</w:t>
      </w:r>
      <w:r w:rsidRPr="006E68AD">
        <w:rPr>
          <w:rFonts w:ascii="Sylfaen" w:hAnsi="Sylfaen"/>
          <w:sz w:val="20"/>
          <w:szCs w:val="20"/>
          <w:lang w:val="es-ES"/>
        </w:rPr>
        <w:t xml:space="preserve"> </w:t>
      </w:r>
      <w:r w:rsidRPr="006E68AD">
        <w:rPr>
          <w:rFonts w:ascii="Sylfaen" w:hAnsi="Sylfaen" w:cs="Sylfaen"/>
          <w:sz w:val="20"/>
          <w:szCs w:val="20"/>
        </w:rPr>
        <w:t>ներառող</w:t>
      </w:r>
      <w:r w:rsidRPr="006E68AD">
        <w:rPr>
          <w:rFonts w:ascii="Sylfaen" w:hAnsi="Sylfaen"/>
          <w:sz w:val="20"/>
          <w:szCs w:val="20"/>
          <w:lang w:val="es-ES"/>
        </w:rPr>
        <w:t xml:space="preserve"> </w:t>
      </w:r>
      <w:r w:rsidRPr="006E68AD">
        <w:rPr>
          <w:rFonts w:ascii="Sylfaen" w:hAnsi="Sylfaen" w:cs="Sylfaen"/>
          <w:sz w:val="20"/>
          <w:szCs w:val="20"/>
        </w:rPr>
        <w:t>հանցագործության</w:t>
      </w:r>
      <w:r w:rsidRPr="006E68AD">
        <w:rPr>
          <w:rFonts w:ascii="Sylfaen" w:hAnsi="Sylfaen"/>
          <w:sz w:val="20"/>
          <w:szCs w:val="20"/>
          <w:lang w:val="es-ES"/>
        </w:rPr>
        <w:t xml:space="preserve">, </w:t>
      </w:r>
      <w:r w:rsidRPr="006E68AD">
        <w:rPr>
          <w:rFonts w:ascii="Sylfaen" w:hAnsi="Sylfaen" w:cs="Sylfaen"/>
          <w:sz w:val="20"/>
          <w:szCs w:val="20"/>
        </w:rPr>
        <w:t>հանցավոր</w:t>
      </w:r>
      <w:r w:rsidRPr="006E68AD">
        <w:rPr>
          <w:rFonts w:ascii="Sylfaen" w:hAnsi="Sylfaen" w:cs="Sylfaen"/>
          <w:sz w:val="20"/>
          <w:szCs w:val="20"/>
          <w:lang w:val="es-ES"/>
        </w:rPr>
        <w:t xml:space="preserve"> </w:t>
      </w:r>
      <w:r w:rsidRPr="006E68AD">
        <w:rPr>
          <w:rFonts w:ascii="Sylfaen" w:hAnsi="Sylfaen" w:cs="Sylfaen"/>
          <w:sz w:val="20"/>
          <w:szCs w:val="20"/>
        </w:rPr>
        <w:t>համագործակցություն</w:t>
      </w:r>
      <w:r w:rsidRPr="006E68AD">
        <w:rPr>
          <w:rFonts w:ascii="Sylfaen" w:hAnsi="Sylfaen" w:cs="Sylfaen"/>
          <w:sz w:val="20"/>
          <w:szCs w:val="20"/>
          <w:lang w:val="es-ES"/>
        </w:rPr>
        <w:t xml:space="preserve"> </w:t>
      </w:r>
      <w:r w:rsidRPr="006E68AD">
        <w:rPr>
          <w:rFonts w:ascii="Sylfaen" w:hAnsi="Sylfaen" w:cs="Sylfaen"/>
          <w:sz w:val="20"/>
          <w:szCs w:val="20"/>
        </w:rPr>
        <w:t>ստեղծելու</w:t>
      </w:r>
      <w:r w:rsidRPr="006E68AD">
        <w:rPr>
          <w:rFonts w:ascii="Sylfaen" w:hAnsi="Sylfaen" w:cs="Sylfaen"/>
          <w:sz w:val="20"/>
          <w:szCs w:val="20"/>
          <w:lang w:val="es-ES"/>
        </w:rPr>
        <w:t xml:space="preserve"> </w:t>
      </w:r>
      <w:r w:rsidRPr="006E68AD">
        <w:rPr>
          <w:rFonts w:ascii="Sylfaen" w:hAnsi="Sylfaen" w:cs="Sylfaen"/>
          <w:sz w:val="20"/>
          <w:szCs w:val="20"/>
        </w:rPr>
        <w:t>կամ</w:t>
      </w:r>
      <w:r w:rsidRPr="006E68AD">
        <w:rPr>
          <w:rFonts w:ascii="Sylfaen" w:hAnsi="Sylfaen" w:cs="Sylfaen"/>
          <w:sz w:val="20"/>
          <w:szCs w:val="20"/>
          <w:lang w:val="es-ES"/>
        </w:rPr>
        <w:t xml:space="preserve"> </w:t>
      </w:r>
      <w:r w:rsidRPr="006E68AD">
        <w:rPr>
          <w:rFonts w:ascii="Sylfaen" w:hAnsi="Sylfaen" w:cs="Sylfaen"/>
          <w:sz w:val="20"/>
          <w:szCs w:val="20"/>
        </w:rPr>
        <w:t>դրան</w:t>
      </w:r>
      <w:r w:rsidRPr="006E68AD">
        <w:rPr>
          <w:rFonts w:ascii="Sylfaen" w:hAnsi="Sylfaen" w:cs="Sylfaen"/>
          <w:sz w:val="20"/>
          <w:szCs w:val="20"/>
          <w:lang w:val="es-ES"/>
        </w:rPr>
        <w:t xml:space="preserve"> </w:t>
      </w:r>
      <w:r w:rsidRPr="006E68AD">
        <w:rPr>
          <w:rFonts w:ascii="Sylfaen" w:hAnsi="Sylfaen" w:cs="Sylfaen"/>
          <w:sz w:val="20"/>
          <w:szCs w:val="20"/>
        </w:rPr>
        <w:t>մասնակցելու</w:t>
      </w:r>
      <w:r w:rsidRPr="006E68AD">
        <w:rPr>
          <w:rFonts w:ascii="Sylfaen" w:hAnsi="Sylfaen" w:cs="Sylfaen"/>
          <w:sz w:val="20"/>
          <w:szCs w:val="20"/>
          <w:lang w:val="es-ES"/>
        </w:rPr>
        <w:t xml:space="preserve">, </w:t>
      </w:r>
      <w:r w:rsidRPr="006E68AD">
        <w:rPr>
          <w:rFonts w:ascii="Sylfaen" w:hAnsi="Sylfaen" w:cs="Sylfaen"/>
          <w:sz w:val="20"/>
          <w:szCs w:val="20"/>
        </w:rPr>
        <w:t>կաշառք</w:t>
      </w:r>
      <w:r w:rsidRPr="006E68AD">
        <w:rPr>
          <w:rFonts w:ascii="Sylfaen" w:hAnsi="Sylfaen" w:cs="Sylfaen"/>
          <w:sz w:val="20"/>
          <w:szCs w:val="20"/>
          <w:lang w:val="es-ES"/>
        </w:rPr>
        <w:t xml:space="preserve"> </w:t>
      </w:r>
      <w:r w:rsidRPr="006E68AD">
        <w:rPr>
          <w:rFonts w:ascii="Sylfaen" w:hAnsi="Sylfaen" w:cs="Sylfaen"/>
          <w:sz w:val="20"/>
          <w:szCs w:val="20"/>
        </w:rPr>
        <w:t>ստանալու</w:t>
      </w:r>
      <w:r w:rsidRPr="006E68AD">
        <w:rPr>
          <w:rFonts w:ascii="Sylfaen" w:hAnsi="Sylfaen"/>
          <w:sz w:val="20"/>
          <w:szCs w:val="20"/>
          <w:lang w:val="es-ES"/>
        </w:rPr>
        <w:t xml:space="preserve">, </w:t>
      </w:r>
      <w:r w:rsidRPr="006E68AD">
        <w:rPr>
          <w:rFonts w:ascii="Sylfaen" w:hAnsi="Sylfaen" w:cs="Sylfaen"/>
          <w:sz w:val="20"/>
          <w:szCs w:val="20"/>
        </w:rPr>
        <w:t>կաշառք</w:t>
      </w:r>
      <w:r w:rsidRPr="006E68AD">
        <w:rPr>
          <w:rFonts w:ascii="Sylfaen" w:hAnsi="Sylfaen"/>
          <w:sz w:val="20"/>
          <w:szCs w:val="20"/>
          <w:lang w:val="es-ES"/>
        </w:rPr>
        <w:t xml:space="preserve"> </w:t>
      </w:r>
      <w:r w:rsidRPr="006E68AD">
        <w:rPr>
          <w:rFonts w:ascii="Sylfaen" w:hAnsi="Sylfaen" w:cs="Sylfaen"/>
          <w:sz w:val="20"/>
          <w:szCs w:val="20"/>
        </w:rPr>
        <w:t>տալու</w:t>
      </w:r>
      <w:r w:rsidRPr="006E68AD">
        <w:rPr>
          <w:rFonts w:ascii="Sylfaen" w:hAnsi="Sylfaen"/>
          <w:sz w:val="20"/>
          <w:szCs w:val="20"/>
          <w:lang w:val="es-ES"/>
        </w:rPr>
        <w:t xml:space="preserve"> </w:t>
      </w:r>
      <w:r w:rsidRPr="006E68AD">
        <w:rPr>
          <w:rFonts w:ascii="Sylfaen" w:hAnsi="Sylfaen" w:cs="Sylfaen"/>
          <w:sz w:val="20"/>
          <w:szCs w:val="20"/>
        </w:rPr>
        <w:t>կամ</w:t>
      </w:r>
      <w:r w:rsidRPr="006E68AD">
        <w:rPr>
          <w:rFonts w:ascii="Sylfaen" w:hAnsi="Sylfaen"/>
          <w:sz w:val="20"/>
          <w:szCs w:val="20"/>
          <w:lang w:val="es-ES"/>
        </w:rPr>
        <w:t xml:space="preserve"> </w:t>
      </w:r>
      <w:r w:rsidRPr="006E68AD">
        <w:rPr>
          <w:rFonts w:ascii="Sylfaen" w:hAnsi="Sylfaen" w:cs="Sylfaen"/>
          <w:sz w:val="20"/>
          <w:szCs w:val="20"/>
        </w:rPr>
        <w:t>կաշառքի</w:t>
      </w:r>
      <w:r w:rsidRPr="006E68AD">
        <w:rPr>
          <w:rFonts w:ascii="Sylfaen" w:hAnsi="Sylfaen"/>
          <w:sz w:val="20"/>
          <w:szCs w:val="20"/>
          <w:lang w:val="es-ES"/>
        </w:rPr>
        <w:t xml:space="preserve"> </w:t>
      </w:r>
      <w:r w:rsidRPr="006E68AD">
        <w:rPr>
          <w:rFonts w:ascii="Sylfaen" w:hAnsi="Sylfaen" w:cs="Sylfaen"/>
          <w:sz w:val="20"/>
          <w:szCs w:val="20"/>
        </w:rPr>
        <w:t>միջնորդության</w:t>
      </w:r>
      <w:r w:rsidRPr="006E68AD">
        <w:rPr>
          <w:rFonts w:ascii="Sylfaen" w:hAnsi="Sylfaen"/>
          <w:sz w:val="20"/>
          <w:szCs w:val="20"/>
          <w:lang w:val="es-ES"/>
        </w:rPr>
        <w:t xml:space="preserve"> </w:t>
      </w:r>
      <w:r w:rsidRPr="006E68AD">
        <w:rPr>
          <w:rFonts w:ascii="Sylfaen" w:hAnsi="Sylfaen" w:cs="Sylfaen"/>
          <w:sz w:val="20"/>
          <w:szCs w:val="20"/>
        </w:rPr>
        <w:t>և</w:t>
      </w:r>
      <w:r w:rsidRPr="006E68AD">
        <w:rPr>
          <w:rFonts w:ascii="Sylfaen" w:hAnsi="Sylfaen"/>
          <w:sz w:val="20"/>
          <w:szCs w:val="20"/>
          <w:lang w:val="es-ES"/>
        </w:rPr>
        <w:t xml:space="preserve"> </w:t>
      </w:r>
      <w:r w:rsidRPr="006E68AD">
        <w:rPr>
          <w:rFonts w:ascii="Sylfaen" w:hAnsi="Sylfaen" w:cs="Sylfaen"/>
          <w:sz w:val="20"/>
          <w:szCs w:val="20"/>
        </w:rPr>
        <w:t>օրենքով</w:t>
      </w:r>
      <w:r w:rsidRPr="006E68AD">
        <w:rPr>
          <w:rFonts w:ascii="Sylfaen" w:hAnsi="Sylfaen"/>
          <w:sz w:val="20"/>
          <w:szCs w:val="20"/>
          <w:lang w:val="es-ES"/>
        </w:rPr>
        <w:t xml:space="preserve"> </w:t>
      </w:r>
      <w:r w:rsidRPr="006E68AD">
        <w:rPr>
          <w:rFonts w:ascii="Sylfaen" w:hAnsi="Sylfaen" w:cs="Sylfaen"/>
          <w:sz w:val="20"/>
          <w:szCs w:val="20"/>
        </w:rPr>
        <w:t>նախատեսված</w:t>
      </w:r>
      <w:r w:rsidRPr="006E68AD">
        <w:rPr>
          <w:rFonts w:ascii="Sylfaen" w:hAnsi="Sylfaen"/>
          <w:sz w:val="20"/>
          <w:szCs w:val="20"/>
          <w:lang w:val="es-ES"/>
        </w:rPr>
        <w:t xml:space="preserve"> </w:t>
      </w:r>
      <w:r w:rsidRPr="006E68AD">
        <w:rPr>
          <w:rFonts w:ascii="Sylfaen" w:hAnsi="Sylfaen" w:cs="Sylfaen"/>
          <w:sz w:val="20"/>
          <w:szCs w:val="20"/>
        </w:rPr>
        <w:t>տնտեսական</w:t>
      </w:r>
      <w:r w:rsidRPr="006E68AD">
        <w:rPr>
          <w:rFonts w:ascii="Sylfaen" w:hAnsi="Sylfaen"/>
          <w:sz w:val="20"/>
          <w:szCs w:val="20"/>
          <w:lang w:val="es-ES"/>
        </w:rPr>
        <w:t xml:space="preserve"> </w:t>
      </w:r>
      <w:r w:rsidRPr="006E68AD">
        <w:rPr>
          <w:rFonts w:ascii="Sylfaen" w:hAnsi="Sylfaen" w:cs="Sylfaen"/>
          <w:sz w:val="20"/>
          <w:szCs w:val="20"/>
        </w:rPr>
        <w:t>գործունեության</w:t>
      </w:r>
      <w:r w:rsidRPr="006E68AD">
        <w:rPr>
          <w:rFonts w:ascii="Sylfaen" w:hAnsi="Sylfaen"/>
          <w:sz w:val="20"/>
          <w:szCs w:val="20"/>
          <w:lang w:val="es-ES"/>
        </w:rPr>
        <w:t xml:space="preserve"> </w:t>
      </w:r>
      <w:r w:rsidRPr="006E68AD">
        <w:rPr>
          <w:rFonts w:ascii="Sylfaen" w:hAnsi="Sylfaen" w:cs="Sylfaen"/>
          <w:sz w:val="20"/>
          <w:szCs w:val="20"/>
        </w:rPr>
        <w:t>դեմ</w:t>
      </w:r>
      <w:r w:rsidRPr="006E68AD">
        <w:rPr>
          <w:rFonts w:ascii="Sylfaen" w:hAnsi="Sylfaen"/>
          <w:sz w:val="20"/>
          <w:szCs w:val="20"/>
          <w:lang w:val="es-ES"/>
        </w:rPr>
        <w:t xml:space="preserve"> </w:t>
      </w:r>
      <w:r w:rsidRPr="006E68AD">
        <w:rPr>
          <w:rFonts w:ascii="Sylfaen" w:hAnsi="Sylfaen" w:cs="Sylfaen"/>
          <w:sz w:val="20"/>
          <w:szCs w:val="20"/>
        </w:rPr>
        <w:t>ուղղված</w:t>
      </w:r>
      <w:r w:rsidRPr="006E68AD">
        <w:rPr>
          <w:rFonts w:ascii="Sylfaen" w:hAnsi="Sylfaen"/>
          <w:sz w:val="20"/>
          <w:szCs w:val="20"/>
          <w:lang w:val="es-ES"/>
        </w:rPr>
        <w:t xml:space="preserve"> </w:t>
      </w:r>
      <w:r w:rsidRPr="006E68AD">
        <w:rPr>
          <w:rFonts w:ascii="Sylfaen" w:hAnsi="Sylfaen" w:cs="Sylfaen"/>
          <w:sz w:val="20"/>
          <w:szCs w:val="20"/>
        </w:rPr>
        <w:t>հանցագործությունների</w:t>
      </w:r>
      <w:r w:rsidRPr="006E68AD">
        <w:rPr>
          <w:rFonts w:ascii="Sylfaen" w:hAnsi="Sylfaen"/>
          <w:sz w:val="20"/>
          <w:szCs w:val="20"/>
          <w:lang w:val="es-ES"/>
        </w:rPr>
        <w:t xml:space="preserve"> </w:t>
      </w:r>
      <w:r w:rsidRPr="006E68AD">
        <w:rPr>
          <w:rFonts w:ascii="Sylfaen" w:hAnsi="Sylfaen" w:cs="Sylfaen"/>
          <w:sz w:val="20"/>
          <w:szCs w:val="20"/>
        </w:rPr>
        <w:t>համար</w:t>
      </w:r>
      <w:r w:rsidRPr="006E68AD">
        <w:rPr>
          <w:rFonts w:ascii="Sylfaen" w:hAnsi="Sylfaen"/>
          <w:sz w:val="20"/>
          <w:szCs w:val="20"/>
          <w:lang w:val="es-ES"/>
        </w:rPr>
        <w:t>,</w:t>
      </w:r>
      <w:r w:rsidRPr="006E68AD">
        <w:rPr>
          <w:rFonts w:ascii="Sylfaen" w:hAnsi="Sylfaen" w:cs="Sylfaen"/>
          <w:sz w:val="20"/>
          <w:szCs w:val="20"/>
          <w:lang w:val="es-ES"/>
        </w:rPr>
        <w:t xml:space="preserve"> </w:t>
      </w:r>
      <w:r w:rsidRPr="006E68AD">
        <w:rPr>
          <w:rFonts w:ascii="Sylfaen" w:hAnsi="Sylfaen" w:cs="Sylfaen"/>
          <w:sz w:val="20"/>
          <w:szCs w:val="20"/>
        </w:rPr>
        <w:t>բացառությամբ</w:t>
      </w:r>
      <w:r w:rsidRPr="006E68AD">
        <w:rPr>
          <w:rFonts w:ascii="Sylfaen" w:hAnsi="Sylfaen"/>
          <w:sz w:val="20"/>
          <w:szCs w:val="20"/>
          <w:lang w:val="es-ES"/>
        </w:rPr>
        <w:t xml:space="preserve"> </w:t>
      </w:r>
      <w:r w:rsidRPr="006E68AD">
        <w:rPr>
          <w:rFonts w:ascii="Sylfaen" w:hAnsi="Sylfaen" w:cs="Sylfaen"/>
          <w:sz w:val="20"/>
          <w:szCs w:val="20"/>
        </w:rPr>
        <w:t>այն</w:t>
      </w:r>
      <w:r w:rsidRPr="006E68AD">
        <w:rPr>
          <w:rFonts w:ascii="Sylfaen" w:hAnsi="Sylfaen"/>
          <w:sz w:val="20"/>
          <w:szCs w:val="20"/>
          <w:lang w:val="es-ES"/>
        </w:rPr>
        <w:t xml:space="preserve"> </w:t>
      </w:r>
      <w:r w:rsidRPr="006E68AD">
        <w:rPr>
          <w:rFonts w:ascii="Sylfaen" w:hAnsi="Sylfaen" w:cs="Sylfaen"/>
          <w:sz w:val="20"/>
          <w:szCs w:val="20"/>
        </w:rPr>
        <w:t>դեպքերի</w:t>
      </w:r>
      <w:r w:rsidRPr="006E68AD">
        <w:rPr>
          <w:rFonts w:ascii="Sylfaen" w:hAnsi="Sylfaen"/>
          <w:sz w:val="20"/>
          <w:szCs w:val="20"/>
          <w:lang w:val="es-ES"/>
        </w:rPr>
        <w:t xml:space="preserve">, </w:t>
      </w:r>
      <w:r w:rsidRPr="006E68AD">
        <w:rPr>
          <w:rFonts w:ascii="Sylfaen" w:hAnsi="Sylfaen" w:cs="Sylfaen"/>
          <w:sz w:val="20"/>
          <w:szCs w:val="20"/>
        </w:rPr>
        <w:t>երբ</w:t>
      </w:r>
      <w:r w:rsidRPr="006E68AD">
        <w:rPr>
          <w:rFonts w:ascii="Sylfaen" w:hAnsi="Sylfaen"/>
          <w:sz w:val="20"/>
          <w:szCs w:val="20"/>
          <w:lang w:val="es-ES"/>
        </w:rPr>
        <w:t xml:space="preserve"> </w:t>
      </w:r>
      <w:r w:rsidRPr="006E68AD">
        <w:rPr>
          <w:rFonts w:ascii="Sylfaen" w:hAnsi="Sylfaen" w:cs="Sylfaen"/>
          <w:sz w:val="20"/>
          <w:szCs w:val="20"/>
        </w:rPr>
        <w:t>դատվածությունը</w:t>
      </w:r>
      <w:r w:rsidRPr="006E68AD">
        <w:rPr>
          <w:rFonts w:ascii="Sylfaen" w:hAnsi="Sylfaen"/>
          <w:sz w:val="20"/>
          <w:szCs w:val="20"/>
          <w:lang w:val="es-ES"/>
        </w:rPr>
        <w:t xml:space="preserve"> </w:t>
      </w:r>
      <w:r w:rsidRPr="006E68AD">
        <w:rPr>
          <w:rFonts w:ascii="Sylfaen" w:hAnsi="Sylfaen" w:cs="Sylfaen"/>
          <w:sz w:val="20"/>
          <w:szCs w:val="20"/>
        </w:rPr>
        <w:t>օրենքով</w:t>
      </w:r>
      <w:r w:rsidRPr="006E68AD">
        <w:rPr>
          <w:rFonts w:ascii="Sylfaen" w:hAnsi="Sylfaen"/>
          <w:sz w:val="20"/>
          <w:szCs w:val="20"/>
          <w:lang w:val="es-ES"/>
        </w:rPr>
        <w:t xml:space="preserve"> </w:t>
      </w:r>
      <w:r w:rsidRPr="006E68AD">
        <w:rPr>
          <w:rFonts w:ascii="Sylfaen" w:hAnsi="Sylfaen" w:cs="Sylfaen"/>
          <w:sz w:val="20"/>
          <w:szCs w:val="20"/>
        </w:rPr>
        <w:t>սահմանված</w:t>
      </w:r>
      <w:r w:rsidRPr="006E68AD">
        <w:rPr>
          <w:rFonts w:ascii="Sylfaen" w:hAnsi="Sylfaen"/>
          <w:sz w:val="20"/>
          <w:szCs w:val="20"/>
          <w:lang w:val="es-ES"/>
        </w:rPr>
        <w:t xml:space="preserve"> </w:t>
      </w:r>
      <w:r w:rsidRPr="006E68AD">
        <w:rPr>
          <w:rFonts w:ascii="Sylfaen" w:hAnsi="Sylfaen" w:cs="Sylfaen"/>
          <w:sz w:val="20"/>
          <w:szCs w:val="20"/>
        </w:rPr>
        <w:t>կարգով</w:t>
      </w:r>
      <w:r w:rsidRPr="006E68AD">
        <w:rPr>
          <w:rFonts w:ascii="Sylfaen" w:hAnsi="Sylfaen"/>
          <w:sz w:val="20"/>
          <w:szCs w:val="20"/>
          <w:lang w:val="es-ES"/>
        </w:rPr>
        <w:t xml:space="preserve"> </w:t>
      </w:r>
      <w:r w:rsidRPr="006E68AD">
        <w:rPr>
          <w:rFonts w:ascii="Sylfaen" w:hAnsi="Sylfaen" w:cs="Sylfaen"/>
          <w:sz w:val="20"/>
          <w:szCs w:val="20"/>
        </w:rPr>
        <w:t>հանված</w:t>
      </w:r>
      <w:r w:rsidRPr="006E68AD">
        <w:rPr>
          <w:rFonts w:ascii="Sylfaen" w:hAnsi="Sylfaen"/>
          <w:sz w:val="20"/>
          <w:szCs w:val="20"/>
          <w:lang w:val="es-ES"/>
        </w:rPr>
        <w:t xml:space="preserve"> </w:t>
      </w:r>
      <w:r w:rsidRPr="006E68AD">
        <w:rPr>
          <w:rFonts w:ascii="Sylfaen" w:hAnsi="Sylfaen" w:cs="Sylfaen"/>
          <w:sz w:val="20"/>
          <w:szCs w:val="20"/>
        </w:rPr>
        <w:t>կամ</w:t>
      </w:r>
      <w:r w:rsidRPr="006E68AD">
        <w:rPr>
          <w:rFonts w:ascii="Sylfaen" w:hAnsi="Sylfaen"/>
          <w:sz w:val="20"/>
          <w:szCs w:val="20"/>
          <w:lang w:val="es-ES"/>
        </w:rPr>
        <w:t xml:space="preserve"> </w:t>
      </w:r>
      <w:r w:rsidRPr="006E68AD">
        <w:rPr>
          <w:rFonts w:ascii="Sylfaen" w:hAnsi="Sylfaen" w:cs="Sylfaen"/>
          <w:sz w:val="20"/>
          <w:szCs w:val="20"/>
        </w:rPr>
        <w:t>մարված</w:t>
      </w:r>
      <w:r w:rsidRPr="006E68AD">
        <w:rPr>
          <w:rFonts w:ascii="Sylfaen" w:hAnsi="Sylfaen"/>
          <w:sz w:val="20"/>
          <w:szCs w:val="20"/>
          <w:lang w:val="es-ES"/>
        </w:rPr>
        <w:t xml:space="preserve"> </w:t>
      </w:r>
      <w:r w:rsidRPr="006E68AD">
        <w:rPr>
          <w:rFonts w:ascii="Sylfaen" w:hAnsi="Sylfaen" w:cs="Sylfaen"/>
          <w:sz w:val="20"/>
          <w:szCs w:val="20"/>
        </w:rPr>
        <w:t>է</w:t>
      </w:r>
      <w:r w:rsidRPr="006E68AD">
        <w:rPr>
          <w:rFonts w:ascii="Sylfaen" w:hAnsi="Sylfaen"/>
          <w:sz w:val="20"/>
          <w:szCs w:val="20"/>
          <w:lang w:val="es-ES"/>
        </w:rPr>
        <w:t xml:space="preserve">.  </w:t>
      </w:r>
    </w:p>
    <w:p w:rsidR="00753E6E" w:rsidRPr="006E68AD" w:rsidRDefault="00753E6E" w:rsidP="00753E6E">
      <w:pPr>
        <w:ind w:firstLine="720"/>
        <w:jc w:val="both"/>
        <w:rPr>
          <w:rFonts w:ascii="Sylfaen" w:hAnsi="Sylfaen"/>
          <w:sz w:val="20"/>
          <w:szCs w:val="20"/>
          <w:lang w:val="es-ES"/>
        </w:rPr>
      </w:pPr>
      <w:r w:rsidRPr="006E68AD">
        <w:rPr>
          <w:rFonts w:ascii="Sylfaen" w:hAnsi="Sylfaen" w:cs="Sylfaen"/>
          <w:sz w:val="20"/>
          <w:szCs w:val="20"/>
          <w:lang w:val="es-ES"/>
        </w:rPr>
        <w:t>4)</w:t>
      </w:r>
      <w:r w:rsidRPr="006E68AD">
        <w:rPr>
          <w:rFonts w:ascii="Sylfaen" w:hAnsi="Sylfaen"/>
          <w:sz w:val="20"/>
          <w:szCs w:val="20"/>
          <w:lang w:val="es-ES"/>
        </w:rPr>
        <w:t xml:space="preserve"> </w:t>
      </w:r>
      <w:r w:rsidRPr="006E68AD">
        <w:rPr>
          <w:rFonts w:ascii="Sylfaen" w:hAnsi="Sylfaen" w:cs="Sylfaen"/>
          <w:sz w:val="20"/>
          <w:szCs w:val="20"/>
        </w:rPr>
        <w:t>որոնց</w:t>
      </w:r>
      <w:r w:rsidRPr="006E68AD">
        <w:rPr>
          <w:rFonts w:ascii="Sylfaen" w:hAnsi="Sylfaen"/>
          <w:sz w:val="20"/>
          <w:szCs w:val="20"/>
          <w:lang w:val="es-ES"/>
        </w:rPr>
        <w:t xml:space="preserve"> </w:t>
      </w:r>
      <w:r w:rsidRPr="006E68AD">
        <w:rPr>
          <w:rFonts w:ascii="Sylfaen" w:hAnsi="Sylfaen" w:cs="Sylfaen"/>
          <w:sz w:val="20"/>
          <w:szCs w:val="20"/>
        </w:rPr>
        <w:t>վերաբերյալ</w:t>
      </w:r>
      <w:r w:rsidRPr="006E68AD">
        <w:rPr>
          <w:rFonts w:ascii="Sylfaen" w:hAnsi="Sylfaen"/>
          <w:sz w:val="20"/>
          <w:szCs w:val="20"/>
          <w:lang w:val="es-ES"/>
        </w:rPr>
        <w:t xml:space="preserve"> </w:t>
      </w:r>
      <w:r w:rsidRPr="006E68AD">
        <w:rPr>
          <w:rFonts w:ascii="Sylfaen" w:hAnsi="Sylfaen" w:cs="Sylfaen"/>
          <w:sz w:val="20"/>
          <w:szCs w:val="20"/>
        </w:rPr>
        <w:t>հայտը</w:t>
      </w:r>
      <w:r w:rsidRPr="006E68AD">
        <w:rPr>
          <w:rFonts w:ascii="Sylfaen" w:hAnsi="Sylfaen"/>
          <w:sz w:val="20"/>
          <w:szCs w:val="20"/>
          <w:lang w:val="es-ES"/>
        </w:rPr>
        <w:t xml:space="preserve"> </w:t>
      </w:r>
      <w:r w:rsidRPr="006E68AD">
        <w:rPr>
          <w:rFonts w:ascii="Sylfaen" w:hAnsi="Sylfaen" w:cs="Sylfaen"/>
          <w:sz w:val="20"/>
          <w:szCs w:val="20"/>
        </w:rPr>
        <w:t>ներկայացվելու</w:t>
      </w:r>
      <w:r w:rsidRPr="006E68AD">
        <w:rPr>
          <w:rFonts w:ascii="Sylfaen" w:hAnsi="Sylfaen"/>
          <w:sz w:val="20"/>
          <w:szCs w:val="20"/>
          <w:lang w:val="es-ES"/>
        </w:rPr>
        <w:t xml:space="preserve"> </w:t>
      </w:r>
      <w:r w:rsidRPr="006E68AD">
        <w:rPr>
          <w:rFonts w:ascii="Sylfaen" w:hAnsi="Sylfaen" w:cs="Sylfaen"/>
          <w:sz w:val="20"/>
          <w:szCs w:val="20"/>
        </w:rPr>
        <w:t>օրվան</w:t>
      </w:r>
      <w:r w:rsidRPr="006E68AD">
        <w:rPr>
          <w:rFonts w:ascii="Sylfaen" w:hAnsi="Sylfaen"/>
          <w:sz w:val="20"/>
          <w:szCs w:val="20"/>
          <w:lang w:val="es-ES"/>
        </w:rPr>
        <w:t xml:space="preserve"> </w:t>
      </w:r>
      <w:r w:rsidRPr="006E68AD">
        <w:rPr>
          <w:rFonts w:ascii="Sylfaen" w:hAnsi="Sylfaen" w:cs="Sylfaen"/>
          <w:sz w:val="20"/>
          <w:szCs w:val="20"/>
        </w:rPr>
        <w:t>նախորդող</w:t>
      </w:r>
      <w:r w:rsidRPr="006E68AD">
        <w:rPr>
          <w:rFonts w:ascii="Sylfaen" w:hAnsi="Sylfaen"/>
          <w:sz w:val="20"/>
          <w:szCs w:val="20"/>
          <w:lang w:val="es-ES"/>
        </w:rPr>
        <w:t xml:space="preserve"> </w:t>
      </w:r>
      <w:r w:rsidRPr="006E68AD">
        <w:rPr>
          <w:rFonts w:ascii="Sylfaen" w:hAnsi="Sylfaen" w:cs="Sylfaen"/>
          <w:sz w:val="20"/>
          <w:szCs w:val="20"/>
        </w:rPr>
        <w:t>մեկ</w:t>
      </w:r>
      <w:r w:rsidRPr="006E68AD">
        <w:rPr>
          <w:rFonts w:ascii="Sylfaen" w:hAnsi="Sylfaen"/>
          <w:sz w:val="20"/>
          <w:szCs w:val="20"/>
          <w:lang w:val="es-ES"/>
        </w:rPr>
        <w:t xml:space="preserve"> </w:t>
      </w:r>
      <w:r w:rsidRPr="006E68AD">
        <w:rPr>
          <w:rFonts w:ascii="Sylfaen" w:hAnsi="Sylfaen" w:cs="Sylfaen"/>
          <w:sz w:val="20"/>
          <w:szCs w:val="20"/>
        </w:rPr>
        <w:t>տարվա</w:t>
      </w:r>
      <w:r w:rsidRPr="006E68AD">
        <w:rPr>
          <w:rFonts w:ascii="Sylfaen" w:hAnsi="Sylfaen"/>
          <w:sz w:val="20"/>
          <w:szCs w:val="20"/>
          <w:lang w:val="es-ES"/>
        </w:rPr>
        <w:t xml:space="preserve"> </w:t>
      </w:r>
      <w:r w:rsidRPr="006E68AD">
        <w:rPr>
          <w:rFonts w:ascii="Sylfaen" w:hAnsi="Sylfaen" w:cs="Sylfaen"/>
          <w:sz w:val="20"/>
          <w:szCs w:val="20"/>
        </w:rPr>
        <w:t>ընթացքում</w:t>
      </w:r>
      <w:r w:rsidRPr="006E68AD">
        <w:rPr>
          <w:rFonts w:ascii="Sylfaen" w:hAnsi="Sylfaen"/>
          <w:sz w:val="20"/>
          <w:szCs w:val="20"/>
          <w:lang w:val="es-ES"/>
        </w:rPr>
        <w:t xml:space="preserve"> </w:t>
      </w:r>
      <w:r w:rsidRPr="006E68AD">
        <w:rPr>
          <w:rFonts w:ascii="Sylfaen" w:hAnsi="Sylfaen" w:cs="Sylfaen"/>
          <w:sz w:val="20"/>
          <w:szCs w:val="20"/>
        </w:rPr>
        <w:t>առկա</w:t>
      </w:r>
      <w:r w:rsidRPr="006E68AD">
        <w:rPr>
          <w:rFonts w:ascii="Sylfaen" w:hAnsi="Sylfaen"/>
          <w:sz w:val="20"/>
          <w:szCs w:val="20"/>
          <w:lang w:val="es-ES"/>
        </w:rPr>
        <w:t xml:space="preserve"> </w:t>
      </w:r>
      <w:r w:rsidRPr="006E68AD">
        <w:rPr>
          <w:rFonts w:ascii="Sylfaen" w:hAnsi="Sylfaen" w:cs="Sylfaen"/>
          <w:sz w:val="20"/>
          <w:szCs w:val="20"/>
        </w:rPr>
        <w:t>է</w:t>
      </w:r>
      <w:r w:rsidRPr="006E68AD">
        <w:rPr>
          <w:rFonts w:ascii="Sylfaen" w:hAnsi="Sylfaen"/>
          <w:sz w:val="20"/>
          <w:szCs w:val="20"/>
          <w:lang w:val="es-ES"/>
        </w:rPr>
        <w:t xml:space="preserve"> </w:t>
      </w:r>
      <w:r w:rsidRPr="006E68AD">
        <w:rPr>
          <w:rFonts w:ascii="Sylfaen" w:hAnsi="Sylfaen" w:cs="Sylfaen"/>
          <w:sz w:val="20"/>
          <w:szCs w:val="20"/>
        </w:rPr>
        <w:t>օրենքով</w:t>
      </w:r>
      <w:r w:rsidRPr="006E68AD">
        <w:rPr>
          <w:rFonts w:ascii="Sylfaen" w:hAnsi="Sylfaen"/>
          <w:sz w:val="20"/>
          <w:szCs w:val="20"/>
          <w:lang w:val="es-ES"/>
        </w:rPr>
        <w:t xml:space="preserve"> </w:t>
      </w:r>
      <w:r w:rsidRPr="006E68AD">
        <w:rPr>
          <w:rFonts w:ascii="Sylfaen" w:hAnsi="Sylfaen" w:cs="Sylfaen"/>
          <w:sz w:val="20"/>
          <w:szCs w:val="20"/>
        </w:rPr>
        <w:t>սահմանված</w:t>
      </w:r>
      <w:r w:rsidRPr="006E68AD">
        <w:rPr>
          <w:rFonts w:ascii="Sylfaen" w:hAnsi="Sylfaen"/>
          <w:sz w:val="20"/>
          <w:szCs w:val="20"/>
          <w:lang w:val="es-ES"/>
        </w:rPr>
        <w:t xml:space="preserve"> </w:t>
      </w:r>
      <w:r w:rsidRPr="006E68AD">
        <w:rPr>
          <w:rFonts w:ascii="Sylfaen" w:hAnsi="Sylfaen" w:cs="Sylfaen"/>
          <w:sz w:val="20"/>
          <w:szCs w:val="20"/>
        </w:rPr>
        <w:t>կարգով</w:t>
      </w:r>
      <w:r w:rsidRPr="006E68AD">
        <w:rPr>
          <w:rFonts w:ascii="Sylfaen" w:hAnsi="Sylfaen"/>
          <w:sz w:val="20"/>
          <w:szCs w:val="20"/>
          <w:lang w:val="es-ES"/>
        </w:rPr>
        <w:t xml:space="preserve"> </w:t>
      </w:r>
      <w:r w:rsidRPr="006E68AD">
        <w:rPr>
          <w:rFonts w:ascii="Sylfaen" w:hAnsi="Sylfaen" w:cs="Sylfaen"/>
          <w:sz w:val="20"/>
          <w:szCs w:val="20"/>
        </w:rPr>
        <w:t>կայացված</w:t>
      </w:r>
      <w:r w:rsidRPr="006E68AD">
        <w:rPr>
          <w:rFonts w:ascii="Sylfaen" w:hAnsi="Sylfaen"/>
          <w:sz w:val="20"/>
          <w:szCs w:val="20"/>
          <w:lang w:val="es-ES"/>
        </w:rPr>
        <w:t xml:space="preserve"> </w:t>
      </w:r>
      <w:r w:rsidRPr="006E68AD">
        <w:rPr>
          <w:rFonts w:ascii="Sylfaen" w:hAnsi="Sylfaen" w:cs="Sylfaen"/>
          <w:sz w:val="20"/>
          <w:szCs w:val="20"/>
        </w:rPr>
        <w:t>անբողոքարկելի</w:t>
      </w:r>
      <w:r w:rsidRPr="006E68AD">
        <w:rPr>
          <w:rFonts w:ascii="Sylfaen" w:hAnsi="Sylfaen"/>
          <w:sz w:val="20"/>
          <w:szCs w:val="20"/>
          <w:lang w:val="es-ES"/>
        </w:rPr>
        <w:t xml:space="preserve"> </w:t>
      </w:r>
      <w:r w:rsidRPr="006E68AD">
        <w:rPr>
          <w:rFonts w:ascii="Sylfaen" w:hAnsi="Sylfaen" w:cs="Sylfaen"/>
          <w:sz w:val="20"/>
          <w:szCs w:val="20"/>
        </w:rPr>
        <w:t>վարչական</w:t>
      </w:r>
      <w:r w:rsidRPr="006E68AD">
        <w:rPr>
          <w:rFonts w:ascii="Sylfaen" w:hAnsi="Sylfaen"/>
          <w:sz w:val="20"/>
          <w:szCs w:val="20"/>
          <w:lang w:val="es-ES"/>
        </w:rPr>
        <w:t xml:space="preserve"> </w:t>
      </w:r>
      <w:r w:rsidRPr="006E68AD">
        <w:rPr>
          <w:rFonts w:ascii="Sylfaen" w:hAnsi="Sylfaen" w:cs="Sylfaen"/>
          <w:sz w:val="20"/>
          <w:szCs w:val="20"/>
        </w:rPr>
        <w:t>ակտ</w:t>
      </w:r>
      <w:r w:rsidRPr="006E68AD">
        <w:rPr>
          <w:rFonts w:ascii="Sylfaen" w:hAnsi="Sylfaen"/>
          <w:sz w:val="20"/>
          <w:szCs w:val="20"/>
          <w:lang w:val="es-ES"/>
        </w:rPr>
        <w:t xml:space="preserve">` </w:t>
      </w:r>
      <w:r w:rsidRPr="006E68AD">
        <w:rPr>
          <w:rFonts w:ascii="Sylfaen" w:hAnsi="Sylfaen" w:cs="Sylfaen"/>
          <w:sz w:val="20"/>
          <w:szCs w:val="20"/>
        </w:rPr>
        <w:t>գնումների</w:t>
      </w:r>
      <w:r w:rsidRPr="006E68AD">
        <w:rPr>
          <w:rFonts w:ascii="Sylfaen" w:hAnsi="Sylfaen"/>
          <w:sz w:val="20"/>
          <w:szCs w:val="20"/>
          <w:lang w:val="es-ES"/>
        </w:rPr>
        <w:t xml:space="preserve"> </w:t>
      </w:r>
      <w:r w:rsidRPr="006E68AD">
        <w:rPr>
          <w:rFonts w:ascii="Sylfaen" w:hAnsi="Sylfaen" w:cs="Sylfaen"/>
          <w:sz w:val="20"/>
          <w:szCs w:val="20"/>
        </w:rPr>
        <w:t>ոլորտում</w:t>
      </w:r>
      <w:r w:rsidRPr="006E68AD">
        <w:rPr>
          <w:rFonts w:ascii="Sylfaen" w:hAnsi="Sylfaen"/>
          <w:sz w:val="20"/>
          <w:szCs w:val="20"/>
          <w:lang w:val="es-ES"/>
        </w:rPr>
        <w:t xml:space="preserve"> </w:t>
      </w:r>
      <w:r w:rsidRPr="006E68AD">
        <w:rPr>
          <w:rFonts w:ascii="Sylfaen" w:hAnsi="Sylfaen" w:cs="Sylfaen"/>
          <w:sz w:val="20"/>
          <w:szCs w:val="20"/>
        </w:rPr>
        <w:t>հակամրցակցային</w:t>
      </w:r>
      <w:r w:rsidRPr="006E68AD">
        <w:rPr>
          <w:rFonts w:ascii="Sylfaen" w:hAnsi="Sylfaen"/>
          <w:sz w:val="20"/>
          <w:szCs w:val="20"/>
          <w:lang w:val="es-ES"/>
        </w:rPr>
        <w:t xml:space="preserve"> </w:t>
      </w:r>
      <w:r w:rsidRPr="006E68AD">
        <w:rPr>
          <w:rFonts w:ascii="Sylfaen" w:hAnsi="Sylfaen" w:cs="Sylfaen"/>
          <w:sz w:val="20"/>
          <w:szCs w:val="20"/>
        </w:rPr>
        <w:t>համաձայնության</w:t>
      </w:r>
      <w:r w:rsidRPr="006E68AD">
        <w:rPr>
          <w:rFonts w:ascii="Sylfaen" w:hAnsi="Sylfaen"/>
          <w:sz w:val="20"/>
          <w:szCs w:val="20"/>
          <w:lang w:val="es-ES"/>
        </w:rPr>
        <w:t xml:space="preserve"> </w:t>
      </w:r>
      <w:r w:rsidRPr="006E68AD">
        <w:rPr>
          <w:rFonts w:ascii="Sylfaen" w:hAnsi="Sylfaen" w:cs="Sylfaen"/>
          <w:sz w:val="20"/>
          <w:szCs w:val="20"/>
        </w:rPr>
        <w:t>կամ</w:t>
      </w:r>
      <w:r w:rsidRPr="006E68AD">
        <w:rPr>
          <w:rFonts w:ascii="Sylfaen" w:hAnsi="Sylfaen"/>
          <w:sz w:val="20"/>
          <w:szCs w:val="20"/>
          <w:lang w:val="es-ES"/>
        </w:rPr>
        <w:t xml:space="preserve"> </w:t>
      </w:r>
      <w:r w:rsidRPr="006E68AD">
        <w:rPr>
          <w:rFonts w:ascii="Sylfaen" w:hAnsi="Sylfaen" w:cs="Sylfaen"/>
          <w:sz w:val="20"/>
          <w:szCs w:val="20"/>
        </w:rPr>
        <w:t>գերիշխող</w:t>
      </w:r>
      <w:r w:rsidRPr="006E68AD">
        <w:rPr>
          <w:rFonts w:ascii="Sylfaen" w:hAnsi="Sylfaen"/>
          <w:sz w:val="20"/>
          <w:szCs w:val="20"/>
          <w:lang w:val="es-ES"/>
        </w:rPr>
        <w:t xml:space="preserve"> </w:t>
      </w:r>
      <w:r w:rsidRPr="006E68AD">
        <w:rPr>
          <w:rFonts w:ascii="Sylfaen" w:hAnsi="Sylfaen" w:cs="Sylfaen"/>
          <w:sz w:val="20"/>
          <w:szCs w:val="20"/>
        </w:rPr>
        <w:t>դիրքի</w:t>
      </w:r>
      <w:r w:rsidRPr="006E68AD">
        <w:rPr>
          <w:rFonts w:ascii="Sylfaen" w:hAnsi="Sylfaen"/>
          <w:sz w:val="20"/>
          <w:szCs w:val="20"/>
          <w:lang w:val="es-ES"/>
        </w:rPr>
        <w:t xml:space="preserve"> </w:t>
      </w:r>
      <w:r w:rsidRPr="006E68AD">
        <w:rPr>
          <w:rFonts w:ascii="Sylfaen" w:hAnsi="Sylfaen" w:cs="Sylfaen"/>
          <w:sz w:val="20"/>
          <w:szCs w:val="20"/>
        </w:rPr>
        <w:t>չարաշահման</w:t>
      </w:r>
      <w:r w:rsidRPr="006E68AD">
        <w:rPr>
          <w:rFonts w:ascii="Sylfaen" w:hAnsi="Sylfaen"/>
          <w:sz w:val="20"/>
          <w:szCs w:val="20"/>
          <w:lang w:val="es-ES"/>
        </w:rPr>
        <w:t xml:space="preserve"> </w:t>
      </w:r>
      <w:r w:rsidRPr="006E68AD">
        <w:rPr>
          <w:rFonts w:ascii="Sylfaen" w:hAnsi="Sylfaen" w:cs="Sylfaen"/>
          <w:sz w:val="20"/>
          <w:szCs w:val="20"/>
        </w:rPr>
        <w:t>համար</w:t>
      </w:r>
      <w:r w:rsidRPr="006E68AD">
        <w:rPr>
          <w:rFonts w:ascii="Sylfaen" w:hAnsi="Sylfaen" w:cs="Sylfaen"/>
          <w:sz w:val="20"/>
          <w:szCs w:val="20"/>
          <w:lang w:val="es-ES"/>
        </w:rPr>
        <w:t>.</w:t>
      </w:r>
    </w:p>
    <w:p w:rsidR="00753E6E" w:rsidRPr="006E68AD" w:rsidRDefault="00753E6E" w:rsidP="00753E6E">
      <w:pPr>
        <w:ind w:firstLine="720"/>
        <w:jc w:val="both"/>
        <w:rPr>
          <w:rFonts w:ascii="Sylfaen" w:hAnsi="Sylfaen"/>
          <w:sz w:val="20"/>
          <w:szCs w:val="20"/>
          <w:lang w:val="es-ES"/>
        </w:rPr>
      </w:pPr>
      <w:r w:rsidRPr="006E68AD">
        <w:rPr>
          <w:rFonts w:ascii="Sylfaen" w:hAnsi="Sylfaen" w:cs="Sylfaen"/>
          <w:sz w:val="20"/>
          <w:szCs w:val="20"/>
          <w:lang w:val="es-ES"/>
        </w:rPr>
        <w:t xml:space="preserve">5) </w:t>
      </w:r>
      <w:r w:rsidRPr="006E68AD">
        <w:rPr>
          <w:rFonts w:ascii="Sylfaen" w:hAnsi="Sylfaen" w:cs="Sylfaen"/>
          <w:sz w:val="20"/>
          <w:szCs w:val="20"/>
        </w:rPr>
        <w:t>որոնք</w:t>
      </w:r>
      <w:r w:rsidRPr="006E68AD">
        <w:rPr>
          <w:rFonts w:ascii="Sylfaen" w:hAnsi="Sylfaen" w:cs="Sylfaen"/>
          <w:sz w:val="20"/>
          <w:szCs w:val="20"/>
          <w:lang w:val="es-ES"/>
        </w:rPr>
        <w:t xml:space="preserve"> </w:t>
      </w:r>
      <w:r w:rsidRPr="006E68AD">
        <w:rPr>
          <w:rFonts w:ascii="Sylfaen" w:hAnsi="Sylfaen" w:cs="Sylfaen"/>
          <w:sz w:val="20"/>
          <w:szCs w:val="20"/>
        </w:rPr>
        <w:t>հայտը</w:t>
      </w:r>
      <w:r w:rsidRPr="006E68AD">
        <w:rPr>
          <w:rFonts w:ascii="Sylfaen" w:hAnsi="Sylfaen" w:cs="Sylfaen"/>
          <w:sz w:val="20"/>
          <w:szCs w:val="20"/>
          <w:lang w:val="es-ES"/>
        </w:rPr>
        <w:t xml:space="preserve"> </w:t>
      </w:r>
      <w:r w:rsidRPr="006E68AD">
        <w:rPr>
          <w:rFonts w:ascii="Sylfaen" w:hAnsi="Sylfaen" w:cs="Sylfaen"/>
          <w:sz w:val="20"/>
          <w:szCs w:val="20"/>
        </w:rPr>
        <w:t>ներկայացնելու</w:t>
      </w:r>
      <w:r w:rsidRPr="006E68AD">
        <w:rPr>
          <w:rFonts w:ascii="Sylfaen" w:hAnsi="Sylfaen" w:cs="Sylfaen"/>
          <w:sz w:val="20"/>
          <w:szCs w:val="20"/>
          <w:lang w:val="es-ES"/>
        </w:rPr>
        <w:t xml:space="preserve"> </w:t>
      </w:r>
      <w:r w:rsidRPr="006E68AD">
        <w:rPr>
          <w:rFonts w:ascii="Sylfaen" w:hAnsi="Sylfaen" w:cs="Sylfaen"/>
          <w:sz w:val="20"/>
          <w:szCs w:val="20"/>
        </w:rPr>
        <w:t>օրվա</w:t>
      </w:r>
      <w:r w:rsidRPr="006E68AD">
        <w:rPr>
          <w:rFonts w:ascii="Sylfaen" w:hAnsi="Sylfaen" w:cs="Sylfaen"/>
          <w:sz w:val="20"/>
          <w:szCs w:val="20"/>
          <w:lang w:val="es-ES"/>
        </w:rPr>
        <w:t xml:space="preserve"> </w:t>
      </w:r>
      <w:r w:rsidRPr="006E68AD">
        <w:rPr>
          <w:rFonts w:ascii="Sylfaen" w:hAnsi="Sylfaen" w:cs="Sylfaen"/>
          <w:sz w:val="20"/>
          <w:szCs w:val="20"/>
        </w:rPr>
        <w:t>դրությամբ</w:t>
      </w:r>
      <w:r w:rsidRPr="006E68AD">
        <w:rPr>
          <w:rFonts w:ascii="Sylfaen" w:hAnsi="Sylfaen" w:cs="Sylfaen"/>
          <w:sz w:val="20"/>
          <w:szCs w:val="20"/>
          <w:lang w:val="es-ES"/>
        </w:rPr>
        <w:t xml:space="preserve"> </w:t>
      </w:r>
      <w:r w:rsidRPr="006E68AD">
        <w:rPr>
          <w:rFonts w:ascii="Sylfaen" w:hAnsi="Sylfaen" w:cs="Sylfaen"/>
          <w:sz w:val="20"/>
          <w:szCs w:val="20"/>
        </w:rPr>
        <w:t>ներառված</w:t>
      </w:r>
      <w:r w:rsidRPr="006E68AD">
        <w:rPr>
          <w:rFonts w:ascii="Sylfaen" w:hAnsi="Sylfaen" w:cs="Sylfaen"/>
          <w:sz w:val="20"/>
          <w:szCs w:val="20"/>
          <w:lang w:val="es-ES"/>
        </w:rPr>
        <w:t xml:space="preserve"> </w:t>
      </w:r>
      <w:r w:rsidRPr="006E68AD">
        <w:rPr>
          <w:rFonts w:ascii="Sylfaen" w:hAnsi="Sylfaen" w:cs="Sylfaen"/>
          <w:sz w:val="20"/>
          <w:szCs w:val="20"/>
        </w:rPr>
        <w:t>են</w:t>
      </w:r>
      <w:r w:rsidRPr="006E68AD">
        <w:rPr>
          <w:rFonts w:ascii="Sylfaen" w:hAnsi="Sylfaen" w:cs="Sylfaen"/>
          <w:sz w:val="20"/>
          <w:szCs w:val="20"/>
          <w:lang w:val="es-ES"/>
        </w:rPr>
        <w:t xml:space="preserve"> </w:t>
      </w:r>
      <w:r w:rsidRPr="006E68AD">
        <w:rPr>
          <w:rFonts w:ascii="Sylfaen" w:hAnsi="Sylfaen" w:cs="Sylfaen"/>
          <w:sz w:val="20"/>
          <w:szCs w:val="20"/>
        </w:rPr>
        <w:t>Եվրասիական</w:t>
      </w:r>
      <w:r w:rsidRPr="006E68AD">
        <w:rPr>
          <w:rFonts w:ascii="Sylfaen" w:hAnsi="Sylfaen" w:cs="Sylfaen"/>
          <w:sz w:val="20"/>
          <w:szCs w:val="20"/>
          <w:lang w:val="es-ES"/>
        </w:rPr>
        <w:t xml:space="preserve"> </w:t>
      </w:r>
      <w:r w:rsidRPr="006E68AD">
        <w:rPr>
          <w:rFonts w:ascii="Sylfaen" w:hAnsi="Sylfaen" w:cs="Sylfaen"/>
          <w:sz w:val="20"/>
          <w:szCs w:val="20"/>
        </w:rPr>
        <w:t>տնտեսական</w:t>
      </w:r>
      <w:r w:rsidRPr="006E68AD">
        <w:rPr>
          <w:rFonts w:ascii="Sylfaen" w:hAnsi="Sylfaen" w:cs="Sylfaen"/>
          <w:sz w:val="20"/>
          <w:szCs w:val="20"/>
          <w:lang w:val="es-ES"/>
        </w:rPr>
        <w:t xml:space="preserve"> </w:t>
      </w:r>
      <w:r w:rsidRPr="006E68AD">
        <w:rPr>
          <w:rFonts w:ascii="Sylfaen" w:hAnsi="Sylfaen" w:cs="Sylfaen"/>
          <w:sz w:val="20"/>
          <w:szCs w:val="20"/>
        </w:rPr>
        <w:t>միությանն</w:t>
      </w:r>
      <w:r w:rsidRPr="006E68AD">
        <w:rPr>
          <w:rFonts w:ascii="Sylfaen" w:hAnsi="Sylfaen" w:cs="Sylfaen"/>
          <w:sz w:val="20"/>
          <w:szCs w:val="20"/>
          <w:lang w:val="es-ES"/>
        </w:rPr>
        <w:t xml:space="preserve"> </w:t>
      </w:r>
      <w:r w:rsidRPr="006E68AD">
        <w:rPr>
          <w:rFonts w:ascii="Sylfaen" w:hAnsi="Sylfaen" w:cs="Sylfaen"/>
          <w:sz w:val="20"/>
          <w:szCs w:val="20"/>
        </w:rPr>
        <w:t>անդամակցող</w:t>
      </w:r>
      <w:r w:rsidRPr="006E68AD">
        <w:rPr>
          <w:rFonts w:ascii="Sylfaen" w:hAnsi="Sylfaen" w:cs="Sylfaen"/>
          <w:sz w:val="20"/>
          <w:szCs w:val="20"/>
          <w:lang w:val="es-ES"/>
        </w:rPr>
        <w:t xml:space="preserve"> </w:t>
      </w:r>
      <w:r w:rsidRPr="006E68AD">
        <w:rPr>
          <w:rFonts w:ascii="Sylfaen" w:hAnsi="Sylfaen" w:cs="Sylfaen"/>
          <w:sz w:val="20"/>
          <w:szCs w:val="20"/>
        </w:rPr>
        <w:t>երկրների</w:t>
      </w:r>
      <w:r w:rsidRPr="006E68AD">
        <w:rPr>
          <w:rFonts w:ascii="Sylfaen" w:hAnsi="Sylfaen" w:cs="Sylfaen"/>
          <w:sz w:val="20"/>
          <w:szCs w:val="20"/>
          <w:lang w:val="es-ES"/>
        </w:rPr>
        <w:t xml:space="preserve"> </w:t>
      </w:r>
      <w:r w:rsidRPr="006E68AD">
        <w:rPr>
          <w:rFonts w:ascii="Sylfaen" w:hAnsi="Sylfaen" w:cs="Sylfaen"/>
          <w:sz w:val="20"/>
          <w:szCs w:val="20"/>
        </w:rPr>
        <w:t>գնումների</w:t>
      </w:r>
      <w:r w:rsidRPr="006E68AD">
        <w:rPr>
          <w:rFonts w:ascii="Sylfaen" w:hAnsi="Sylfaen" w:cs="Sylfaen"/>
          <w:sz w:val="20"/>
          <w:szCs w:val="20"/>
          <w:lang w:val="es-ES"/>
        </w:rPr>
        <w:t xml:space="preserve"> </w:t>
      </w:r>
      <w:r w:rsidRPr="006E68AD">
        <w:rPr>
          <w:rFonts w:ascii="Sylfaen" w:hAnsi="Sylfaen" w:cs="Sylfaen"/>
          <w:sz w:val="20"/>
          <w:szCs w:val="20"/>
        </w:rPr>
        <w:t>մասին</w:t>
      </w:r>
      <w:r w:rsidRPr="006E68AD">
        <w:rPr>
          <w:rFonts w:ascii="Sylfaen" w:hAnsi="Sylfaen" w:cs="Sylfaen"/>
          <w:sz w:val="20"/>
          <w:szCs w:val="20"/>
          <w:lang w:val="es-ES"/>
        </w:rPr>
        <w:t xml:space="preserve"> </w:t>
      </w:r>
      <w:r w:rsidRPr="006E68AD">
        <w:rPr>
          <w:rFonts w:ascii="Sylfaen" w:hAnsi="Sylfaen" w:cs="Sylfaen"/>
          <w:sz w:val="20"/>
          <w:szCs w:val="20"/>
        </w:rPr>
        <w:t>օրենսդրության</w:t>
      </w:r>
      <w:r w:rsidRPr="006E68AD">
        <w:rPr>
          <w:rFonts w:ascii="Sylfaen" w:hAnsi="Sylfaen" w:cs="Sylfaen"/>
          <w:sz w:val="20"/>
          <w:szCs w:val="20"/>
          <w:lang w:val="es-ES"/>
        </w:rPr>
        <w:t xml:space="preserve"> </w:t>
      </w:r>
      <w:r w:rsidRPr="006E68AD">
        <w:rPr>
          <w:rFonts w:ascii="Sylfaen" w:hAnsi="Sylfaen" w:cs="Sylfaen"/>
          <w:sz w:val="20"/>
          <w:szCs w:val="20"/>
        </w:rPr>
        <w:t>համաձայն</w:t>
      </w:r>
      <w:r w:rsidRPr="006E68AD">
        <w:rPr>
          <w:rFonts w:ascii="Sylfaen" w:hAnsi="Sylfaen" w:cs="Sylfaen"/>
          <w:sz w:val="20"/>
          <w:szCs w:val="20"/>
          <w:lang w:val="es-ES"/>
        </w:rPr>
        <w:t xml:space="preserve"> </w:t>
      </w:r>
      <w:r w:rsidRPr="006E68AD">
        <w:rPr>
          <w:rFonts w:ascii="Sylfaen" w:hAnsi="Sylfaen" w:cs="Sylfaen"/>
          <w:sz w:val="20"/>
          <w:szCs w:val="20"/>
        </w:rPr>
        <w:t>հրապարակված</w:t>
      </w:r>
      <w:r w:rsidRPr="006E68AD">
        <w:rPr>
          <w:rFonts w:ascii="Sylfaen" w:hAnsi="Sylfaen" w:cs="Sylfaen"/>
          <w:sz w:val="20"/>
          <w:szCs w:val="20"/>
          <w:lang w:val="es-ES"/>
        </w:rPr>
        <w:t xml:space="preserve"> </w:t>
      </w:r>
      <w:r w:rsidRPr="006E68AD">
        <w:rPr>
          <w:rFonts w:ascii="Sylfaen" w:hAnsi="Sylfaen" w:cs="Sylfaen"/>
          <w:sz w:val="20"/>
          <w:szCs w:val="20"/>
        </w:rPr>
        <w:t>գնումների</w:t>
      </w:r>
      <w:r w:rsidRPr="006E68AD">
        <w:rPr>
          <w:rFonts w:ascii="Sylfaen" w:hAnsi="Sylfaen" w:cs="Sylfaen"/>
          <w:sz w:val="20"/>
          <w:szCs w:val="20"/>
          <w:lang w:val="es-ES"/>
        </w:rPr>
        <w:t xml:space="preserve"> </w:t>
      </w:r>
      <w:r w:rsidRPr="006E68AD">
        <w:rPr>
          <w:rFonts w:ascii="Sylfaen" w:hAnsi="Sylfaen" w:cs="Sylfaen"/>
          <w:sz w:val="20"/>
          <w:szCs w:val="20"/>
        </w:rPr>
        <w:t>գործընթացին</w:t>
      </w:r>
      <w:r w:rsidRPr="006E68AD">
        <w:rPr>
          <w:rFonts w:ascii="Sylfaen" w:hAnsi="Sylfaen"/>
          <w:sz w:val="20"/>
          <w:szCs w:val="20"/>
          <w:lang w:val="es-ES"/>
        </w:rPr>
        <w:t xml:space="preserve"> </w:t>
      </w:r>
      <w:r w:rsidRPr="006E68AD">
        <w:rPr>
          <w:rFonts w:ascii="Sylfaen" w:hAnsi="Sylfaen" w:cs="Sylfaen"/>
          <w:sz w:val="20"/>
          <w:szCs w:val="20"/>
        </w:rPr>
        <w:t>մասնակցելու</w:t>
      </w:r>
      <w:r w:rsidRPr="006E68AD">
        <w:rPr>
          <w:rFonts w:ascii="Sylfaen" w:hAnsi="Sylfaen"/>
          <w:sz w:val="20"/>
          <w:szCs w:val="20"/>
          <w:lang w:val="es-ES"/>
        </w:rPr>
        <w:t xml:space="preserve"> </w:t>
      </w:r>
      <w:r w:rsidRPr="006E68AD">
        <w:rPr>
          <w:rFonts w:ascii="Sylfaen" w:hAnsi="Sylfaen" w:cs="Sylfaen"/>
          <w:sz w:val="20"/>
          <w:szCs w:val="20"/>
        </w:rPr>
        <w:t>իրավունք</w:t>
      </w:r>
      <w:r w:rsidRPr="006E68AD">
        <w:rPr>
          <w:rFonts w:ascii="Sylfaen" w:hAnsi="Sylfaen"/>
          <w:sz w:val="20"/>
          <w:szCs w:val="20"/>
          <w:lang w:val="es-ES"/>
        </w:rPr>
        <w:t xml:space="preserve"> </w:t>
      </w:r>
      <w:r w:rsidRPr="006E68AD">
        <w:rPr>
          <w:rFonts w:ascii="Sylfaen" w:hAnsi="Sylfaen" w:cs="Sylfaen"/>
          <w:sz w:val="20"/>
          <w:szCs w:val="20"/>
        </w:rPr>
        <w:t>չունեցող</w:t>
      </w:r>
      <w:r w:rsidRPr="006E68AD">
        <w:rPr>
          <w:rFonts w:ascii="Sylfaen" w:hAnsi="Sylfaen"/>
          <w:sz w:val="20"/>
          <w:szCs w:val="20"/>
          <w:lang w:val="es-ES"/>
        </w:rPr>
        <w:t xml:space="preserve"> </w:t>
      </w:r>
      <w:r w:rsidRPr="006E68AD">
        <w:rPr>
          <w:rFonts w:ascii="Sylfaen" w:hAnsi="Sylfaen" w:cs="Sylfaen"/>
          <w:sz w:val="20"/>
          <w:szCs w:val="20"/>
        </w:rPr>
        <w:t>մասնակիցների</w:t>
      </w:r>
      <w:r w:rsidRPr="006E68AD">
        <w:rPr>
          <w:rFonts w:ascii="Sylfaen" w:hAnsi="Sylfaen"/>
          <w:sz w:val="20"/>
          <w:szCs w:val="20"/>
          <w:lang w:val="es-ES"/>
        </w:rPr>
        <w:t xml:space="preserve"> </w:t>
      </w:r>
      <w:r w:rsidRPr="006E68AD">
        <w:rPr>
          <w:rFonts w:ascii="Sylfaen" w:hAnsi="Sylfaen" w:cs="Sylfaen"/>
          <w:sz w:val="20"/>
          <w:szCs w:val="20"/>
        </w:rPr>
        <w:t>ցուցակում</w:t>
      </w:r>
      <w:r w:rsidRPr="006E68AD">
        <w:rPr>
          <w:rFonts w:ascii="Sylfaen" w:hAnsi="Sylfaen" w:cs="Sylfaen"/>
          <w:sz w:val="20"/>
          <w:szCs w:val="20"/>
          <w:lang w:val="es-ES"/>
        </w:rPr>
        <w:t xml:space="preserve">. </w:t>
      </w:r>
    </w:p>
    <w:p w:rsidR="00753E6E" w:rsidRPr="006E68AD" w:rsidRDefault="00753E6E" w:rsidP="00753E6E">
      <w:pPr>
        <w:ind w:firstLine="567"/>
        <w:jc w:val="both"/>
        <w:rPr>
          <w:rFonts w:ascii="Sylfaen" w:hAnsi="Sylfaen"/>
          <w:sz w:val="20"/>
          <w:szCs w:val="20"/>
          <w:lang w:val="es-ES"/>
        </w:rPr>
      </w:pPr>
      <w:r w:rsidRPr="006E68AD">
        <w:rPr>
          <w:rFonts w:ascii="Sylfaen" w:hAnsi="Sylfaen"/>
          <w:sz w:val="20"/>
          <w:szCs w:val="20"/>
          <w:lang w:val="es-ES"/>
        </w:rPr>
        <w:t xml:space="preserve">   6) </w:t>
      </w:r>
      <w:r w:rsidRPr="006E68AD">
        <w:rPr>
          <w:rFonts w:ascii="Sylfaen" w:hAnsi="Sylfaen" w:cs="Sylfaen"/>
          <w:sz w:val="20"/>
          <w:szCs w:val="20"/>
        </w:rPr>
        <w:t>որոնք</w:t>
      </w:r>
      <w:r w:rsidRPr="006E68AD">
        <w:rPr>
          <w:rFonts w:ascii="Sylfaen" w:hAnsi="Sylfaen"/>
          <w:sz w:val="20"/>
          <w:szCs w:val="20"/>
          <w:lang w:val="es-ES"/>
        </w:rPr>
        <w:t xml:space="preserve"> </w:t>
      </w:r>
      <w:r w:rsidRPr="006E68AD">
        <w:rPr>
          <w:rFonts w:ascii="Sylfaen" w:hAnsi="Sylfaen" w:cs="Sylfaen"/>
          <w:sz w:val="20"/>
          <w:szCs w:val="20"/>
        </w:rPr>
        <w:t>հայտը</w:t>
      </w:r>
      <w:r w:rsidRPr="006E68AD">
        <w:rPr>
          <w:rFonts w:ascii="Sylfaen" w:hAnsi="Sylfaen"/>
          <w:sz w:val="20"/>
          <w:szCs w:val="20"/>
          <w:lang w:val="es-ES"/>
        </w:rPr>
        <w:t xml:space="preserve"> </w:t>
      </w:r>
      <w:r w:rsidRPr="006E68AD">
        <w:rPr>
          <w:rFonts w:ascii="Sylfaen" w:hAnsi="Sylfaen" w:cs="Sylfaen"/>
          <w:sz w:val="20"/>
          <w:szCs w:val="20"/>
        </w:rPr>
        <w:t>ներկայացնելու</w:t>
      </w:r>
      <w:r w:rsidRPr="006E68AD">
        <w:rPr>
          <w:rFonts w:ascii="Sylfaen" w:hAnsi="Sylfaen"/>
          <w:sz w:val="20"/>
          <w:szCs w:val="20"/>
          <w:lang w:val="es-ES"/>
        </w:rPr>
        <w:t xml:space="preserve"> </w:t>
      </w:r>
      <w:r w:rsidRPr="006E68AD">
        <w:rPr>
          <w:rFonts w:ascii="Sylfaen" w:hAnsi="Sylfaen" w:cs="Sylfaen"/>
          <w:sz w:val="20"/>
          <w:szCs w:val="20"/>
        </w:rPr>
        <w:t>օրվա</w:t>
      </w:r>
      <w:r w:rsidRPr="006E68AD">
        <w:rPr>
          <w:rFonts w:ascii="Sylfaen" w:hAnsi="Sylfaen"/>
          <w:sz w:val="20"/>
          <w:szCs w:val="20"/>
          <w:lang w:val="es-ES"/>
        </w:rPr>
        <w:t xml:space="preserve"> </w:t>
      </w:r>
      <w:r w:rsidRPr="006E68AD">
        <w:rPr>
          <w:rFonts w:ascii="Sylfaen" w:hAnsi="Sylfaen" w:cs="Sylfaen"/>
          <w:sz w:val="20"/>
          <w:szCs w:val="20"/>
        </w:rPr>
        <w:t>դրությամբ</w:t>
      </w:r>
      <w:r w:rsidRPr="006E68AD">
        <w:rPr>
          <w:rFonts w:ascii="Sylfaen" w:hAnsi="Sylfaen"/>
          <w:sz w:val="20"/>
          <w:szCs w:val="20"/>
          <w:lang w:val="es-ES"/>
        </w:rPr>
        <w:t xml:space="preserve"> </w:t>
      </w:r>
      <w:r w:rsidRPr="006E68AD">
        <w:rPr>
          <w:rFonts w:ascii="Sylfaen" w:hAnsi="Sylfaen" w:cs="Sylfaen"/>
          <w:sz w:val="20"/>
          <w:szCs w:val="20"/>
        </w:rPr>
        <w:t>ներառված</w:t>
      </w:r>
      <w:r w:rsidRPr="006E68AD">
        <w:rPr>
          <w:rFonts w:ascii="Sylfaen" w:hAnsi="Sylfaen"/>
          <w:sz w:val="20"/>
          <w:szCs w:val="20"/>
          <w:lang w:val="es-ES"/>
        </w:rPr>
        <w:t xml:space="preserve"> </w:t>
      </w:r>
      <w:r w:rsidRPr="006E68AD">
        <w:rPr>
          <w:rFonts w:ascii="Sylfaen" w:hAnsi="Sylfaen" w:cs="Sylfaen"/>
          <w:sz w:val="20"/>
          <w:szCs w:val="20"/>
        </w:rPr>
        <w:t>են</w:t>
      </w:r>
      <w:r w:rsidRPr="006E68AD">
        <w:rPr>
          <w:rFonts w:ascii="Sylfaen" w:hAnsi="Sylfaen"/>
          <w:sz w:val="20"/>
          <w:szCs w:val="20"/>
          <w:lang w:val="es-ES"/>
        </w:rPr>
        <w:t xml:space="preserve"> </w:t>
      </w:r>
      <w:r w:rsidRPr="006E68AD">
        <w:rPr>
          <w:rFonts w:ascii="Sylfaen" w:hAnsi="Sylfaen" w:cs="Sylfaen"/>
          <w:sz w:val="20"/>
          <w:szCs w:val="20"/>
        </w:rPr>
        <w:t>գնումների</w:t>
      </w:r>
      <w:r w:rsidRPr="006E68AD">
        <w:rPr>
          <w:rFonts w:ascii="Sylfaen" w:hAnsi="Sylfaen" w:cs="Sylfaen"/>
          <w:sz w:val="20"/>
          <w:szCs w:val="20"/>
          <w:lang w:val="es-ES"/>
        </w:rPr>
        <w:t xml:space="preserve"> </w:t>
      </w:r>
      <w:r w:rsidRPr="006E68AD">
        <w:rPr>
          <w:rFonts w:ascii="Sylfaen" w:hAnsi="Sylfaen" w:cs="Sylfaen"/>
          <w:sz w:val="20"/>
          <w:szCs w:val="20"/>
        </w:rPr>
        <w:t>գործընթացին</w:t>
      </w:r>
      <w:r w:rsidRPr="006E68AD">
        <w:rPr>
          <w:rFonts w:ascii="Sylfaen" w:hAnsi="Sylfaen"/>
          <w:sz w:val="20"/>
          <w:szCs w:val="20"/>
          <w:lang w:val="es-ES"/>
        </w:rPr>
        <w:t xml:space="preserve"> </w:t>
      </w:r>
      <w:r w:rsidRPr="006E68AD">
        <w:rPr>
          <w:rFonts w:ascii="Sylfaen" w:hAnsi="Sylfaen" w:cs="Sylfaen"/>
          <w:sz w:val="20"/>
          <w:szCs w:val="20"/>
        </w:rPr>
        <w:t>մասնակցելու</w:t>
      </w:r>
      <w:r w:rsidRPr="006E68AD">
        <w:rPr>
          <w:rFonts w:ascii="Sylfaen" w:hAnsi="Sylfaen"/>
          <w:sz w:val="20"/>
          <w:szCs w:val="20"/>
          <w:lang w:val="es-ES"/>
        </w:rPr>
        <w:t xml:space="preserve"> </w:t>
      </w:r>
      <w:r w:rsidRPr="006E68AD">
        <w:rPr>
          <w:rFonts w:ascii="Sylfaen" w:hAnsi="Sylfaen" w:cs="Sylfaen"/>
          <w:sz w:val="20"/>
          <w:szCs w:val="20"/>
        </w:rPr>
        <w:t>իրավունք</w:t>
      </w:r>
      <w:r w:rsidRPr="006E68AD">
        <w:rPr>
          <w:rFonts w:ascii="Sylfaen" w:hAnsi="Sylfaen"/>
          <w:sz w:val="20"/>
          <w:szCs w:val="20"/>
          <w:lang w:val="es-ES"/>
        </w:rPr>
        <w:t xml:space="preserve"> </w:t>
      </w:r>
      <w:r w:rsidRPr="006E68AD">
        <w:rPr>
          <w:rFonts w:ascii="Sylfaen" w:hAnsi="Sylfaen" w:cs="Sylfaen"/>
          <w:sz w:val="20"/>
          <w:szCs w:val="20"/>
        </w:rPr>
        <w:t>չունեցող</w:t>
      </w:r>
      <w:r w:rsidRPr="006E68AD">
        <w:rPr>
          <w:rFonts w:ascii="Sylfaen" w:hAnsi="Sylfaen"/>
          <w:sz w:val="20"/>
          <w:szCs w:val="20"/>
          <w:lang w:val="es-ES"/>
        </w:rPr>
        <w:t xml:space="preserve"> </w:t>
      </w:r>
      <w:r w:rsidRPr="006E68AD">
        <w:rPr>
          <w:rFonts w:ascii="Sylfaen" w:hAnsi="Sylfaen" w:cs="Sylfaen"/>
          <w:sz w:val="20"/>
          <w:szCs w:val="20"/>
        </w:rPr>
        <w:t>մասնակիցների</w:t>
      </w:r>
      <w:r w:rsidRPr="006E68AD">
        <w:rPr>
          <w:rFonts w:ascii="Sylfaen" w:hAnsi="Sylfaen"/>
          <w:sz w:val="20"/>
          <w:szCs w:val="20"/>
          <w:lang w:val="es-ES"/>
        </w:rPr>
        <w:t xml:space="preserve"> </w:t>
      </w:r>
      <w:r w:rsidRPr="006E68AD">
        <w:rPr>
          <w:rFonts w:ascii="Sylfaen" w:hAnsi="Sylfaen" w:cs="Sylfaen"/>
          <w:sz w:val="20"/>
          <w:szCs w:val="20"/>
        </w:rPr>
        <w:t>ցուցակում</w:t>
      </w:r>
      <w:r w:rsidRPr="006E68AD">
        <w:rPr>
          <w:rFonts w:ascii="Sylfaen" w:hAnsi="Sylfaen"/>
          <w:sz w:val="20"/>
          <w:szCs w:val="20"/>
          <w:lang w:val="es-ES"/>
        </w:rPr>
        <w:t>:</w:t>
      </w:r>
    </w:p>
    <w:p w:rsidR="00FF60C2" w:rsidRPr="006E68AD" w:rsidRDefault="00FF60C2" w:rsidP="00FF60C2">
      <w:pPr>
        <w:ind w:firstLine="567"/>
        <w:jc w:val="both"/>
        <w:rPr>
          <w:rFonts w:ascii="Sylfaen" w:hAnsi="Sylfaen" w:cs="Sylfaen"/>
          <w:sz w:val="20"/>
          <w:lang w:val="es-ES"/>
        </w:rPr>
      </w:pPr>
      <w:r w:rsidRPr="006E68AD">
        <w:rPr>
          <w:rFonts w:ascii="Sylfaen" w:hAnsi="Sylfaen"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6E68AD" w:rsidRDefault="00753E6E" w:rsidP="00753E6E">
      <w:pPr>
        <w:ind w:firstLine="567"/>
        <w:jc w:val="both"/>
        <w:rPr>
          <w:rFonts w:ascii="Sylfaen" w:hAnsi="Sylfaen" w:cs="Sylfaen"/>
          <w:sz w:val="20"/>
          <w:lang w:val="es-ES"/>
        </w:rPr>
      </w:pPr>
      <w:r w:rsidRPr="006E68AD">
        <w:rPr>
          <w:rFonts w:ascii="Sylfaen" w:hAnsi="Sylfaen" w:cs="Sylfaen"/>
          <w:sz w:val="20"/>
          <w:lang w:val="es-ES"/>
        </w:rPr>
        <w:t>2.2 Մասնակցության իրավունքի գնահատման համար մասնակիցը հայտով պետք է ներկայացնի իր կողմից հաստատված` սույն</w:t>
      </w:r>
      <w:r w:rsidRPr="006E68AD">
        <w:rPr>
          <w:rFonts w:ascii="Sylfaen" w:hAnsi="Sylfaen" w:cs="Arial"/>
          <w:sz w:val="20"/>
          <w:lang w:val="es-ES"/>
        </w:rPr>
        <w:t xml:space="preserve"> </w:t>
      </w:r>
      <w:r w:rsidRPr="006E68AD">
        <w:rPr>
          <w:rFonts w:ascii="Sylfaen" w:hAnsi="Sylfaen" w:cs="Sylfaen"/>
          <w:sz w:val="20"/>
          <w:lang w:val="es-ES"/>
        </w:rPr>
        <w:t>հրավերի</w:t>
      </w:r>
      <w:r w:rsidRPr="006E68AD">
        <w:rPr>
          <w:rFonts w:ascii="Sylfaen" w:hAnsi="Sylfaen" w:cs="Arial"/>
          <w:sz w:val="20"/>
          <w:lang w:val="es-ES"/>
        </w:rPr>
        <w:t xml:space="preserve"> 2-</w:t>
      </w:r>
      <w:r w:rsidRPr="006E68AD">
        <w:rPr>
          <w:rFonts w:ascii="Sylfaen" w:hAnsi="Sylfaen" w:cs="Sylfaen"/>
          <w:sz w:val="20"/>
          <w:lang w:val="es-ES"/>
        </w:rPr>
        <w:t>րդ</w:t>
      </w:r>
      <w:r w:rsidRPr="006E68AD">
        <w:rPr>
          <w:rFonts w:ascii="Sylfaen" w:hAnsi="Sylfaen" w:cs="Arial"/>
          <w:sz w:val="20"/>
          <w:lang w:val="es-ES"/>
        </w:rPr>
        <w:t xml:space="preserve"> </w:t>
      </w:r>
      <w:r w:rsidRPr="006E68AD">
        <w:rPr>
          <w:rFonts w:ascii="Sylfaen" w:hAnsi="Sylfaen" w:cs="Sylfaen"/>
          <w:sz w:val="20"/>
          <w:lang w:val="es-ES"/>
        </w:rPr>
        <w:t>մասի</w:t>
      </w:r>
      <w:r w:rsidRPr="006E68AD">
        <w:rPr>
          <w:rFonts w:ascii="Sylfaen" w:hAnsi="Sylfaen" w:cs="Arial"/>
          <w:sz w:val="20"/>
          <w:lang w:val="es-ES"/>
        </w:rPr>
        <w:t xml:space="preserve"> 2.2 </w:t>
      </w:r>
      <w:r w:rsidRPr="006E68AD">
        <w:rPr>
          <w:rFonts w:ascii="Sylfaen" w:hAnsi="Sylfaen" w:cs="Sylfaen"/>
          <w:sz w:val="20"/>
          <w:lang w:val="es-ES"/>
        </w:rPr>
        <w:t>կետով</w:t>
      </w:r>
      <w:r w:rsidRPr="006E68AD">
        <w:rPr>
          <w:rFonts w:ascii="Sylfaen" w:hAnsi="Sylfaen" w:cs="Arial"/>
          <w:sz w:val="20"/>
          <w:lang w:val="es-ES"/>
        </w:rPr>
        <w:t xml:space="preserve"> </w:t>
      </w:r>
      <w:r w:rsidRPr="006E68AD">
        <w:rPr>
          <w:rFonts w:ascii="Sylfaen" w:hAnsi="Sylfaen" w:cs="Sylfaen"/>
          <w:sz w:val="20"/>
          <w:lang w:val="es-ES"/>
        </w:rPr>
        <w:t>նախատեսված</w:t>
      </w:r>
      <w:r w:rsidRPr="006E68AD">
        <w:rPr>
          <w:rFonts w:ascii="Sylfaen" w:hAnsi="Sylfaen" w:cs="Arial"/>
          <w:sz w:val="20"/>
          <w:lang w:val="es-ES"/>
        </w:rPr>
        <w:t xml:space="preserve"> </w:t>
      </w:r>
      <w:r w:rsidRPr="006E68AD">
        <w:rPr>
          <w:rFonts w:ascii="Sylfaen" w:hAnsi="Sylfaen" w:cs="Sylfaen"/>
          <w:sz w:val="20"/>
          <w:lang w:val="es-ES"/>
        </w:rPr>
        <w:t>գրավոր</w:t>
      </w:r>
      <w:r w:rsidRPr="006E68AD">
        <w:rPr>
          <w:rFonts w:ascii="Sylfaen" w:hAnsi="Sylfaen" w:cs="Arial"/>
          <w:sz w:val="20"/>
          <w:lang w:val="es-ES"/>
        </w:rPr>
        <w:t xml:space="preserve"> </w:t>
      </w:r>
      <w:r w:rsidRPr="006E68AD">
        <w:rPr>
          <w:rFonts w:ascii="Sylfaen" w:hAnsi="Sylfaen" w:cs="Sylfaen"/>
          <w:sz w:val="20"/>
          <w:lang w:val="es-ES"/>
        </w:rPr>
        <w:t>հայտարարություն</w:t>
      </w:r>
      <w:r w:rsidR="00EB487B" w:rsidRPr="006E68AD">
        <w:rPr>
          <w:rFonts w:ascii="Sylfaen" w:hAnsi="Sylfaen" w:cs="Sylfaen"/>
          <w:sz w:val="20"/>
          <w:lang w:val="es-ES"/>
        </w:rPr>
        <w:t xml:space="preserve">: </w:t>
      </w:r>
      <w:r w:rsidR="00EB487B" w:rsidRPr="006E68AD">
        <w:rPr>
          <w:rFonts w:ascii="Sylfaen" w:hAnsi="Sylfaen" w:cs="Sylfaen"/>
          <w:sz w:val="20"/>
        </w:rPr>
        <w:t>Բացի</w:t>
      </w:r>
      <w:r w:rsidR="00EB487B" w:rsidRPr="006E68AD">
        <w:rPr>
          <w:rFonts w:ascii="Sylfaen" w:hAnsi="Sylfaen" w:cs="Sylfaen"/>
          <w:sz w:val="20"/>
          <w:lang w:val="es-ES"/>
        </w:rPr>
        <w:t xml:space="preserve"> </w:t>
      </w:r>
      <w:r w:rsidR="00EB487B" w:rsidRPr="006E68AD">
        <w:rPr>
          <w:rFonts w:ascii="Sylfaen" w:hAnsi="Sylfaen" w:cs="Sylfaen"/>
          <w:sz w:val="20"/>
        </w:rPr>
        <w:t>սույն</w:t>
      </w:r>
      <w:r w:rsidR="00EB487B" w:rsidRPr="006E68AD">
        <w:rPr>
          <w:rFonts w:ascii="Sylfaen" w:hAnsi="Sylfaen" w:cs="Sylfaen"/>
          <w:sz w:val="20"/>
          <w:lang w:val="es-ES"/>
        </w:rPr>
        <w:t xml:space="preserve"> </w:t>
      </w:r>
      <w:r w:rsidR="00EB487B" w:rsidRPr="006E68AD">
        <w:rPr>
          <w:rFonts w:ascii="Sylfaen" w:hAnsi="Sylfaen" w:cs="Sylfaen"/>
          <w:sz w:val="20"/>
        </w:rPr>
        <w:t>կետով</w:t>
      </w:r>
      <w:r w:rsidR="00EB487B" w:rsidRPr="006E68AD">
        <w:rPr>
          <w:rFonts w:ascii="Sylfaen" w:hAnsi="Sylfaen" w:cs="Sylfaen"/>
          <w:sz w:val="20"/>
          <w:lang w:val="es-ES"/>
        </w:rPr>
        <w:t xml:space="preserve"> </w:t>
      </w:r>
      <w:r w:rsidR="00EB487B" w:rsidRPr="006E68AD">
        <w:rPr>
          <w:rFonts w:ascii="Sylfaen" w:hAnsi="Sylfaen" w:cs="Sylfaen"/>
          <w:sz w:val="20"/>
        </w:rPr>
        <w:t>նախատեսված</w:t>
      </w:r>
      <w:r w:rsidR="00EB487B" w:rsidRPr="006E68AD">
        <w:rPr>
          <w:rFonts w:ascii="Sylfaen" w:hAnsi="Sylfaen" w:cs="Sylfaen"/>
          <w:sz w:val="20"/>
          <w:lang w:val="es-ES"/>
        </w:rPr>
        <w:t xml:space="preserve"> </w:t>
      </w:r>
      <w:r w:rsidR="00EB487B" w:rsidRPr="006E68AD">
        <w:rPr>
          <w:rFonts w:ascii="Sylfaen" w:hAnsi="Sylfaen" w:cs="Sylfaen"/>
          <w:sz w:val="20"/>
        </w:rPr>
        <w:t>հայտարարությունից</w:t>
      </w:r>
      <w:r w:rsidR="00EB487B" w:rsidRPr="006E68AD">
        <w:rPr>
          <w:rFonts w:ascii="Sylfaen" w:hAnsi="Sylfaen" w:cs="Sylfaen"/>
          <w:sz w:val="20"/>
          <w:lang w:val="es-ES"/>
        </w:rPr>
        <w:t xml:space="preserve"> </w:t>
      </w:r>
      <w:r w:rsidR="00EB487B" w:rsidRPr="006E68AD">
        <w:rPr>
          <w:rFonts w:ascii="Sylfaen" w:hAnsi="Sylfaen" w:cs="Sylfaen"/>
          <w:sz w:val="20"/>
        </w:rPr>
        <w:t>մասնակցության</w:t>
      </w:r>
      <w:r w:rsidR="00EB487B" w:rsidRPr="006E68AD">
        <w:rPr>
          <w:rFonts w:ascii="Sylfaen" w:hAnsi="Sylfaen" w:cs="Sylfaen"/>
          <w:sz w:val="20"/>
          <w:lang w:val="es-ES"/>
        </w:rPr>
        <w:t xml:space="preserve"> </w:t>
      </w:r>
      <w:r w:rsidR="00EB487B" w:rsidRPr="006E68AD">
        <w:rPr>
          <w:rFonts w:ascii="Sylfaen" w:hAnsi="Sylfaen" w:cs="Sylfaen"/>
          <w:sz w:val="20"/>
        </w:rPr>
        <w:t>իրավունքի</w:t>
      </w:r>
      <w:r w:rsidR="00EB487B" w:rsidRPr="006E68AD">
        <w:rPr>
          <w:rFonts w:ascii="Sylfaen" w:hAnsi="Sylfaen" w:cs="Sylfaen"/>
          <w:sz w:val="20"/>
          <w:lang w:val="es-ES"/>
        </w:rPr>
        <w:t xml:space="preserve"> </w:t>
      </w:r>
      <w:r w:rsidR="00EB487B" w:rsidRPr="006E68AD">
        <w:rPr>
          <w:rFonts w:ascii="Sylfaen" w:hAnsi="Sylfaen" w:cs="Sylfaen"/>
          <w:sz w:val="20"/>
        </w:rPr>
        <w:t>գնահատման</w:t>
      </w:r>
      <w:r w:rsidR="00EB487B" w:rsidRPr="006E68AD">
        <w:rPr>
          <w:rFonts w:ascii="Sylfaen" w:hAnsi="Sylfaen" w:cs="Sylfaen"/>
          <w:sz w:val="20"/>
          <w:lang w:val="es-ES"/>
        </w:rPr>
        <w:t xml:space="preserve"> </w:t>
      </w:r>
      <w:r w:rsidR="00EB487B" w:rsidRPr="006E68AD">
        <w:rPr>
          <w:rFonts w:ascii="Sylfaen" w:hAnsi="Sylfaen" w:cs="Sylfaen"/>
          <w:sz w:val="20"/>
        </w:rPr>
        <w:t>համար</w:t>
      </w:r>
      <w:r w:rsidR="00EB487B" w:rsidRPr="006E68AD">
        <w:rPr>
          <w:rFonts w:ascii="Sylfaen" w:hAnsi="Sylfaen" w:cs="Sylfaen"/>
          <w:sz w:val="20"/>
          <w:lang w:val="es-ES"/>
        </w:rPr>
        <w:t xml:space="preserve"> </w:t>
      </w:r>
      <w:r w:rsidR="00EB487B" w:rsidRPr="006E68AD">
        <w:rPr>
          <w:rFonts w:ascii="Sylfaen" w:hAnsi="Sylfaen" w:cs="Sylfaen"/>
          <w:sz w:val="20"/>
        </w:rPr>
        <w:t>մասնակցից</w:t>
      </w:r>
      <w:r w:rsidR="00EB487B" w:rsidRPr="006E68AD">
        <w:rPr>
          <w:rFonts w:ascii="Sylfaen" w:hAnsi="Sylfaen" w:cs="Sylfaen"/>
          <w:sz w:val="20"/>
          <w:lang w:val="es-ES"/>
        </w:rPr>
        <w:t xml:space="preserve">, </w:t>
      </w:r>
      <w:r w:rsidR="00EB487B" w:rsidRPr="006E68AD">
        <w:rPr>
          <w:rFonts w:ascii="Sylfaen" w:hAnsi="Sylfaen" w:cs="Sylfaen"/>
          <w:sz w:val="20"/>
        </w:rPr>
        <w:t>այդ</w:t>
      </w:r>
      <w:r w:rsidR="00EB487B" w:rsidRPr="006E68AD">
        <w:rPr>
          <w:rFonts w:ascii="Sylfaen" w:hAnsi="Sylfaen" w:cs="Sylfaen"/>
          <w:sz w:val="20"/>
          <w:lang w:val="es-ES"/>
        </w:rPr>
        <w:t xml:space="preserve"> </w:t>
      </w:r>
      <w:r w:rsidR="00EB487B" w:rsidRPr="006E68AD">
        <w:rPr>
          <w:rFonts w:ascii="Sylfaen" w:hAnsi="Sylfaen" w:cs="Sylfaen"/>
          <w:sz w:val="20"/>
        </w:rPr>
        <w:t>թվում</w:t>
      </w:r>
      <w:r w:rsidR="00EB487B" w:rsidRPr="006E68AD">
        <w:rPr>
          <w:rFonts w:ascii="Sylfaen" w:hAnsi="Sylfaen" w:cs="Sylfaen"/>
          <w:sz w:val="20"/>
          <w:lang w:val="es-ES"/>
        </w:rPr>
        <w:t xml:space="preserve"> </w:t>
      </w:r>
      <w:r w:rsidR="00EB487B" w:rsidRPr="006E68AD">
        <w:rPr>
          <w:rFonts w:ascii="Sylfaen" w:hAnsi="Sylfaen" w:cs="Sylfaen"/>
          <w:sz w:val="20"/>
        </w:rPr>
        <w:t>ընտրված</w:t>
      </w:r>
      <w:r w:rsidR="00EB487B" w:rsidRPr="006E68AD">
        <w:rPr>
          <w:rFonts w:ascii="Sylfaen" w:hAnsi="Sylfaen" w:cs="Sylfaen"/>
          <w:sz w:val="20"/>
          <w:lang w:val="es-ES"/>
        </w:rPr>
        <w:t xml:space="preserve"> </w:t>
      </w:r>
      <w:r w:rsidR="00EB487B" w:rsidRPr="006E68AD">
        <w:rPr>
          <w:rFonts w:ascii="Sylfaen" w:hAnsi="Sylfaen" w:cs="Sylfaen"/>
          <w:sz w:val="20"/>
        </w:rPr>
        <w:t>մասնակցից</w:t>
      </w:r>
      <w:r w:rsidR="00EB487B" w:rsidRPr="006E68AD">
        <w:rPr>
          <w:rFonts w:ascii="Sylfaen" w:hAnsi="Sylfaen" w:cs="Sylfaen"/>
          <w:sz w:val="20"/>
          <w:lang w:val="es-ES"/>
        </w:rPr>
        <w:t xml:space="preserve"> </w:t>
      </w:r>
      <w:r w:rsidR="00EB487B" w:rsidRPr="006E68AD">
        <w:rPr>
          <w:rFonts w:ascii="Sylfaen" w:hAnsi="Sylfaen" w:cs="Sylfaen"/>
          <w:sz w:val="20"/>
        </w:rPr>
        <w:t>այլ</w:t>
      </w:r>
      <w:r w:rsidR="00EB487B" w:rsidRPr="006E68AD">
        <w:rPr>
          <w:rFonts w:ascii="Sylfaen" w:hAnsi="Sylfaen" w:cs="Sylfaen"/>
          <w:sz w:val="20"/>
          <w:lang w:val="es-ES"/>
        </w:rPr>
        <w:t xml:space="preserve"> </w:t>
      </w:r>
      <w:r w:rsidR="00EB487B" w:rsidRPr="006E68AD">
        <w:rPr>
          <w:rFonts w:ascii="Sylfaen" w:hAnsi="Sylfaen" w:cs="Sylfaen"/>
          <w:sz w:val="20"/>
        </w:rPr>
        <w:t>փաստաթղթեր</w:t>
      </w:r>
      <w:r w:rsidR="00EB487B" w:rsidRPr="006E68AD">
        <w:rPr>
          <w:rFonts w:ascii="Sylfaen" w:hAnsi="Sylfaen" w:cs="Sylfaen"/>
          <w:sz w:val="20"/>
          <w:lang w:val="es-ES"/>
        </w:rPr>
        <w:t xml:space="preserve"> </w:t>
      </w:r>
      <w:r w:rsidR="00EB487B" w:rsidRPr="006E68AD">
        <w:rPr>
          <w:rFonts w:ascii="Sylfaen" w:hAnsi="Sylfaen" w:cs="Sylfaen"/>
          <w:sz w:val="20"/>
        </w:rPr>
        <w:t>կամ</w:t>
      </w:r>
      <w:r w:rsidR="00EB487B" w:rsidRPr="006E68AD">
        <w:rPr>
          <w:rFonts w:ascii="Sylfaen" w:hAnsi="Sylfaen" w:cs="Sylfaen"/>
          <w:sz w:val="20"/>
          <w:lang w:val="es-ES"/>
        </w:rPr>
        <w:t xml:space="preserve"> </w:t>
      </w:r>
      <w:r w:rsidR="00EB487B" w:rsidRPr="006E68AD">
        <w:rPr>
          <w:rFonts w:ascii="Sylfaen" w:hAnsi="Sylfaen" w:cs="Sylfaen"/>
          <w:sz w:val="20"/>
        </w:rPr>
        <w:t>հիմնավորումներ</w:t>
      </w:r>
      <w:r w:rsidR="00EB487B" w:rsidRPr="006E68AD">
        <w:rPr>
          <w:rFonts w:ascii="Sylfaen" w:hAnsi="Sylfaen" w:cs="Sylfaen"/>
          <w:sz w:val="20"/>
          <w:lang w:val="es-ES"/>
        </w:rPr>
        <w:t xml:space="preserve"> </w:t>
      </w:r>
      <w:r w:rsidR="00EB487B" w:rsidRPr="006E68AD">
        <w:rPr>
          <w:rFonts w:ascii="Sylfaen" w:hAnsi="Sylfaen" w:cs="Sylfaen"/>
          <w:sz w:val="20"/>
        </w:rPr>
        <w:t>չեն</w:t>
      </w:r>
      <w:r w:rsidR="00EB487B" w:rsidRPr="006E68AD">
        <w:rPr>
          <w:rFonts w:ascii="Sylfaen" w:hAnsi="Sylfaen" w:cs="Sylfaen"/>
          <w:sz w:val="20"/>
          <w:lang w:val="es-ES"/>
        </w:rPr>
        <w:t xml:space="preserve"> </w:t>
      </w:r>
      <w:r w:rsidR="00EB487B" w:rsidRPr="006E68AD">
        <w:rPr>
          <w:rFonts w:ascii="Sylfaen" w:hAnsi="Sylfaen" w:cs="Sylfaen"/>
          <w:sz w:val="20"/>
        </w:rPr>
        <w:t>կարող</w:t>
      </w:r>
      <w:r w:rsidR="00EB487B" w:rsidRPr="006E68AD">
        <w:rPr>
          <w:rFonts w:ascii="Sylfaen" w:hAnsi="Sylfaen" w:cs="Sylfaen"/>
          <w:sz w:val="20"/>
          <w:lang w:val="es-ES"/>
        </w:rPr>
        <w:t xml:space="preserve"> </w:t>
      </w:r>
      <w:r w:rsidR="00EB487B" w:rsidRPr="006E68AD">
        <w:rPr>
          <w:rFonts w:ascii="Sylfaen" w:hAnsi="Sylfaen" w:cs="Sylfaen"/>
          <w:sz w:val="20"/>
        </w:rPr>
        <w:t>պահանջվել</w:t>
      </w:r>
      <w:r w:rsidR="00EB487B" w:rsidRPr="006E68AD">
        <w:rPr>
          <w:rFonts w:ascii="Sylfaen" w:hAnsi="Sylfaen" w:cs="Sylfaen"/>
          <w:sz w:val="20"/>
          <w:lang w:val="es-ES"/>
        </w:rPr>
        <w:t>:</w:t>
      </w:r>
      <w:r w:rsidRPr="006E68AD">
        <w:rPr>
          <w:rFonts w:ascii="Sylfaen" w:hAnsi="Sylfaen" w:cs="Tahoma"/>
          <w:sz w:val="20"/>
          <w:lang w:val="hy-AM"/>
        </w:rPr>
        <w:t xml:space="preserve"> </w:t>
      </w:r>
      <w:r w:rsidR="007A4BB9" w:rsidRPr="006E68AD">
        <w:rPr>
          <w:rFonts w:ascii="Sylfaen" w:hAnsi="Sylfaen" w:cs="Sylfaen"/>
          <w:sz w:val="20"/>
        </w:rPr>
        <w:t>Մասնակցի</w:t>
      </w:r>
      <w:r w:rsidR="007A4BB9" w:rsidRPr="006E68AD">
        <w:rPr>
          <w:rFonts w:ascii="Sylfaen" w:hAnsi="Sylfaen" w:cs="Tahoma"/>
          <w:sz w:val="20"/>
          <w:lang w:val="es-ES"/>
        </w:rPr>
        <w:t xml:space="preserve"> </w:t>
      </w:r>
      <w:r w:rsidR="007A4BB9" w:rsidRPr="006E68AD">
        <w:rPr>
          <w:rFonts w:ascii="Sylfaen" w:hAnsi="Sylfaen" w:cs="Sylfaen"/>
          <w:sz w:val="20"/>
        </w:rPr>
        <w:t>հայտարարության</w:t>
      </w:r>
      <w:r w:rsidR="007A4BB9" w:rsidRPr="006E68AD">
        <w:rPr>
          <w:rFonts w:ascii="Sylfaen" w:hAnsi="Sylfaen" w:cs="Tahoma"/>
          <w:sz w:val="20"/>
          <w:lang w:val="es-ES"/>
        </w:rPr>
        <w:t xml:space="preserve"> </w:t>
      </w:r>
      <w:r w:rsidR="007A4BB9" w:rsidRPr="006E68AD">
        <w:rPr>
          <w:rFonts w:ascii="Sylfaen" w:hAnsi="Sylfaen" w:cs="Sylfaen"/>
          <w:sz w:val="20"/>
        </w:rPr>
        <w:t>իսկությունը</w:t>
      </w:r>
      <w:r w:rsidR="007A4BB9" w:rsidRPr="006E68AD">
        <w:rPr>
          <w:rFonts w:ascii="Sylfaen" w:hAnsi="Sylfaen" w:cs="Tahoma"/>
          <w:sz w:val="20"/>
          <w:lang w:val="es-ES"/>
        </w:rPr>
        <w:t xml:space="preserve"> </w:t>
      </w:r>
      <w:r w:rsidR="007A4BB9" w:rsidRPr="006E68AD">
        <w:rPr>
          <w:rFonts w:ascii="Sylfaen" w:hAnsi="Sylfaen" w:cs="Sylfaen"/>
          <w:sz w:val="20"/>
        </w:rPr>
        <w:t>գնահատող</w:t>
      </w:r>
      <w:r w:rsidR="007A4BB9" w:rsidRPr="006E68AD">
        <w:rPr>
          <w:rFonts w:ascii="Sylfaen" w:hAnsi="Sylfaen" w:cs="Tahoma"/>
          <w:sz w:val="20"/>
          <w:lang w:val="es-ES"/>
        </w:rPr>
        <w:t xml:space="preserve"> </w:t>
      </w:r>
      <w:r w:rsidR="007A4BB9" w:rsidRPr="006E68AD">
        <w:rPr>
          <w:rFonts w:ascii="Sylfaen" w:hAnsi="Sylfaen" w:cs="Sylfaen"/>
          <w:sz w:val="20"/>
        </w:rPr>
        <w:t>հանձնաժողովը</w:t>
      </w:r>
      <w:r w:rsidR="007A4BB9" w:rsidRPr="006E68AD">
        <w:rPr>
          <w:rFonts w:ascii="Sylfaen" w:hAnsi="Sylfaen" w:cs="Tahoma"/>
          <w:sz w:val="20"/>
          <w:lang w:val="es-ES"/>
        </w:rPr>
        <w:t xml:space="preserve"> (</w:t>
      </w:r>
      <w:r w:rsidR="007A4BB9" w:rsidRPr="006E68AD">
        <w:rPr>
          <w:rFonts w:ascii="Sylfaen" w:hAnsi="Sylfaen" w:cs="Sylfaen"/>
          <w:sz w:val="20"/>
        </w:rPr>
        <w:t>այսուհետ</w:t>
      </w:r>
      <w:r w:rsidR="007A4BB9" w:rsidRPr="006E68AD">
        <w:rPr>
          <w:rFonts w:ascii="Sylfaen" w:hAnsi="Sylfaen" w:cs="Tahoma"/>
          <w:sz w:val="20"/>
          <w:lang w:val="es-ES"/>
        </w:rPr>
        <w:t xml:space="preserve">` </w:t>
      </w:r>
      <w:r w:rsidR="007A4BB9" w:rsidRPr="006E68AD">
        <w:rPr>
          <w:rFonts w:ascii="Sylfaen" w:hAnsi="Sylfaen" w:cs="Sylfaen"/>
          <w:sz w:val="20"/>
        </w:rPr>
        <w:t>հանձնաժողով</w:t>
      </w:r>
      <w:r w:rsidR="007A4BB9" w:rsidRPr="006E68AD">
        <w:rPr>
          <w:rFonts w:ascii="Sylfaen" w:hAnsi="Sylfaen" w:cs="Tahoma"/>
          <w:sz w:val="20"/>
          <w:lang w:val="es-ES"/>
        </w:rPr>
        <w:t xml:space="preserve">) </w:t>
      </w:r>
      <w:r w:rsidR="007A4BB9" w:rsidRPr="006E68AD">
        <w:rPr>
          <w:rFonts w:ascii="Sylfaen" w:hAnsi="Sylfaen" w:cs="Sylfaen"/>
          <w:sz w:val="20"/>
        </w:rPr>
        <w:t>գնահատում</w:t>
      </w:r>
      <w:r w:rsidR="007A4BB9" w:rsidRPr="006E68AD">
        <w:rPr>
          <w:rFonts w:ascii="Sylfaen" w:hAnsi="Sylfaen" w:cs="Tahoma"/>
          <w:sz w:val="20"/>
          <w:lang w:val="es-ES"/>
        </w:rPr>
        <w:t xml:space="preserve"> </w:t>
      </w:r>
      <w:r w:rsidR="007A4BB9" w:rsidRPr="006E68AD">
        <w:rPr>
          <w:rFonts w:ascii="Sylfaen" w:hAnsi="Sylfaen" w:cs="Sylfaen"/>
          <w:sz w:val="20"/>
        </w:rPr>
        <w:t>է</w:t>
      </w:r>
      <w:r w:rsidR="007A4BB9" w:rsidRPr="006E68AD">
        <w:rPr>
          <w:rFonts w:ascii="Sylfaen" w:hAnsi="Sylfaen" w:cs="Tahoma"/>
          <w:sz w:val="20"/>
          <w:lang w:val="es-ES"/>
        </w:rPr>
        <w:t xml:space="preserve"> </w:t>
      </w:r>
      <w:r w:rsidR="007A4BB9" w:rsidRPr="006E68AD">
        <w:rPr>
          <w:rFonts w:ascii="Sylfaen" w:hAnsi="Sylfaen" w:cs="Sylfaen"/>
          <w:sz w:val="20"/>
        </w:rPr>
        <w:t>սույն</w:t>
      </w:r>
      <w:r w:rsidR="007A4BB9" w:rsidRPr="006E68AD">
        <w:rPr>
          <w:rFonts w:ascii="Sylfaen" w:hAnsi="Sylfaen" w:cs="Tahoma"/>
          <w:sz w:val="20"/>
          <w:lang w:val="es-ES"/>
        </w:rPr>
        <w:t xml:space="preserve"> </w:t>
      </w:r>
      <w:r w:rsidR="007A4BB9" w:rsidRPr="006E68AD">
        <w:rPr>
          <w:rFonts w:ascii="Sylfaen" w:hAnsi="Sylfaen" w:cs="Sylfaen"/>
          <w:sz w:val="20"/>
        </w:rPr>
        <w:t>հրավերով</w:t>
      </w:r>
      <w:r w:rsidR="007A4BB9" w:rsidRPr="006E68AD">
        <w:rPr>
          <w:rFonts w:ascii="Sylfaen" w:hAnsi="Sylfaen" w:cs="Tahoma"/>
          <w:sz w:val="20"/>
          <w:lang w:val="es-ES"/>
        </w:rPr>
        <w:t xml:space="preserve"> </w:t>
      </w:r>
      <w:r w:rsidR="007A4BB9" w:rsidRPr="006E68AD">
        <w:rPr>
          <w:rFonts w:ascii="Sylfaen" w:hAnsi="Sylfaen" w:cs="Sylfaen"/>
          <w:sz w:val="20"/>
        </w:rPr>
        <w:t>սահմանված</w:t>
      </w:r>
      <w:r w:rsidR="007A4BB9" w:rsidRPr="006E68AD">
        <w:rPr>
          <w:rFonts w:ascii="Sylfaen" w:hAnsi="Sylfaen" w:cs="Tahoma"/>
          <w:sz w:val="20"/>
          <w:lang w:val="es-ES"/>
        </w:rPr>
        <w:t xml:space="preserve"> </w:t>
      </w:r>
      <w:r w:rsidR="007A4BB9" w:rsidRPr="006E68AD">
        <w:rPr>
          <w:rFonts w:ascii="Sylfaen" w:hAnsi="Sylfaen" w:cs="Sylfaen"/>
          <w:sz w:val="20"/>
        </w:rPr>
        <w:t>պայմաններով</w:t>
      </w:r>
      <w:r w:rsidR="007A4BB9" w:rsidRPr="006E68AD">
        <w:rPr>
          <w:rFonts w:ascii="Sylfaen" w:hAnsi="Sylfaen" w:cs="Tahoma"/>
          <w:sz w:val="20"/>
          <w:lang w:val="es-ES"/>
        </w:rPr>
        <w:t>:</w:t>
      </w:r>
    </w:p>
    <w:p w:rsidR="00BA3554" w:rsidRPr="006E68AD" w:rsidRDefault="00BA3554" w:rsidP="00037DDE">
      <w:pPr>
        <w:ind w:firstLine="720"/>
        <w:jc w:val="both"/>
        <w:rPr>
          <w:rFonts w:ascii="Sylfaen" w:hAnsi="Sylfaen"/>
          <w:sz w:val="20"/>
          <w:szCs w:val="20"/>
          <w:lang w:val="es-ES"/>
        </w:rPr>
      </w:pPr>
      <w:r w:rsidRPr="006E68AD">
        <w:rPr>
          <w:rFonts w:ascii="Sylfaen" w:hAnsi="Sylfaen" w:cs="Tahoma"/>
          <w:sz w:val="20"/>
          <w:szCs w:val="20"/>
          <w:lang w:val="es-ES"/>
        </w:rPr>
        <w:lastRenderedPageBreak/>
        <w:t>2.</w:t>
      </w:r>
      <w:r w:rsidR="007968A3" w:rsidRPr="006E68AD">
        <w:rPr>
          <w:rFonts w:ascii="Sylfaen" w:hAnsi="Sylfaen" w:cs="Tahoma"/>
          <w:sz w:val="20"/>
          <w:szCs w:val="20"/>
          <w:lang w:val="es-ES"/>
        </w:rPr>
        <w:t>3</w:t>
      </w:r>
      <w:r w:rsidR="00EB487B" w:rsidRPr="006E68AD">
        <w:rPr>
          <w:rFonts w:ascii="Sylfaen" w:hAnsi="Sylfaen" w:cs="Tahoma"/>
          <w:sz w:val="20"/>
          <w:szCs w:val="20"/>
          <w:lang w:val="es-ES"/>
        </w:rPr>
        <w:t xml:space="preserve"> </w:t>
      </w:r>
      <w:r w:rsidRPr="006E68AD">
        <w:rPr>
          <w:rFonts w:ascii="Sylfaen" w:hAnsi="Sylfaen" w:cs="Sylfaen"/>
          <w:sz w:val="20"/>
          <w:szCs w:val="20"/>
        </w:rPr>
        <w:t>Արգելվում</w:t>
      </w:r>
      <w:r w:rsidRPr="006E68AD">
        <w:rPr>
          <w:rFonts w:ascii="Sylfaen" w:hAnsi="Sylfaen"/>
          <w:sz w:val="20"/>
          <w:szCs w:val="20"/>
          <w:lang w:val="es-ES"/>
        </w:rPr>
        <w:t xml:space="preserve"> </w:t>
      </w:r>
      <w:r w:rsidRPr="006E68AD">
        <w:rPr>
          <w:rFonts w:ascii="Sylfaen" w:hAnsi="Sylfaen" w:cs="Sylfaen"/>
          <w:sz w:val="20"/>
          <w:szCs w:val="20"/>
        </w:rPr>
        <w:t>է</w:t>
      </w:r>
      <w:r w:rsidRPr="006E68AD">
        <w:rPr>
          <w:rFonts w:ascii="Sylfaen" w:hAnsi="Sylfaen"/>
          <w:sz w:val="20"/>
          <w:szCs w:val="20"/>
          <w:lang w:val="es-ES"/>
        </w:rPr>
        <w:t xml:space="preserve"> </w:t>
      </w:r>
      <w:r w:rsidRPr="006E68AD">
        <w:rPr>
          <w:rFonts w:ascii="Sylfaen" w:hAnsi="Sylfaen" w:cs="Sylfaen"/>
          <w:sz w:val="20"/>
          <w:szCs w:val="20"/>
        </w:rPr>
        <w:t>սույն</w:t>
      </w:r>
      <w:r w:rsidRPr="006E68AD">
        <w:rPr>
          <w:rFonts w:ascii="Sylfaen" w:hAnsi="Sylfaen"/>
          <w:sz w:val="20"/>
          <w:szCs w:val="20"/>
          <w:lang w:val="es-ES"/>
        </w:rPr>
        <w:t xml:space="preserve"> </w:t>
      </w:r>
      <w:r w:rsidRPr="006E68AD">
        <w:rPr>
          <w:rFonts w:ascii="Sylfaen" w:hAnsi="Sylfaen" w:cs="Sylfaen"/>
          <w:sz w:val="20"/>
          <w:szCs w:val="20"/>
        </w:rPr>
        <w:t>կետով</w:t>
      </w:r>
      <w:r w:rsidRPr="006E68AD">
        <w:rPr>
          <w:rFonts w:ascii="Sylfaen" w:hAnsi="Sylfaen"/>
          <w:sz w:val="20"/>
          <w:szCs w:val="20"/>
          <w:lang w:val="es-ES"/>
        </w:rPr>
        <w:t xml:space="preserve"> </w:t>
      </w:r>
      <w:r w:rsidRPr="006E68AD">
        <w:rPr>
          <w:rFonts w:ascii="Sylfaen" w:hAnsi="Sylfaen" w:cs="Sylfaen"/>
          <w:sz w:val="20"/>
          <w:szCs w:val="20"/>
        </w:rPr>
        <w:t>սահմանված</w:t>
      </w:r>
      <w:r w:rsidRPr="006E68AD">
        <w:rPr>
          <w:rFonts w:ascii="Sylfaen" w:hAnsi="Sylfaen"/>
          <w:sz w:val="20"/>
          <w:szCs w:val="20"/>
          <w:lang w:val="es-ES"/>
        </w:rPr>
        <w:t xml:space="preserve"> </w:t>
      </w:r>
      <w:r w:rsidRPr="006E68AD">
        <w:rPr>
          <w:rFonts w:ascii="Sylfaen" w:hAnsi="Sylfaen" w:cs="Sylfaen"/>
          <w:sz w:val="20"/>
          <w:szCs w:val="20"/>
        </w:rPr>
        <w:t>փոխկապակցված</w:t>
      </w:r>
      <w:r w:rsidRPr="006E68AD">
        <w:rPr>
          <w:rFonts w:ascii="Sylfaen" w:hAnsi="Sylfaen"/>
          <w:sz w:val="20"/>
          <w:szCs w:val="20"/>
          <w:lang w:val="es-ES"/>
        </w:rPr>
        <w:t xml:space="preserve"> </w:t>
      </w:r>
      <w:r w:rsidRPr="006E68AD">
        <w:rPr>
          <w:rFonts w:ascii="Sylfaen" w:hAnsi="Sylfaen" w:cs="Sylfaen"/>
          <w:sz w:val="20"/>
          <w:szCs w:val="20"/>
        </w:rPr>
        <w:t>անձանց</w:t>
      </w:r>
      <w:r w:rsidRPr="006E68AD">
        <w:rPr>
          <w:rFonts w:ascii="Sylfaen" w:hAnsi="Sylfaen"/>
          <w:sz w:val="20"/>
          <w:szCs w:val="20"/>
          <w:lang w:val="es-ES"/>
        </w:rPr>
        <w:t xml:space="preserve"> </w:t>
      </w:r>
      <w:r w:rsidRPr="006E68AD">
        <w:rPr>
          <w:rFonts w:ascii="Sylfaen" w:hAnsi="Sylfaen" w:cs="Sylfaen"/>
          <w:sz w:val="20"/>
          <w:szCs w:val="20"/>
        </w:rPr>
        <w:t>և</w:t>
      </w:r>
      <w:r w:rsidRPr="006E68AD">
        <w:rPr>
          <w:rFonts w:ascii="Sylfaen" w:hAnsi="Sylfaen"/>
          <w:sz w:val="20"/>
          <w:szCs w:val="20"/>
          <w:lang w:val="es-ES"/>
        </w:rPr>
        <w:t xml:space="preserve"> (</w:t>
      </w:r>
      <w:r w:rsidRPr="006E68AD">
        <w:rPr>
          <w:rFonts w:ascii="Sylfaen" w:hAnsi="Sylfaen" w:cs="Sylfaen"/>
          <w:sz w:val="20"/>
          <w:szCs w:val="20"/>
        </w:rPr>
        <w:t>կամ</w:t>
      </w:r>
      <w:r w:rsidRPr="006E68AD">
        <w:rPr>
          <w:rFonts w:ascii="Sylfaen" w:hAnsi="Sylfaen"/>
          <w:sz w:val="20"/>
          <w:szCs w:val="20"/>
          <w:lang w:val="es-ES"/>
        </w:rPr>
        <w:t xml:space="preserve">) </w:t>
      </w:r>
      <w:r w:rsidRPr="006E68AD">
        <w:rPr>
          <w:rFonts w:ascii="Sylfaen" w:hAnsi="Sylfaen" w:cs="Sylfaen"/>
          <w:sz w:val="20"/>
          <w:szCs w:val="20"/>
        </w:rPr>
        <w:t>միևնույն</w:t>
      </w:r>
      <w:r w:rsidRPr="006E68AD">
        <w:rPr>
          <w:rFonts w:ascii="Sylfaen" w:hAnsi="Sylfaen"/>
          <w:sz w:val="20"/>
          <w:szCs w:val="20"/>
          <w:lang w:val="es-ES"/>
        </w:rPr>
        <w:t xml:space="preserve"> </w:t>
      </w:r>
      <w:r w:rsidRPr="006E68AD">
        <w:rPr>
          <w:rFonts w:ascii="Sylfaen" w:hAnsi="Sylfaen" w:cs="Sylfaen"/>
          <w:sz w:val="20"/>
          <w:szCs w:val="20"/>
        </w:rPr>
        <w:t>անձի</w:t>
      </w:r>
      <w:r w:rsidRPr="006E68AD">
        <w:rPr>
          <w:rFonts w:ascii="Sylfaen" w:hAnsi="Sylfaen"/>
          <w:sz w:val="20"/>
          <w:szCs w:val="20"/>
          <w:lang w:val="es-ES"/>
        </w:rPr>
        <w:t xml:space="preserve"> (</w:t>
      </w:r>
      <w:r w:rsidRPr="006E68AD">
        <w:rPr>
          <w:rFonts w:ascii="Sylfaen" w:hAnsi="Sylfaen" w:cs="Sylfaen"/>
          <w:sz w:val="20"/>
          <w:szCs w:val="20"/>
        </w:rPr>
        <w:t>անձանց</w:t>
      </w:r>
      <w:r w:rsidRPr="006E68AD">
        <w:rPr>
          <w:rFonts w:ascii="Sylfaen" w:hAnsi="Sylfaen"/>
          <w:sz w:val="20"/>
          <w:szCs w:val="20"/>
          <w:lang w:val="es-ES"/>
        </w:rPr>
        <w:t xml:space="preserve">) </w:t>
      </w:r>
      <w:r w:rsidRPr="006E68AD">
        <w:rPr>
          <w:rFonts w:ascii="Sylfaen" w:hAnsi="Sylfaen" w:cs="Sylfaen"/>
          <w:sz w:val="20"/>
          <w:szCs w:val="20"/>
        </w:rPr>
        <w:t>կողմից</w:t>
      </w:r>
      <w:r w:rsidRPr="006E68AD">
        <w:rPr>
          <w:rFonts w:ascii="Sylfaen" w:hAnsi="Sylfaen"/>
          <w:sz w:val="20"/>
          <w:szCs w:val="20"/>
          <w:lang w:val="es-ES"/>
        </w:rPr>
        <w:t xml:space="preserve"> </w:t>
      </w:r>
      <w:r w:rsidRPr="006E68AD">
        <w:rPr>
          <w:rFonts w:ascii="Sylfaen" w:hAnsi="Sylfaen" w:cs="Sylfaen"/>
          <w:sz w:val="20"/>
          <w:szCs w:val="20"/>
        </w:rPr>
        <w:t>հիմնադրված</w:t>
      </w:r>
      <w:r w:rsidRPr="006E68AD">
        <w:rPr>
          <w:rFonts w:ascii="Sylfaen" w:hAnsi="Sylfaen"/>
          <w:sz w:val="20"/>
          <w:szCs w:val="20"/>
          <w:lang w:val="es-ES"/>
        </w:rPr>
        <w:t xml:space="preserve"> </w:t>
      </w:r>
      <w:r w:rsidRPr="006E68AD">
        <w:rPr>
          <w:rFonts w:ascii="Sylfaen" w:hAnsi="Sylfaen" w:cs="Sylfaen"/>
          <w:sz w:val="20"/>
          <w:szCs w:val="20"/>
        </w:rPr>
        <w:t>կամ</w:t>
      </w:r>
      <w:r w:rsidRPr="006E68AD">
        <w:rPr>
          <w:rFonts w:ascii="Sylfaen" w:hAnsi="Sylfaen"/>
          <w:sz w:val="20"/>
          <w:szCs w:val="20"/>
          <w:lang w:val="es-ES"/>
        </w:rPr>
        <w:t xml:space="preserve"> </w:t>
      </w:r>
      <w:r w:rsidRPr="006E68AD">
        <w:rPr>
          <w:rFonts w:ascii="Sylfaen" w:hAnsi="Sylfaen" w:cs="Sylfaen"/>
          <w:sz w:val="20"/>
          <w:szCs w:val="20"/>
        </w:rPr>
        <w:t>ավելի</w:t>
      </w:r>
      <w:r w:rsidRPr="006E68AD">
        <w:rPr>
          <w:rFonts w:ascii="Sylfaen" w:hAnsi="Sylfaen"/>
          <w:sz w:val="20"/>
          <w:szCs w:val="20"/>
          <w:lang w:val="es-ES"/>
        </w:rPr>
        <w:t xml:space="preserve"> </w:t>
      </w:r>
      <w:r w:rsidRPr="006E68AD">
        <w:rPr>
          <w:rFonts w:ascii="Sylfaen" w:hAnsi="Sylfaen" w:cs="Sylfaen"/>
          <w:sz w:val="20"/>
          <w:szCs w:val="20"/>
        </w:rPr>
        <w:t>քան</w:t>
      </w:r>
      <w:r w:rsidRPr="006E68AD">
        <w:rPr>
          <w:rFonts w:ascii="Sylfaen" w:hAnsi="Sylfaen"/>
          <w:sz w:val="20"/>
          <w:szCs w:val="20"/>
          <w:lang w:val="es-ES"/>
        </w:rPr>
        <w:t xml:space="preserve"> </w:t>
      </w:r>
      <w:r w:rsidRPr="006E68AD">
        <w:rPr>
          <w:rFonts w:ascii="Sylfaen" w:hAnsi="Sylfaen" w:cs="Sylfaen"/>
          <w:sz w:val="20"/>
          <w:szCs w:val="20"/>
        </w:rPr>
        <w:t>հիսուն</w:t>
      </w:r>
      <w:r w:rsidRPr="006E68AD">
        <w:rPr>
          <w:rFonts w:ascii="Sylfaen" w:hAnsi="Sylfaen"/>
          <w:sz w:val="20"/>
          <w:szCs w:val="20"/>
          <w:lang w:val="es-ES"/>
        </w:rPr>
        <w:t xml:space="preserve"> </w:t>
      </w:r>
      <w:r w:rsidRPr="006E68AD">
        <w:rPr>
          <w:rFonts w:ascii="Sylfaen" w:hAnsi="Sylfaen" w:cs="Sylfaen"/>
          <w:sz w:val="20"/>
          <w:szCs w:val="20"/>
        </w:rPr>
        <w:t>տոկոս</w:t>
      </w:r>
      <w:r w:rsidRPr="006E68AD">
        <w:rPr>
          <w:rFonts w:ascii="Sylfaen" w:hAnsi="Sylfaen"/>
          <w:sz w:val="20"/>
          <w:szCs w:val="20"/>
          <w:lang w:val="es-ES"/>
        </w:rPr>
        <w:t xml:space="preserve"> </w:t>
      </w:r>
      <w:r w:rsidRPr="006E68AD">
        <w:rPr>
          <w:rFonts w:ascii="Sylfaen" w:hAnsi="Sylfaen" w:cs="Sylfaen"/>
          <w:sz w:val="20"/>
          <w:szCs w:val="20"/>
        </w:rPr>
        <w:t>միևնույն</w:t>
      </w:r>
      <w:r w:rsidRPr="006E68AD">
        <w:rPr>
          <w:rFonts w:ascii="Sylfaen" w:hAnsi="Sylfaen"/>
          <w:sz w:val="20"/>
          <w:szCs w:val="20"/>
          <w:lang w:val="es-ES"/>
        </w:rPr>
        <w:t xml:space="preserve"> </w:t>
      </w:r>
      <w:r w:rsidRPr="006E68AD">
        <w:rPr>
          <w:rFonts w:ascii="Sylfaen" w:hAnsi="Sylfaen" w:cs="Sylfaen"/>
          <w:sz w:val="20"/>
          <w:szCs w:val="20"/>
        </w:rPr>
        <w:t>անձի</w:t>
      </w:r>
      <w:r w:rsidRPr="006E68AD">
        <w:rPr>
          <w:rFonts w:ascii="Sylfaen" w:hAnsi="Sylfaen"/>
          <w:sz w:val="20"/>
          <w:szCs w:val="20"/>
          <w:lang w:val="es-ES"/>
        </w:rPr>
        <w:t xml:space="preserve"> (</w:t>
      </w:r>
      <w:r w:rsidRPr="006E68AD">
        <w:rPr>
          <w:rFonts w:ascii="Sylfaen" w:hAnsi="Sylfaen" w:cs="Sylfaen"/>
          <w:sz w:val="20"/>
          <w:szCs w:val="20"/>
        </w:rPr>
        <w:t>անձանց</w:t>
      </w:r>
      <w:r w:rsidRPr="006E68AD">
        <w:rPr>
          <w:rFonts w:ascii="Sylfaen" w:hAnsi="Sylfaen"/>
          <w:sz w:val="20"/>
          <w:szCs w:val="20"/>
          <w:lang w:val="es-ES"/>
        </w:rPr>
        <w:t xml:space="preserve">) </w:t>
      </w:r>
      <w:r w:rsidRPr="006E68AD">
        <w:rPr>
          <w:rFonts w:ascii="Sylfaen" w:hAnsi="Sylfaen" w:cs="Sylfaen"/>
          <w:sz w:val="20"/>
          <w:szCs w:val="20"/>
        </w:rPr>
        <w:t>պատկանող</w:t>
      </w:r>
      <w:r w:rsidRPr="006E68AD">
        <w:rPr>
          <w:rFonts w:ascii="Sylfaen" w:hAnsi="Sylfaen"/>
          <w:sz w:val="20"/>
          <w:szCs w:val="20"/>
          <w:lang w:val="es-ES"/>
        </w:rPr>
        <w:t xml:space="preserve"> </w:t>
      </w:r>
      <w:r w:rsidRPr="006E68AD">
        <w:rPr>
          <w:rFonts w:ascii="Sylfaen" w:hAnsi="Sylfaen" w:cs="Sylfaen"/>
          <w:sz w:val="20"/>
          <w:szCs w:val="20"/>
        </w:rPr>
        <w:t>բաժնեմաս</w:t>
      </w:r>
      <w:r w:rsidRPr="006E68AD">
        <w:rPr>
          <w:rFonts w:ascii="Sylfaen" w:hAnsi="Sylfaen"/>
          <w:sz w:val="20"/>
          <w:szCs w:val="20"/>
          <w:lang w:val="es-ES"/>
        </w:rPr>
        <w:t xml:space="preserve"> </w:t>
      </w:r>
      <w:r w:rsidR="001B0D9A" w:rsidRPr="006E68AD">
        <w:rPr>
          <w:rFonts w:ascii="Sylfaen" w:hAnsi="Sylfaen"/>
          <w:sz w:val="20"/>
          <w:szCs w:val="20"/>
          <w:lang w:val="es-ES"/>
        </w:rPr>
        <w:t>(</w:t>
      </w:r>
      <w:r w:rsidR="001B0D9A" w:rsidRPr="006E68AD">
        <w:rPr>
          <w:rFonts w:ascii="Sylfaen" w:hAnsi="Sylfaen" w:cs="Sylfaen"/>
          <w:sz w:val="20"/>
          <w:szCs w:val="20"/>
        </w:rPr>
        <w:t>փայաբաժին</w:t>
      </w:r>
      <w:r w:rsidR="001B0D9A" w:rsidRPr="006E68AD">
        <w:rPr>
          <w:rFonts w:ascii="Sylfaen" w:hAnsi="Sylfaen"/>
          <w:sz w:val="20"/>
          <w:szCs w:val="20"/>
          <w:lang w:val="es-ES"/>
        </w:rPr>
        <w:t xml:space="preserve">) </w:t>
      </w:r>
      <w:r w:rsidRPr="006E68AD">
        <w:rPr>
          <w:rFonts w:ascii="Sylfaen" w:hAnsi="Sylfaen" w:cs="Sylfaen"/>
          <w:sz w:val="20"/>
          <w:szCs w:val="20"/>
        </w:rPr>
        <w:t>ունեցող</w:t>
      </w:r>
      <w:r w:rsidRPr="006E68AD">
        <w:rPr>
          <w:rFonts w:ascii="Sylfaen" w:hAnsi="Sylfaen"/>
          <w:sz w:val="20"/>
          <w:szCs w:val="20"/>
          <w:lang w:val="es-ES"/>
        </w:rPr>
        <w:t xml:space="preserve"> </w:t>
      </w:r>
      <w:r w:rsidRPr="006E68AD">
        <w:rPr>
          <w:rFonts w:ascii="Sylfaen" w:hAnsi="Sylfaen" w:cs="Sylfaen"/>
          <w:sz w:val="20"/>
          <w:szCs w:val="20"/>
        </w:rPr>
        <w:t>կազմակերպությունների</w:t>
      </w:r>
      <w:r w:rsidRPr="006E68AD">
        <w:rPr>
          <w:rFonts w:ascii="Sylfaen" w:hAnsi="Sylfaen"/>
          <w:sz w:val="20"/>
          <w:szCs w:val="20"/>
          <w:lang w:val="es-ES"/>
        </w:rPr>
        <w:t xml:space="preserve"> </w:t>
      </w:r>
      <w:r w:rsidRPr="006E68AD">
        <w:rPr>
          <w:rFonts w:ascii="Sylfaen" w:hAnsi="Sylfaen" w:cs="Sylfaen"/>
          <w:sz w:val="20"/>
          <w:szCs w:val="20"/>
        </w:rPr>
        <w:t>միաժամանակյա</w:t>
      </w:r>
      <w:r w:rsidRPr="006E68AD">
        <w:rPr>
          <w:rFonts w:ascii="Sylfaen" w:hAnsi="Sylfaen"/>
          <w:sz w:val="20"/>
          <w:szCs w:val="20"/>
          <w:lang w:val="es-ES"/>
        </w:rPr>
        <w:t xml:space="preserve"> </w:t>
      </w:r>
      <w:r w:rsidRPr="006E68AD">
        <w:rPr>
          <w:rFonts w:ascii="Sylfaen" w:hAnsi="Sylfaen" w:cs="Sylfaen"/>
          <w:sz w:val="20"/>
          <w:szCs w:val="20"/>
        </w:rPr>
        <w:t>մասնակցությունը</w:t>
      </w:r>
      <w:r w:rsidRPr="006E68AD">
        <w:rPr>
          <w:rFonts w:ascii="Sylfaen" w:hAnsi="Sylfaen"/>
          <w:sz w:val="20"/>
          <w:szCs w:val="20"/>
          <w:lang w:val="es-ES"/>
        </w:rPr>
        <w:t xml:space="preserve"> </w:t>
      </w:r>
      <w:r w:rsidR="00EB487B" w:rsidRPr="006E68AD">
        <w:rPr>
          <w:rFonts w:ascii="Sylfaen" w:hAnsi="Sylfaen" w:cs="Sylfaen"/>
          <w:sz w:val="20"/>
          <w:szCs w:val="20"/>
        </w:rPr>
        <w:t>սույն</w:t>
      </w:r>
      <w:r w:rsidR="00EB487B" w:rsidRPr="006E68AD">
        <w:rPr>
          <w:rFonts w:ascii="Sylfaen" w:hAnsi="Sylfaen"/>
          <w:sz w:val="20"/>
          <w:szCs w:val="20"/>
          <w:lang w:val="es-ES"/>
        </w:rPr>
        <w:t xml:space="preserve"> </w:t>
      </w:r>
      <w:r w:rsidR="0028726A" w:rsidRPr="006E68AD">
        <w:rPr>
          <w:rFonts w:ascii="Sylfaen" w:hAnsi="Sylfaen" w:cs="Sylfaen"/>
          <w:sz w:val="20"/>
          <w:szCs w:val="20"/>
        </w:rPr>
        <w:t>ընթացակարգին</w:t>
      </w:r>
      <w:r w:rsidRPr="006E68AD">
        <w:rPr>
          <w:rFonts w:ascii="Sylfaen" w:hAnsi="Sylfaen"/>
          <w:sz w:val="20"/>
          <w:szCs w:val="20"/>
          <w:lang w:val="es-ES"/>
        </w:rPr>
        <w:t xml:space="preserve">, </w:t>
      </w:r>
      <w:r w:rsidRPr="006E68AD">
        <w:rPr>
          <w:rFonts w:ascii="Sylfaen" w:hAnsi="Sylfaen" w:cs="Sylfaen"/>
          <w:sz w:val="20"/>
          <w:szCs w:val="20"/>
        </w:rPr>
        <w:t>բացառությամբ</w:t>
      </w:r>
      <w:r w:rsidRPr="006E68AD">
        <w:rPr>
          <w:rFonts w:ascii="Sylfaen" w:hAnsi="Sylfaen"/>
          <w:sz w:val="20"/>
          <w:szCs w:val="20"/>
          <w:lang w:val="es-ES"/>
        </w:rPr>
        <w:t xml:space="preserve"> </w:t>
      </w:r>
      <w:r w:rsidRPr="006E68AD">
        <w:rPr>
          <w:rFonts w:ascii="Sylfaen" w:hAnsi="Sylfaen" w:cs="Sylfaen"/>
          <w:sz w:val="20"/>
          <w:szCs w:val="20"/>
        </w:rPr>
        <w:t>պետության</w:t>
      </w:r>
      <w:r w:rsidRPr="006E68AD">
        <w:rPr>
          <w:rFonts w:ascii="Sylfaen" w:hAnsi="Sylfaen"/>
          <w:sz w:val="20"/>
          <w:szCs w:val="20"/>
          <w:lang w:val="es-ES"/>
        </w:rPr>
        <w:t xml:space="preserve"> </w:t>
      </w:r>
      <w:r w:rsidRPr="006E68AD">
        <w:rPr>
          <w:rFonts w:ascii="Sylfaen" w:hAnsi="Sylfaen" w:cs="Sylfaen"/>
          <w:sz w:val="20"/>
          <w:szCs w:val="20"/>
        </w:rPr>
        <w:t>կամ</w:t>
      </w:r>
      <w:r w:rsidRPr="006E68AD">
        <w:rPr>
          <w:rFonts w:ascii="Sylfaen" w:hAnsi="Sylfaen"/>
          <w:sz w:val="20"/>
          <w:szCs w:val="20"/>
          <w:lang w:val="es-ES"/>
        </w:rPr>
        <w:t xml:space="preserve"> </w:t>
      </w:r>
      <w:r w:rsidRPr="006E68AD">
        <w:rPr>
          <w:rFonts w:ascii="Sylfaen" w:hAnsi="Sylfaen" w:cs="Sylfaen"/>
          <w:sz w:val="20"/>
          <w:szCs w:val="20"/>
        </w:rPr>
        <w:t>համայնքների</w:t>
      </w:r>
      <w:r w:rsidRPr="006E68AD">
        <w:rPr>
          <w:rFonts w:ascii="Sylfaen" w:hAnsi="Sylfaen"/>
          <w:sz w:val="20"/>
          <w:szCs w:val="20"/>
          <w:lang w:val="es-ES"/>
        </w:rPr>
        <w:t xml:space="preserve"> </w:t>
      </w:r>
      <w:r w:rsidRPr="006E68AD">
        <w:rPr>
          <w:rFonts w:ascii="Sylfaen" w:hAnsi="Sylfaen" w:cs="Sylfaen"/>
          <w:sz w:val="20"/>
          <w:szCs w:val="20"/>
        </w:rPr>
        <w:t>կողմից</w:t>
      </w:r>
      <w:r w:rsidRPr="006E68AD">
        <w:rPr>
          <w:rFonts w:ascii="Sylfaen" w:hAnsi="Sylfaen"/>
          <w:sz w:val="20"/>
          <w:szCs w:val="20"/>
          <w:lang w:val="es-ES"/>
        </w:rPr>
        <w:t xml:space="preserve"> </w:t>
      </w:r>
      <w:r w:rsidRPr="006E68AD">
        <w:rPr>
          <w:rFonts w:ascii="Sylfaen" w:hAnsi="Sylfaen" w:cs="Sylfaen"/>
          <w:sz w:val="20"/>
          <w:szCs w:val="20"/>
        </w:rPr>
        <w:t>հիմնադրված</w:t>
      </w:r>
      <w:r w:rsidRPr="006E68AD">
        <w:rPr>
          <w:rFonts w:ascii="Sylfaen" w:hAnsi="Sylfaen"/>
          <w:sz w:val="20"/>
          <w:szCs w:val="20"/>
          <w:lang w:val="es-ES"/>
        </w:rPr>
        <w:t xml:space="preserve"> </w:t>
      </w:r>
      <w:r w:rsidRPr="006E68AD">
        <w:rPr>
          <w:rFonts w:ascii="Sylfaen" w:hAnsi="Sylfaen" w:cs="Sylfaen"/>
          <w:sz w:val="20"/>
          <w:szCs w:val="20"/>
        </w:rPr>
        <w:t>կազմակերպությունների</w:t>
      </w:r>
      <w:r w:rsidRPr="006E68AD">
        <w:rPr>
          <w:rFonts w:ascii="Sylfaen" w:hAnsi="Sylfaen" w:cs="Sylfaen"/>
          <w:sz w:val="20"/>
          <w:szCs w:val="20"/>
          <w:lang w:val="es-ES"/>
        </w:rPr>
        <w:t xml:space="preserve"> </w:t>
      </w:r>
      <w:r w:rsidRPr="006E68AD">
        <w:rPr>
          <w:rFonts w:ascii="Sylfaen" w:hAnsi="Sylfaen" w:cs="Sylfaen"/>
          <w:sz w:val="20"/>
          <w:szCs w:val="20"/>
        </w:rPr>
        <w:t>և</w:t>
      </w:r>
      <w:r w:rsidRPr="006E68AD">
        <w:rPr>
          <w:rFonts w:ascii="Sylfaen" w:hAnsi="Sylfaen" w:cs="Sylfaen"/>
          <w:sz w:val="20"/>
          <w:szCs w:val="20"/>
          <w:lang w:val="es-ES"/>
        </w:rPr>
        <w:t xml:space="preserve"> (</w:t>
      </w:r>
      <w:r w:rsidRPr="006E68AD">
        <w:rPr>
          <w:rFonts w:ascii="Sylfaen" w:hAnsi="Sylfaen" w:cs="Sylfaen"/>
          <w:sz w:val="20"/>
          <w:szCs w:val="20"/>
        </w:rPr>
        <w:t>կամ</w:t>
      </w:r>
      <w:r w:rsidRPr="006E68AD">
        <w:rPr>
          <w:rFonts w:ascii="Sylfaen" w:hAnsi="Sylfaen" w:cs="Sylfaen"/>
          <w:sz w:val="20"/>
          <w:szCs w:val="20"/>
          <w:lang w:val="es-ES"/>
        </w:rPr>
        <w:t xml:space="preserve">) </w:t>
      </w:r>
      <w:r w:rsidRPr="006E68AD">
        <w:rPr>
          <w:rFonts w:ascii="Sylfaen" w:hAnsi="Sylfaen" w:cs="Sylfaen"/>
          <w:sz w:val="20"/>
        </w:rPr>
        <w:t>համատեղ</w:t>
      </w:r>
      <w:r w:rsidRPr="006E68AD">
        <w:rPr>
          <w:rFonts w:ascii="Sylfaen" w:hAnsi="Sylfaen" w:cs="Times Armenian"/>
          <w:sz w:val="20"/>
          <w:lang w:val="af-ZA"/>
        </w:rPr>
        <w:t xml:space="preserve"> </w:t>
      </w:r>
      <w:r w:rsidRPr="006E68AD">
        <w:rPr>
          <w:rFonts w:ascii="Sylfaen" w:hAnsi="Sylfaen" w:cs="Sylfaen"/>
          <w:sz w:val="20"/>
        </w:rPr>
        <w:t>գործունեության</w:t>
      </w:r>
      <w:r w:rsidRPr="006E68AD">
        <w:rPr>
          <w:rFonts w:ascii="Sylfaen" w:hAnsi="Sylfaen" w:cs="Times Armenian"/>
          <w:sz w:val="20"/>
          <w:lang w:val="af-ZA"/>
        </w:rPr>
        <w:t xml:space="preserve"> </w:t>
      </w:r>
      <w:r w:rsidRPr="006E68AD">
        <w:rPr>
          <w:rFonts w:ascii="Sylfaen" w:hAnsi="Sylfaen" w:cs="Sylfaen"/>
          <w:sz w:val="20"/>
        </w:rPr>
        <w:t>կարգով</w:t>
      </w:r>
      <w:r w:rsidRPr="006E68AD">
        <w:rPr>
          <w:rFonts w:ascii="Sylfaen" w:hAnsi="Sylfaen" w:cs="Sylfaen"/>
          <w:sz w:val="20"/>
          <w:lang w:val="af-ZA"/>
        </w:rPr>
        <w:t xml:space="preserve"> </w:t>
      </w:r>
      <w:r w:rsidRPr="006E68AD">
        <w:rPr>
          <w:rFonts w:ascii="Sylfaen" w:hAnsi="Sylfaen" w:cs="Times Armenian"/>
          <w:sz w:val="20"/>
          <w:lang w:val="af-ZA"/>
        </w:rPr>
        <w:t>(</w:t>
      </w:r>
      <w:r w:rsidRPr="006E68AD">
        <w:rPr>
          <w:rFonts w:ascii="Sylfaen" w:hAnsi="Sylfaen" w:cs="Sylfaen"/>
          <w:sz w:val="20"/>
        </w:rPr>
        <w:t>կոնսորցիումով</w:t>
      </w:r>
      <w:r w:rsidRPr="006E68AD">
        <w:rPr>
          <w:rFonts w:ascii="Sylfaen" w:hAnsi="Sylfaen" w:cs="Times Armenian"/>
          <w:sz w:val="20"/>
          <w:lang w:val="af-ZA"/>
        </w:rPr>
        <w:t xml:space="preserve">) </w:t>
      </w:r>
      <w:r w:rsidRPr="006E68AD">
        <w:rPr>
          <w:rFonts w:ascii="Sylfaen" w:hAnsi="Sylfaen" w:cs="Sylfaen"/>
          <w:sz w:val="20"/>
        </w:rPr>
        <w:t>գնումների</w:t>
      </w:r>
      <w:r w:rsidRPr="006E68AD">
        <w:rPr>
          <w:rFonts w:ascii="Sylfaen" w:hAnsi="Sylfaen" w:cs="Times Armenian"/>
          <w:sz w:val="20"/>
          <w:lang w:val="af-ZA"/>
        </w:rPr>
        <w:t xml:space="preserve"> </w:t>
      </w:r>
      <w:r w:rsidRPr="006E68AD">
        <w:rPr>
          <w:rFonts w:ascii="Sylfaen" w:hAnsi="Sylfaen" w:cs="Sylfaen"/>
          <w:sz w:val="20"/>
        </w:rPr>
        <w:t>գործընթացին</w:t>
      </w:r>
      <w:r w:rsidRPr="006E68AD">
        <w:rPr>
          <w:rFonts w:ascii="Sylfaen" w:hAnsi="Sylfaen" w:cs="Sylfaen"/>
          <w:sz w:val="20"/>
          <w:lang w:val="es-ES"/>
        </w:rPr>
        <w:t xml:space="preserve"> </w:t>
      </w:r>
      <w:r w:rsidRPr="006E68AD">
        <w:rPr>
          <w:rFonts w:ascii="Sylfaen" w:hAnsi="Sylfaen" w:cs="Sylfaen"/>
          <w:sz w:val="20"/>
          <w:szCs w:val="20"/>
        </w:rPr>
        <w:t>մասնակցության</w:t>
      </w:r>
      <w:r w:rsidRPr="006E68AD">
        <w:rPr>
          <w:rFonts w:ascii="Sylfaen" w:hAnsi="Sylfaen" w:cs="Sylfaen"/>
          <w:sz w:val="20"/>
          <w:szCs w:val="20"/>
          <w:lang w:val="es-ES"/>
        </w:rPr>
        <w:t xml:space="preserve"> </w:t>
      </w:r>
      <w:r w:rsidRPr="006E68AD">
        <w:rPr>
          <w:rFonts w:ascii="Sylfaen" w:hAnsi="Sylfaen" w:cs="Sylfaen"/>
          <w:sz w:val="20"/>
          <w:szCs w:val="20"/>
        </w:rPr>
        <w:t>դեպքերի</w:t>
      </w:r>
      <w:r w:rsidRPr="006E68AD">
        <w:rPr>
          <w:rFonts w:ascii="Sylfaen" w:hAnsi="Sylfaen" w:cs="Sylfaen"/>
          <w:sz w:val="20"/>
          <w:szCs w:val="20"/>
          <w:lang w:val="es-ES"/>
        </w:rPr>
        <w:t>:</w:t>
      </w:r>
    </w:p>
    <w:p w:rsidR="00D5674E" w:rsidRPr="006E68AD" w:rsidRDefault="00606A9F" w:rsidP="00037DDE">
      <w:pPr>
        <w:pStyle w:val="af4"/>
        <w:spacing w:before="0" w:beforeAutospacing="0" w:after="0" w:afterAutospacing="0"/>
        <w:ind w:firstLine="708"/>
        <w:jc w:val="both"/>
        <w:rPr>
          <w:rFonts w:ascii="Sylfaen" w:hAnsi="Sylfaen"/>
          <w:sz w:val="20"/>
          <w:szCs w:val="20"/>
          <w:lang w:val="hy-AM"/>
        </w:rPr>
      </w:pPr>
      <w:r w:rsidRPr="006E68AD">
        <w:rPr>
          <w:rFonts w:ascii="Sylfaen" w:hAnsi="Sylfaen" w:cs="Sylfaen"/>
          <w:sz w:val="20"/>
          <w:szCs w:val="20"/>
        </w:rPr>
        <w:t>Կարգի</w:t>
      </w:r>
      <w:r w:rsidRPr="006E68AD">
        <w:rPr>
          <w:rFonts w:ascii="Sylfaen" w:hAnsi="Sylfaen"/>
          <w:sz w:val="20"/>
          <w:szCs w:val="20"/>
          <w:lang w:val="es-ES"/>
        </w:rPr>
        <w:t xml:space="preserve"> 119-</w:t>
      </w:r>
      <w:r w:rsidRPr="006E68AD">
        <w:rPr>
          <w:rFonts w:ascii="Sylfaen" w:hAnsi="Sylfaen" w:cs="Sylfaen"/>
          <w:sz w:val="20"/>
          <w:szCs w:val="20"/>
        </w:rPr>
        <w:t>րդ</w:t>
      </w:r>
      <w:r w:rsidRPr="006E68AD">
        <w:rPr>
          <w:rFonts w:ascii="Sylfaen" w:hAnsi="Sylfaen"/>
          <w:sz w:val="20"/>
          <w:szCs w:val="20"/>
          <w:lang w:val="es-ES"/>
        </w:rPr>
        <w:t xml:space="preserve"> </w:t>
      </w:r>
      <w:r w:rsidR="00EB487B" w:rsidRPr="006E68AD">
        <w:rPr>
          <w:rFonts w:ascii="Sylfaen" w:hAnsi="Sylfaen" w:cs="Sylfaen"/>
          <w:sz w:val="20"/>
          <w:szCs w:val="20"/>
        </w:rPr>
        <w:t>կետի</w:t>
      </w:r>
      <w:r w:rsidR="00EB487B" w:rsidRPr="006E68AD">
        <w:rPr>
          <w:rFonts w:ascii="Sylfaen" w:hAnsi="Sylfaen"/>
          <w:sz w:val="20"/>
          <w:szCs w:val="20"/>
          <w:lang w:val="es-ES"/>
        </w:rPr>
        <w:t xml:space="preserve"> </w:t>
      </w:r>
      <w:r w:rsidR="00D5674E" w:rsidRPr="006E68AD">
        <w:rPr>
          <w:rFonts w:ascii="Sylfaen" w:hAnsi="Sylfaen" w:cs="Sylfaen"/>
          <w:sz w:val="20"/>
          <w:szCs w:val="20"/>
          <w:lang w:val="hy-AM"/>
        </w:rPr>
        <w:t>իմաստով</w:t>
      </w:r>
      <w:r w:rsidR="00D5674E" w:rsidRPr="006E68AD">
        <w:rPr>
          <w:rFonts w:ascii="Sylfaen" w:hAnsi="Sylfaen"/>
          <w:sz w:val="20"/>
          <w:szCs w:val="20"/>
          <w:lang w:val="hy-AM"/>
        </w:rPr>
        <w:t>`</w:t>
      </w:r>
    </w:p>
    <w:p w:rsidR="00D5674E" w:rsidRPr="006E68AD" w:rsidRDefault="00D5674E" w:rsidP="00B2561E">
      <w:pPr>
        <w:pStyle w:val="af4"/>
        <w:spacing w:before="0" w:beforeAutospacing="0" w:after="0" w:afterAutospacing="0"/>
        <w:ind w:firstLine="708"/>
        <w:jc w:val="both"/>
        <w:rPr>
          <w:rFonts w:ascii="Sylfaen" w:hAnsi="Sylfaen"/>
          <w:color w:val="000000"/>
          <w:sz w:val="20"/>
          <w:szCs w:val="20"/>
          <w:lang w:val="hy-AM"/>
        </w:rPr>
      </w:pPr>
      <w:r w:rsidRPr="006E68AD">
        <w:rPr>
          <w:rFonts w:ascii="Sylfaen" w:hAnsi="Sylfaen"/>
          <w:sz w:val="20"/>
          <w:szCs w:val="20"/>
          <w:lang w:val="hy-AM"/>
        </w:rPr>
        <w:t>1</w:t>
      </w:r>
      <w:r w:rsidRPr="006E68AD">
        <w:rPr>
          <w:rFonts w:ascii="Sylfaen" w:hAnsi="Sylfaen"/>
          <w:color w:val="000000"/>
          <w:sz w:val="20"/>
          <w:szCs w:val="20"/>
          <w:lang w:val="hy-AM"/>
        </w:rPr>
        <w:t xml:space="preserve">) </w:t>
      </w:r>
      <w:r w:rsidRPr="006E68AD">
        <w:rPr>
          <w:rFonts w:ascii="Sylfaen" w:hAnsi="Sylfaen" w:cs="Sylfaen"/>
          <w:sz w:val="20"/>
          <w:szCs w:val="20"/>
          <w:lang w:val="hy-AM"/>
        </w:rPr>
        <w:t>ֆիզիկական</w:t>
      </w:r>
      <w:r w:rsidRPr="006E68AD">
        <w:rPr>
          <w:rFonts w:ascii="Sylfaen" w:hAnsi="Sylfaen"/>
          <w:sz w:val="20"/>
          <w:szCs w:val="20"/>
          <w:lang w:val="hy-AM"/>
        </w:rPr>
        <w:t xml:space="preserve"> </w:t>
      </w:r>
      <w:r w:rsidRPr="006E68AD">
        <w:rPr>
          <w:rFonts w:ascii="Sylfaen" w:hAnsi="Sylfaen" w:cs="Sylfaen"/>
          <w:color w:val="000000"/>
          <w:sz w:val="20"/>
          <w:szCs w:val="20"/>
          <w:lang w:val="hy-AM"/>
        </w:rPr>
        <w:t>անձինք</w:t>
      </w:r>
      <w:r w:rsidRPr="006E68AD">
        <w:rPr>
          <w:rFonts w:ascii="Sylfaen" w:hAnsi="Sylfaen" w:cs="GHEA Grapalat"/>
          <w:color w:val="000000"/>
          <w:sz w:val="20"/>
          <w:szCs w:val="20"/>
          <w:lang w:val="hy-AM"/>
        </w:rPr>
        <w:t xml:space="preserve"> </w:t>
      </w:r>
      <w:r w:rsidRPr="006E68AD">
        <w:rPr>
          <w:rFonts w:ascii="Sylfaen" w:hAnsi="Sylfaen" w:cs="Sylfaen"/>
          <w:color w:val="000000"/>
          <w:sz w:val="20"/>
          <w:szCs w:val="20"/>
          <w:lang w:val="hy-AM"/>
        </w:rPr>
        <w:t>համարվում</w:t>
      </w:r>
      <w:r w:rsidRPr="006E68AD">
        <w:rPr>
          <w:rFonts w:ascii="Sylfaen" w:hAnsi="Sylfaen" w:cs="GHEA Grapalat"/>
          <w:color w:val="000000"/>
          <w:sz w:val="20"/>
          <w:szCs w:val="20"/>
          <w:lang w:val="hy-AM"/>
        </w:rPr>
        <w:t xml:space="preserve"> </w:t>
      </w:r>
      <w:r w:rsidRPr="006E68AD">
        <w:rPr>
          <w:rFonts w:ascii="Sylfaen" w:hAnsi="Sylfaen" w:cs="Sylfaen"/>
          <w:color w:val="000000"/>
          <w:sz w:val="20"/>
          <w:szCs w:val="20"/>
          <w:lang w:val="hy-AM"/>
        </w:rPr>
        <w:t>են</w:t>
      </w:r>
      <w:r w:rsidRPr="006E68AD">
        <w:rPr>
          <w:rFonts w:ascii="Sylfaen" w:hAnsi="Sylfaen" w:cs="GHEA Grapalat"/>
          <w:color w:val="000000"/>
          <w:sz w:val="20"/>
          <w:szCs w:val="20"/>
          <w:lang w:val="hy-AM"/>
        </w:rPr>
        <w:t xml:space="preserve"> </w:t>
      </w:r>
      <w:r w:rsidRPr="006E68AD">
        <w:rPr>
          <w:rFonts w:ascii="Sylfaen" w:hAnsi="Sylfaen" w:cs="Sylfaen"/>
          <w:color w:val="000000"/>
          <w:sz w:val="20"/>
          <w:szCs w:val="20"/>
          <w:lang w:val="hy-AM"/>
        </w:rPr>
        <w:t>փոխկապակցված</w:t>
      </w:r>
      <w:r w:rsidRPr="006E68AD">
        <w:rPr>
          <w:rFonts w:ascii="Sylfaen" w:hAnsi="Sylfaen" w:cs="GHEA Grapalat"/>
          <w:color w:val="000000"/>
          <w:sz w:val="20"/>
          <w:szCs w:val="20"/>
          <w:lang w:val="hy-AM"/>
        </w:rPr>
        <w:t xml:space="preserve">, </w:t>
      </w:r>
      <w:r w:rsidRPr="006E68AD">
        <w:rPr>
          <w:rFonts w:ascii="Sylfaen" w:hAnsi="Sylfaen" w:cs="Sylfaen"/>
          <w:color w:val="000000"/>
          <w:sz w:val="20"/>
          <w:szCs w:val="20"/>
          <w:lang w:val="hy-AM"/>
        </w:rPr>
        <w:t>եթե</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նրանք</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միևնույն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ընտանիքի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անդամ</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են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կամ</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վարում</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են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ընդհանուր</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տնտեսություն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կամ</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համատեղ</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ձեռնարկատիրական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գործունեություն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կամ</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գործել</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են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համաձայնեցված</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ելնելով</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ընդհանուր</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տնտեսական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շահերից</w:t>
      </w:r>
      <w:r w:rsidRPr="006E68AD">
        <w:rPr>
          <w:rFonts w:ascii="Sylfaen" w:hAnsi="Sylfaen"/>
          <w:color w:val="000000"/>
          <w:sz w:val="20"/>
          <w:szCs w:val="20"/>
          <w:lang w:val="hy-AM"/>
        </w:rPr>
        <w:t xml:space="preserve">, </w:t>
      </w:r>
    </w:p>
    <w:p w:rsidR="00D5674E" w:rsidRPr="006E68AD" w:rsidRDefault="00D5674E" w:rsidP="00B2561E">
      <w:pPr>
        <w:pStyle w:val="af4"/>
        <w:spacing w:before="0" w:beforeAutospacing="0" w:after="0" w:afterAutospacing="0"/>
        <w:ind w:firstLine="708"/>
        <w:jc w:val="both"/>
        <w:rPr>
          <w:rFonts w:ascii="Sylfaen" w:hAnsi="Sylfaen"/>
          <w:color w:val="000000"/>
          <w:sz w:val="20"/>
          <w:szCs w:val="20"/>
          <w:lang w:val="hy-AM"/>
        </w:rPr>
      </w:pPr>
      <w:r w:rsidRPr="006E68AD">
        <w:rPr>
          <w:rFonts w:ascii="Sylfaen" w:hAnsi="Sylfaen"/>
          <w:color w:val="000000"/>
          <w:sz w:val="20"/>
          <w:szCs w:val="20"/>
          <w:lang w:val="hy-AM"/>
        </w:rPr>
        <w:t xml:space="preserve">2) </w:t>
      </w:r>
      <w:r w:rsidRPr="006E68AD">
        <w:rPr>
          <w:rFonts w:ascii="Sylfaen" w:hAnsi="Sylfaen" w:cs="Sylfaen"/>
          <w:color w:val="000000"/>
          <w:sz w:val="20"/>
          <w:szCs w:val="20"/>
          <w:lang w:val="hy-AM"/>
        </w:rPr>
        <w:t>ֆիզիկական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և</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իրավաբանական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անձինք</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համարվում</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են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փոխկապակցված</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եթե</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նրանք</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գործել</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են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համաձայնեցված՝</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ելնելով</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ընդհանուր</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տնտեսական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շահերից</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կամ</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եթե</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տվյալ</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ֆիզիկական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անձը</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կամ</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նրա</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ընտանիքի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անդամը</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հանդիսանում</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է՝</w:t>
      </w:r>
    </w:p>
    <w:p w:rsidR="00D5674E" w:rsidRPr="006E68AD" w:rsidRDefault="00D5674E" w:rsidP="00037DDE">
      <w:pPr>
        <w:pStyle w:val="af4"/>
        <w:spacing w:before="0" w:beforeAutospacing="0" w:after="0" w:afterAutospacing="0"/>
        <w:ind w:firstLine="708"/>
        <w:jc w:val="both"/>
        <w:rPr>
          <w:rFonts w:ascii="Sylfaen" w:hAnsi="Sylfaen"/>
          <w:color w:val="000000"/>
          <w:sz w:val="20"/>
          <w:szCs w:val="20"/>
          <w:lang w:val="hy-AM"/>
        </w:rPr>
      </w:pPr>
      <w:r w:rsidRPr="006E68AD">
        <w:rPr>
          <w:rFonts w:ascii="Sylfaen" w:hAnsi="Sylfaen" w:cs="Sylfaen"/>
          <w:color w:val="000000"/>
          <w:sz w:val="20"/>
          <w:szCs w:val="20"/>
          <w:lang w:val="hy-AM"/>
        </w:rPr>
        <w:t>ա</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տվյալ</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իրավաբանական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անձի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բաժնետոմսերի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տաս</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տոկոսից</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ավելին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տնօրինող</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մասնակից</w:t>
      </w:r>
      <w:r w:rsidRPr="006E68AD">
        <w:rPr>
          <w:rFonts w:ascii="Sylfaen" w:hAnsi="Sylfaen"/>
          <w:color w:val="000000"/>
          <w:sz w:val="20"/>
          <w:szCs w:val="20"/>
          <w:lang w:val="hy-AM"/>
        </w:rPr>
        <w:t>.</w:t>
      </w:r>
    </w:p>
    <w:p w:rsidR="00D5674E" w:rsidRPr="006E68AD" w:rsidRDefault="00D5674E" w:rsidP="00037DDE">
      <w:pPr>
        <w:pStyle w:val="af4"/>
        <w:spacing w:before="0" w:beforeAutospacing="0" w:after="0" w:afterAutospacing="0"/>
        <w:ind w:firstLine="708"/>
        <w:jc w:val="both"/>
        <w:rPr>
          <w:rFonts w:ascii="Sylfaen" w:hAnsi="Sylfaen"/>
          <w:color w:val="000000"/>
          <w:sz w:val="20"/>
          <w:szCs w:val="20"/>
          <w:lang w:val="hy-AM"/>
        </w:rPr>
      </w:pPr>
      <w:r w:rsidRPr="006E68AD">
        <w:rPr>
          <w:rFonts w:ascii="Sylfaen" w:hAnsi="Sylfaen" w:cs="Sylfaen"/>
          <w:color w:val="000000"/>
          <w:sz w:val="20"/>
          <w:szCs w:val="20"/>
          <w:lang w:val="hy-AM"/>
        </w:rPr>
        <w:t>բ</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Հայաստանի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Հանրապետության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օրենսդրությամբ</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չարգելված</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այլ</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ձևով</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իրավաբանական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անձի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որոշումները</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կանխորոշելու</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հնարավորություն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ունեցող</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անձ</w:t>
      </w:r>
      <w:r w:rsidRPr="006E68AD">
        <w:rPr>
          <w:rFonts w:ascii="Sylfaen" w:hAnsi="Sylfaen"/>
          <w:color w:val="000000"/>
          <w:sz w:val="20"/>
          <w:szCs w:val="20"/>
          <w:lang w:val="hy-AM"/>
        </w:rPr>
        <w:t>.</w:t>
      </w:r>
    </w:p>
    <w:p w:rsidR="00D5674E" w:rsidRPr="006E68AD" w:rsidRDefault="00D5674E" w:rsidP="00037DDE">
      <w:pPr>
        <w:pStyle w:val="af4"/>
        <w:spacing w:before="0" w:beforeAutospacing="0" w:after="0" w:afterAutospacing="0"/>
        <w:ind w:firstLine="708"/>
        <w:jc w:val="both"/>
        <w:rPr>
          <w:rFonts w:ascii="Sylfaen" w:hAnsi="Sylfaen"/>
          <w:color w:val="000000"/>
          <w:sz w:val="20"/>
          <w:szCs w:val="20"/>
          <w:lang w:val="hy-AM"/>
        </w:rPr>
      </w:pPr>
      <w:r w:rsidRPr="006E68AD">
        <w:rPr>
          <w:rFonts w:ascii="Sylfaen" w:hAnsi="Sylfaen" w:cs="Sylfaen"/>
          <w:color w:val="000000"/>
          <w:sz w:val="20"/>
          <w:szCs w:val="20"/>
          <w:lang w:val="hy-AM"/>
        </w:rPr>
        <w:t>գ</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տվյալ</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իրավաբանական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անձի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խորհրդի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նախագահ</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խորհրդի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նախագահի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տեղակալ</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խորհրդի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անդամ</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գործադիր</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տնօրեն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նրա</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տեղակալ</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գործադիր</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մարմնի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գործառույթներ</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իրականացնող</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կոլեգիալ</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մարմնի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նախագահ</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անդամ</w:t>
      </w:r>
      <w:r w:rsidRPr="006E68AD">
        <w:rPr>
          <w:rFonts w:ascii="Sylfaen" w:hAnsi="Sylfaen"/>
          <w:color w:val="000000"/>
          <w:sz w:val="20"/>
          <w:szCs w:val="20"/>
          <w:lang w:val="hy-AM"/>
        </w:rPr>
        <w:t>.</w:t>
      </w:r>
    </w:p>
    <w:p w:rsidR="00D5674E" w:rsidRPr="006E68AD" w:rsidRDefault="00D5674E" w:rsidP="00037DDE">
      <w:pPr>
        <w:pStyle w:val="af4"/>
        <w:spacing w:before="0" w:beforeAutospacing="0" w:after="0" w:afterAutospacing="0"/>
        <w:ind w:firstLine="708"/>
        <w:jc w:val="both"/>
        <w:rPr>
          <w:rFonts w:ascii="Sylfaen" w:hAnsi="Sylfaen"/>
          <w:color w:val="000000"/>
          <w:sz w:val="20"/>
          <w:szCs w:val="20"/>
          <w:lang w:val="hy-AM"/>
        </w:rPr>
      </w:pPr>
      <w:r w:rsidRPr="006E68AD">
        <w:rPr>
          <w:rFonts w:ascii="Sylfaen" w:hAnsi="Sylfaen" w:cs="Sylfaen"/>
          <w:color w:val="000000"/>
          <w:sz w:val="20"/>
          <w:szCs w:val="20"/>
          <w:lang w:val="hy-AM"/>
        </w:rPr>
        <w:t>դ</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իրավաբանական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անձի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այնպիսի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աշխատակից</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որն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աշխատում</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է</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գործադիր</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տնօրենի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անմիջական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ղեկավարության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ներքո</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կամ</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իրավաբանական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անձի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կառավարման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մարմինների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կողմից</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որոշումների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կայացման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հարցում</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որևէ</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էական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ազդեցություն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ունի</w:t>
      </w:r>
      <w:r w:rsidRPr="006E68AD">
        <w:rPr>
          <w:rFonts w:ascii="Sylfaen" w:hAnsi="Sylfaen"/>
          <w:color w:val="000000"/>
          <w:sz w:val="20"/>
          <w:szCs w:val="20"/>
          <w:lang w:val="hy-AM"/>
        </w:rPr>
        <w:t>.</w:t>
      </w:r>
    </w:p>
    <w:p w:rsidR="00D5674E" w:rsidRPr="006E68AD" w:rsidRDefault="00D5674E" w:rsidP="00581057">
      <w:pPr>
        <w:pStyle w:val="af4"/>
        <w:spacing w:before="0" w:beforeAutospacing="0" w:after="0" w:afterAutospacing="0"/>
        <w:ind w:firstLine="708"/>
        <w:jc w:val="both"/>
        <w:rPr>
          <w:rFonts w:ascii="Sylfaen" w:hAnsi="Sylfaen"/>
          <w:color w:val="000000"/>
          <w:sz w:val="20"/>
          <w:szCs w:val="20"/>
          <w:lang w:val="hy-AM"/>
        </w:rPr>
      </w:pPr>
      <w:r w:rsidRPr="006E68AD">
        <w:rPr>
          <w:rFonts w:ascii="Sylfaen" w:hAnsi="Sylfaen"/>
          <w:sz w:val="20"/>
          <w:szCs w:val="20"/>
          <w:lang w:val="hy-AM"/>
        </w:rPr>
        <w:t xml:space="preserve">3) </w:t>
      </w:r>
      <w:r w:rsidRPr="006E68AD">
        <w:rPr>
          <w:rFonts w:ascii="Sylfaen" w:hAnsi="Sylfaen" w:cs="Sylfaen"/>
          <w:sz w:val="20"/>
          <w:szCs w:val="20"/>
          <w:lang w:val="hy-AM"/>
        </w:rPr>
        <w:t>ֆիզիկական</w:t>
      </w:r>
      <w:r w:rsidRPr="006E68AD">
        <w:rPr>
          <w:rFonts w:ascii="Sylfaen" w:hAnsi="Sylfaen"/>
          <w:sz w:val="20"/>
          <w:szCs w:val="20"/>
          <w:lang w:val="hy-AM"/>
        </w:rPr>
        <w:t xml:space="preserve"> </w:t>
      </w:r>
      <w:r w:rsidRPr="006E68AD">
        <w:rPr>
          <w:rFonts w:ascii="Sylfaen" w:hAnsi="Sylfaen" w:cs="Sylfaen"/>
          <w:sz w:val="20"/>
          <w:szCs w:val="20"/>
          <w:lang w:val="hy-AM"/>
        </w:rPr>
        <w:t>անձի</w:t>
      </w:r>
      <w:r w:rsidRPr="006E68AD">
        <w:rPr>
          <w:rFonts w:ascii="Sylfaen" w:hAnsi="Sylfaen"/>
          <w:sz w:val="20"/>
          <w:szCs w:val="20"/>
          <w:lang w:val="hy-AM"/>
        </w:rPr>
        <w:t xml:space="preserve"> </w:t>
      </w:r>
      <w:r w:rsidRPr="006E68AD">
        <w:rPr>
          <w:rFonts w:ascii="Sylfaen" w:hAnsi="Sylfaen" w:cs="Sylfaen"/>
          <w:sz w:val="20"/>
          <w:szCs w:val="20"/>
          <w:lang w:val="hy-AM"/>
        </w:rPr>
        <w:t>կարգավիճակ</w:t>
      </w:r>
      <w:r w:rsidRPr="006E68AD">
        <w:rPr>
          <w:rFonts w:ascii="Sylfaen" w:hAnsi="Sylfaen"/>
          <w:sz w:val="20"/>
          <w:szCs w:val="20"/>
          <w:lang w:val="hy-AM"/>
        </w:rPr>
        <w:t xml:space="preserve"> </w:t>
      </w:r>
      <w:r w:rsidRPr="006E68AD">
        <w:rPr>
          <w:rFonts w:ascii="Sylfaen" w:hAnsi="Sylfaen" w:cs="Sylfaen"/>
          <w:sz w:val="20"/>
          <w:szCs w:val="20"/>
          <w:lang w:val="hy-AM"/>
        </w:rPr>
        <w:t>չունեցող</w:t>
      </w:r>
      <w:r w:rsidRPr="006E68AD">
        <w:rPr>
          <w:rFonts w:ascii="Sylfaen" w:hAnsi="Sylfaen"/>
          <w:sz w:val="20"/>
          <w:szCs w:val="20"/>
          <w:lang w:val="hy-AM"/>
        </w:rPr>
        <w:t xml:space="preserve"> </w:t>
      </w:r>
      <w:r w:rsidRPr="006E68AD">
        <w:rPr>
          <w:rFonts w:ascii="Sylfaen" w:hAnsi="Sylfaen" w:cs="Sylfaen"/>
          <w:sz w:val="20"/>
          <w:szCs w:val="20"/>
          <w:lang w:val="hy-AM"/>
        </w:rPr>
        <w:t>մասնակիցները</w:t>
      </w:r>
      <w:r w:rsidRPr="006E68AD">
        <w:rPr>
          <w:rFonts w:ascii="Sylfaen" w:hAnsi="Sylfaen"/>
          <w:sz w:val="20"/>
          <w:szCs w:val="20"/>
          <w:lang w:val="hy-AM"/>
        </w:rPr>
        <w:t xml:space="preserve"> </w:t>
      </w:r>
      <w:r w:rsidRPr="006E68AD">
        <w:rPr>
          <w:rFonts w:ascii="Sylfaen" w:hAnsi="Sylfaen" w:cs="Sylfaen"/>
          <w:color w:val="000000"/>
          <w:sz w:val="20"/>
          <w:szCs w:val="20"/>
          <w:lang w:val="hy-AM"/>
        </w:rPr>
        <w:t>համարվում</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են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փոխկապակցված</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եթե</w:t>
      </w:r>
      <w:r w:rsidRPr="006E68AD">
        <w:rPr>
          <w:rFonts w:ascii="Sylfaen" w:hAnsi="Sylfaen"/>
          <w:color w:val="000000"/>
          <w:sz w:val="20"/>
          <w:szCs w:val="20"/>
          <w:lang w:val="hy-AM"/>
        </w:rPr>
        <w:t xml:space="preserve">` </w:t>
      </w:r>
    </w:p>
    <w:p w:rsidR="00D5674E" w:rsidRPr="006E68AD" w:rsidRDefault="00D5674E" w:rsidP="00037DDE">
      <w:pPr>
        <w:pStyle w:val="af4"/>
        <w:spacing w:before="0" w:beforeAutospacing="0" w:after="0" w:afterAutospacing="0"/>
        <w:ind w:firstLine="269"/>
        <w:jc w:val="both"/>
        <w:rPr>
          <w:rFonts w:ascii="Sylfaen" w:hAnsi="Sylfaen"/>
          <w:color w:val="000000"/>
          <w:sz w:val="20"/>
          <w:szCs w:val="20"/>
          <w:lang w:val="hy-AM"/>
        </w:rPr>
      </w:pPr>
      <w:r w:rsidRPr="006E68AD">
        <w:rPr>
          <w:rFonts w:ascii="Sylfaen" w:hAnsi="Sylfaen"/>
          <w:color w:val="000000"/>
          <w:sz w:val="20"/>
          <w:szCs w:val="20"/>
          <w:lang w:val="hy-AM"/>
        </w:rPr>
        <w:tab/>
      </w:r>
      <w:r w:rsidRPr="006E68AD">
        <w:rPr>
          <w:rFonts w:ascii="Sylfaen" w:hAnsi="Sylfaen" w:cs="Sylfaen"/>
          <w:color w:val="000000"/>
          <w:sz w:val="20"/>
          <w:szCs w:val="20"/>
          <w:lang w:val="hy-AM"/>
        </w:rPr>
        <w:t>ա</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տվյալ</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անձը</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քվեարկելու</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իրավունքով</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տիրապետում</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է</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մյուսի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ձայնի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իրավունք</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տվող</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բաժնետոմսերի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բաժնեմասերի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փայերի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այսուհետ</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բաժնետոմս</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տաս</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և</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ավելի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տոկոսին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կամ</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իր</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մասնակցության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ուժով</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կամ</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տվյալ</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անձանց</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միջև</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կնքված</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պայմանագրին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համապատասխան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հնարավորություն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ունի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կանխորոշել</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մյուսի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որոշումները</w:t>
      </w:r>
      <w:r w:rsidRPr="006E68AD">
        <w:rPr>
          <w:rFonts w:ascii="Sylfaen" w:hAnsi="Sylfaen"/>
          <w:color w:val="000000"/>
          <w:sz w:val="20"/>
          <w:szCs w:val="20"/>
          <w:lang w:val="hy-AM"/>
        </w:rPr>
        <w:t>.</w:t>
      </w:r>
    </w:p>
    <w:p w:rsidR="00D5674E" w:rsidRPr="006E68AD" w:rsidRDefault="00D5674E" w:rsidP="00037DDE">
      <w:pPr>
        <w:pStyle w:val="af4"/>
        <w:spacing w:before="0" w:beforeAutospacing="0" w:after="0" w:afterAutospacing="0"/>
        <w:ind w:firstLine="269"/>
        <w:jc w:val="both"/>
        <w:rPr>
          <w:rFonts w:ascii="Sylfaen" w:hAnsi="Sylfaen"/>
          <w:color w:val="000000"/>
          <w:sz w:val="20"/>
          <w:szCs w:val="20"/>
          <w:lang w:val="hy-AM"/>
        </w:rPr>
      </w:pPr>
      <w:r w:rsidRPr="006E68AD">
        <w:rPr>
          <w:rFonts w:ascii="Sylfaen" w:hAnsi="Sylfaen"/>
          <w:color w:val="000000"/>
          <w:sz w:val="20"/>
          <w:szCs w:val="20"/>
          <w:lang w:val="hy-AM"/>
        </w:rPr>
        <w:tab/>
      </w:r>
      <w:r w:rsidRPr="006E68AD">
        <w:rPr>
          <w:rFonts w:ascii="Sylfaen" w:hAnsi="Sylfaen" w:cs="Sylfaen"/>
          <w:color w:val="000000"/>
          <w:sz w:val="20"/>
          <w:szCs w:val="20"/>
          <w:lang w:val="hy-AM"/>
        </w:rPr>
        <w:t>բ</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նրանցից</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մեկի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ձայնի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իրավունք</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տվող</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բաժնետոմսերի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տաս</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տոկոսից</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ավելիին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տիրապետող</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կամ</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օրենքով</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չարգելված</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այլ</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ձևով</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նրա</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որոշումները</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կանխորոշելու</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հնարավորություն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ունեցող</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մասնակիցը</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բաժնետերը</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և</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կամ</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մասնակիցները</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բաժնետերերը</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կամ</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նրանց</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ընտանիքի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անդամները</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եթե</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մասնակիցը</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ֆիզիկական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անձ</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է</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իրավունք</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ունեն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ուղղակի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կամ</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անուղղակի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կերպով</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տիրապետել</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այդ</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թվում</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առուվաճառքի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հավատարմագրային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կառավարման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համատեղ</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գործունեության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պայմանագրերի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հանձնարարականի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կամ</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այլ</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գործարքների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հիման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վրա</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մյուսի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ձայնի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իրավունք</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տվող</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բաժնետոմսերի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տաս</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տոկոսից</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ավելիին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կամ</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ունեն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Հայաստանի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Հանրապետության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օրենսդրությամբ</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չարգելված</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այլ</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ձևով</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վերջինիս</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որոշումները</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կանխորոշելու</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հնարավորություն</w:t>
      </w:r>
      <w:r w:rsidRPr="006E68AD">
        <w:rPr>
          <w:rFonts w:ascii="Sylfaen" w:hAnsi="Sylfaen"/>
          <w:color w:val="000000"/>
          <w:sz w:val="20"/>
          <w:szCs w:val="20"/>
          <w:lang w:val="hy-AM"/>
        </w:rPr>
        <w:t>.</w:t>
      </w:r>
    </w:p>
    <w:p w:rsidR="00D5674E" w:rsidRPr="006E68AD" w:rsidRDefault="00D5674E" w:rsidP="00037DDE">
      <w:pPr>
        <w:pStyle w:val="af4"/>
        <w:spacing w:before="0" w:beforeAutospacing="0" w:after="0" w:afterAutospacing="0"/>
        <w:ind w:firstLine="708"/>
        <w:jc w:val="both"/>
        <w:rPr>
          <w:rFonts w:ascii="Sylfaen" w:hAnsi="Sylfaen"/>
          <w:sz w:val="20"/>
          <w:szCs w:val="20"/>
          <w:lang w:val="hy-AM"/>
        </w:rPr>
      </w:pPr>
      <w:r w:rsidRPr="006E68AD">
        <w:rPr>
          <w:rFonts w:ascii="Sylfaen" w:hAnsi="Sylfaen" w:cs="Sylfaen"/>
          <w:color w:val="000000"/>
          <w:sz w:val="20"/>
          <w:szCs w:val="20"/>
          <w:lang w:val="hy-AM"/>
        </w:rPr>
        <w:t>գ</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նրանցից</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մեկի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որևէ</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կառավարման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մարմնի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կամ</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նման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պարտականություններ</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կատարող</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այլ</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անձանց</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ինչպես</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նաև</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նրանց</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ընտանիքի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անդամներից</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որևէ</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մեկը</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միաժամանակ</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հանդիսանում</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է</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մյուս</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անձի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որևէ</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կառավարման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մարմնի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անդամ</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կամ</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նման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պարտականություններ</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կատարող</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այլ</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անձ</w:t>
      </w:r>
      <w:r w:rsidRPr="006E68AD">
        <w:rPr>
          <w:rFonts w:ascii="Sylfaen" w:hAnsi="Sylfaen"/>
          <w:color w:val="000000"/>
          <w:sz w:val="20"/>
          <w:szCs w:val="20"/>
          <w:lang w:val="hy-AM"/>
        </w:rPr>
        <w:t>.</w:t>
      </w:r>
    </w:p>
    <w:p w:rsidR="00D5674E" w:rsidRPr="006E68AD" w:rsidRDefault="00D5674E" w:rsidP="00037DDE">
      <w:pPr>
        <w:pStyle w:val="af4"/>
        <w:spacing w:before="0" w:beforeAutospacing="0" w:after="0" w:afterAutospacing="0"/>
        <w:ind w:firstLine="708"/>
        <w:jc w:val="both"/>
        <w:rPr>
          <w:rFonts w:ascii="Sylfaen" w:hAnsi="Sylfaen"/>
          <w:color w:val="000000"/>
          <w:sz w:val="20"/>
          <w:szCs w:val="20"/>
          <w:lang w:val="hy-AM"/>
        </w:rPr>
      </w:pPr>
      <w:r w:rsidRPr="006E68AD">
        <w:rPr>
          <w:rFonts w:ascii="Sylfaen" w:hAnsi="Sylfaen" w:cs="Sylfaen"/>
          <w:color w:val="000000"/>
          <w:sz w:val="20"/>
          <w:szCs w:val="20"/>
          <w:lang w:val="hy-AM"/>
        </w:rPr>
        <w:t>դ</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նրանք</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գործել</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կամ</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գործում</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են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համաձայնեցված՝</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ելնելով</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ընդհանուր</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տնտեսական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շահերից</w:t>
      </w:r>
      <w:r w:rsidRPr="006E68AD">
        <w:rPr>
          <w:rFonts w:ascii="Sylfaen" w:hAnsi="Sylfaen"/>
          <w:color w:val="000000"/>
          <w:sz w:val="20"/>
          <w:szCs w:val="20"/>
          <w:lang w:val="hy-AM"/>
        </w:rPr>
        <w:t>.</w:t>
      </w:r>
    </w:p>
    <w:p w:rsidR="00D5674E" w:rsidRPr="006E68AD" w:rsidRDefault="00D5674E" w:rsidP="00037DDE">
      <w:pPr>
        <w:ind w:firstLine="284"/>
        <w:jc w:val="both"/>
        <w:rPr>
          <w:rFonts w:ascii="Sylfaen" w:hAnsi="Sylfaen"/>
          <w:color w:val="000000"/>
          <w:sz w:val="20"/>
          <w:szCs w:val="20"/>
          <w:lang w:val="hy-AM"/>
        </w:rPr>
      </w:pP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Սույն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կետի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իմաստով</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ընտանիքի</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անդամ</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են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համարվում</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հայրը</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մայրը</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ամուսինը</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ամուսնու</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ծնողները</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տատը</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պապը</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քույրը</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եղբայրը</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երեխաները</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քրոջ</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կամ</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եղբոր</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ամուսինն</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ու</w:t>
      </w:r>
      <w:r w:rsidRPr="006E68AD">
        <w:rPr>
          <w:rFonts w:ascii="Sylfaen" w:hAnsi="Sylfaen"/>
          <w:color w:val="000000"/>
          <w:sz w:val="20"/>
          <w:szCs w:val="20"/>
          <w:lang w:val="hy-AM"/>
        </w:rPr>
        <w:t xml:space="preserve"> </w:t>
      </w:r>
      <w:r w:rsidRPr="006E68AD">
        <w:rPr>
          <w:rFonts w:ascii="Sylfaen" w:hAnsi="Sylfaen" w:cs="Sylfaen"/>
          <w:color w:val="000000"/>
          <w:sz w:val="20"/>
          <w:szCs w:val="20"/>
          <w:lang w:val="hy-AM"/>
        </w:rPr>
        <w:t>երեխաները</w:t>
      </w:r>
      <w:r w:rsidRPr="006E68AD">
        <w:rPr>
          <w:rFonts w:ascii="Sylfaen" w:hAnsi="Sylfaen"/>
          <w:color w:val="000000"/>
          <w:sz w:val="20"/>
          <w:szCs w:val="20"/>
          <w:lang w:val="hy-AM"/>
        </w:rPr>
        <w:t>:</w:t>
      </w:r>
    </w:p>
    <w:p w:rsidR="00096865" w:rsidRPr="006E68AD" w:rsidRDefault="00096865" w:rsidP="00037DDE">
      <w:pPr>
        <w:ind w:firstLine="567"/>
        <w:jc w:val="both"/>
        <w:rPr>
          <w:rFonts w:ascii="Sylfaen" w:hAnsi="Sylfaen" w:cs="Arial"/>
          <w:sz w:val="20"/>
          <w:lang w:val="hy-AM"/>
        </w:rPr>
      </w:pPr>
      <w:r w:rsidRPr="006E68AD">
        <w:rPr>
          <w:rFonts w:ascii="Sylfaen" w:hAnsi="Sylfaen" w:cs="Arial Armenian"/>
          <w:sz w:val="20"/>
          <w:lang w:val="hy-AM"/>
        </w:rPr>
        <w:t>2.</w:t>
      </w:r>
      <w:r w:rsidR="007968A3" w:rsidRPr="006E68AD">
        <w:rPr>
          <w:rFonts w:ascii="Sylfaen" w:hAnsi="Sylfaen" w:cs="Arial Armenian"/>
          <w:sz w:val="20"/>
          <w:lang w:val="hy-AM"/>
        </w:rPr>
        <w:t>4</w:t>
      </w:r>
      <w:r w:rsidR="00773485" w:rsidRPr="006E68AD">
        <w:rPr>
          <w:rFonts w:ascii="Sylfaen" w:hAnsi="Sylfaen" w:cs="Arial Armenian"/>
          <w:sz w:val="20"/>
          <w:lang w:val="hy-AM"/>
        </w:rPr>
        <w:t xml:space="preserve"> </w:t>
      </w:r>
      <w:r w:rsidRPr="006E68AD">
        <w:rPr>
          <w:rFonts w:ascii="Sylfaen" w:hAnsi="Sylfaen" w:cs="Sylfaen"/>
          <w:sz w:val="20"/>
          <w:lang w:val="hy-AM"/>
        </w:rPr>
        <w:t>Մասնակիցը</w:t>
      </w:r>
      <w:r w:rsidRPr="006E68AD">
        <w:rPr>
          <w:rFonts w:ascii="Sylfaen" w:hAnsi="Sylfaen" w:cs="Arial"/>
          <w:sz w:val="20"/>
          <w:lang w:val="hy-AM"/>
        </w:rPr>
        <w:t xml:space="preserve"> </w:t>
      </w:r>
      <w:r w:rsidRPr="006E68AD">
        <w:rPr>
          <w:rFonts w:ascii="Sylfaen" w:hAnsi="Sylfaen" w:cs="Sylfaen"/>
          <w:sz w:val="20"/>
          <w:lang w:val="hy-AM"/>
        </w:rPr>
        <w:t>պետք</w:t>
      </w:r>
      <w:r w:rsidRPr="006E68AD">
        <w:rPr>
          <w:rFonts w:ascii="Sylfaen" w:hAnsi="Sylfaen" w:cs="Arial"/>
          <w:sz w:val="20"/>
          <w:lang w:val="hy-AM"/>
        </w:rPr>
        <w:t xml:space="preserve"> </w:t>
      </w:r>
      <w:r w:rsidRPr="006E68AD">
        <w:rPr>
          <w:rFonts w:ascii="Sylfaen" w:hAnsi="Sylfaen" w:cs="Sylfaen"/>
          <w:sz w:val="20"/>
          <w:lang w:val="hy-AM"/>
        </w:rPr>
        <w:t>է</w:t>
      </w:r>
      <w:r w:rsidRPr="006E68AD">
        <w:rPr>
          <w:rFonts w:ascii="Sylfaen" w:hAnsi="Sylfaen" w:cs="Arial"/>
          <w:sz w:val="20"/>
          <w:lang w:val="hy-AM"/>
        </w:rPr>
        <w:t xml:space="preserve"> </w:t>
      </w:r>
      <w:r w:rsidRPr="006E68AD">
        <w:rPr>
          <w:rFonts w:ascii="Sylfaen" w:hAnsi="Sylfaen" w:cs="Sylfaen"/>
          <w:sz w:val="20"/>
          <w:lang w:val="hy-AM"/>
        </w:rPr>
        <w:t>ունենա</w:t>
      </w:r>
      <w:r w:rsidRPr="006E68AD">
        <w:rPr>
          <w:rFonts w:ascii="Sylfaen" w:hAnsi="Sylfaen" w:cs="Arial"/>
          <w:sz w:val="20"/>
          <w:lang w:val="hy-AM"/>
        </w:rPr>
        <w:t xml:space="preserve"> </w:t>
      </w:r>
      <w:r w:rsidRPr="006E68AD">
        <w:rPr>
          <w:rFonts w:ascii="Sylfaen" w:hAnsi="Sylfaen" w:cs="Sylfaen"/>
          <w:sz w:val="20"/>
          <w:lang w:val="hy-AM"/>
        </w:rPr>
        <w:t>կնքվելիք</w:t>
      </w:r>
      <w:r w:rsidRPr="006E68AD">
        <w:rPr>
          <w:rFonts w:ascii="Sylfaen" w:hAnsi="Sylfaen" w:cs="Arial"/>
          <w:sz w:val="20"/>
          <w:lang w:val="hy-AM"/>
        </w:rPr>
        <w:t xml:space="preserve"> </w:t>
      </w:r>
      <w:r w:rsidRPr="006E68AD">
        <w:rPr>
          <w:rFonts w:ascii="Sylfaen" w:hAnsi="Sylfaen" w:cs="Sylfaen"/>
          <w:sz w:val="20"/>
          <w:lang w:val="hy-AM"/>
        </w:rPr>
        <w:t>պայմանագրով</w:t>
      </w:r>
      <w:r w:rsidRPr="006E68AD">
        <w:rPr>
          <w:rFonts w:ascii="Sylfaen" w:hAnsi="Sylfaen" w:cs="Arial"/>
          <w:sz w:val="20"/>
          <w:lang w:val="hy-AM"/>
        </w:rPr>
        <w:t xml:space="preserve"> </w:t>
      </w:r>
      <w:r w:rsidRPr="006E68AD">
        <w:rPr>
          <w:rFonts w:ascii="Sylfaen" w:hAnsi="Sylfaen" w:cs="Sylfaen"/>
          <w:sz w:val="20"/>
          <w:lang w:val="hy-AM"/>
        </w:rPr>
        <w:t>նախատեսված</w:t>
      </w:r>
      <w:r w:rsidRPr="006E68AD">
        <w:rPr>
          <w:rFonts w:ascii="Sylfaen" w:hAnsi="Sylfaen" w:cs="Arial"/>
          <w:sz w:val="20"/>
          <w:lang w:val="hy-AM"/>
        </w:rPr>
        <w:t xml:space="preserve"> </w:t>
      </w:r>
      <w:r w:rsidRPr="006E68AD">
        <w:rPr>
          <w:rFonts w:ascii="Sylfaen" w:hAnsi="Sylfaen" w:cs="Sylfaen"/>
          <w:sz w:val="20"/>
          <w:lang w:val="hy-AM"/>
        </w:rPr>
        <w:t>պարտավորությունների</w:t>
      </w:r>
      <w:r w:rsidRPr="006E68AD">
        <w:rPr>
          <w:rFonts w:ascii="Sylfaen" w:hAnsi="Sylfaen" w:cs="Arial"/>
          <w:sz w:val="20"/>
          <w:lang w:val="hy-AM"/>
        </w:rPr>
        <w:t xml:space="preserve"> </w:t>
      </w:r>
      <w:r w:rsidRPr="006E68AD">
        <w:rPr>
          <w:rFonts w:ascii="Sylfaen" w:hAnsi="Sylfaen" w:cs="Sylfaen"/>
          <w:sz w:val="20"/>
          <w:lang w:val="hy-AM"/>
        </w:rPr>
        <w:t>կատարման</w:t>
      </w:r>
      <w:r w:rsidRPr="006E68AD">
        <w:rPr>
          <w:rFonts w:ascii="Sylfaen" w:hAnsi="Sylfaen" w:cs="Arial"/>
          <w:sz w:val="20"/>
          <w:lang w:val="hy-AM"/>
        </w:rPr>
        <w:t xml:space="preserve"> </w:t>
      </w:r>
      <w:r w:rsidRPr="006E68AD">
        <w:rPr>
          <w:rFonts w:ascii="Sylfaen" w:hAnsi="Sylfaen" w:cs="Sylfaen"/>
          <w:sz w:val="20"/>
          <w:lang w:val="hy-AM"/>
        </w:rPr>
        <w:t>համար</w:t>
      </w:r>
      <w:r w:rsidRPr="006E68AD">
        <w:rPr>
          <w:rFonts w:ascii="Sylfaen" w:hAnsi="Sylfaen" w:cs="Arial"/>
          <w:sz w:val="20"/>
          <w:lang w:val="hy-AM"/>
        </w:rPr>
        <w:t xml:space="preserve"> </w:t>
      </w:r>
      <w:r w:rsidRPr="006E68AD">
        <w:rPr>
          <w:rFonts w:ascii="Sylfaen" w:hAnsi="Sylfaen" w:cs="Sylfaen"/>
          <w:sz w:val="20"/>
          <w:lang w:val="hy-AM"/>
        </w:rPr>
        <w:t>պահանջվող</w:t>
      </w:r>
      <w:r w:rsidRPr="006E68AD">
        <w:rPr>
          <w:rFonts w:ascii="Sylfaen" w:hAnsi="Sylfaen" w:cs="Arial"/>
          <w:sz w:val="20"/>
          <w:lang w:val="hy-AM"/>
        </w:rPr>
        <w:t>`</w:t>
      </w:r>
    </w:p>
    <w:p w:rsidR="00305F6D" w:rsidRPr="006E68AD" w:rsidRDefault="000F4D7B" w:rsidP="00037DDE">
      <w:pPr>
        <w:ind w:firstLine="567"/>
        <w:jc w:val="both"/>
        <w:rPr>
          <w:rFonts w:ascii="Sylfaen" w:hAnsi="Sylfaen" w:cs="Arial"/>
          <w:sz w:val="20"/>
          <w:lang w:val="hy-AM"/>
        </w:rPr>
      </w:pPr>
      <w:r w:rsidRPr="006E68AD">
        <w:rPr>
          <w:rFonts w:ascii="Sylfaen" w:hAnsi="Sylfaen" w:cs="Arial"/>
          <w:sz w:val="20"/>
          <w:lang w:val="es-ES"/>
        </w:rPr>
        <w:t>1</w:t>
      </w:r>
      <w:r w:rsidR="00305F6D" w:rsidRPr="006E68AD">
        <w:rPr>
          <w:rFonts w:ascii="Sylfaen" w:hAnsi="Sylfaen" w:cs="Arial Armenian"/>
          <w:sz w:val="20"/>
          <w:lang w:val="hy-AM"/>
        </w:rPr>
        <w:t xml:space="preserve">) </w:t>
      </w:r>
      <w:r w:rsidR="00305F6D" w:rsidRPr="006E68AD">
        <w:rPr>
          <w:rFonts w:ascii="Sylfaen" w:hAnsi="Sylfaen" w:cs="Sylfaen"/>
          <w:sz w:val="20"/>
          <w:lang w:val="hy-AM"/>
        </w:rPr>
        <w:t>մասնագիտական</w:t>
      </w:r>
      <w:r w:rsidR="00305F6D" w:rsidRPr="006E68AD">
        <w:rPr>
          <w:rFonts w:ascii="Sylfaen" w:hAnsi="Sylfaen" w:cs="Arial"/>
          <w:sz w:val="20"/>
          <w:lang w:val="hy-AM"/>
        </w:rPr>
        <w:t xml:space="preserve"> </w:t>
      </w:r>
      <w:r w:rsidR="00305F6D" w:rsidRPr="006E68AD">
        <w:rPr>
          <w:rFonts w:ascii="Sylfaen" w:hAnsi="Sylfaen" w:cs="Sylfaen"/>
          <w:sz w:val="20"/>
          <w:lang w:val="hy-AM"/>
        </w:rPr>
        <w:t>փորձառություն</w:t>
      </w:r>
      <w:r w:rsidR="00305F6D" w:rsidRPr="006E68AD">
        <w:rPr>
          <w:rFonts w:ascii="Sylfaen" w:hAnsi="Sylfaen" w:cs="Arial"/>
          <w:sz w:val="20"/>
          <w:lang w:val="hy-AM"/>
        </w:rPr>
        <w:t>,</w:t>
      </w:r>
    </w:p>
    <w:p w:rsidR="00305F6D" w:rsidRPr="006E68AD" w:rsidRDefault="000F4D7B" w:rsidP="00037DDE">
      <w:pPr>
        <w:ind w:firstLine="567"/>
        <w:jc w:val="both"/>
        <w:rPr>
          <w:rFonts w:ascii="Sylfaen" w:hAnsi="Sylfaen" w:cs="Arial"/>
          <w:sz w:val="20"/>
          <w:lang w:val="hy-AM"/>
        </w:rPr>
      </w:pPr>
      <w:r w:rsidRPr="006E68AD">
        <w:rPr>
          <w:rFonts w:ascii="Sylfaen" w:hAnsi="Sylfaen" w:cs="Arial Armenian"/>
          <w:sz w:val="20"/>
          <w:lang w:val="es-ES"/>
        </w:rPr>
        <w:t>2</w:t>
      </w:r>
      <w:r w:rsidR="00305F6D" w:rsidRPr="006E68AD">
        <w:rPr>
          <w:rFonts w:ascii="Sylfaen" w:hAnsi="Sylfaen" w:cs="Arial Armenian"/>
          <w:sz w:val="20"/>
          <w:lang w:val="hy-AM"/>
        </w:rPr>
        <w:t xml:space="preserve">) </w:t>
      </w:r>
      <w:r w:rsidR="00305F6D" w:rsidRPr="006E68AD">
        <w:rPr>
          <w:rFonts w:ascii="Sylfaen" w:hAnsi="Sylfaen" w:cs="Sylfaen"/>
          <w:sz w:val="20"/>
          <w:lang w:val="hy-AM"/>
        </w:rPr>
        <w:t>տեխնիկական</w:t>
      </w:r>
      <w:r w:rsidR="00305F6D" w:rsidRPr="006E68AD">
        <w:rPr>
          <w:rFonts w:ascii="Sylfaen" w:hAnsi="Sylfaen" w:cs="Arial"/>
          <w:sz w:val="20"/>
          <w:lang w:val="hy-AM"/>
        </w:rPr>
        <w:t xml:space="preserve"> </w:t>
      </w:r>
      <w:r w:rsidR="00305F6D" w:rsidRPr="006E68AD">
        <w:rPr>
          <w:rFonts w:ascii="Sylfaen" w:hAnsi="Sylfaen" w:cs="Sylfaen"/>
          <w:sz w:val="20"/>
          <w:lang w:val="hy-AM"/>
        </w:rPr>
        <w:t>միջոցներ</w:t>
      </w:r>
      <w:r w:rsidR="00305F6D" w:rsidRPr="006E68AD">
        <w:rPr>
          <w:rFonts w:ascii="Sylfaen" w:hAnsi="Sylfaen" w:cs="Arial"/>
          <w:sz w:val="20"/>
          <w:lang w:val="hy-AM"/>
        </w:rPr>
        <w:t>,</w:t>
      </w:r>
    </w:p>
    <w:p w:rsidR="00305F6D" w:rsidRPr="006E68AD" w:rsidRDefault="000F4D7B" w:rsidP="00037DDE">
      <w:pPr>
        <w:ind w:firstLine="567"/>
        <w:jc w:val="both"/>
        <w:rPr>
          <w:rFonts w:ascii="Sylfaen" w:hAnsi="Sylfaen" w:cs="Arial"/>
          <w:sz w:val="20"/>
          <w:lang w:val="hy-AM"/>
        </w:rPr>
      </w:pPr>
      <w:r w:rsidRPr="006E68AD">
        <w:rPr>
          <w:rFonts w:ascii="Sylfaen" w:hAnsi="Sylfaen" w:cs="Arial Armenian"/>
          <w:sz w:val="20"/>
          <w:lang w:val="es-ES"/>
        </w:rPr>
        <w:t>3</w:t>
      </w:r>
      <w:r w:rsidR="00305F6D" w:rsidRPr="006E68AD">
        <w:rPr>
          <w:rFonts w:ascii="Sylfaen" w:hAnsi="Sylfaen" w:cs="Arial Armenian"/>
          <w:sz w:val="20"/>
          <w:lang w:val="hy-AM"/>
        </w:rPr>
        <w:t xml:space="preserve">) </w:t>
      </w:r>
      <w:r w:rsidR="00305F6D" w:rsidRPr="006E68AD">
        <w:rPr>
          <w:rFonts w:ascii="Sylfaen" w:hAnsi="Sylfaen" w:cs="Sylfaen"/>
          <w:sz w:val="20"/>
          <w:lang w:val="hy-AM"/>
        </w:rPr>
        <w:t>ֆինանսական</w:t>
      </w:r>
      <w:r w:rsidR="00305F6D" w:rsidRPr="006E68AD">
        <w:rPr>
          <w:rFonts w:ascii="Sylfaen" w:hAnsi="Sylfaen" w:cs="Arial"/>
          <w:sz w:val="20"/>
          <w:lang w:val="hy-AM"/>
        </w:rPr>
        <w:t xml:space="preserve"> </w:t>
      </w:r>
      <w:r w:rsidR="00305F6D" w:rsidRPr="006E68AD">
        <w:rPr>
          <w:rFonts w:ascii="Sylfaen" w:hAnsi="Sylfaen" w:cs="Sylfaen"/>
          <w:sz w:val="20"/>
          <w:lang w:val="hy-AM"/>
        </w:rPr>
        <w:t>միջոցներ</w:t>
      </w:r>
      <w:r w:rsidR="00305F6D" w:rsidRPr="006E68AD">
        <w:rPr>
          <w:rFonts w:ascii="Sylfaen" w:hAnsi="Sylfaen" w:cs="Arial"/>
          <w:sz w:val="20"/>
          <w:lang w:val="hy-AM"/>
        </w:rPr>
        <w:t>,</w:t>
      </w:r>
    </w:p>
    <w:p w:rsidR="00305F6D" w:rsidRPr="006E68AD" w:rsidRDefault="000F4D7B" w:rsidP="00037DDE">
      <w:pPr>
        <w:ind w:firstLine="567"/>
        <w:jc w:val="both"/>
        <w:rPr>
          <w:rFonts w:ascii="Sylfaen" w:hAnsi="Sylfaen" w:cs="Arial Armenian"/>
          <w:sz w:val="20"/>
          <w:lang w:val="hy-AM"/>
        </w:rPr>
      </w:pPr>
      <w:r w:rsidRPr="006E68AD">
        <w:rPr>
          <w:rFonts w:ascii="Sylfaen" w:hAnsi="Sylfaen" w:cs="Arial Armenian"/>
          <w:sz w:val="20"/>
          <w:lang w:val="hy-AM"/>
        </w:rPr>
        <w:t>4</w:t>
      </w:r>
      <w:r w:rsidR="00305F6D" w:rsidRPr="006E68AD">
        <w:rPr>
          <w:rFonts w:ascii="Sylfaen" w:hAnsi="Sylfaen" w:cs="Arial Armenian"/>
          <w:sz w:val="20"/>
          <w:lang w:val="hy-AM"/>
        </w:rPr>
        <w:t xml:space="preserve">) </w:t>
      </w:r>
      <w:r w:rsidR="00305F6D" w:rsidRPr="006E68AD">
        <w:rPr>
          <w:rFonts w:ascii="Sylfaen" w:hAnsi="Sylfaen" w:cs="Sylfaen"/>
          <w:sz w:val="20"/>
          <w:lang w:val="hy-AM"/>
        </w:rPr>
        <w:t>աշխատանքային</w:t>
      </w:r>
      <w:r w:rsidR="00305F6D" w:rsidRPr="006E68AD">
        <w:rPr>
          <w:rFonts w:ascii="Sylfaen" w:hAnsi="Sylfaen" w:cs="Arial"/>
          <w:sz w:val="20"/>
          <w:lang w:val="hy-AM"/>
        </w:rPr>
        <w:t xml:space="preserve"> </w:t>
      </w:r>
      <w:r w:rsidR="00305F6D" w:rsidRPr="006E68AD">
        <w:rPr>
          <w:rFonts w:ascii="Sylfaen" w:hAnsi="Sylfaen" w:cs="Sylfaen"/>
          <w:sz w:val="20"/>
          <w:lang w:val="hy-AM"/>
        </w:rPr>
        <w:t>ռեսուրսներ</w:t>
      </w:r>
      <w:r w:rsidR="00305F6D" w:rsidRPr="006E68AD">
        <w:rPr>
          <w:rFonts w:ascii="Sylfaen" w:hAnsi="Sylfaen" w:cs="Tahoma"/>
          <w:sz w:val="20"/>
          <w:lang w:val="hy-AM"/>
        </w:rPr>
        <w:t>։</w:t>
      </w:r>
    </w:p>
    <w:p w:rsidR="00305F6D" w:rsidRPr="006E68AD" w:rsidRDefault="003F264A" w:rsidP="00037DDE">
      <w:pPr>
        <w:ind w:firstLine="567"/>
        <w:jc w:val="both"/>
        <w:rPr>
          <w:rFonts w:ascii="Sylfaen" w:hAnsi="Sylfaen" w:cs="Arial"/>
          <w:sz w:val="20"/>
          <w:lang w:val="hy-AM"/>
        </w:rPr>
      </w:pPr>
      <w:r w:rsidRPr="006E68AD">
        <w:rPr>
          <w:rFonts w:ascii="Sylfaen" w:hAnsi="Sylfaen" w:cs="Arial"/>
          <w:sz w:val="20"/>
          <w:lang w:val="hy-AM"/>
        </w:rPr>
        <w:t>2.</w:t>
      </w:r>
      <w:r w:rsidR="007968A3" w:rsidRPr="006E68AD">
        <w:rPr>
          <w:rFonts w:ascii="Sylfaen" w:hAnsi="Sylfaen" w:cs="Arial"/>
          <w:sz w:val="20"/>
          <w:lang w:val="hy-AM"/>
        </w:rPr>
        <w:t>5</w:t>
      </w:r>
      <w:r w:rsidRPr="006E68AD">
        <w:rPr>
          <w:rFonts w:ascii="Sylfaen" w:hAnsi="Sylfaen" w:cs="Arial"/>
          <w:sz w:val="20"/>
          <w:lang w:val="hy-AM"/>
        </w:rPr>
        <w:t xml:space="preserve"> </w:t>
      </w:r>
      <w:r w:rsidR="009354D8" w:rsidRPr="006E68AD">
        <w:rPr>
          <w:rFonts w:ascii="Sylfaen" w:hAnsi="Sylfaen" w:cs="Sylfaen"/>
          <w:sz w:val="20"/>
          <w:lang w:val="hy-AM"/>
        </w:rPr>
        <w:t>Մ</w:t>
      </w:r>
      <w:r w:rsidR="00305F6D" w:rsidRPr="006E68AD">
        <w:rPr>
          <w:rFonts w:ascii="Sylfaen" w:hAnsi="Sylfaen" w:cs="Sylfaen"/>
          <w:sz w:val="20"/>
          <w:lang w:val="hy-AM"/>
        </w:rPr>
        <w:t>ասնակցի</w:t>
      </w:r>
      <w:r w:rsidRPr="006E68AD">
        <w:rPr>
          <w:rFonts w:ascii="Sylfaen" w:hAnsi="Sylfaen" w:cs="Sylfaen"/>
          <w:sz w:val="20"/>
          <w:lang w:val="hy-AM"/>
        </w:rPr>
        <w:t>ն ներկայացվող</w:t>
      </w:r>
      <w:r w:rsidR="00305F6D" w:rsidRPr="006E68AD">
        <w:rPr>
          <w:rFonts w:ascii="Sylfaen" w:hAnsi="Sylfaen" w:cs="Arial"/>
          <w:sz w:val="20"/>
          <w:lang w:val="hy-AM"/>
        </w:rPr>
        <w:t>`</w:t>
      </w:r>
    </w:p>
    <w:p w:rsidR="004175B6" w:rsidRPr="006E68AD" w:rsidRDefault="003F264A" w:rsidP="00037DDE">
      <w:pPr>
        <w:ind w:firstLine="567"/>
        <w:jc w:val="both"/>
        <w:rPr>
          <w:rFonts w:ascii="Sylfaen" w:hAnsi="Sylfaen" w:cs="Arial Armenian"/>
          <w:sz w:val="20"/>
          <w:lang w:val="hy-AM"/>
        </w:rPr>
      </w:pPr>
      <w:r w:rsidRPr="006E68AD">
        <w:rPr>
          <w:rFonts w:ascii="Sylfaen" w:hAnsi="Sylfaen" w:cs="Arial Armenian"/>
          <w:sz w:val="20"/>
          <w:lang w:val="hy-AM"/>
        </w:rPr>
        <w:t xml:space="preserve">1) </w:t>
      </w:r>
      <w:r w:rsidR="004175B6" w:rsidRPr="006E68AD">
        <w:rPr>
          <w:rFonts w:ascii="Sylfaen" w:hAnsi="Sylfaen" w:cs="Arial Armenian"/>
          <w:sz w:val="14"/>
          <w:lang w:val="hy-AM"/>
        </w:rPr>
        <w:t>&lt;&lt;</w:t>
      </w:r>
      <w:r w:rsidR="004175B6" w:rsidRPr="006E68AD">
        <w:rPr>
          <w:rFonts w:ascii="Sylfaen" w:hAnsi="Sylfaen" w:cs="Sylfaen"/>
          <w:sz w:val="20"/>
          <w:lang w:val="hy-AM"/>
        </w:rPr>
        <w:t>Մասնագիտական</w:t>
      </w:r>
      <w:r w:rsidR="004175B6" w:rsidRPr="006E68AD">
        <w:rPr>
          <w:rFonts w:ascii="Sylfaen" w:hAnsi="Sylfaen" w:cs="Arial Armenian"/>
          <w:sz w:val="20"/>
          <w:lang w:val="hy-AM"/>
        </w:rPr>
        <w:t xml:space="preserve"> </w:t>
      </w:r>
      <w:r w:rsidR="004175B6" w:rsidRPr="006E68AD">
        <w:rPr>
          <w:rFonts w:ascii="Sylfaen" w:hAnsi="Sylfaen" w:cs="Sylfaen"/>
          <w:sz w:val="20"/>
          <w:lang w:val="hy-AM"/>
        </w:rPr>
        <w:t>փորձառություն</w:t>
      </w:r>
      <w:r w:rsidR="004175B6" w:rsidRPr="006E68AD">
        <w:rPr>
          <w:rFonts w:ascii="Sylfaen" w:hAnsi="Sylfaen" w:cs="Sylfaen"/>
          <w:sz w:val="14"/>
          <w:lang w:val="hy-AM"/>
        </w:rPr>
        <w:t>&gt;&gt;</w:t>
      </w:r>
      <w:r w:rsidR="004175B6" w:rsidRPr="006E68AD">
        <w:rPr>
          <w:rFonts w:ascii="Sylfaen" w:hAnsi="Sylfaen" w:cs="Arial Armenian"/>
          <w:sz w:val="20"/>
          <w:lang w:val="hy-AM"/>
        </w:rPr>
        <w:t xml:space="preserve"> </w:t>
      </w:r>
      <w:r w:rsidR="00773485" w:rsidRPr="006E68AD">
        <w:rPr>
          <w:rFonts w:ascii="Sylfaen" w:hAnsi="Sylfaen" w:cs="Sylfaen"/>
          <w:sz w:val="20"/>
          <w:lang w:val="hy-AM"/>
        </w:rPr>
        <w:t>որակավորման</w:t>
      </w:r>
      <w:r w:rsidR="00773485" w:rsidRPr="006E68AD">
        <w:rPr>
          <w:rFonts w:ascii="Sylfaen" w:hAnsi="Sylfaen" w:cs="Arial Armenian"/>
          <w:sz w:val="20"/>
          <w:lang w:val="hy-AM"/>
        </w:rPr>
        <w:t xml:space="preserve"> </w:t>
      </w:r>
      <w:r w:rsidR="00651408" w:rsidRPr="006E68AD">
        <w:rPr>
          <w:rFonts w:ascii="Sylfaen" w:hAnsi="Sylfaen" w:cs="Sylfaen"/>
          <w:sz w:val="20"/>
          <w:lang w:val="hy-AM"/>
        </w:rPr>
        <w:t>չափանիշը</w:t>
      </w:r>
      <w:r w:rsidR="00651408" w:rsidRPr="006E68AD">
        <w:rPr>
          <w:rFonts w:ascii="Sylfaen" w:hAnsi="Sylfaen" w:cs="Arial Armenian"/>
          <w:sz w:val="20"/>
          <w:lang w:val="hy-AM"/>
        </w:rPr>
        <w:t xml:space="preserve"> </w:t>
      </w:r>
      <w:r w:rsidR="001E55B2" w:rsidRPr="006E68AD">
        <w:rPr>
          <w:rFonts w:ascii="Sylfaen" w:hAnsi="Sylfaen" w:cs="Sylfaen"/>
          <w:sz w:val="20"/>
          <w:lang w:val="hy-AM"/>
        </w:rPr>
        <w:t>սահմանվում</w:t>
      </w:r>
      <w:r w:rsidR="001E55B2" w:rsidRPr="006E68AD">
        <w:rPr>
          <w:rFonts w:ascii="Sylfaen" w:hAnsi="Sylfaen" w:cs="Arial Armenian"/>
          <w:sz w:val="20"/>
          <w:lang w:val="hy-AM"/>
        </w:rPr>
        <w:t xml:space="preserve"> </w:t>
      </w:r>
      <w:r w:rsidR="001E55B2" w:rsidRPr="006E68AD">
        <w:rPr>
          <w:rFonts w:ascii="Sylfaen" w:hAnsi="Sylfaen" w:cs="Sylfaen"/>
          <w:sz w:val="20"/>
          <w:lang w:val="hy-AM"/>
        </w:rPr>
        <w:t>և</w:t>
      </w:r>
      <w:r w:rsidR="001E55B2" w:rsidRPr="006E68AD">
        <w:rPr>
          <w:rFonts w:ascii="Sylfaen" w:hAnsi="Sylfaen" w:cs="Arial Armenian"/>
          <w:sz w:val="20"/>
          <w:lang w:val="hy-AM"/>
        </w:rPr>
        <w:t xml:space="preserve"> </w:t>
      </w:r>
      <w:r w:rsidR="004175B6" w:rsidRPr="006E68AD">
        <w:rPr>
          <w:rFonts w:ascii="Sylfaen" w:hAnsi="Sylfaen" w:cs="Sylfaen"/>
          <w:sz w:val="20"/>
          <w:lang w:val="hy-AM"/>
        </w:rPr>
        <w:t>գնահատվում</w:t>
      </w:r>
      <w:r w:rsidR="004175B6" w:rsidRPr="006E68AD">
        <w:rPr>
          <w:rFonts w:ascii="Sylfaen" w:hAnsi="Sylfaen" w:cs="Arial Armenian"/>
          <w:sz w:val="20"/>
          <w:lang w:val="hy-AM"/>
        </w:rPr>
        <w:t xml:space="preserve"> </w:t>
      </w:r>
      <w:r w:rsidR="004175B6" w:rsidRPr="006E68AD">
        <w:rPr>
          <w:rFonts w:ascii="Sylfaen" w:hAnsi="Sylfaen" w:cs="Sylfaen"/>
          <w:sz w:val="20"/>
          <w:lang w:val="hy-AM"/>
        </w:rPr>
        <w:t>է</w:t>
      </w:r>
      <w:r w:rsidR="004175B6" w:rsidRPr="006E68AD">
        <w:rPr>
          <w:rFonts w:ascii="Sylfaen" w:hAnsi="Sylfaen" w:cs="Arial Armenian"/>
          <w:sz w:val="20"/>
          <w:lang w:val="hy-AM"/>
        </w:rPr>
        <w:t xml:space="preserve"> </w:t>
      </w:r>
      <w:r w:rsidR="004175B6" w:rsidRPr="006E68AD">
        <w:rPr>
          <w:rFonts w:ascii="Sylfaen" w:hAnsi="Sylfaen" w:cs="Sylfaen"/>
          <w:sz w:val="20"/>
          <w:lang w:val="hy-AM"/>
        </w:rPr>
        <w:t>հետևյալ</w:t>
      </w:r>
      <w:r w:rsidR="004175B6" w:rsidRPr="006E68AD">
        <w:rPr>
          <w:rFonts w:ascii="Sylfaen" w:hAnsi="Sylfaen" w:cs="Arial Armenian"/>
          <w:sz w:val="20"/>
          <w:lang w:val="hy-AM"/>
        </w:rPr>
        <w:t xml:space="preserve"> </w:t>
      </w:r>
      <w:r w:rsidR="004175B6" w:rsidRPr="006E68AD">
        <w:rPr>
          <w:rFonts w:ascii="Sylfaen" w:hAnsi="Sylfaen" w:cs="Sylfaen"/>
          <w:sz w:val="20"/>
          <w:lang w:val="hy-AM"/>
        </w:rPr>
        <w:t>կարգով</w:t>
      </w:r>
      <w:r w:rsidR="004175B6" w:rsidRPr="006E68AD">
        <w:rPr>
          <w:rFonts w:ascii="Sylfaen" w:hAnsi="Sylfaen" w:cs="Arial Armenian"/>
          <w:sz w:val="20"/>
          <w:lang w:val="hy-AM"/>
        </w:rPr>
        <w:t>`</w:t>
      </w:r>
    </w:p>
    <w:p w:rsidR="00AF5ECF" w:rsidRPr="006E68AD" w:rsidRDefault="00AF5ECF" w:rsidP="00037DDE">
      <w:pPr>
        <w:ind w:firstLine="567"/>
        <w:jc w:val="both"/>
        <w:rPr>
          <w:rFonts w:ascii="Sylfaen" w:hAnsi="Sylfaen" w:cs="Arial Armenian"/>
          <w:sz w:val="20"/>
          <w:lang w:val="hy-AM"/>
        </w:rPr>
      </w:pPr>
      <w:r w:rsidRPr="006E68AD">
        <w:rPr>
          <w:rFonts w:ascii="Sylfaen" w:hAnsi="Sylfaen" w:cs="Sylfaen"/>
          <w:sz w:val="20"/>
          <w:lang w:val="hy-AM"/>
        </w:rPr>
        <w:t>ա</w:t>
      </w:r>
      <w:r w:rsidRPr="006E68AD">
        <w:rPr>
          <w:rFonts w:ascii="Sylfaen" w:hAnsi="Sylfaen" w:cs="Arial Armenian"/>
          <w:sz w:val="20"/>
          <w:lang w:val="hy-AM"/>
        </w:rPr>
        <w:t xml:space="preserve">. </w:t>
      </w:r>
      <w:r w:rsidRPr="006E68AD">
        <w:rPr>
          <w:rFonts w:ascii="Sylfaen" w:hAnsi="Sylfaen" w:cs="Sylfaen"/>
          <w:sz w:val="20"/>
          <w:lang w:val="hy-AM"/>
        </w:rPr>
        <w:t>մասնակիցը</w:t>
      </w:r>
      <w:r w:rsidRPr="006E68AD">
        <w:rPr>
          <w:rFonts w:ascii="Sylfaen" w:hAnsi="Sylfaen" w:cs="Arial Armenian"/>
          <w:sz w:val="20"/>
          <w:lang w:val="hy-AM"/>
        </w:rPr>
        <w:t xml:space="preserve"> </w:t>
      </w:r>
      <w:r w:rsidRPr="006E68AD">
        <w:rPr>
          <w:rFonts w:ascii="Sylfaen" w:hAnsi="Sylfaen" w:cs="Sylfaen"/>
          <w:sz w:val="20"/>
          <w:lang w:val="hy-AM"/>
        </w:rPr>
        <w:t>հայտով</w:t>
      </w:r>
      <w:r w:rsidRPr="006E68AD">
        <w:rPr>
          <w:rFonts w:ascii="Sylfaen" w:hAnsi="Sylfaen" w:cs="Arial Armenian"/>
          <w:sz w:val="20"/>
          <w:lang w:val="hy-AM"/>
        </w:rPr>
        <w:t xml:space="preserve"> </w:t>
      </w:r>
      <w:r w:rsidRPr="006E68AD">
        <w:rPr>
          <w:rFonts w:ascii="Sylfaen" w:hAnsi="Sylfaen" w:cs="Sylfaen"/>
          <w:sz w:val="20"/>
          <w:lang w:val="hy-AM"/>
        </w:rPr>
        <w:t>ներկայացնում</w:t>
      </w:r>
      <w:r w:rsidRPr="006E68AD">
        <w:rPr>
          <w:rFonts w:ascii="Sylfaen" w:hAnsi="Sylfaen" w:cs="Arial Armenian"/>
          <w:sz w:val="20"/>
          <w:lang w:val="hy-AM"/>
        </w:rPr>
        <w:t xml:space="preserve"> </w:t>
      </w:r>
      <w:r w:rsidRPr="006E68AD">
        <w:rPr>
          <w:rFonts w:ascii="Sylfaen" w:hAnsi="Sylfaen" w:cs="Sylfaen"/>
          <w:sz w:val="20"/>
          <w:lang w:val="hy-AM"/>
        </w:rPr>
        <w:t>է</w:t>
      </w:r>
      <w:r w:rsidRPr="006E68AD">
        <w:rPr>
          <w:rFonts w:ascii="Sylfaen" w:hAnsi="Sylfaen" w:cs="Arial Armenian"/>
          <w:sz w:val="20"/>
          <w:lang w:val="hy-AM"/>
        </w:rPr>
        <w:t xml:space="preserve"> </w:t>
      </w:r>
      <w:r w:rsidRPr="006E68AD">
        <w:rPr>
          <w:rFonts w:ascii="Sylfaen" w:hAnsi="Sylfaen" w:cs="Sylfaen"/>
          <w:sz w:val="20"/>
          <w:lang w:val="hy-AM"/>
        </w:rPr>
        <w:t>իր</w:t>
      </w:r>
      <w:r w:rsidRPr="006E68AD">
        <w:rPr>
          <w:rFonts w:ascii="Sylfaen" w:hAnsi="Sylfaen" w:cs="Arial Armenian"/>
          <w:sz w:val="20"/>
          <w:lang w:val="hy-AM"/>
        </w:rPr>
        <w:t xml:space="preserve"> </w:t>
      </w:r>
      <w:r w:rsidRPr="006E68AD">
        <w:rPr>
          <w:rFonts w:ascii="Sylfaen" w:hAnsi="Sylfaen" w:cs="Sylfaen"/>
          <w:sz w:val="20"/>
          <w:lang w:val="hy-AM"/>
        </w:rPr>
        <w:t>կողմից</w:t>
      </w:r>
      <w:r w:rsidRPr="006E68AD">
        <w:rPr>
          <w:rFonts w:ascii="Sylfaen" w:hAnsi="Sylfaen" w:cs="Arial Armenian"/>
          <w:sz w:val="20"/>
          <w:lang w:val="hy-AM"/>
        </w:rPr>
        <w:t xml:space="preserve"> </w:t>
      </w:r>
      <w:r w:rsidRPr="006E68AD">
        <w:rPr>
          <w:rFonts w:ascii="Sylfaen" w:hAnsi="Sylfaen" w:cs="Sylfaen"/>
          <w:sz w:val="20"/>
          <w:lang w:val="hy-AM"/>
        </w:rPr>
        <w:t>հաստատված</w:t>
      </w:r>
      <w:r w:rsidRPr="006E68AD">
        <w:rPr>
          <w:rFonts w:ascii="Sylfaen" w:hAnsi="Sylfaen" w:cs="Arial Armenian"/>
          <w:sz w:val="20"/>
          <w:lang w:val="hy-AM"/>
        </w:rPr>
        <w:t xml:space="preserve"> </w:t>
      </w:r>
      <w:r w:rsidRPr="006E68AD">
        <w:rPr>
          <w:rFonts w:ascii="Sylfaen" w:hAnsi="Sylfaen" w:cs="Sylfaen"/>
          <w:sz w:val="20"/>
          <w:lang w:val="hy-AM"/>
        </w:rPr>
        <w:t>հայտարարություն` համանման (նմանատիպ) պայմանագրի կատարման փորձառություն ունենալու մասին:</w:t>
      </w:r>
      <w:r w:rsidRPr="006E68AD">
        <w:rPr>
          <w:rFonts w:ascii="Sylfaen" w:hAnsi="Sylfaen" w:cs="Arial Armenian"/>
          <w:sz w:val="20"/>
          <w:lang w:val="hy-AM"/>
        </w:rPr>
        <w:t xml:space="preserve"> </w:t>
      </w:r>
    </w:p>
    <w:p w:rsidR="00BD2920" w:rsidRPr="006E68AD" w:rsidRDefault="0010050E" w:rsidP="00037DDE">
      <w:pPr>
        <w:ind w:firstLine="567"/>
        <w:jc w:val="both"/>
        <w:rPr>
          <w:rFonts w:ascii="Sylfaen" w:hAnsi="Sylfaen" w:cs="Arial Armenian"/>
          <w:sz w:val="20"/>
          <w:lang w:val="hy-AM"/>
        </w:rPr>
      </w:pPr>
      <w:r w:rsidRPr="006E68AD">
        <w:rPr>
          <w:rFonts w:ascii="Sylfaen" w:hAnsi="Sylfaen" w:cs="Sylfaen"/>
          <w:sz w:val="20"/>
          <w:lang w:val="hy-AM"/>
        </w:rPr>
        <w:t>Սույն ընթացակարգի իմաստով ն</w:t>
      </w:r>
      <w:r w:rsidR="00BD2920" w:rsidRPr="006E68AD">
        <w:rPr>
          <w:rFonts w:ascii="Sylfaen" w:hAnsi="Sylfaen" w:cs="Sylfaen"/>
          <w:sz w:val="20"/>
          <w:szCs w:val="20"/>
          <w:lang w:val="hy-AM" w:eastAsia="ru-RU"/>
        </w:rPr>
        <w:t>մանատիպ</w:t>
      </w:r>
      <w:r w:rsidR="00BD2920" w:rsidRPr="006E68AD">
        <w:rPr>
          <w:rFonts w:ascii="Sylfaen" w:hAnsi="Sylfaen" w:cs="Arial Armenian"/>
          <w:sz w:val="20"/>
          <w:szCs w:val="20"/>
          <w:lang w:val="hy-AM" w:eastAsia="ru-RU"/>
        </w:rPr>
        <w:t xml:space="preserve"> </w:t>
      </w:r>
      <w:r w:rsidR="00BD2920" w:rsidRPr="006E68AD">
        <w:rPr>
          <w:rFonts w:ascii="Sylfaen" w:hAnsi="Sylfaen" w:cs="Sylfaen"/>
          <w:sz w:val="20"/>
          <w:szCs w:val="20"/>
          <w:lang w:val="hy-AM" w:eastAsia="ru-RU"/>
        </w:rPr>
        <w:t>են</w:t>
      </w:r>
      <w:r w:rsidR="00BD2920" w:rsidRPr="006E68AD">
        <w:rPr>
          <w:rFonts w:ascii="Sylfaen" w:hAnsi="Sylfaen" w:cs="Arial Armenian"/>
          <w:sz w:val="20"/>
          <w:szCs w:val="20"/>
          <w:lang w:val="hy-AM" w:eastAsia="ru-RU"/>
        </w:rPr>
        <w:t xml:space="preserve"> </w:t>
      </w:r>
      <w:r w:rsidR="00BD2920" w:rsidRPr="006E68AD">
        <w:rPr>
          <w:rFonts w:ascii="Sylfaen" w:hAnsi="Sylfaen" w:cs="Sylfaen"/>
          <w:sz w:val="20"/>
          <w:szCs w:val="20"/>
          <w:lang w:val="hy-AM" w:eastAsia="ru-RU"/>
        </w:rPr>
        <w:t>համարվում</w:t>
      </w:r>
      <w:r w:rsidR="00BD2920" w:rsidRPr="006E68AD">
        <w:rPr>
          <w:rFonts w:ascii="Sylfaen" w:hAnsi="Sylfaen" w:cs="Arial Armenian"/>
          <w:sz w:val="20"/>
          <w:szCs w:val="20"/>
          <w:lang w:val="hy-AM" w:eastAsia="ru-RU"/>
        </w:rPr>
        <w:t xml:space="preserve"> </w:t>
      </w:r>
      <w:r w:rsidR="00EE5191" w:rsidRPr="006E68AD">
        <w:rPr>
          <w:rFonts w:ascii="Sylfaen" w:hAnsi="Sylfaen" w:cs="Sylfaen"/>
          <w:sz w:val="20"/>
          <w:szCs w:val="20"/>
          <w:lang w:val="hy-AM" w:eastAsia="ru-RU"/>
        </w:rPr>
        <w:t>սննդամթերք</w:t>
      </w:r>
      <w:r w:rsidR="00BD2920" w:rsidRPr="006E68AD">
        <w:rPr>
          <w:rFonts w:ascii="Sylfaen" w:hAnsi="Sylfaen" w:cs="Arial Armenian"/>
          <w:sz w:val="20"/>
          <w:lang w:val="hy-AM"/>
        </w:rPr>
        <w:t xml:space="preserve"> </w:t>
      </w:r>
      <w:r w:rsidR="00BD2920" w:rsidRPr="006E68AD">
        <w:rPr>
          <w:rFonts w:ascii="Sylfaen" w:hAnsi="Sylfaen" w:cs="Sylfaen"/>
          <w:sz w:val="20"/>
          <w:lang w:val="hy-AM"/>
        </w:rPr>
        <w:t>մատակարար</w:t>
      </w:r>
      <w:r w:rsidR="00AF023B" w:rsidRPr="006E68AD">
        <w:rPr>
          <w:rFonts w:ascii="Sylfaen" w:hAnsi="Sylfaen" w:cs="Sylfaen"/>
          <w:sz w:val="20"/>
          <w:lang w:val="hy-AM"/>
        </w:rPr>
        <w:t>վ</w:t>
      </w:r>
      <w:r w:rsidRPr="006E68AD">
        <w:rPr>
          <w:rFonts w:ascii="Sylfaen" w:hAnsi="Sylfaen" w:cs="Sylfaen"/>
          <w:sz w:val="20"/>
          <w:lang w:val="hy-AM"/>
        </w:rPr>
        <w:t>ած</w:t>
      </w:r>
      <w:r w:rsidRPr="006E68AD">
        <w:rPr>
          <w:rFonts w:ascii="Sylfaen" w:hAnsi="Sylfaen" w:cs="Arial Armenian"/>
          <w:sz w:val="20"/>
          <w:lang w:val="hy-AM"/>
        </w:rPr>
        <w:t xml:space="preserve"> </w:t>
      </w:r>
      <w:r w:rsidRPr="006E68AD">
        <w:rPr>
          <w:rFonts w:ascii="Sylfaen" w:hAnsi="Sylfaen" w:cs="Sylfaen"/>
          <w:sz w:val="20"/>
          <w:lang w:val="hy-AM"/>
        </w:rPr>
        <w:t>լինելը</w:t>
      </w:r>
      <w:r w:rsidR="00BD2920" w:rsidRPr="006E68AD">
        <w:rPr>
          <w:rFonts w:ascii="Sylfaen" w:hAnsi="Sylfaen" w:cs="Tahoma"/>
          <w:sz w:val="20"/>
          <w:szCs w:val="20"/>
          <w:lang w:val="hy-AM" w:eastAsia="ru-RU"/>
        </w:rPr>
        <w:t>։</w:t>
      </w:r>
      <w:r w:rsidR="00BD2920" w:rsidRPr="006E68AD">
        <w:rPr>
          <w:rFonts w:ascii="Sylfaen" w:hAnsi="Sylfaen" w:cs="Arial Armenian"/>
          <w:sz w:val="20"/>
          <w:szCs w:val="20"/>
          <w:lang w:val="hy-AM" w:eastAsia="ru-RU"/>
        </w:rPr>
        <w:t xml:space="preserve">  </w:t>
      </w:r>
    </w:p>
    <w:p w:rsidR="00AF5ECF" w:rsidRPr="006E68AD" w:rsidRDefault="00AF5ECF" w:rsidP="00AF5ECF">
      <w:pPr>
        <w:ind w:firstLine="567"/>
        <w:jc w:val="both"/>
        <w:rPr>
          <w:rFonts w:ascii="Sylfaen" w:hAnsi="Sylfaen" w:cs="Tahoma"/>
          <w:sz w:val="20"/>
          <w:lang w:val="hy-AM"/>
        </w:rPr>
      </w:pPr>
      <w:r w:rsidRPr="006E68AD">
        <w:rPr>
          <w:rFonts w:ascii="Sylfaen" w:hAnsi="Sylfaen" w:cs="Sylfaen"/>
          <w:sz w:val="20"/>
          <w:lang w:val="hy-AM"/>
        </w:rPr>
        <w:t>բ</w:t>
      </w:r>
      <w:r w:rsidRPr="006E68AD">
        <w:rPr>
          <w:rFonts w:ascii="Sylfaen" w:hAnsi="Sylfaen" w:cs="Arial Armenian"/>
          <w:sz w:val="20"/>
          <w:lang w:val="hy-AM"/>
        </w:rPr>
        <w:t xml:space="preserve">. </w:t>
      </w:r>
      <w:r w:rsidRPr="006E68AD">
        <w:rPr>
          <w:rFonts w:ascii="Sylfaen" w:hAnsi="Sylfaen" w:cs="Sylfaen"/>
          <w:sz w:val="20"/>
          <w:lang w:val="hy-AM"/>
        </w:rPr>
        <w:t>մասնակցի</w:t>
      </w:r>
      <w:r w:rsidRPr="006E68AD">
        <w:rPr>
          <w:rFonts w:ascii="Sylfaen" w:hAnsi="Sylfaen" w:cs="Arial Armenian"/>
          <w:sz w:val="20"/>
          <w:lang w:val="hy-AM"/>
        </w:rPr>
        <w:t xml:space="preserve"> </w:t>
      </w:r>
      <w:r w:rsidRPr="006E68AD">
        <w:rPr>
          <w:rFonts w:ascii="Sylfaen" w:hAnsi="Sylfaen" w:cs="Sylfaen"/>
          <w:sz w:val="20"/>
          <w:lang w:val="hy-AM"/>
        </w:rPr>
        <w:t>որակավորումը</w:t>
      </w:r>
      <w:r w:rsidRPr="006E68AD">
        <w:rPr>
          <w:rFonts w:ascii="Sylfaen" w:hAnsi="Sylfaen" w:cs="Arial Armenian"/>
          <w:sz w:val="20"/>
          <w:lang w:val="hy-AM"/>
        </w:rPr>
        <w:t xml:space="preserve"> </w:t>
      </w:r>
      <w:r w:rsidRPr="006E68AD">
        <w:rPr>
          <w:rFonts w:ascii="Sylfaen" w:hAnsi="Sylfaen" w:cs="Sylfaen"/>
          <w:sz w:val="20"/>
          <w:lang w:val="hy-AM"/>
        </w:rPr>
        <w:t>այս</w:t>
      </w:r>
      <w:r w:rsidRPr="006E68AD">
        <w:rPr>
          <w:rFonts w:ascii="Sylfaen" w:hAnsi="Sylfaen" w:cs="Arial Armenian"/>
          <w:sz w:val="20"/>
          <w:lang w:val="hy-AM"/>
        </w:rPr>
        <w:t xml:space="preserve"> </w:t>
      </w:r>
      <w:r w:rsidRPr="006E68AD">
        <w:rPr>
          <w:rFonts w:ascii="Sylfaen" w:hAnsi="Sylfaen" w:cs="Sylfaen"/>
          <w:sz w:val="20"/>
          <w:lang w:val="hy-AM"/>
        </w:rPr>
        <w:t>չափանիշի</w:t>
      </w:r>
      <w:r w:rsidRPr="006E68AD">
        <w:rPr>
          <w:rFonts w:ascii="Sylfaen" w:hAnsi="Sylfaen" w:cs="Arial Armenian"/>
          <w:sz w:val="20"/>
          <w:lang w:val="hy-AM"/>
        </w:rPr>
        <w:t xml:space="preserve"> </w:t>
      </w:r>
      <w:r w:rsidRPr="006E68AD">
        <w:rPr>
          <w:rFonts w:ascii="Sylfaen" w:hAnsi="Sylfaen" w:cs="Sylfaen"/>
          <w:sz w:val="20"/>
          <w:lang w:val="hy-AM"/>
        </w:rPr>
        <w:t>գծով</w:t>
      </w:r>
      <w:r w:rsidRPr="006E68AD">
        <w:rPr>
          <w:rFonts w:ascii="Sylfaen" w:hAnsi="Sylfaen" w:cs="Arial Armenian"/>
          <w:sz w:val="20"/>
          <w:lang w:val="hy-AM"/>
        </w:rPr>
        <w:t xml:space="preserve"> </w:t>
      </w:r>
      <w:r w:rsidRPr="006E68AD">
        <w:rPr>
          <w:rFonts w:ascii="Sylfaen" w:hAnsi="Sylfaen" w:cs="Sylfaen"/>
          <w:sz w:val="20"/>
          <w:lang w:val="hy-AM"/>
        </w:rPr>
        <w:t>գնահատվում</w:t>
      </w:r>
      <w:r w:rsidRPr="006E68AD">
        <w:rPr>
          <w:rFonts w:ascii="Sylfaen" w:hAnsi="Sylfaen" w:cs="Arial Armenian"/>
          <w:sz w:val="20"/>
          <w:lang w:val="hy-AM"/>
        </w:rPr>
        <w:t xml:space="preserve"> </w:t>
      </w:r>
      <w:r w:rsidRPr="006E68AD">
        <w:rPr>
          <w:rFonts w:ascii="Sylfaen" w:hAnsi="Sylfaen" w:cs="Sylfaen"/>
          <w:sz w:val="20"/>
          <w:lang w:val="hy-AM"/>
        </w:rPr>
        <w:t>է</w:t>
      </w:r>
      <w:r w:rsidRPr="006E68AD">
        <w:rPr>
          <w:rFonts w:ascii="Sylfaen" w:hAnsi="Sylfaen" w:cs="Arial Armenian"/>
          <w:sz w:val="20"/>
          <w:lang w:val="hy-AM"/>
        </w:rPr>
        <w:t xml:space="preserve"> </w:t>
      </w:r>
      <w:r w:rsidRPr="006E68AD">
        <w:rPr>
          <w:rFonts w:ascii="Sylfaen" w:hAnsi="Sylfaen" w:cs="Sylfaen"/>
          <w:sz w:val="20"/>
          <w:lang w:val="hy-AM"/>
        </w:rPr>
        <w:t>բավարար</w:t>
      </w:r>
      <w:r w:rsidRPr="006E68AD">
        <w:rPr>
          <w:rFonts w:ascii="Sylfaen" w:hAnsi="Sylfaen" w:cs="Arial Armenian"/>
          <w:sz w:val="20"/>
          <w:lang w:val="hy-AM"/>
        </w:rPr>
        <w:t xml:space="preserve">, </w:t>
      </w:r>
      <w:r w:rsidRPr="006E68AD">
        <w:rPr>
          <w:rFonts w:ascii="Sylfaen" w:hAnsi="Sylfaen" w:cs="Sylfaen"/>
          <w:sz w:val="20"/>
          <w:lang w:val="hy-AM"/>
        </w:rPr>
        <w:t>եթե</w:t>
      </w:r>
      <w:r w:rsidRPr="006E68AD">
        <w:rPr>
          <w:rFonts w:ascii="Sylfaen" w:hAnsi="Sylfaen" w:cs="Arial Armenian"/>
          <w:sz w:val="20"/>
          <w:lang w:val="hy-AM"/>
        </w:rPr>
        <w:t xml:space="preserve"> </w:t>
      </w:r>
      <w:r w:rsidRPr="006E68AD">
        <w:rPr>
          <w:rFonts w:ascii="Sylfaen" w:hAnsi="Sylfaen" w:cs="Sylfaen"/>
          <w:sz w:val="20"/>
          <w:lang w:val="hy-AM"/>
        </w:rPr>
        <w:t>վերջինս</w:t>
      </w:r>
      <w:r w:rsidRPr="006E68AD">
        <w:rPr>
          <w:rFonts w:ascii="Sylfaen" w:hAnsi="Sylfaen" w:cs="Arial Armenian"/>
          <w:sz w:val="20"/>
          <w:lang w:val="hy-AM"/>
        </w:rPr>
        <w:t xml:space="preserve"> </w:t>
      </w:r>
      <w:r w:rsidRPr="006E68AD">
        <w:rPr>
          <w:rFonts w:ascii="Sylfaen" w:hAnsi="Sylfaen" w:cs="Sylfaen"/>
          <w:sz w:val="20"/>
          <w:lang w:val="hy-AM"/>
        </w:rPr>
        <w:t>ապահովում</w:t>
      </w:r>
      <w:r w:rsidRPr="006E68AD">
        <w:rPr>
          <w:rFonts w:ascii="Sylfaen" w:hAnsi="Sylfaen" w:cs="Arial Armenian"/>
          <w:sz w:val="20"/>
          <w:lang w:val="hy-AM"/>
        </w:rPr>
        <w:t xml:space="preserve"> </w:t>
      </w:r>
      <w:r w:rsidRPr="006E68AD">
        <w:rPr>
          <w:rFonts w:ascii="Sylfaen" w:hAnsi="Sylfaen" w:cs="Sylfaen"/>
          <w:sz w:val="20"/>
          <w:lang w:val="hy-AM"/>
        </w:rPr>
        <w:t>է</w:t>
      </w:r>
      <w:r w:rsidRPr="006E68AD">
        <w:rPr>
          <w:rFonts w:ascii="Sylfaen" w:hAnsi="Sylfaen" w:cs="Arial Armenian"/>
          <w:sz w:val="20"/>
          <w:lang w:val="hy-AM"/>
        </w:rPr>
        <w:t xml:space="preserve"> </w:t>
      </w:r>
      <w:r w:rsidRPr="006E68AD">
        <w:rPr>
          <w:rFonts w:ascii="Sylfaen" w:hAnsi="Sylfaen" w:cs="Sylfaen"/>
          <w:sz w:val="20"/>
          <w:lang w:val="hy-AM"/>
        </w:rPr>
        <w:t>սույն</w:t>
      </w:r>
      <w:r w:rsidRPr="006E68AD">
        <w:rPr>
          <w:rFonts w:ascii="Sylfaen" w:hAnsi="Sylfaen" w:cs="Arial Armenian"/>
          <w:sz w:val="20"/>
          <w:lang w:val="hy-AM"/>
        </w:rPr>
        <w:t xml:space="preserve"> </w:t>
      </w:r>
      <w:r w:rsidRPr="006E68AD">
        <w:rPr>
          <w:rFonts w:ascii="Sylfaen" w:hAnsi="Sylfaen" w:cs="Sylfaen"/>
          <w:sz w:val="20"/>
          <w:lang w:val="hy-AM"/>
        </w:rPr>
        <w:t>ենթակետով</w:t>
      </w:r>
      <w:r w:rsidRPr="006E68AD">
        <w:rPr>
          <w:rFonts w:ascii="Sylfaen" w:hAnsi="Sylfaen" w:cs="Arial Armenian"/>
          <w:sz w:val="20"/>
          <w:lang w:val="hy-AM"/>
        </w:rPr>
        <w:t xml:space="preserve"> </w:t>
      </w:r>
      <w:r w:rsidRPr="006E68AD">
        <w:rPr>
          <w:rFonts w:ascii="Sylfaen" w:hAnsi="Sylfaen" w:cs="Sylfaen"/>
          <w:sz w:val="20"/>
          <w:lang w:val="hy-AM"/>
        </w:rPr>
        <w:t>նախատեսված</w:t>
      </w:r>
      <w:r w:rsidRPr="006E68AD">
        <w:rPr>
          <w:rFonts w:ascii="Sylfaen" w:hAnsi="Sylfaen" w:cs="Arial Armenian"/>
          <w:sz w:val="20"/>
          <w:lang w:val="hy-AM"/>
        </w:rPr>
        <w:t xml:space="preserve"> </w:t>
      </w:r>
      <w:r w:rsidRPr="006E68AD">
        <w:rPr>
          <w:rFonts w:ascii="Sylfaen" w:hAnsi="Sylfaen" w:cs="Sylfaen"/>
          <w:sz w:val="20"/>
          <w:lang w:val="hy-AM"/>
        </w:rPr>
        <w:t>պահանջը</w:t>
      </w:r>
      <w:r w:rsidRPr="006E68AD">
        <w:rPr>
          <w:rFonts w:ascii="Sylfaen" w:hAnsi="Sylfaen" w:cs="Tahoma"/>
          <w:sz w:val="20"/>
          <w:lang w:val="hy-AM"/>
        </w:rPr>
        <w:t>.</w:t>
      </w:r>
    </w:p>
    <w:p w:rsidR="00AF5ECF" w:rsidRPr="006E68AD" w:rsidRDefault="003F264A" w:rsidP="00AF5ECF">
      <w:pPr>
        <w:ind w:firstLine="567"/>
        <w:jc w:val="both"/>
        <w:rPr>
          <w:rFonts w:ascii="Sylfaen" w:hAnsi="Sylfaen" w:cs="Sylfaen"/>
          <w:sz w:val="20"/>
          <w:vertAlign w:val="superscript"/>
          <w:lang w:val="hy-AM"/>
        </w:rPr>
      </w:pPr>
      <w:r w:rsidRPr="006E68AD">
        <w:rPr>
          <w:rFonts w:ascii="Sylfaen" w:hAnsi="Sylfaen" w:cs="Arial Armenian"/>
          <w:sz w:val="20"/>
          <w:lang w:val="hy-AM"/>
        </w:rPr>
        <w:t xml:space="preserve">2) </w:t>
      </w:r>
      <w:r w:rsidR="00305F6D" w:rsidRPr="006E68AD">
        <w:rPr>
          <w:rFonts w:ascii="Sylfaen" w:hAnsi="Sylfaen" w:cs="Arial Armenian"/>
          <w:sz w:val="14"/>
          <w:lang w:val="hy-AM"/>
        </w:rPr>
        <w:t>&lt;&lt;</w:t>
      </w:r>
      <w:r w:rsidR="00305F6D" w:rsidRPr="006E68AD">
        <w:rPr>
          <w:rFonts w:ascii="Sylfaen" w:hAnsi="Sylfaen" w:cs="Sylfaen"/>
          <w:sz w:val="20"/>
          <w:lang w:val="hy-AM"/>
        </w:rPr>
        <w:t>Տեխնիկական</w:t>
      </w:r>
      <w:r w:rsidR="00305F6D" w:rsidRPr="006E68AD">
        <w:rPr>
          <w:rFonts w:ascii="Sylfaen" w:hAnsi="Sylfaen" w:cs="Arial Armenian"/>
          <w:sz w:val="20"/>
          <w:lang w:val="hy-AM"/>
        </w:rPr>
        <w:t xml:space="preserve"> </w:t>
      </w:r>
      <w:r w:rsidR="00305F6D" w:rsidRPr="006E68AD">
        <w:rPr>
          <w:rFonts w:ascii="Sylfaen" w:hAnsi="Sylfaen" w:cs="Sylfaen"/>
          <w:sz w:val="20"/>
          <w:lang w:val="hy-AM"/>
        </w:rPr>
        <w:t>միջոցներ</w:t>
      </w:r>
      <w:r w:rsidR="00305F6D" w:rsidRPr="006E68AD">
        <w:rPr>
          <w:rFonts w:ascii="Sylfaen" w:hAnsi="Sylfaen" w:cs="Sylfaen"/>
          <w:sz w:val="14"/>
          <w:lang w:val="hy-AM"/>
        </w:rPr>
        <w:t>&gt;&gt;</w:t>
      </w:r>
      <w:r w:rsidR="00C43213" w:rsidRPr="006E68AD">
        <w:rPr>
          <w:rFonts w:ascii="Sylfaen" w:hAnsi="Sylfaen" w:cs="Sylfaen"/>
          <w:sz w:val="14"/>
          <w:lang w:val="hy-AM"/>
        </w:rPr>
        <w:t xml:space="preserve"> </w:t>
      </w:r>
      <w:r w:rsidR="00F82623" w:rsidRPr="006E68AD">
        <w:rPr>
          <w:rFonts w:ascii="Sylfaen" w:hAnsi="Sylfaen" w:cs="Sylfaen"/>
          <w:sz w:val="20"/>
          <w:lang w:val="hy-AM"/>
        </w:rPr>
        <w:t>որակավորման</w:t>
      </w:r>
      <w:r w:rsidR="00F82623" w:rsidRPr="006E68AD">
        <w:rPr>
          <w:rFonts w:ascii="Sylfaen" w:hAnsi="Sylfaen" w:cs="Arial Armenian"/>
          <w:sz w:val="20"/>
          <w:lang w:val="hy-AM"/>
        </w:rPr>
        <w:t xml:space="preserve"> </w:t>
      </w:r>
      <w:r w:rsidR="008105B4" w:rsidRPr="006E68AD">
        <w:rPr>
          <w:rFonts w:ascii="Sylfaen" w:hAnsi="Sylfaen" w:cs="Sylfaen"/>
          <w:sz w:val="20"/>
          <w:lang w:val="hy-AM"/>
        </w:rPr>
        <w:t>չափանիշը</w:t>
      </w:r>
      <w:r w:rsidR="008105B4" w:rsidRPr="006E68AD">
        <w:rPr>
          <w:rFonts w:ascii="Sylfaen" w:hAnsi="Sylfaen" w:cs="Arial Armenian"/>
          <w:sz w:val="20"/>
          <w:lang w:val="hy-AM"/>
        </w:rPr>
        <w:t xml:space="preserve"> </w:t>
      </w:r>
      <w:r w:rsidRPr="006E68AD">
        <w:rPr>
          <w:rFonts w:ascii="Sylfaen" w:hAnsi="Sylfaen" w:cs="Sylfaen"/>
          <w:sz w:val="20"/>
          <w:lang w:val="hy-AM"/>
        </w:rPr>
        <w:t>սահմանվում</w:t>
      </w:r>
      <w:r w:rsidRPr="006E68AD">
        <w:rPr>
          <w:rFonts w:ascii="Sylfaen" w:hAnsi="Sylfaen" w:cs="Arial Armenian"/>
          <w:sz w:val="20"/>
          <w:lang w:val="hy-AM"/>
        </w:rPr>
        <w:t xml:space="preserve"> </w:t>
      </w:r>
      <w:r w:rsidRPr="006E68AD">
        <w:rPr>
          <w:rFonts w:ascii="Sylfaen" w:hAnsi="Sylfaen" w:cs="Sylfaen"/>
          <w:sz w:val="20"/>
          <w:lang w:val="hy-AM"/>
        </w:rPr>
        <w:t>և</w:t>
      </w:r>
      <w:r w:rsidRPr="006E68AD">
        <w:rPr>
          <w:rFonts w:ascii="Sylfaen" w:hAnsi="Sylfaen" w:cs="Arial Armenian"/>
          <w:sz w:val="20"/>
          <w:lang w:val="hy-AM"/>
        </w:rPr>
        <w:t xml:space="preserve"> </w:t>
      </w:r>
      <w:r w:rsidR="00305F6D" w:rsidRPr="006E68AD">
        <w:rPr>
          <w:rFonts w:ascii="Sylfaen" w:hAnsi="Sylfaen" w:cs="Sylfaen"/>
          <w:sz w:val="20"/>
          <w:lang w:val="hy-AM"/>
        </w:rPr>
        <w:t>գնահատվում</w:t>
      </w:r>
      <w:r w:rsidR="00305F6D" w:rsidRPr="006E68AD">
        <w:rPr>
          <w:rFonts w:ascii="Sylfaen" w:hAnsi="Sylfaen" w:cs="Arial Armenian"/>
          <w:sz w:val="20"/>
          <w:lang w:val="hy-AM"/>
        </w:rPr>
        <w:t xml:space="preserve"> </w:t>
      </w:r>
      <w:r w:rsidR="00305F6D" w:rsidRPr="006E68AD">
        <w:rPr>
          <w:rFonts w:ascii="Sylfaen" w:hAnsi="Sylfaen" w:cs="Sylfaen"/>
          <w:sz w:val="20"/>
          <w:lang w:val="hy-AM"/>
        </w:rPr>
        <w:t>է</w:t>
      </w:r>
      <w:r w:rsidR="00305F6D" w:rsidRPr="006E68AD">
        <w:rPr>
          <w:rFonts w:ascii="Sylfaen" w:hAnsi="Sylfaen" w:cs="Arial Armenian"/>
          <w:sz w:val="20"/>
          <w:lang w:val="hy-AM"/>
        </w:rPr>
        <w:t xml:space="preserve"> </w:t>
      </w:r>
      <w:r w:rsidR="00305F6D" w:rsidRPr="006E68AD">
        <w:rPr>
          <w:rFonts w:ascii="Sylfaen" w:hAnsi="Sylfaen" w:cs="Sylfaen"/>
          <w:sz w:val="20"/>
          <w:lang w:val="hy-AM"/>
        </w:rPr>
        <w:t>հետևյալ</w:t>
      </w:r>
      <w:r w:rsidR="00305F6D" w:rsidRPr="006E68AD">
        <w:rPr>
          <w:rFonts w:ascii="Sylfaen" w:hAnsi="Sylfaen" w:cs="Arial Armenian"/>
          <w:sz w:val="20"/>
          <w:lang w:val="hy-AM"/>
        </w:rPr>
        <w:t xml:space="preserve"> </w:t>
      </w:r>
      <w:r w:rsidR="00305F6D" w:rsidRPr="006E68AD">
        <w:rPr>
          <w:rFonts w:ascii="Sylfaen" w:hAnsi="Sylfaen" w:cs="Sylfaen"/>
          <w:sz w:val="20"/>
          <w:lang w:val="hy-AM"/>
        </w:rPr>
        <w:t>կարգով</w:t>
      </w:r>
      <w:r w:rsidR="00AF5ECF" w:rsidRPr="006E68AD">
        <w:rPr>
          <w:rFonts w:ascii="Sylfaen" w:hAnsi="Sylfaen" w:cs="Sylfaen"/>
          <w:sz w:val="20"/>
          <w:vertAlign w:val="superscript"/>
          <w:lang w:val="hy-AM"/>
        </w:rPr>
        <w:t>`</w:t>
      </w:r>
    </w:p>
    <w:p w:rsidR="00AF5ECF" w:rsidRPr="006E68AD" w:rsidRDefault="00AF5ECF" w:rsidP="00AF5ECF">
      <w:pPr>
        <w:ind w:firstLine="567"/>
        <w:jc w:val="both"/>
        <w:rPr>
          <w:rFonts w:ascii="Sylfaen" w:hAnsi="Sylfaen" w:cs="Arial Armenian"/>
          <w:sz w:val="20"/>
          <w:lang w:val="hy-AM"/>
        </w:rPr>
      </w:pPr>
      <w:r w:rsidRPr="006E68AD">
        <w:rPr>
          <w:rFonts w:ascii="Sylfaen" w:hAnsi="Sylfaen" w:cs="Sylfaen"/>
          <w:sz w:val="20"/>
          <w:lang w:val="hy-AM"/>
        </w:rPr>
        <w:t>ա</w:t>
      </w:r>
      <w:r w:rsidRPr="006E68AD">
        <w:rPr>
          <w:rFonts w:ascii="Sylfaen" w:hAnsi="Sylfaen" w:cs="Arial Armenian"/>
          <w:sz w:val="20"/>
          <w:lang w:val="hy-AM"/>
        </w:rPr>
        <w:t xml:space="preserve">. </w:t>
      </w:r>
      <w:r w:rsidRPr="006E68AD">
        <w:rPr>
          <w:rFonts w:ascii="Sylfaen" w:hAnsi="Sylfaen" w:cs="Sylfaen"/>
          <w:sz w:val="20"/>
          <w:lang w:val="hy-AM"/>
        </w:rPr>
        <w:t>մասնակիցը</w:t>
      </w:r>
      <w:r w:rsidRPr="006E68AD">
        <w:rPr>
          <w:rFonts w:ascii="Sylfaen" w:hAnsi="Sylfaen" w:cs="Arial Armenian"/>
          <w:sz w:val="20"/>
          <w:lang w:val="hy-AM"/>
        </w:rPr>
        <w:t xml:space="preserve"> </w:t>
      </w:r>
      <w:r w:rsidRPr="006E68AD">
        <w:rPr>
          <w:rFonts w:ascii="Sylfaen" w:hAnsi="Sylfaen" w:cs="Sylfaen"/>
          <w:sz w:val="20"/>
          <w:lang w:val="hy-AM"/>
        </w:rPr>
        <w:t>հայտով</w:t>
      </w:r>
      <w:r w:rsidRPr="006E68AD">
        <w:rPr>
          <w:rFonts w:ascii="Sylfaen" w:hAnsi="Sylfaen" w:cs="Arial Armenian"/>
          <w:sz w:val="20"/>
          <w:lang w:val="hy-AM"/>
        </w:rPr>
        <w:t xml:space="preserve"> </w:t>
      </w:r>
      <w:r w:rsidRPr="006E68AD">
        <w:rPr>
          <w:rFonts w:ascii="Sylfaen" w:hAnsi="Sylfaen" w:cs="Sylfaen"/>
          <w:sz w:val="20"/>
          <w:lang w:val="hy-AM"/>
        </w:rPr>
        <w:t>ներկայացնում</w:t>
      </w:r>
      <w:r w:rsidRPr="006E68AD">
        <w:rPr>
          <w:rFonts w:ascii="Sylfaen" w:hAnsi="Sylfaen" w:cs="Arial Armenian"/>
          <w:sz w:val="20"/>
          <w:lang w:val="hy-AM"/>
        </w:rPr>
        <w:t xml:space="preserve"> </w:t>
      </w:r>
      <w:r w:rsidRPr="006E68AD">
        <w:rPr>
          <w:rFonts w:ascii="Sylfaen" w:hAnsi="Sylfaen" w:cs="Sylfaen"/>
          <w:sz w:val="20"/>
          <w:lang w:val="hy-AM"/>
        </w:rPr>
        <w:t>է</w:t>
      </w:r>
      <w:r w:rsidRPr="006E68AD">
        <w:rPr>
          <w:rFonts w:ascii="Sylfaen" w:hAnsi="Sylfaen" w:cs="Arial Armenian"/>
          <w:sz w:val="20"/>
          <w:lang w:val="hy-AM"/>
        </w:rPr>
        <w:t xml:space="preserve"> </w:t>
      </w:r>
      <w:r w:rsidRPr="006E68AD">
        <w:rPr>
          <w:rFonts w:ascii="Sylfaen" w:hAnsi="Sylfaen" w:cs="Sylfaen"/>
          <w:sz w:val="20"/>
          <w:lang w:val="hy-AM"/>
        </w:rPr>
        <w:t>իր</w:t>
      </w:r>
      <w:r w:rsidRPr="006E68AD">
        <w:rPr>
          <w:rFonts w:ascii="Sylfaen" w:hAnsi="Sylfaen" w:cs="Arial Armenian"/>
          <w:sz w:val="20"/>
          <w:lang w:val="hy-AM"/>
        </w:rPr>
        <w:t xml:space="preserve"> </w:t>
      </w:r>
      <w:r w:rsidRPr="006E68AD">
        <w:rPr>
          <w:rFonts w:ascii="Sylfaen" w:hAnsi="Sylfaen" w:cs="Sylfaen"/>
          <w:sz w:val="20"/>
          <w:lang w:val="hy-AM"/>
        </w:rPr>
        <w:t>կողմից</w:t>
      </w:r>
      <w:r w:rsidRPr="006E68AD">
        <w:rPr>
          <w:rFonts w:ascii="Sylfaen" w:hAnsi="Sylfaen" w:cs="Arial Armenian"/>
          <w:sz w:val="20"/>
          <w:lang w:val="hy-AM"/>
        </w:rPr>
        <w:t xml:space="preserve"> </w:t>
      </w:r>
      <w:r w:rsidRPr="006E68AD">
        <w:rPr>
          <w:rFonts w:ascii="Sylfaen" w:hAnsi="Sylfaen" w:cs="Sylfaen"/>
          <w:sz w:val="20"/>
          <w:lang w:val="hy-AM"/>
        </w:rPr>
        <w:t>հաստատված</w:t>
      </w:r>
      <w:r w:rsidRPr="006E68AD">
        <w:rPr>
          <w:rFonts w:ascii="Sylfaen" w:hAnsi="Sylfaen" w:cs="Arial Armenian"/>
          <w:sz w:val="20"/>
          <w:lang w:val="hy-AM"/>
        </w:rPr>
        <w:t xml:space="preserve"> </w:t>
      </w:r>
      <w:r w:rsidRPr="006E68AD">
        <w:rPr>
          <w:rFonts w:ascii="Sylfaen" w:hAnsi="Sylfaen" w:cs="Sylfaen"/>
          <w:sz w:val="20"/>
          <w:lang w:val="hy-AM"/>
        </w:rPr>
        <w:t>հայտարարություն</w:t>
      </w:r>
      <w:r w:rsidRPr="006E68AD">
        <w:rPr>
          <w:rFonts w:ascii="Sylfaen" w:hAnsi="Sylfaen" w:cs="Arial Armenian"/>
          <w:sz w:val="20"/>
          <w:lang w:val="hy-AM"/>
        </w:rPr>
        <w:t xml:space="preserve"> </w:t>
      </w:r>
      <w:r w:rsidRPr="006E68AD">
        <w:rPr>
          <w:rFonts w:ascii="Sylfaen" w:hAnsi="Sylfaen" w:cs="Sylfaen"/>
          <w:sz w:val="20"/>
          <w:lang w:val="hy-AM"/>
        </w:rPr>
        <w:t>կնքվելիք</w:t>
      </w:r>
      <w:r w:rsidRPr="006E68AD">
        <w:rPr>
          <w:rFonts w:ascii="Sylfaen" w:hAnsi="Sylfaen" w:cs="Arial Armenian"/>
          <w:sz w:val="20"/>
          <w:lang w:val="hy-AM"/>
        </w:rPr>
        <w:t xml:space="preserve"> </w:t>
      </w:r>
      <w:r w:rsidRPr="006E68AD">
        <w:rPr>
          <w:rFonts w:ascii="Sylfaen" w:hAnsi="Sylfaen" w:cs="Sylfaen"/>
          <w:sz w:val="20"/>
          <w:lang w:val="hy-AM"/>
        </w:rPr>
        <w:t>պայմանագրի</w:t>
      </w:r>
      <w:r w:rsidRPr="006E68AD">
        <w:rPr>
          <w:rFonts w:ascii="Sylfaen" w:hAnsi="Sylfaen" w:cs="Arial Armenian"/>
          <w:sz w:val="20"/>
          <w:lang w:val="hy-AM"/>
        </w:rPr>
        <w:t xml:space="preserve"> </w:t>
      </w:r>
      <w:r w:rsidRPr="006E68AD">
        <w:rPr>
          <w:rFonts w:ascii="Sylfaen" w:hAnsi="Sylfaen" w:cs="Sylfaen"/>
          <w:sz w:val="20"/>
          <w:lang w:val="hy-AM"/>
        </w:rPr>
        <w:t>կատարման</w:t>
      </w:r>
      <w:r w:rsidRPr="006E68AD">
        <w:rPr>
          <w:rFonts w:ascii="Sylfaen" w:hAnsi="Sylfaen" w:cs="Arial Armenian"/>
          <w:sz w:val="20"/>
          <w:lang w:val="hy-AM"/>
        </w:rPr>
        <w:t xml:space="preserve"> </w:t>
      </w:r>
      <w:r w:rsidRPr="006E68AD">
        <w:rPr>
          <w:rFonts w:ascii="Sylfaen" w:hAnsi="Sylfaen" w:cs="Sylfaen"/>
          <w:sz w:val="20"/>
          <w:lang w:val="hy-AM"/>
        </w:rPr>
        <w:t>համար</w:t>
      </w:r>
      <w:r w:rsidRPr="006E68AD">
        <w:rPr>
          <w:rFonts w:ascii="Sylfaen" w:hAnsi="Sylfaen" w:cs="Arial Armenian"/>
          <w:sz w:val="20"/>
          <w:lang w:val="hy-AM"/>
        </w:rPr>
        <w:t xml:space="preserve"> </w:t>
      </w:r>
      <w:r w:rsidRPr="006E68AD">
        <w:rPr>
          <w:rFonts w:ascii="Sylfaen" w:hAnsi="Sylfaen" w:cs="Sylfaen"/>
          <w:sz w:val="20"/>
          <w:lang w:val="hy-AM"/>
        </w:rPr>
        <w:t>անհրաժեշտ տեխնիկական</w:t>
      </w:r>
      <w:r w:rsidRPr="006E68AD">
        <w:rPr>
          <w:rFonts w:ascii="Sylfaen" w:hAnsi="Sylfaen" w:cs="Arial Armenian"/>
          <w:sz w:val="20"/>
          <w:lang w:val="hy-AM"/>
        </w:rPr>
        <w:t xml:space="preserve"> </w:t>
      </w:r>
      <w:r w:rsidRPr="006E68AD">
        <w:rPr>
          <w:rFonts w:ascii="Sylfaen" w:hAnsi="Sylfaen" w:cs="Sylfaen"/>
          <w:sz w:val="20"/>
          <w:lang w:val="hy-AM"/>
        </w:rPr>
        <w:t>միջոցների</w:t>
      </w:r>
      <w:r w:rsidRPr="006E68AD">
        <w:rPr>
          <w:rFonts w:ascii="Sylfaen" w:hAnsi="Sylfaen" w:cs="Arial Armenian"/>
          <w:sz w:val="20"/>
          <w:lang w:val="hy-AM"/>
        </w:rPr>
        <w:t xml:space="preserve"> </w:t>
      </w:r>
      <w:r w:rsidRPr="006E68AD">
        <w:rPr>
          <w:rFonts w:ascii="Sylfaen" w:hAnsi="Sylfaen" w:cs="Sylfaen"/>
          <w:sz w:val="20"/>
          <w:lang w:val="hy-AM"/>
        </w:rPr>
        <w:t>առկայության</w:t>
      </w:r>
      <w:r w:rsidRPr="006E68AD">
        <w:rPr>
          <w:rFonts w:ascii="Sylfaen" w:hAnsi="Sylfaen" w:cs="Arial Armenian"/>
          <w:sz w:val="20"/>
          <w:lang w:val="hy-AM"/>
        </w:rPr>
        <w:t xml:space="preserve"> </w:t>
      </w:r>
      <w:r w:rsidRPr="006E68AD">
        <w:rPr>
          <w:rFonts w:ascii="Sylfaen" w:hAnsi="Sylfaen" w:cs="Sylfaen"/>
          <w:sz w:val="20"/>
          <w:lang w:val="hy-AM"/>
        </w:rPr>
        <w:t>մասին.</w:t>
      </w:r>
    </w:p>
    <w:p w:rsidR="00AF5ECF" w:rsidRPr="006E68AD" w:rsidRDefault="00AF5ECF" w:rsidP="00AF5ECF">
      <w:pPr>
        <w:ind w:firstLine="567"/>
        <w:jc w:val="both"/>
        <w:rPr>
          <w:rFonts w:ascii="Sylfaen" w:hAnsi="Sylfaen" w:cs="Arial Armenian"/>
          <w:sz w:val="20"/>
          <w:lang w:val="hy-AM"/>
        </w:rPr>
      </w:pPr>
      <w:r w:rsidRPr="006E68AD">
        <w:rPr>
          <w:rFonts w:ascii="Sylfaen" w:hAnsi="Sylfaen" w:cs="Sylfaen"/>
          <w:sz w:val="20"/>
          <w:lang w:val="hy-AM"/>
        </w:rPr>
        <w:t>բ</w:t>
      </w:r>
      <w:r w:rsidRPr="006E68AD">
        <w:rPr>
          <w:rFonts w:ascii="Sylfaen" w:hAnsi="Sylfaen" w:cs="Arial Armenian"/>
          <w:sz w:val="20"/>
          <w:lang w:val="hy-AM"/>
        </w:rPr>
        <w:t xml:space="preserve">. </w:t>
      </w:r>
      <w:r w:rsidRPr="006E68AD">
        <w:rPr>
          <w:rFonts w:ascii="Sylfaen" w:hAnsi="Sylfaen" w:cs="Sylfaen"/>
          <w:sz w:val="20"/>
          <w:lang w:val="hy-AM"/>
        </w:rPr>
        <w:t>մասնակցի</w:t>
      </w:r>
      <w:r w:rsidRPr="006E68AD">
        <w:rPr>
          <w:rFonts w:ascii="Sylfaen" w:hAnsi="Sylfaen" w:cs="Arial Armenian"/>
          <w:sz w:val="20"/>
          <w:lang w:val="hy-AM"/>
        </w:rPr>
        <w:t xml:space="preserve"> </w:t>
      </w:r>
      <w:r w:rsidRPr="006E68AD">
        <w:rPr>
          <w:rFonts w:ascii="Sylfaen" w:hAnsi="Sylfaen" w:cs="Sylfaen"/>
          <w:sz w:val="20"/>
          <w:lang w:val="hy-AM"/>
        </w:rPr>
        <w:t>որակավորումը</w:t>
      </w:r>
      <w:r w:rsidRPr="006E68AD">
        <w:rPr>
          <w:rFonts w:ascii="Sylfaen" w:hAnsi="Sylfaen" w:cs="Arial Armenian"/>
          <w:sz w:val="20"/>
          <w:lang w:val="hy-AM"/>
        </w:rPr>
        <w:t xml:space="preserve"> </w:t>
      </w:r>
      <w:r w:rsidRPr="006E68AD">
        <w:rPr>
          <w:rFonts w:ascii="Sylfaen" w:hAnsi="Sylfaen" w:cs="Sylfaen"/>
          <w:sz w:val="20"/>
          <w:lang w:val="hy-AM"/>
        </w:rPr>
        <w:t>այս</w:t>
      </w:r>
      <w:r w:rsidRPr="006E68AD">
        <w:rPr>
          <w:rFonts w:ascii="Sylfaen" w:hAnsi="Sylfaen" w:cs="Arial Armenian"/>
          <w:sz w:val="20"/>
          <w:lang w:val="hy-AM"/>
        </w:rPr>
        <w:t xml:space="preserve"> </w:t>
      </w:r>
      <w:r w:rsidRPr="006E68AD">
        <w:rPr>
          <w:rFonts w:ascii="Sylfaen" w:hAnsi="Sylfaen" w:cs="Sylfaen"/>
          <w:sz w:val="20"/>
          <w:lang w:val="hy-AM"/>
        </w:rPr>
        <w:t>չափանիշի</w:t>
      </w:r>
      <w:r w:rsidRPr="006E68AD">
        <w:rPr>
          <w:rFonts w:ascii="Sylfaen" w:hAnsi="Sylfaen" w:cs="Arial Armenian"/>
          <w:sz w:val="20"/>
          <w:lang w:val="hy-AM"/>
        </w:rPr>
        <w:t xml:space="preserve"> </w:t>
      </w:r>
      <w:r w:rsidRPr="006E68AD">
        <w:rPr>
          <w:rFonts w:ascii="Sylfaen" w:hAnsi="Sylfaen" w:cs="Sylfaen"/>
          <w:sz w:val="20"/>
          <w:lang w:val="hy-AM"/>
        </w:rPr>
        <w:t>գծով</w:t>
      </w:r>
      <w:r w:rsidRPr="006E68AD">
        <w:rPr>
          <w:rFonts w:ascii="Sylfaen" w:hAnsi="Sylfaen" w:cs="Arial Armenian"/>
          <w:sz w:val="20"/>
          <w:lang w:val="hy-AM"/>
        </w:rPr>
        <w:t xml:space="preserve"> </w:t>
      </w:r>
      <w:r w:rsidRPr="006E68AD">
        <w:rPr>
          <w:rFonts w:ascii="Sylfaen" w:hAnsi="Sylfaen" w:cs="Sylfaen"/>
          <w:sz w:val="20"/>
          <w:lang w:val="hy-AM"/>
        </w:rPr>
        <w:t>գնահատվում</w:t>
      </w:r>
      <w:r w:rsidRPr="006E68AD">
        <w:rPr>
          <w:rFonts w:ascii="Sylfaen" w:hAnsi="Sylfaen" w:cs="Arial Armenian"/>
          <w:sz w:val="20"/>
          <w:lang w:val="hy-AM"/>
        </w:rPr>
        <w:t xml:space="preserve"> </w:t>
      </w:r>
      <w:r w:rsidRPr="006E68AD">
        <w:rPr>
          <w:rFonts w:ascii="Sylfaen" w:hAnsi="Sylfaen" w:cs="Sylfaen"/>
          <w:sz w:val="20"/>
          <w:lang w:val="hy-AM"/>
        </w:rPr>
        <w:t>է</w:t>
      </w:r>
      <w:r w:rsidRPr="006E68AD">
        <w:rPr>
          <w:rFonts w:ascii="Sylfaen" w:hAnsi="Sylfaen" w:cs="Arial Armenian"/>
          <w:sz w:val="20"/>
          <w:lang w:val="hy-AM"/>
        </w:rPr>
        <w:t xml:space="preserve"> </w:t>
      </w:r>
      <w:r w:rsidRPr="006E68AD">
        <w:rPr>
          <w:rFonts w:ascii="Sylfaen" w:hAnsi="Sylfaen" w:cs="Sylfaen"/>
          <w:sz w:val="20"/>
          <w:lang w:val="hy-AM"/>
        </w:rPr>
        <w:t>բավարար</w:t>
      </w:r>
      <w:r w:rsidRPr="006E68AD">
        <w:rPr>
          <w:rFonts w:ascii="Sylfaen" w:hAnsi="Sylfaen" w:cs="Arial Armenian"/>
          <w:sz w:val="20"/>
          <w:lang w:val="hy-AM"/>
        </w:rPr>
        <w:t xml:space="preserve">, </w:t>
      </w:r>
      <w:r w:rsidRPr="006E68AD">
        <w:rPr>
          <w:rFonts w:ascii="Sylfaen" w:hAnsi="Sylfaen" w:cs="Sylfaen"/>
          <w:sz w:val="20"/>
          <w:lang w:val="hy-AM"/>
        </w:rPr>
        <w:t>եթե</w:t>
      </w:r>
      <w:r w:rsidRPr="006E68AD">
        <w:rPr>
          <w:rFonts w:ascii="Sylfaen" w:hAnsi="Sylfaen" w:cs="Arial Armenian"/>
          <w:sz w:val="20"/>
          <w:lang w:val="hy-AM"/>
        </w:rPr>
        <w:t xml:space="preserve"> </w:t>
      </w:r>
      <w:r w:rsidRPr="006E68AD">
        <w:rPr>
          <w:rFonts w:ascii="Sylfaen" w:hAnsi="Sylfaen" w:cs="Sylfaen"/>
          <w:sz w:val="20"/>
          <w:lang w:val="hy-AM"/>
        </w:rPr>
        <w:t>վերջինս</w:t>
      </w:r>
      <w:r w:rsidRPr="006E68AD">
        <w:rPr>
          <w:rFonts w:ascii="Sylfaen" w:hAnsi="Sylfaen" w:cs="Arial Armenian"/>
          <w:sz w:val="20"/>
          <w:lang w:val="hy-AM"/>
        </w:rPr>
        <w:t xml:space="preserve"> </w:t>
      </w:r>
      <w:r w:rsidRPr="006E68AD">
        <w:rPr>
          <w:rFonts w:ascii="Sylfaen" w:hAnsi="Sylfaen" w:cs="Sylfaen"/>
          <w:sz w:val="20"/>
          <w:lang w:val="hy-AM"/>
        </w:rPr>
        <w:t>ապահովում</w:t>
      </w:r>
      <w:r w:rsidRPr="006E68AD">
        <w:rPr>
          <w:rFonts w:ascii="Sylfaen" w:hAnsi="Sylfaen" w:cs="Arial Armenian"/>
          <w:sz w:val="20"/>
          <w:lang w:val="hy-AM"/>
        </w:rPr>
        <w:t xml:space="preserve"> </w:t>
      </w:r>
      <w:r w:rsidRPr="006E68AD">
        <w:rPr>
          <w:rFonts w:ascii="Sylfaen" w:hAnsi="Sylfaen" w:cs="Sylfaen"/>
          <w:sz w:val="20"/>
          <w:lang w:val="hy-AM"/>
        </w:rPr>
        <w:t>է</w:t>
      </w:r>
      <w:r w:rsidRPr="006E68AD">
        <w:rPr>
          <w:rFonts w:ascii="Sylfaen" w:hAnsi="Sylfaen" w:cs="Arial Armenian"/>
          <w:sz w:val="20"/>
          <w:lang w:val="hy-AM"/>
        </w:rPr>
        <w:t xml:space="preserve"> </w:t>
      </w:r>
      <w:r w:rsidRPr="006E68AD">
        <w:rPr>
          <w:rFonts w:ascii="Sylfaen" w:hAnsi="Sylfaen" w:cs="Sylfaen"/>
          <w:sz w:val="20"/>
          <w:lang w:val="hy-AM"/>
        </w:rPr>
        <w:t>սույն</w:t>
      </w:r>
      <w:r w:rsidRPr="006E68AD">
        <w:rPr>
          <w:rFonts w:ascii="Sylfaen" w:hAnsi="Sylfaen" w:cs="Arial Armenian"/>
          <w:sz w:val="20"/>
          <w:lang w:val="hy-AM"/>
        </w:rPr>
        <w:t xml:space="preserve"> </w:t>
      </w:r>
      <w:r w:rsidRPr="006E68AD">
        <w:rPr>
          <w:rFonts w:ascii="Sylfaen" w:hAnsi="Sylfaen" w:cs="Sylfaen"/>
          <w:sz w:val="20"/>
          <w:lang w:val="hy-AM"/>
        </w:rPr>
        <w:t>ենթակետով</w:t>
      </w:r>
      <w:r w:rsidRPr="006E68AD">
        <w:rPr>
          <w:rFonts w:ascii="Sylfaen" w:hAnsi="Sylfaen" w:cs="Arial Armenian"/>
          <w:sz w:val="20"/>
          <w:lang w:val="hy-AM"/>
        </w:rPr>
        <w:t xml:space="preserve"> </w:t>
      </w:r>
      <w:r w:rsidRPr="006E68AD">
        <w:rPr>
          <w:rFonts w:ascii="Sylfaen" w:hAnsi="Sylfaen" w:cs="Sylfaen"/>
          <w:sz w:val="20"/>
          <w:lang w:val="hy-AM"/>
        </w:rPr>
        <w:t>նախատեսված</w:t>
      </w:r>
      <w:r w:rsidRPr="006E68AD">
        <w:rPr>
          <w:rFonts w:ascii="Sylfaen" w:hAnsi="Sylfaen" w:cs="Arial Armenian"/>
          <w:sz w:val="20"/>
          <w:lang w:val="hy-AM"/>
        </w:rPr>
        <w:t xml:space="preserve"> </w:t>
      </w:r>
      <w:r w:rsidRPr="006E68AD">
        <w:rPr>
          <w:rFonts w:ascii="Sylfaen" w:hAnsi="Sylfaen" w:cs="Sylfaen"/>
          <w:sz w:val="20"/>
          <w:lang w:val="hy-AM"/>
        </w:rPr>
        <w:t>պահանջը.</w:t>
      </w:r>
    </w:p>
    <w:p w:rsidR="00305F6D" w:rsidRPr="006E68AD" w:rsidRDefault="00147F14" w:rsidP="00037DDE">
      <w:pPr>
        <w:ind w:firstLine="567"/>
        <w:jc w:val="both"/>
        <w:rPr>
          <w:rFonts w:ascii="Sylfaen" w:hAnsi="Sylfaen" w:cs="Arial"/>
          <w:sz w:val="20"/>
          <w:lang w:val="hy-AM"/>
        </w:rPr>
      </w:pPr>
      <w:r w:rsidRPr="006E68AD">
        <w:rPr>
          <w:rFonts w:ascii="Sylfaen" w:hAnsi="Sylfaen" w:cs="Arial Armenian"/>
          <w:sz w:val="20"/>
          <w:lang w:val="hy-AM"/>
        </w:rPr>
        <w:lastRenderedPageBreak/>
        <w:t>3</w:t>
      </w:r>
      <w:r w:rsidR="00B8636F" w:rsidRPr="006E68AD">
        <w:rPr>
          <w:rFonts w:ascii="Sylfaen" w:hAnsi="Sylfaen" w:cs="Arial Armenian"/>
          <w:sz w:val="20"/>
          <w:lang w:val="hy-AM"/>
        </w:rPr>
        <w:t xml:space="preserve">) </w:t>
      </w:r>
      <w:r w:rsidR="00305F6D" w:rsidRPr="006E68AD">
        <w:rPr>
          <w:rFonts w:ascii="Sylfaen" w:hAnsi="Sylfaen" w:cs="Arial Armenian"/>
          <w:sz w:val="14"/>
          <w:lang w:val="hy-AM"/>
        </w:rPr>
        <w:t>&lt;&lt;</w:t>
      </w:r>
      <w:r w:rsidR="00305F6D" w:rsidRPr="006E68AD">
        <w:rPr>
          <w:rFonts w:ascii="Sylfaen" w:hAnsi="Sylfaen" w:cs="Sylfaen"/>
          <w:sz w:val="20"/>
          <w:lang w:val="hy-AM"/>
        </w:rPr>
        <w:t>Ֆինանսական</w:t>
      </w:r>
      <w:r w:rsidR="00305F6D" w:rsidRPr="006E68AD">
        <w:rPr>
          <w:rFonts w:ascii="Sylfaen" w:hAnsi="Sylfaen" w:cs="Arial"/>
          <w:sz w:val="20"/>
          <w:lang w:val="hy-AM"/>
        </w:rPr>
        <w:t xml:space="preserve"> </w:t>
      </w:r>
      <w:r w:rsidR="00305F6D" w:rsidRPr="006E68AD">
        <w:rPr>
          <w:rFonts w:ascii="Sylfaen" w:hAnsi="Sylfaen" w:cs="Sylfaen"/>
          <w:sz w:val="20"/>
          <w:lang w:val="hy-AM"/>
        </w:rPr>
        <w:t>միջոցներ</w:t>
      </w:r>
      <w:r w:rsidR="00305F6D" w:rsidRPr="006E68AD">
        <w:rPr>
          <w:rFonts w:ascii="Sylfaen" w:hAnsi="Sylfaen" w:cs="Sylfaen"/>
          <w:sz w:val="14"/>
          <w:lang w:val="hy-AM"/>
        </w:rPr>
        <w:t>&gt;&gt;</w:t>
      </w:r>
      <w:r w:rsidR="00305F6D" w:rsidRPr="006E68AD">
        <w:rPr>
          <w:rFonts w:ascii="Sylfaen" w:hAnsi="Sylfaen" w:cs="Arial Armenian"/>
          <w:sz w:val="20"/>
          <w:lang w:val="hy-AM"/>
        </w:rPr>
        <w:t xml:space="preserve"> </w:t>
      </w:r>
      <w:r w:rsidRPr="006E68AD">
        <w:rPr>
          <w:rFonts w:ascii="Sylfaen" w:hAnsi="Sylfaen" w:cs="Sylfaen"/>
          <w:sz w:val="20"/>
          <w:lang w:val="hy-AM"/>
        </w:rPr>
        <w:t>որակավորման</w:t>
      </w:r>
      <w:r w:rsidRPr="006E68AD">
        <w:rPr>
          <w:rFonts w:ascii="Sylfaen" w:hAnsi="Sylfaen" w:cs="Arial Armenian"/>
          <w:sz w:val="20"/>
          <w:lang w:val="hy-AM"/>
        </w:rPr>
        <w:t xml:space="preserve"> </w:t>
      </w:r>
      <w:r w:rsidR="008105B4" w:rsidRPr="006E68AD">
        <w:rPr>
          <w:rFonts w:ascii="Sylfaen" w:hAnsi="Sylfaen" w:cs="Sylfaen"/>
          <w:sz w:val="20"/>
          <w:lang w:val="hy-AM"/>
        </w:rPr>
        <w:t>չափանիշը</w:t>
      </w:r>
      <w:r w:rsidR="008105B4" w:rsidRPr="006E68AD">
        <w:rPr>
          <w:rFonts w:ascii="Sylfaen" w:hAnsi="Sylfaen" w:cs="Arial Armenian"/>
          <w:sz w:val="20"/>
          <w:lang w:val="hy-AM"/>
        </w:rPr>
        <w:t xml:space="preserve"> </w:t>
      </w:r>
      <w:r w:rsidR="0020701A" w:rsidRPr="006E68AD">
        <w:rPr>
          <w:rFonts w:ascii="Sylfaen" w:hAnsi="Sylfaen" w:cs="Sylfaen"/>
          <w:sz w:val="20"/>
          <w:lang w:val="hy-AM"/>
        </w:rPr>
        <w:t>սահմանվում</w:t>
      </w:r>
      <w:r w:rsidR="0020701A" w:rsidRPr="006E68AD">
        <w:rPr>
          <w:rFonts w:ascii="Sylfaen" w:hAnsi="Sylfaen" w:cs="Arial"/>
          <w:sz w:val="20"/>
          <w:lang w:val="hy-AM"/>
        </w:rPr>
        <w:t xml:space="preserve"> </w:t>
      </w:r>
      <w:r w:rsidR="0020701A" w:rsidRPr="006E68AD">
        <w:rPr>
          <w:rFonts w:ascii="Sylfaen" w:hAnsi="Sylfaen" w:cs="Sylfaen"/>
          <w:sz w:val="20"/>
          <w:lang w:val="hy-AM"/>
        </w:rPr>
        <w:t>և</w:t>
      </w:r>
      <w:r w:rsidR="0020701A" w:rsidRPr="006E68AD">
        <w:rPr>
          <w:rFonts w:ascii="Sylfaen" w:hAnsi="Sylfaen" w:cs="Arial"/>
          <w:sz w:val="20"/>
          <w:lang w:val="hy-AM"/>
        </w:rPr>
        <w:t xml:space="preserve"> </w:t>
      </w:r>
      <w:r w:rsidR="00305F6D" w:rsidRPr="006E68AD">
        <w:rPr>
          <w:rFonts w:ascii="Sylfaen" w:hAnsi="Sylfaen" w:cs="Sylfaen"/>
          <w:sz w:val="20"/>
          <w:lang w:val="hy-AM"/>
        </w:rPr>
        <w:t>գնահատվում</w:t>
      </w:r>
      <w:r w:rsidR="00305F6D" w:rsidRPr="006E68AD">
        <w:rPr>
          <w:rFonts w:ascii="Sylfaen" w:hAnsi="Sylfaen" w:cs="Arial"/>
          <w:sz w:val="20"/>
          <w:lang w:val="hy-AM"/>
        </w:rPr>
        <w:t xml:space="preserve"> </w:t>
      </w:r>
      <w:r w:rsidR="00305F6D" w:rsidRPr="006E68AD">
        <w:rPr>
          <w:rFonts w:ascii="Sylfaen" w:hAnsi="Sylfaen" w:cs="Sylfaen"/>
          <w:sz w:val="20"/>
          <w:lang w:val="hy-AM"/>
        </w:rPr>
        <w:t>է</w:t>
      </w:r>
      <w:r w:rsidR="00305F6D" w:rsidRPr="006E68AD">
        <w:rPr>
          <w:rFonts w:ascii="Sylfaen" w:hAnsi="Sylfaen" w:cs="Arial"/>
          <w:sz w:val="20"/>
          <w:lang w:val="hy-AM"/>
        </w:rPr>
        <w:t xml:space="preserve"> </w:t>
      </w:r>
      <w:r w:rsidR="00305F6D" w:rsidRPr="006E68AD">
        <w:rPr>
          <w:rFonts w:ascii="Sylfaen" w:hAnsi="Sylfaen" w:cs="Sylfaen"/>
          <w:sz w:val="20"/>
          <w:lang w:val="hy-AM"/>
        </w:rPr>
        <w:t>հետևյալ</w:t>
      </w:r>
      <w:r w:rsidR="00305F6D" w:rsidRPr="006E68AD">
        <w:rPr>
          <w:rFonts w:ascii="Sylfaen" w:hAnsi="Sylfaen" w:cs="Arial"/>
          <w:sz w:val="20"/>
          <w:lang w:val="hy-AM"/>
        </w:rPr>
        <w:t xml:space="preserve"> </w:t>
      </w:r>
      <w:r w:rsidR="00305F6D" w:rsidRPr="006E68AD">
        <w:rPr>
          <w:rFonts w:ascii="Sylfaen" w:hAnsi="Sylfaen" w:cs="Sylfaen"/>
          <w:sz w:val="20"/>
          <w:lang w:val="hy-AM"/>
        </w:rPr>
        <w:t>կարգով</w:t>
      </w:r>
      <w:r w:rsidR="00305F6D" w:rsidRPr="006E68AD">
        <w:rPr>
          <w:rFonts w:ascii="Sylfaen" w:hAnsi="Sylfaen" w:cs="Arial"/>
          <w:sz w:val="20"/>
          <w:lang w:val="hy-AM"/>
        </w:rPr>
        <w:t>`</w:t>
      </w:r>
    </w:p>
    <w:p w:rsidR="00AF5ECF" w:rsidRPr="006E68AD" w:rsidRDefault="00AF5ECF" w:rsidP="006A0D8B">
      <w:pPr>
        <w:pStyle w:val="norm"/>
        <w:spacing w:line="240" w:lineRule="auto"/>
        <w:rPr>
          <w:rFonts w:ascii="Sylfaen" w:hAnsi="Sylfaen" w:cs="Sylfaen"/>
          <w:sz w:val="20"/>
          <w:lang w:val="hy-AM"/>
        </w:rPr>
      </w:pPr>
      <w:r w:rsidRPr="006E68AD">
        <w:rPr>
          <w:rFonts w:ascii="Sylfaen" w:hAnsi="Sylfaen" w:cs="Sylfaen"/>
          <w:sz w:val="20"/>
          <w:lang w:val="hy-AM"/>
        </w:rPr>
        <w:t>ա</w:t>
      </w:r>
      <w:r w:rsidRPr="006E68AD">
        <w:rPr>
          <w:rFonts w:ascii="Sylfaen" w:hAnsi="Sylfaen"/>
          <w:sz w:val="20"/>
          <w:lang w:val="hy-AM"/>
        </w:rPr>
        <w:t xml:space="preserve">. </w:t>
      </w:r>
      <w:r w:rsidRPr="006E68AD">
        <w:rPr>
          <w:rFonts w:ascii="Sylfaen" w:hAnsi="Sylfaen" w:cs="Sylfaen"/>
          <w:sz w:val="20"/>
          <w:lang w:val="hy-AM"/>
        </w:rPr>
        <w:t>մասնակիցը</w:t>
      </w:r>
      <w:r w:rsidRPr="006E68AD">
        <w:rPr>
          <w:rFonts w:ascii="Sylfaen" w:hAnsi="Sylfaen"/>
          <w:sz w:val="20"/>
          <w:lang w:val="hy-AM"/>
        </w:rPr>
        <w:t xml:space="preserve"> </w:t>
      </w:r>
      <w:r w:rsidRPr="006E68AD">
        <w:rPr>
          <w:rFonts w:ascii="Sylfaen" w:hAnsi="Sylfaen" w:cs="Sylfaen"/>
          <w:sz w:val="20"/>
          <w:lang w:val="hy-AM"/>
        </w:rPr>
        <w:t>հայտով</w:t>
      </w:r>
      <w:r w:rsidRPr="006E68AD">
        <w:rPr>
          <w:rFonts w:ascii="Sylfaen" w:hAnsi="Sylfaen"/>
          <w:sz w:val="20"/>
          <w:lang w:val="hy-AM"/>
        </w:rPr>
        <w:t xml:space="preserve"> </w:t>
      </w:r>
      <w:r w:rsidRPr="006E68AD">
        <w:rPr>
          <w:rFonts w:ascii="Sylfaen" w:hAnsi="Sylfaen" w:cs="Sylfaen"/>
          <w:sz w:val="20"/>
          <w:lang w:val="hy-AM"/>
        </w:rPr>
        <w:t>ներկայացնում</w:t>
      </w:r>
      <w:r w:rsidRPr="006E68AD">
        <w:rPr>
          <w:rFonts w:ascii="Sylfaen" w:hAnsi="Sylfaen"/>
          <w:sz w:val="20"/>
          <w:lang w:val="hy-AM"/>
        </w:rPr>
        <w:t xml:space="preserve"> </w:t>
      </w:r>
      <w:r w:rsidRPr="006E68AD">
        <w:rPr>
          <w:rFonts w:ascii="Sylfaen" w:hAnsi="Sylfaen" w:cs="Sylfaen"/>
          <w:sz w:val="20"/>
          <w:lang w:val="hy-AM"/>
        </w:rPr>
        <w:t>է</w:t>
      </w:r>
      <w:r w:rsidRPr="006E68AD">
        <w:rPr>
          <w:rFonts w:ascii="Sylfaen" w:hAnsi="Sylfaen"/>
          <w:sz w:val="20"/>
          <w:lang w:val="hy-AM"/>
        </w:rPr>
        <w:t xml:space="preserve"> </w:t>
      </w:r>
      <w:r w:rsidRPr="006E68AD">
        <w:rPr>
          <w:rFonts w:ascii="Sylfaen" w:hAnsi="Sylfaen" w:cs="Sylfaen"/>
          <w:sz w:val="20"/>
          <w:lang w:val="hy-AM"/>
        </w:rPr>
        <w:t>իր</w:t>
      </w:r>
      <w:r w:rsidRPr="006E68AD">
        <w:rPr>
          <w:rFonts w:ascii="Sylfaen" w:hAnsi="Sylfaen"/>
          <w:sz w:val="20"/>
          <w:lang w:val="hy-AM"/>
        </w:rPr>
        <w:t xml:space="preserve"> </w:t>
      </w:r>
      <w:r w:rsidRPr="006E68AD">
        <w:rPr>
          <w:rFonts w:ascii="Sylfaen" w:hAnsi="Sylfaen" w:cs="Sylfaen"/>
          <w:sz w:val="20"/>
          <w:lang w:val="hy-AM"/>
        </w:rPr>
        <w:t>կողմից</w:t>
      </w:r>
      <w:r w:rsidRPr="006E68AD">
        <w:rPr>
          <w:rFonts w:ascii="Sylfaen" w:hAnsi="Sylfaen"/>
          <w:sz w:val="20"/>
          <w:lang w:val="hy-AM"/>
        </w:rPr>
        <w:t xml:space="preserve"> </w:t>
      </w:r>
      <w:r w:rsidRPr="006E68AD">
        <w:rPr>
          <w:rFonts w:ascii="Sylfaen" w:hAnsi="Sylfaen" w:cs="Sylfaen"/>
          <w:sz w:val="20"/>
          <w:lang w:val="hy-AM"/>
        </w:rPr>
        <w:t>հաստատված</w:t>
      </w:r>
      <w:r w:rsidRPr="006E68AD">
        <w:rPr>
          <w:rFonts w:ascii="Sylfaen" w:hAnsi="Sylfaen"/>
          <w:sz w:val="20"/>
          <w:lang w:val="hy-AM"/>
        </w:rPr>
        <w:t xml:space="preserve"> </w:t>
      </w:r>
      <w:r w:rsidRPr="006E68AD">
        <w:rPr>
          <w:rFonts w:ascii="Sylfaen" w:hAnsi="Sylfaen" w:cs="Sylfaen"/>
          <w:sz w:val="20"/>
          <w:lang w:val="hy-AM"/>
        </w:rPr>
        <w:t>հայտարարություն, կնքվելիք</w:t>
      </w:r>
      <w:r w:rsidRPr="006E68AD">
        <w:rPr>
          <w:rFonts w:ascii="Sylfaen" w:hAnsi="Sylfaen" w:cs="Arial Armenian"/>
          <w:sz w:val="20"/>
          <w:lang w:val="hy-AM"/>
        </w:rPr>
        <w:t xml:space="preserve"> </w:t>
      </w:r>
      <w:r w:rsidRPr="006E68AD">
        <w:rPr>
          <w:rFonts w:ascii="Sylfaen" w:hAnsi="Sylfaen" w:cs="Sylfaen"/>
          <w:sz w:val="20"/>
          <w:lang w:val="hy-AM"/>
        </w:rPr>
        <w:t>պայմանագրի</w:t>
      </w:r>
      <w:r w:rsidRPr="006E68AD">
        <w:rPr>
          <w:rFonts w:ascii="Sylfaen" w:hAnsi="Sylfaen" w:cs="Arial Armenian"/>
          <w:sz w:val="20"/>
          <w:lang w:val="hy-AM"/>
        </w:rPr>
        <w:t xml:space="preserve"> </w:t>
      </w:r>
      <w:r w:rsidRPr="006E68AD">
        <w:rPr>
          <w:rFonts w:ascii="Sylfaen" w:hAnsi="Sylfaen" w:cs="Sylfaen"/>
          <w:sz w:val="20"/>
          <w:lang w:val="hy-AM"/>
        </w:rPr>
        <w:t>կատարման</w:t>
      </w:r>
      <w:r w:rsidRPr="006E68AD">
        <w:rPr>
          <w:rFonts w:ascii="Sylfaen" w:hAnsi="Sylfaen" w:cs="Arial Armenian"/>
          <w:sz w:val="20"/>
          <w:lang w:val="hy-AM"/>
        </w:rPr>
        <w:t xml:space="preserve"> </w:t>
      </w:r>
      <w:r w:rsidRPr="006E68AD">
        <w:rPr>
          <w:rFonts w:ascii="Sylfaen" w:hAnsi="Sylfaen" w:cs="Sylfaen"/>
          <w:sz w:val="20"/>
          <w:lang w:val="hy-AM"/>
        </w:rPr>
        <w:t>համար</w:t>
      </w:r>
      <w:r w:rsidRPr="006E68AD">
        <w:rPr>
          <w:rFonts w:ascii="Sylfaen" w:hAnsi="Sylfaen" w:cs="Arial Armenian"/>
          <w:sz w:val="20"/>
          <w:lang w:val="hy-AM"/>
        </w:rPr>
        <w:t xml:space="preserve"> </w:t>
      </w:r>
      <w:r w:rsidRPr="006E68AD">
        <w:rPr>
          <w:rFonts w:ascii="Sylfaen" w:hAnsi="Sylfaen" w:cs="Sylfaen"/>
          <w:sz w:val="20"/>
          <w:lang w:val="hy-AM"/>
        </w:rPr>
        <w:t>անհրաժեշտ ֆինանսական</w:t>
      </w:r>
      <w:r w:rsidRPr="006E68AD">
        <w:rPr>
          <w:rFonts w:ascii="Sylfaen" w:hAnsi="Sylfaen" w:cs="Arial Armenian"/>
          <w:sz w:val="20"/>
          <w:lang w:val="hy-AM"/>
        </w:rPr>
        <w:t xml:space="preserve"> </w:t>
      </w:r>
      <w:r w:rsidRPr="006E68AD">
        <w:rPr>
          <w:rFonts w:ascii="Sylfaen" w:hAnsi="Sylfaen" w:cs="Sylfaen"/>
          <w:sz w:val="20"/>
          <w:lang w:val="hy-AM"/>
        </w:rPr>
        <w:t>միջոցների</w:t>
      </w:r>
      <w:r w:rsidRPr="006E68AD">
        <w:rPr>
          <w:rFonts w:ascii="Sylfaen" w:hAnsi="Sylfaen" w:cs="Arial Armenian"/>
          <w:sz w:val="20"/>
          <w:lang w:val="hy-AM"/>
        </w:rPr>
        <w:t xml:space="preserve"> </w:t>
      </w:r>
      <w:r w:rsidRPr="006E68AD">
        <w:rPr>
          <w:rFonts w:ascii="Sylfaen" w:hAnsi="Sylfaen" w:cs="Sylfaen"/>
          <w:sz w:val="20"/>
          <w:lang w:val="hy-AM"/>
        </w:rPr>
        <w:t>առկայության</w:t>
      </w:r>
      <w:r w:rsidRPr="006E68AD">
        <w:rPr>
          <w:rFonts w:ascii="Sylfaen" w:hAnsi="Sylfaen" w:cs="Arial Armenian"/>
          <w:sz w:val="20"/>
          <w:lang w:val="hy-AM"/>
        </w:rPr>
        <w:t xml:space="preserve"> </w:t>
      </w:r>
      <w:r w:rsidRPr="006E68AD">
        <w:rPr>
          <w:rFonts w:ascii="Sylfaen" w:hAnsi="Sylfaen" w:cs="Sylfaen"/>
          <w:sz w:val="20"/>
          <w:lang w:val="hy-AM"/>
        </w:rPr>
        <w:t>մասին.</w:t>
      </w:r>
    </w:p>
    <w:p w:rsidR="00AF5ECF" w:rsidRPr="006E68AD" w:rsidDel="006A0D8B" w:rsidRDefault="00AF5ECF" w:rsidP="00AF5ECF">
      <w:pPr>
        <w:pStyle w:val="norm"/>
        <w:spacing w:line="240" w:lineRule="auto"/>
        <w:rPr>
          <w:rFonts w:ascii="Sylfaen" w:hAnsi="Sylfaen" w:cs="Sylfaen"/>
          <w:sz w:val="20"/>
          <w:szCs w:val="24"/>
          <w:lang w:val="pt-BR" w:eastAsia="en-US"/>
        </w:rPr>
      </w:pPr>
      <w:r w:rsidRPr="006E68AD">
        <w:rPr>
          <w:rFonts w:ascii="Sylfaen" w:hAnsi="Sylfaen" w:cs="Sylfaen"/>
          <w:sz w:val="20"/>
          <w:lang w:val="hy-AM"/>
        </w:rPr>
        <w:t>բ</w:t>
      </w:r>
      <w:r w:rsidRPr="006E68AD">
        <w:rPr>
          <w:rFonts w:ascii="Sylfaen" w:hAnsi="Sylfaen" w:cs="Arial Armenian"/>
          <w:sz w:val="20"/>
          <w:lang w:val="hy-AM"/>
        </w:rPr>
        <w:t xml:space="preserve">. </w:t>
      </w:r>
      <w:r w:rsidRPr="006E68AD">
        <w:rPr>
          <w:rFonts w:ascii="Sylfaen" w:hAnsi="Sylfaen" w:cs="Sylfaen"/>
          <w:sz w:val="20"/>
          <w:lang w:val="hy-AM"/>
        </w:rPr>
        <w:t>մասնակցի</w:t>
      </w:r>
      <w:r w:rsidRPr="006E68AD">
        <w:rPr>
          <w:rFonts w:ascii="Sylfaen" w:hAnsi="Sylfaen" w:cs="Arial Armenian"/>
          <w:sz w:val="20"/>
          <w:lang w:val="hy-AM"/>
        </w:rPr>
        <w:t xml:space="preserve"> </w:t>
      </w:r>
      <w:r w:rsidRPr="006E68AD">
        <w:rPr>
          <w:rFonts w:ascii="Sylfaen" w:hAnsi="Sylfaen" w:cs="Sylfaen"/>
          <w:sz w:val="20"/>
          <w:lang w:val="hy-AM"/>
        </w:rPr>
        <w:t>որակավորումը</w:t>
      </w:r>
      <w:r w:rsidRPr="006E68AD">
        <w:rPr>
          <w:rFonts w:ascii="Sylfaen" w:hAnsi="Sylfaen" w:cs="Arial Armenian"/>
          <w:sz w:val="20"/>
          <w:lang w:val="hy-AM"/>
        </w:rPr>
        <w:t xml:space="preserve"> </w:t>
      </w:r>
      <w:r w:rsidRPr="006E68AD">
        <w:rPr>
          <w:rFonts w:ascii="Sylfaen" w:hAnsi="Sylfaen" w:cs="Sylfaen"/>
          <w:sz w:val="20"/>
          <w:lang w:val="hy-AM"/>
        </w:rPr>
        <w:t>այս</w:t>
      </w:r>
      <w:r w:rsidRPr="006E68AD">
        <w:rPr>
          <w:rFonts w:ascii="Sylfaen" w:hAnsi="Sylfaen" w:cs="Arial Armenian"/>
          <w:sz w:val="20"/>
          <w:lang w:val="hy-AM"/>
        </w:rPr>
        <w:t xml:space="preserve"> </w:t>
      </w:r>
      <w:r w:rsidRPr="006E68AD">
        <w:rPr>
          <w:rFonts w:ascii="Sylfaen" w:hAnsi="Sylfaen" w:cs="Sylfaen"/>
          <w:sz w:val="20"/>
          <w:lang w:val="hy-AM"/>
        </w:rPr>
        <w:t>չափանիշի</w:t>
      </w:r>
      <w:r w:rsidRPr="006E68AD">
        <w:rPr>
          <w:rFonts w:ascii="Sylfaen" w:hAnsi="Sylfaen" w:cs="Arial Armenian"/>
          <w:sz w:val="20"/>
          <w:lang w:val="hy-AM"/>
        </w:rPr>
        <w:t xml:space="preserve"> </w:t>
      </w:r>
      <w:r w:rsidRPr="006E68AD">
        <w:rPr>
          <w:rFonts w:ascii="Sylfaen" w:hAnsi="Sylfaen" w:cs="Sylfaen"/>
          <w:sz w:val="20"/>
          <w:lang w:val="hy-AM"/>
        </w:rPr>
        <w:t>գծով</w:t>
      </w:r>
      <w:r w:rsidRPr="006E68AD">
        <w:rPr>
          <w:rFonts w:ascii="Sylfaen" w:hAnsi="Sylfaen" w:cs="Arial Armenian"/>
          <w:sz w:val="20"/>
          <w:lang w:val="hy-AM"/>
        </w:rPr>
        <w:t xml:space="preserve"> </w:t>
      </w:r>
      <w:r w:rsidRPr="006E68AD">
        <w:rPr>
          <w:rFonts w:ascii="Sylfaen" w:hAnsi="Sylfaen" w:cs="Sylfaen"/>
          <w:sz w:val="20"/>
          <w:lang w:val="hy-AM"/>
        </w:rPr>
        <w:t>գնահատվում</w:t>
      </w:r>
      <w:r w:rsidRPr="006E68AD">
        <w:rPr>
          <w:rFonts w:ascii="Sylfaen" w:hAnsi="Sylfaen" w:cs="Arial Armenian"/>
          <w:sz w:val="20"/>
          <w:lang w:val="hy-AM"/>
        </w:rPr>
        <w:t xml:space="preserve"> </w:t>
      </w:r>
      <w:r w:rsidRPr="006E68AD">
        <w:rPr>
          <w:rFonts w:ascii="Sylfaen" w:hAnsi="Sylfaen" w:cs="Sylfaen"/>
          <w:sz w:val="20"/>
          <w:lang w:val="hy-AM"/>
        </w:rPr>
        <w:t>է</w:t>
      </w:r>
      <w:r w:rsidRPr="006E68AD">
        <w:rPr>
          <w:rFonts w:ascii="Sylfaen" w:hAnsi="Sylfaen" w:cs="Arial Armenian"/>
          <w:sz w:val="20"/>
          <w:lang w:val="hy-AM"/>
        </w:rPr>
        <w:t xml:space="preserve"> </w:t>
      </w:r>
      <w:r w:rsidRPr="006E68AD">
        <w:rPr>
          <w:rFonts w:ascii="Sylfaen" w:hAnsi="Sylfaen" w:cs="Sylfaen"/>
          <w:sz w:val="20"/>
          <w:lang w:val="hy-AM"/>
        </w:rPr>
        <w:t>բավարար</w:t>
      </w:r>
      <w:r w:rsidRPr="006E68AD">
        <w:rPr>
          <w:rFonts w:ascii="Sylfaen" w:hAnsi="Sylfaen" w:cs="Arial Armenian"/>
          <w:sz w:val="20"/>
          <w:lang w:val="hy-AM"/>
        </w:rPr>
        <w:t xml:space="preserve">, </w:t>
      </w:r>
      <w:r w:rsidRPr="006E68AD">
        <w:rPr>
          <w:rFonts w:ascii="Sylfaen" w:hAnsi="Sylfaen" w:cs="Sylfaen"/>
          <w:sz w:val="20"/>
          <w:lang w:val="hy-AM"/>
        </w:rPr>
        <w:t>եթե</w:t>
      </w:r>
      <w:r w:rsidRPr="006E68AD">
        <w:rPr>
          <w:rFonts w:ascii="Sylfaen" w:hAnsi="Sylfaen" w:cs="Arial Armenian"/>
          <w:sz w:val="20"/>
          <w:lang w:val="hy-AM"/>
        </w:rPr>
        <w:t xml:space="preserve"> </w:t>
      </w:r>
      <w:r w:rsidRPr="006E68AD">
        <w:rPr>
          <w:rFonts w:ascii="Sylfaen" w:hAnsi="Sylfaen" w:cs="Sylfaen"/>
          <w:sz w:val="20"/>
          <w:lang w:val="hy-AM"/>
        </w:rPr>
        <w:t>վերջինս</w:t>
      </w:r>
      <w:r w:rsidRPr="006E68AD">
        <w:rPr>
          <w:rFonts w:ascii="Sylfaen" w:hAnsi="Sylfaen" w:cs="Arial Armenian"/>
          <w:sz w:val="20"/>
          <w:lang w:val="hy-AM"/>
        </w:rPr>
        <w:t xml:space="preserve"> </w:t>
      </w:r>
      <w:r w:rsidRPr="006E68AD">
        <w:rPr>
          <w:rFonts w:ascii="Sylfaen" w:hAnsi="Sylfaen" w:cs="Sylfaen"/>
          <w:sz w:val="20"/>
          <w:lang w:val="hy-AM"/>
        </w:rPr>
        <w:t>ապահովում</w:t>
      </w:r>
      <w:r w:rsidRPr="006E68AD">
        <w:rPr>
          <w:rFonts w:ascii="Sylfaen" w:hAnsi="Sylfaen" w:cs="Arial Armenian"/>
          <w:sz w:val="20"/>
          <w:lang w:val="hy-AM"/>
        </w:rPr>
        <w:t xml:space="preserve"> </w:t>
      </w:r>
      <w:r w:rsidRPr="006E68AD">
        <w:rPr>
          <w:rFonts w:ascii="Sylfaen" w:hAnsi="Sylfaen" w:cs="Sylfaen"/>
          <w:sz w:val="20"/>
          <w:lang w:val="hy-AM"/>
        </w:rPr>
        <w:t>է</w:t>
      </w:r>
      <w:r w:rsidRPr="006E68AD">
        <w:rPr>
          <w:rFonts w:ascii="Sylfaen" w:hAnsi="Sylfaen" w:cs="Arial Armenian"/>
          <w:sz w:val="20"/>
          <w:lang w:val="hy-AM"/>
        </w:rPr>
        <w:t xml:space="preserve"> </w:t>
      </w:r>
      <w:r w:rsidRPr="006E68AD">
        <w:rPr>
          <w:rFonts w:ascii="Sylfaen" w:hAnsi="Sylfaen" w:cs="Sylfaen"/>
          <w:sz w:val="20"/>
          <w:lang w:val="hy-AM"/>
        </w:rPr>
        <w:t>սույն</w:t>
      </w:r>
      <w:r w:rsidRPr="006E68AD">
        <w:rPr>
          <w:rFonts w:ascii="Sylfaen" w:hAnsi="Sylfaen" w:cs="Arial Armenian"/>
          <w:sz w:val="20"/>
          <w:lang w:val="hy-AM"/>
        </w:rPr>
        <w:t xml:space="preserve"> </w:t>
      </w:r>
      <w:r w:rsidRPr="006E68AD">
        <w:rPr>
          <w:rFonts w:ascii="Sylfaen" w:hAnsi="Sylfaen" w:cs="Sylfaen"/>
          <w:sz w:val="20"/>
          <w:lang w:val="hy-AM"/>
        </w:rPr>
        <w:t>ենթակետով</w:t>
      </w:r>
      <w:r w:rsidRPr="006E68AD">
        <w:rPr>
          <w:rFonts w:ascii="Sylfaen" w:hAnsi="Sylfaen" w:cs="Arial Armenian"/>
          <w:sz w:val="20"/>
          <w:lang w:val="hy-AM"/>
        </w:rPr>
        <w:t xml:space="preserve"> </w:t>
      </w:r>
      <w:r w:rsidRPr="006E68AD">
        <w:rPr>
          <w:rFonts w:ascii="Sylfaen" w:hAnsi="Sylfaen" w:cs="Sylfaen"/>
          <w:sz w:val="20"/>
          <w:lang w:val="hy-AM"/>
        </w:rPr>
        <w:t>նախատեսված</w:t>
      </w:r>
      <w:r w:rsidRPr="006E68AD">
        <w:rPr>
          <w:rFonts w:ascii="Sylfaen" w:hAnsi="Sylfaen" w:cs="Arial Armenian"/>
          <w:sz w:val="20"/>
          <w:lang w:val="hy-AM"/>
        </w:rPr>
        <w:t xml:space="preserve"> </w:t>
      </w:r>
      <w:r w:rsidRPr="006E68AD">
        <w:rPr>
          <w:rFonts w:ascii="Sylfaen" w:hAnsi="Sylfaen" w:cs="Sylfaen"/>
          <w:sz w:val="20"/>
          <w:lang w:val="hy-AM"/>
        </w:rPr>
        <w:t>պահանջը</w:t>
      </w:r>
      <w:r w:rsidRPr="006E68AD">
        <w:rPr>
          <w:rFonts w:ascii="Sylfaen" w:hAnsi="Sylfaen" w:cs="Arial Armenian"/>
          <w:sz w:val="20"/>
          <w:lang w:val="hy-AM"/>
        </w:rPr>
        <w:t>.</w:t>
      </w:r>
      <w:r w:rsidRPr="006E68AD" w:rsidDel="006A0D8B">
        <w:rPr>
          <w:rFonts w:ascii="Sylfaen" w:hAnsi="Sylfaen" w:cs="Sylfaen"/>
          <w:sz w:val="20"/>
          <w:szCs w:val="24"/>
          <w:lang w:val="pt-BR" w:eastAsia="en-US"/>
        </w:rPr>
        <w:t xml:space="preserve"> </w:t>
      </w:r>
    </w:p>
    <w:p w:rsidR="00305F6D" w:rsidRPr="006E68AD" w:rsidRDefault="002C6CF7" w:rsidP="00037DDE">
      <w:pPr>
        <w:ind w:firstLine="567"/>
        <w:jc w:val="both"/>
        <w:rPr>
          <w:rFonts w:ascii="Sylfaen" w:hAnsi="Sylfaen" w:cs="Arial"/>
          <w:sz w:val="20"/>
          <w:lang w:val="hy-AM"/>
        </w:rPr>
      </w:pPr>
      <w:r w:rsidRPr="006E68AD">
        <w:rPr>
          <w:rFonts w:ascii="Sylfaen" w:hAnsi="Sylfaen" w:cs="Arial Armenian"/>
          <w:sz w:val="20"/>
          <w:lang w:val="pt-BR"/>
        </w:rPr>
        <w:t>4</w:t>
      </w:r>
      <w:r w:rsidR="00B8636F" w:rsidRPr="006E68AD">
        <w:rPr>
          <w:rFonts w:ascii="Sylfaen" w:hAnsi="Sylfaen" w:cs="Arial Armenian"/>
          <w:sz w:val="20"/>
          <w:lang w:val="pt-BR"/>
        </w:rPr>
        <w:t xml:space="preserve">) </w:t>
      </w:r>
      <w:r w:rsidR="00305F6D" w:rsidRPr="006E68AD">
        <w:rPr>
          <w:rFonts w:ascii="Sylfaen" w:hAnsi="Sylfaen" w:cs="Arial Armenian"/>
          <w:sz w:val="14"/>
          <w:lang w:val="hy-AM"/>
        </w:rPr>
        <w:t>&lt;&lt;</w:t>
      </w:r>
      <w:r w:rsidR="00305F6D" w:rsidRPr="006E68AD">
        <w:rPr>
          <w:rFonts w:ascii="Sylfaen" w:hAnsi="Sylfaen" w:cs="Sylfaen"/>
          <w:sz w:val="20"/>
          <w:lang w:val="hy-AM"/>
        </w:rPr>
        <w:t>Աշխատանքային</w:t>
      </w:r>
      <w:r w:rsidR="00305F6D" w:rsidRPr="006E68AD">
        <w:rPr>
          <w:rFonts w:ascii="Sylfaen" w:hAnsi="Sylfaen" w:cs="Arial"/>
          <w:sz w:val="20"/>
          <w:lang w:val="hy-AM"/>
        </w:rPr>
        <w:t xml:space="preserve"> </w:t>
      </w:r>
      <w:r w:rsidR="00305F6D" w:rsidRPr="006E68AD">
        <w:rPr>
          <w:rFonts w:ascii="Sylfaen" w:hAnsi="Sylfaen" w:cs="Sylfaen"/>
          <w:sz w:val="20"/>
          <w:lang w:val="hy-AM"/>
        </w:rPr>
        <w:t>ռեսուրսներ</w:t>
      </w:r>
      <w:r w:rsidR="00305F6D" w:rsidRPr="006E68AD">
        <w:rPr>
          <w:rFonts w:ascii="Sylfaen" w:hAnsi="Sylfaen" w:cs="Sylfaen"/>
          <w:sz w:val="14"/>
          <w:lang w:val="hy-AM"/>
        </w:rPr>
        <w:t>&gt;&gt;</w:t>
      </w:r>
      <w:r w:rsidR="00305F6D" w:rsidRPr="006E68AD">
        <w:rPr>
          <w:rFonts w:ascii="Sylfaen" w:hAnsi="Sylfaen" w:cs="Arial Armenian"/>
          <w:sz w:val="20"/>
          <w:lang w:val="hy-AM"/>
        </w:rPr>
        <w:t xml:space="preserve"> </w:t>
      </w:r>
      <w:r w:rsidR="00814DBD" w:rsidRPr="006E68AD">
        <w:rPr>
          <w:rFonts w:ascii="Sylfaen" w:hAnsi="Sylfaen" w:cs="Sylfaen"/>
          <w:sz w:val="20"/>
        </w:rPr>
        <w:t>որակավորման</w:t>
      </w:r>
      <w:r w:rsidR="00814DBD" w:rsidRPr="006E68AD">
        <w:rPr>
          <w:rFonts w:ascii="Sylfaen" w:hAnsi="Sylfaen" w:cs="Arial Armenian"/>
          <w:sz w:val="20"/>
          <w:lang w:val="pt-BR"/>
        </w:rPr>
        <w:t xml:space="preserve"> </w:t>
      </w:r>
      <w:r w:rsidR="008105B4" w:rsidRPr="006E68AD">
        <w:rPr>
          <w:rFonts w:ascii="Sylfaen" w:hAnsi="Sylfaen" w:cs="Sylfaen"/>
          <w:sz w:val="20"/>
        </w:rPr>
        <w:t>չափանիշը</w:t>
      </w:r>
      <w:r w:rsidR="008105B4" w:rsidRPr="006E68AD">
        <w:rPr>
          <w:rFonts w:ascii="Sylfaen" w:hAnsi="Sylfaen" w:cs="Arial Armenian"/>
          <w:sz w:val="20"/>
          <w:lang w:val="pt-BR"/>
        </w:rPr>
        <w:t xml:space="preserve"> </w:t>
      </w:r>
      <w:r w:rsidR="00033B20" w:rsidRPr="006E68AD">
        <w:rPr>
          <w:rFonts w:ascii="Sylfaen" w:hAnsi="Sylfaen" w:cs="Sylfaen"/>
          <w:sz w:val="20"/>
        </w:rPr>
        <w:t>սահմանվում</w:t>
      </w:r>
      <w:r w:rsidR="00033B20" w:rsidRPr="006E68AD">
        <w:rPr>
          <w:rFonts w:ascii="Sylfaen" w:hAnsi="Sylfaen" w:cs="Arial Armenian"/>
          <w:sz w:val="20"/>
          <w:lang w:val="pt-BR"/>
        </w:rPr>
        <w:t xml:space="preserve"> </w:t>
      </w:r>
      <w:r w:rsidR="00033B20" w:rsidRPr="006E68AD">
        <w:rPr>
          <w:rFonts w:ascii="Sylfaen" w:hAnsi="Sylfaen" w:cs="Sylfaen"/>
          <w:sz w:val="20"/>
        </w:rPr>
        <w:t>և</w:t>
      </w:r>
      <w:r w:rsidR="00EE7019" w:rsidRPr="006E68AD">
        <w:rPr>
          <w:rFonts w:ascii="Sylfaen" w:hAnsi="Sylfaen" w:cs="Arial Armenian"/>
          <w:sz w:val="20"/>
          <w:lang w:val="pt-BR"/>
        </w:rPr>
        <w:t xml:space="preserve"> </w:t>
      </w:r>
      <w:r w:rsidR="00305F6D" w:rsidRPr="006E68AD">
        <w:rPr>
          <w:rFonts w:ascii="Sylfaen" w:hAnsi="Sylfaen" w:cs="Sylfaen"/>
          <w:sz w:val="20"/>
          <w:lang w:val="hy-AM"/>
        </w:rPr>
        <w:t>գնահատվում</w:t>
      </w:r>
      <w:r w:rsidR="00305F6D" w:rsidRPr="006E68AD">
        <w:rPr>
          <w:rFonts w:ascii="Sylfaen" w:hAnsi="Sylfaen" w:cs="Arial"/>
          <w:sz w:val="20"/>
          <w:lang w:val="hy-AM"/>
        </w:rPr>
        <w:t xml:space="preserve"> </w:t>
      </w:r>
      <w:r w:rsidR="00305F6D" w:rsidRPr="006E68AD">
        <w:rPr>
          <w:rFonts w:ascii="Sylfaen" w:hAnsi="Sylfaen" w:cs="Sylfaen"/>
          <w:sz w:val="20"/>
          <w:lang w:val="hy-AM"/>
        </w:rPr>
        <w:t>է</w:t>
      </w:r>
      <w:r w:rsidR="00305F6D" w:rsidRPr="006E68AD">
        <w:rPr>
          <w:rFonts w:ascii="Sylfaen" w:hAnsi="Sylfaen" w:cs="Arial"/>
          <w:sz w:val="20"/>
          <w:lang w:val="hy-AM"/>
        </w:rPr>
        <w:t xml:space="preserve"> </w:t>
      </w:r>
      <w:r w:rsidR="00305F6D" w:rsidRPr="006E68AD">
        <w:rPr>
          <w:rFonts w:ascii="Sylfaen" w:hAnsi="Sylfaen" w:cs="Sylfaen"/>
          <w:sz w:val="20"/>
          <w:lang w:val="hy-AM"/>
        </w:rPr>
        <w:t>հետևյալ</w:t>
      </w:r>
      <w:r w:rsidR="00305F6D" w:rsidRPr="006E68AD">
        <w:rPr>
          <w:rFonts w:ascii="Sylfaen" w:hAnsi="Sylfaen" w:cs="Arial"/>
          <w:sz w:val="20"/>
          <w:lang w:val="hy-AM"/>
        </w:rPr>
        <w:t xml:space="preserve"> </w:t>
      </w:r>
      <w:r w:rsidR="00305F6D" w:rsidRPr="006E68AD">
        <w:rPr>
          <w:rFonts w:ascii="Sylfaen" w:hAnsi="Sylfaen" w:cs="Sylfaen"/>
          <w:sz w:val="20"/>
          <w:lang w:val="hy-AM"/>
        </w:rPr>
        <w:t>կարգով</w:t>
      </w:r>
      <w:r w:rsidR="00305F6D" w:rsidRPr="006E68AD">
        <w:rPr>
          <w:rFonts w:ascii="Sylfaen" w:hAnsi="Sylfaen" w:cs="Arial"/>
          <w:sz w:val="20"/>
          <w:lang w:val="hy-AM"/>
        </w:rPr>
        <w:t>`</w:t>
      </w:r>
    </w:p>
    <w:p w:rsidR="00AF5ECF" w:rsidRPr="006E68AD" w:rsidRDefault="00AF5ECF" w:rsidP="00AF5ECF">
      <w:pPr>
        <w:ind w:firstLine="567"/>
        <w:jc w:val="both"/>
        <w:rPr>
          <w:rFonts w:ascii="Sylfaen" w:hAnsi="Sylfaen" w:cs="Arial Armenian"/>
          <w:sz w:val="20"/>
          <w:szCs w:val="20"/>
          <w:lang w:val="hy-AM" w:eastAsia="ru-RU"/>
        </w:rPr>
      </w:pPr>
      <w:r w:rsidRPr="006E68AD">
        <w:rPr>
          <w:rFonts w:ascii="Sylfaen" w:hAnsi="Sylfaen" w:cs="Sylfaen"/>
          <w:sz w:val="20"/>
          <w:szCs w:val="20"/>
          <w:lang w:val="hy-AM" w:eastAsia="x-none"/>
        </w:rPr>
        <w:t>ա</w:t>
      </w:r>
      <w:r w:rsidRPr="006E68AD">
        <w:rPr>
          <w:rFonts w:ascii="Sylfaen" w:hAnsi="Sylfaen" w:cs="Arial Armenian"/>
          <w:sz w:val="20"/>
          <w:szCs w:val="20"/>
          <w:lang w:val="hy-AM" w:eastAsia="x-none"/>
        </w:rPr>
        <w:t>.</w:t>
      </w:r>
      <w:r w:rsidRPr="006E68AD">
        <w:rPr>
          <w:rFonts w:ascii="Sylfaen" w:hAnsi="Sylfaen" w:cs="Arial Armenian"/>
          <w:sz w:val="20"/>
          <w:lang w:val="hy-AM"/>
        </w:rPr>
        <w:t xml:space="preserve"> </w:t>
      </w:r>
      <w:r w:rsidRPr="006E68AD">
        <w:rPr>
          <w:rFonts w:ascii="Sylfaen" w:hAnsi="Sylfaen" w:cs="Sylfaen"/>
          <w:sz w:val="20"/>
          <w:lang w:val="hy-AM"/>
        </w:rPr>
        <w:t>մ</w:t>
      </w:r>
      <w:r w:rsidRPr="006E68AD">
        <w:rPr>
          <w:rFonts w:ascii="Sylfaen" w:hAnsi="Sylfaen" w:cs="Sylfaen"/>
          <w:sz w:val="20"/>
          <w:szCs w:val="20"/>
          <w:lang w:val="hy-AM" w:eastAsia="ru-RU"/>
        </w:rPr>
        <w:t>ասնակիցը</w:t>
      </w:r>
      <w:r w:rsidRPr="006E68AD">
        <w:rPr>
          <w:rFonts w:ascii="Sylfaen" w:hAnsi="Sylfaen" w:cs="Arial Armenian"/>
          <w:sz w:val="20"/>
          <w:szCs w:val="20"/>
          <w:lang w:val="hy-AM" w:eastAsia="ru-RU"/>
        </w:rPr>
        <w:t xml:space="preserve"> </w:t>
      </w:r>
      <w:r w:rsidRPr="006E68AD">
        <w:rPr>
          <w:rFonts w:ascii="Sylfaen" w:hAnsi="Sylfaen" w:cs="Sylfaen"/>
          <w:sz w:val="20"/>
          <w:szCs w:val="20"/>
          <w:lang w:val="hy-AM" w:eastAsia="ru-RU"/>
        </w:rPr>
        <w:t>հայտով</w:t>
      </w:r>
      <w:r w:rsidRPr="006E68AD">
        <w:rPr>
          <w:rFonts w:ascii="Sylfaen" w:hAnsi="Sylfaen" w:cs="Arial Armenian"/>
          <w:sz w:val="20"/>
          <w:szCs w:val="20"/>
          <w:lang w:val="hy-AM" w:eastAsia="ru-RU"/>
        </w:rPr>
        <w:t xml:space="preserve"> </w:t>
      </w:r>
      <w:r w:rsidRPr="006E68AD">
        <w:rPr>
          <w:rFonts w:ascii="Sylfaen" w:hAnsi="Sylfaen" w:cs="Sylfaen"/>
          <w:sz w:val="20"/>
          <w:szCs w:val="20"/>
          <w:lang w:val="hy-AM" w:eastAsia="ru-RU"/>
        </w:rPr>
        <w:t>ներկայացնում</w:t>
      </w:r>
      <w:r w:rsidRPr="006E68AD">
        <w:rPr>
          <w:rFonts w:ascii="Sylfaen" w:hAnsi="Sylfaen" w:cs="Arial Armenian"/>
          <w:sz w:val="20"/>
          <w:szCs w:val="20"/>
          <w:lang w:val="hy-AM" w:eastAsia="ru-RU"/>
        </w:rPr>
        <w:t xml:space="preserve"> </w:t>
      </w:r>
      <w:r w:rsidRPr="006E68AD">
        <w:rPr>
          <w:rFonts w:ascii="Sylfaen" w:hAnsi="Sylfaen" w:cs="Sylfaen"/>
          <w:sz w:val="20"/>
          <w:szCs w:val="20"/>
          <w:lang w:val="hy-AM" w:eastAsia="ru-RU"/>
        </w:rPr>
        <w:t>է</w:t>
      </w:r>
      <w:r w:rsidRPr="006E68AD">
        <w:rPr>
          <w:rFonts w:ascii="Sylfaen" w:hAnsi="Sylfaen" w:cs="Arial Armenian"/>
          <w:sz w:val="20"/>
          <w:szCs w:val="20"/>
          <w:lang w:val="hy-AM" w:eastAsia="ru-RU"/>
        </w:rPr>
        <w:t xml:space="preserve"> </w:t>
      </w:r>
      <w:r w:rsidRPr="006E68AD">
        <w:rPr>
          <w:rFonts w:ascii="Sylfaen" w:hAnsi="Sylfaen" w:cs="Sylfaen"/>
          <w:sz w:val="20"/>
          <w:szCs w:val="20"/>
          <w:lang w:val="hy-AM" w:eastAsia="ru-RU"/>
        </w:rPr>
        <w:t>իր</w:t>
      </w:r>
      <w:r w:rsidRPr="006E68AD">
        <w:rPr>
          <w:rFonts w:ascii="Sylfaen" w:hAnsi="Sylfaen" w:cs="Arial Armenian"/>
          <w:sz w:val="20"/>
          <w:szCs w:val="20"/>
          <w:lang w:val="hy-AM" w:eastAsia="ru-RU"/>
        </w:rPr>
        <w:t xml:space="preserve"> </w:t>
      </w:r>
      <w:r w:rsidRPr="006E68AD">
        <w:rPr>
          <w:rFonts w:ascii="Sylfaen" w:hAnsi="Sylfaen" w:cs="Sylfaen"/>
          <w:sz w:val="20"/>
          <w:szCs w:val="20"/>
          <w:lang w:val="hy-AM" w:eastAsia="ru-RU"/>
        </w:rPr>
        <w:t>կողմից</w:t>
      </w:r>
      <w:r w:rsidRPr="006E68AD">
        <w:rPr>
          <w:rFonts w:ascii="Sylfaen" w:hAnsi="Sylfaen" w:cs="Arial Armenian"/>
          <w:sz w:val="20"/>
          <w:szCs w:val="20"/>
          <w:lang w:val="hy-AM" w:eastAsia="ru-RU"/>
        </w:rPr>
        <w:t xml:space="preserve"> </w:t>
      </w:r>
      <w:r w:rsidRPr="006E68AD">
        <w:rPr>
          <w:rFonts w:ascii="Sylfaen" w:hAnsi="Sylfaen" w:cs="Sylfaen"/>
          <w:sz w:val="20"/>
          <w:szCs w:val="20"/>
          <w:lang w:val="hy-AM" w:eastAsia="ru-RU"/>
        </w:rPr>
        <w:t>հաստատված</w:t>
      </w:r>
      <w:r w:rsidRPr="006E68AD">
        <w:rPr>
          <w:rFonts w:ascii="Sylfaen" w:hAnsi="Sylfaen" w:cs="Arial Armenian"/>
          <w:sz w:val="20"/>
          <w:szCs w:val="20"/>
          <w:lang w:val="hy-AM" w:eastAsia="ru-RU"/>
        </w:rPr>
        <w:t xml:space="preserve"> </w:t>
      </w:r>
      <w:r w:rsidRPr="006E68AD">
        <w:rPr>
          <w:rFonts w:ascii="Sylfaen" w:hAnsi="Sylfaen" w:cs="Sylfaen"/>
          <w:sz w:val="20"/>
          <w:szCs w:val="20"/>
          <w:lang w:val="hy-AM" w:eastAsia="ru-RU"/>
        </w:rPr>
        <w:t>հայտարարություն</w:t>
      </w:r>
      <w:r w:rsidRPr="006E68AD">
        <w:rPr>
          <w:rFonts w:ascii="Sylfaen" w:hAnsi="Sylfaen" w:cs="Arial Armenian"/>
          <w:sz w:val="20"/>
          <w:szCs w:val="20"/>
          <w:lang w:val="hy-AM" w:eastAsia="ru-RU"/>
        </w:rPr>
        <w:t xml:space="preserve"> </w:t>
      </w:r>
      <w:r w:rsidRPr="006E68AD">
        <w:rPr>
          <w:rFonts w:ascii="Sylfaen" w:hAnsi="Sylfaen" w:cs="Sylfaen"/>
          <w:sz w:val="20"/>
          <w:szCs w:val="20"/>
          <w:lang w:val="hy-AM" w:eastAsia="ru-RU"/>
        </w:rPr>
        <w:t>կնքվելիք</w:t>
      </w:r>
      <w:r w:rsidRPr="006E68AD">
        <w:rPr>
          <w:rFonts w:ascii="Sylfaen" w:hAnsi="Sylfaen" w:cs="Arial Armenian"/>
          <w:sz w:val="20"/>
          <w:szCs w:val="20"/>
          <w:lang w:val="hy-AM" w:eastAsia="ru-RU"/>
        </w:rPr>
        <w:t xml:space="preserve"> </w:t>
      </w:r>
      <w:r w:rsidRPr="006E68AD">
        <w:rPr>
          <w:rFonts w:ascii="Sylfaen" w:hAnsi="Sylfaen" w:cs="Sylfaen"/>
          <w:sz w:val="20"/>
          <w:szCs w:val="20"/>
          <w:lang w:val="hy-AM" w:eastAsia="ru-RU"/>
        </w:rPr>
        <w:t>պայմանագրի</w:t>
      </w:r>
      <w:r w:rsidRPr="006E68AD">
        <w:rPr>
          <w:rFonts w:ascii="Sylfaen" w:hAnsi="Sylfaen" w:cs="Arial Armenian"/>
          <w:sz w:val="20"/>
          <w:szCs w:val="20"/>
          <w:lang w:val="hy-AM" w:eastAsia="ru-RU"/>
        </w:rPr>
        <w:t xml:space="preserve"> </w:t>
      </w:r>
      <w:r w:rsidRPr="006E68AD">
        <w:rPr>
          <w:rFonts w:ascii="Sylfaen" w:hAnsi="Sylfaen" w:cs="Sylfaen"/>
          <w:sz w:val="20"/>
          <w:szCs w:val="20"/>
          <w:lang w:val="hy-AM" w:eastAsia="ru-RU"/>
        </w:rPr>
        <w:t>կատարման</w:t>
      </w:r>
      <w:r w:rsidRPr="006E68AD">
        <w:rPr>
          <w:rFonts w:ascii="Sylfaen" w:hAnsi="Sylfaen" w:cs="Arial Armenian"/>
          <w:sz w:val="20"/>
          <w:szCs w:val="20"/>
          <w:lang w:val="hy-AM" w:eastAsia="ru-RU"/>
        </w:rPr>
        <w:t xml:space="preserve"> </w:t>
      </w:r>
      <w:r w:rsidRPr="006E68AD">
        <w:rPr>
          <w:rFonts w:ascii="Sylfaen" w:hAnsi="Sylfaen" w:cs="Sylfaen"/>
          <w:sz w:val="20"/>
          <w:szCs w:val="20"/>
          <w:lang w:val="hy-AM" w:eastAsia="ru-RU"/>
        </w:rPr>
        <w:t>համար</w:t>
      </w:r>
      <w:r w:rsidRPr="006E68AD">
        <w:rPr>
          <w:rFonts w:ascii="Sylfaen" w:hAnsi="Sylfaen" w:cs="Arial Armenian"/>
          <w:sz w:val="20"/>
          <w:szCs w:val="20"/>
          <w:lang w:val="hy-AM" w:eastAsia="ru-RU"/>
        </w:rPr>
        <w:t xml:space="preserve"> </w:t>
      </w:r>
      <w:r w:rsidRPr="006E68AD">
        <w:rPr>
          <w:rFonts w:ascii="Sylfaen" w:hAnsi="Sylfaen" w:cs="Sylfaen"/>
          <w:sz w:val="20"/>
          <w:szCs w:val="20"/>
          <w:lang w:val="hy-AM" w:eastAsia="ru-RU"/>
        </w:rPr>
        <w:t>անհրաժեշտ</w:t>
      </w:r>
      <w:r w:rsidRPr="006E68AD">
        <w:rPr>
          <w:rFonts w:ascii="Sylfaen" w:hAnsi="Sylfaen" w:cs="Arial Armenian"/>
          <w:sz w:val="20"/>
          <w:szCs w:val="20"/>
          <w:lang w:val="hy-AM" w:eastAsia="ru-RU"/>
        </w:rPr>
        <w:t xml:space="preserve"> </w:t>
      </w:r>
      <w:r w:rsidRPr="006E68AD">
        <w:rPr>
          <w:rFonts w:ascii="Sylfaen" w:hAnsi="Sylfaen" w:cs="Sylfaen"/>
          <w:sz w:val="20"/>
          <w:szCs w:val="20"/>
          <w:lang w:val="hy-AM" w:eastAsia="ru-RU"/>
        </w:rPr>
        <w:t>աշխատանքային</w:t>
      </w:r>
      <w:r w:rsidRPr="006E68AD">
        <w:rPr>
          <w:rFonts w:ascii="Sylfaen" w:hAnsi="Sylfaen" w:cs="Arial Armenian"/>
          <w:sz w:val="20"/>
          <w:szCs w:val="20"/>
          <w:lang w:val="hy-AM" w:eastAsia="ru-RU"/>
        </w:rPr>
        <w:t xml:space="preserve"> </w:t>
      </w:r>
      <w:r w:rsidRPr="006E68AD">
        <w:rPr>
          <w:rFonts w:ascii="Sylfaen" w:hAnsi="Sylfaen" w:cs="Sylfaen"/>
          <w:sz w:val="20"/>
          <w:szCs w:val="20"/>
          <w:lang w:val="hy-AM" w:eastAsia="ru-RU"/>
        </w:rPr>
        <w:t>ռեսուրսների</w:t>
      </w:r>
      <w:r w:rsidRPr="006E68AD">
        <w:rPr>
          <w:rFonts w:ascii="Sylfaen" w:hAnsi="Sylfaen" w:cs="Arial Armenian"/>
          <w:sz w:val="20"/>
          <w:szCs w:val="20"/>
          <w:lang w:val="hy-AM" w:eastAsia="ru-RU"/>
        </w:rPr>
        <w:t xml:space="preserve"> </w:t>
      </w:r>
      <w:r w:rsidRPr="006E68AD">
        <w:rPr>
          <w:rFonts w:ascii="Sylfaen" w:hAnsi="Sylfaen" w:cs="Sylfaen"/>
          <w:sz w:val="20"/>
          <w:szCs w:val="20"/>
          <w:lang w:val="hy-AM" w:eastAsia="ru-RU"/>
        </w:rPr>
        <w:t>առկայության</w:t>
      </w:r>
      <w:r w:rsidRPr="006E68AD">
        <w:rPr>
          <w:rFonts w:ascii="Sylfaen" w:hAnsi="Sylfaen" w:cs="Arial Armenian"/>
          <w:sz w:val="20"/>
          <w:szCs w:val="20"/>
          <w:lang w:val="hy-AM" w:eastAsia="ru-RU"/>
        </w:rPr>
        <w:t xml:space="preserve"> </w:t>
      </w:r>
      <w:r w:rsidRPr="006E68AD">
        <w:rPr>
          <w:rFonts w:ascii="Sylfaen" w:hAnsi="Sylfaen" w:cs="Sylfaen"/>
          <w:sz w:val="20"/>
          <w:szCs w:val="20"/>
          <w:lang w:val="hy-AM" w:eastAsia="ru-RU"/>
        </w:rPr>
        <w:t>մասին</w:t>
      </w:r>
      <w:bookmarkStart w:id="0" w:name="_Hlk9261498"/>
      <w:r w:rsidR="00745C51" w:rsidRPr="006E68AD">
        <w:rPr>
          <w:rFonts w:ascii="Sylfaen" w:hAnsi="Sylfaen" w:cs="Sylfaen"/>
          <w:sz w:val="20"/>
          <w:szCs w:val="20"/>
          <w:lang w:val="hy-AM" w:eastAsia="ru-RU"/>
        </w:rPr>
        <w:t>՝</w:t>
      </w:r>
      <w:r w:rsidR="00745C51" w:rsidRPr="006E68AD">
        <w:rPr>
          <w:rFonts w:ascii="Sylfaen" w:hAnsi="Sylfaen" w:cs="Arial Armenian"/>
          <w:sz w:val="20"/>
          <w:szCs w:val="20"/>
          <w:lang w:val="hy-AM" w:eastAsia="ru-RU"/>
        </w:rPr>
        <w:t xml:space="preserve"> </w:t>
      </w:r>
      <w:r w:rsidR="00745C51" w:rsidRPr="006E68AD">
        <w:rPr>
          <w:rFonts w:ascii="Sylfaen" w:hAnsi="Sylfaen" w:cs="Sylfaen"/>
          <w:sz w:val="20"/>
          <w:szCs w:val="20"/>
          <w:lang w:val="hy-AM" w:eastAsia="ru-RU"/>
        </w:rPr>
        <w:t>նշելով</w:t>
      </w:r>
      <w:r w:rsidR="00745C51" w:rsidRPr="006E68AD">
        <w:rPr>
          <w:rFonts w:ascii="Sylfaen" w:hAnsi="Sylfaen" w:cs="Arial Armenian"/>
          <w:sz w:val="20"/>
          <w:szCs w:val="20"/>
          <w:lang w:val="hy-AM" w:eastAsia="ru-RU"/>
        </w:rPr>
        <w:t xml:space="preserve"> </w:t>
      </w:r>
      <w:r w:rsidR="00745C51" w:rsidRPr="006E68AD">
        <w:rPr>
          <w:rFonts w:ascii="Sylfaen" w:hAnsi="Sylfaen" w:cs="Sylfaen"/>
          <w:sz w:val="20"/>
          <w:szCs w:val="20"/>
          <w:lang w:val="hy-AM" w:eastAsia="ru-RU"/>
        </w:rPr>
        <w:t>աշխատակիցների</w:t>
      </w:r>
      <w:r w:rsidR="00745C51" w:rsidRPr="006E68AD">
        <w:rPr>
          <w:rFonts w:ascii="Sylfaen" w:hAnsi="Sylfaen" w:cs="Arial Armenian"/>
          <w:sz w:val="20"/>
          <w:szCs w:val="20"/>
          <w:lang w:val="hy-AM" w:eastAsia="ru-RU"/>
        </w:rPr>
        <w:t xml:space="preserve"> </w:t>
      </w:r>
      <w:r w:rsidR="00745C51" w:rsidRPr="006E68AD">
        <w:rPr>
          <w:rFonts w:ascii="Sylfaen" w:hAnsi="Sylfaen" w:cs="Sylfaen"/>
          <w:sz w:val="20"/>
          <w:szCs w:val="20"/>
          <w:lang w:val="hy-AM" w:eastAsia="ru-RU"/>
        </w:rPr>
        <w:t>քանակը</w:t>
      </w:r>
      <w:r w:rsidR="00745C51" w:rsidRPr="006E68AD">
        <w:rPr>
          <w:rFonts w:ascii="Sylfaen" w:hAnsi="Sylfaen" w:cs="Arial Armenian"/>
          <w:sz w:val="20"/>
          <w:szCs w:val="20"/>
          <w:lang w:val="hy-AM" w:eastAsia="ru-RU"/>
        </w:rPr>
        <w:t xml:space="preserve">, </w:t>
      </w:r>
      <w:r w:rsidR="00745C51" w:rsidRPr="006E68AD">
        <w:rPr>
          <w:rFonts w:ascii="Sylfaen" w:hAnsi="Sylfaen" w:cs="Sylfaen"/>
          <w:sz w:val="20"/>
          <w:szCs w:val="20"/>
          <w:lang w:val="hy-AM" w:eastAsia="ru-RU"/>
        </w:rPr>
        <w:t>որոնց</w:t>
      </w:r>
      <w:r w:rsidR="00745C51" w:rsidRPr="006E68AD">
        <w:rPr>
          <w:rFonts w:ascii="Sylfaen" w:hAnsi="Sylfaen" w:cs="Arial Armenian"/>
          <w:sz w:val="20"/>
          <w:szCs w:val="20"/>
          <w:lang w:val="hy-AM" w:eastAsia="ru-RU"/>
        </w:rPr>
        <w:t xml:space="preserve"> </w:t>
      </w:r>
      <w:r w:rsidR="00745C51" w:rsidRPr="006E68AD">
        <w:rPr>
          <w:rFonts w:ascii="Sylfaen" w:hAnsi="Sylfaen" w:cs="Sylfaen"/>
          <w:sz w:val="20"/>
          <w:szCs w:val="20"/>
          <w:lang w:val="hy-AM" w:eastAsia="ru-RU"/>
        </w:rPr>
        <w:t>միջոցով</w:t>
      </w:r>
      <w:r w:rsidR="00745C51" w:rsidRPr="006E68AD">
        <w:rPr>
          <w:rFonts w:ascii="Sylfaen" w:hAnsi="Sylfaen" w:cs="Arial Armenian"/>
          <w:sz w:val="20"/>
          <w:szCs w:val="20"/>
          <w:lang w:val="hy-AM" w:eastAsia="ru-RU"/>
        </w:rPr>
        <w:t xml:space="preserve"> </w:t>
      </w:r>
      <w:r w:rsidR="00745C51" w:rsidRPr="006E68AD">
        <w:rPr>
          <w:rFonts w:ascii="Sylfaen" w:hAnsi="Sylfaen" w:cs="Sylfaen"/>
          <w:sz w:val="20"/>
          <w:szCs w:val="20"/>
          <w:lang w:val="hy-AM" w:eastAsia="ru-RU"/>
        </w:rPr>
        <w:t>մասնակիցը</w:t>
      </w:r>
      <w:r w:rsidR="00745C51" w:rsidRPr="006E68AD">
        <w:rPr>
          <w:rFonts w:ascii="Sylfaen" w:hAnsi="Sylfaen" w:cs="Arial Armenian"/>
          <w:sz w:val="20"/>
          <w:szCs w:val="20"/>
          <w:lang w:val="hy-AM" w:eastAsia="ru-RU"/>
        </w:rPr>
        <w:t xml:space="preserve"> </w:t>
      </w:r>
      <w:r w:rsidR="00745C51" w:rsidRPr="006E68AD">
        <w:rPr>
          <w:rFonts w:ascii="Sylfaen" w:hAnsi="Sylfaen" w:cs="Sylfaen"/>
          <w:sz w:val="20"/>
          <w:szCs w:val="20"/>
          <w:lang w:val="hy-AM" w:eastAsia="ru-RU"/>
        </w:rPr>
        <w:t>պետք</w:t>
      </w:r>
      <w:r w:rsidR="00745C51" w:rsidRPr="006E68AD">
        <w:rPr>
          <w:rFonts w:ascii="Sylfaen" w:hAnsi="Sylfaen" w:cs="Arial Armenian"/>
          <w:sz w:val="20"/>
          <w:szCs w:val="20"/>
          <w:lang w:val="hy-AM" w:eastAsia="ru-RU"/>
        </w:rPr>
        <w:t xml:space="preserve"> </w:t>
      </w:r>
      <w:r w:rsidR="00745C51" w:rsidRPr="006E68AD">
        <w:rPr>
          <w:rFonts w:ascii="Sylfaen" w:hAnsi="Sylfaen" w:cs="Sylfaen"/>
          <w:sz w:val="20"/>
          <w:szCs w:val="20"/>
          <w:lang w:val="hy-AM" w:eastAsia="ru-RU"/>
        </w:rPr>
        <w:t>է</w:t>
      </w:r>
      <w:r w:rsidR="00745C51" w:rsidRPr="006E68AD">
        <w:rPr>
          <w:rFonts w:ascii="Sylfaen" w:hAnsi="Sylfaen" w:cs="Arial Armenian"/>
          <w:sz w:val="20"/>
          <w:szCs w:val="20"/>
          <w:lang w:val="hy-AM" w:eastAsia="ru-RU"/>
        </w:rPr>
        <w:t xml:space="preserve"> </w:t>
      </w:r>
      <w:r w:rsidR="00745C51" w:rsidRPr="006E68AD">
        <w:rPr>
          <w:rFonts w:ascii="Sylfaen" w:hAnsi="Sylfaen" w:cs="Sylfaen"/>
          <w:sz w:val="20"/>
          <w:szCs w:val="20"/>
          <w:lang w:val="hy-AM" w:eastAsia="ru-RU"/>
        </w:rPr>
        <w:t>ապահովվի</w:t>
      </w:r>
      <w:r w:rsidR="00745C51" w:rsidRPr="006E68AD">
        <w:rPr>
          <w:rFonts w:ascii="Sylfaen" w:hAnsi="Sylfaen" w:cs="Arial Armenian"/>
          <w:sz w:val="20"/>
          <w:szCs w:val="20"/>
          <w:lang w:val="hy-AM" w:eastAsia="ru-RU"/>
        </w:rPr>
        <w:t xml:space="preserve"> </w:t>
      </w:r>
      <w:r w:rsidR="00745C51" w:rsidRPr="006E68AD">
        <w:rPr>
          <w:rFonts w:ascii="Sylfaen" w:hAnsi="Sylfaen" w:cs="Sylfaen"/>
          <w:sz w:val="20"/>
          <w:szCs w:val="20"/>
          <w:lang w:val="hy-AM" w:eastAsia="ru-RU"/>
        </w:rPr>
        <w:t>պայմանագրի</w:t>
      </w:r>
      <w:r w:rsidR="00745C51" w:rsidRPr="006E68AD">
        <w:rPr>
          <w:rFonts w:ascii="Sylfaen" w:hAnsi="Sylfaen" w:cs="Arial Armenian"/>
          <w:sz w:val="20"/>
          <w:szCs w:val="20"/>
          <w:lang w:val="hy-AM" w:eastAsia="ru-RU"/>
        </w:rPr>
        <w:t xml:space="preserve"> </w:t>
      </w:r>
      <w:r w:rsidR="00745C51" w:rsidRPr="006E68AD">
        <w:rPr>
          <w:rFonts w:ascii="Sylfaen" w:hAnsi="Sylfaen" w:cs="Sylfaen"/>
          <w:sz w:val="20"/>
          <w:szCs w:val="20"/>
          <w:lang w:val="hy-AM" w:eastAsia="ru-RU"/>
        </w:rPr>
        <w:t>կատարումը</w:t>
      </w:r>
      <w:r w:rsidRPr="006E68AD">
        <w:rPr>
          <w:rFonts w:ascii="Sylfaen" w:hAnsi="Sylfaen" w:cs="Arial Armenian"/>
          <w:sz w:val="20"/>
          <w:szCs w:val="20"/>
          <w:lang w:val="hy-AM" w:eastAsia="ru-RU"/>
        </w:rPr>
        <w:t>.</w:t>
      </w:r>
      <w:r w:rsidRPr="006E68AD">
        <w:rPr>
          <w:rFonts w:ascii="Sylfaen" w:hAnsi="Sylfaen" w:cs="Arial Armenian"/>
          <w:i/>
          <w:sz w:val="18"/>
          <w:szCs w:val="18"/>
          <w:u w:val="single"/>
          <w:lang w:val="hy-AM" w:eastAsia="ru-RU"/>
        </w:rPr>
        <w:t xml:space="preserve"> </w:t>
      </w:r>
      <w:bookmarkEnd w:id="0"/>
    </w:p>
    <w:p w:rsidR="00AF5ECF" w:rsidRPr="006E68AD" w:rsidRDefault="00AF5ECF" w:rsidP="00AF5ECF">
      <w:pPr>
        <w:ind w:firstLine="567"/>
        <w:jc w:val="both"/>
        <w:rPr>
          <w:rFonts w:ascii="Sylfaen" w:hAnsi="Sylfaen" w:cs="Arial Armenian"/>
          <w:sz w:val="20"/>
          <w:lang w:val="hy-AM"/>
        </w:rPr>
      </w:pPr>
      <w:r w:rsidRPr="006E68AD">
        <w:rPr>
          <w:rFonts w:ascii="Sylfaen" w:hAnsi="Sylfaen" w:cs="Sylfaen"/>
          <w:sz w:val="20"/>
          <w:lang w:val="hy-AM"/>
        </w:rPr>
        <w:t>բ</w:t>
      </w:r>
      <w:r w:rsidRPr="006E68AD">
        <w:rPr>
          <w:rFonts w:ascii="Sylfaen" w:hAnsi="Sylfaen" w:cs="Arial Armenian"/>
          <w:sz w:val="20"/>
          <w:lang w:val="hy-AM"/>
        </w:rPr>
        <w:t xml:space="preserve">. </w:t>
      </w:r>
      <w:r w:rsidRPr="006E68AD">
        <w:rPr>
          <w:rFonts w:ascii="Sylfaen" w:hAnsi="Sylfaen" w:cs="Sylfaen"/>
          <w:sz w:val="20"/>
          <w:lang w:val="hy-AM"/>
        </w:rPr>
        <w:t>մասնակցի</w:t>
      </w:r>
      <w:r w:rsidRPr="006E68AD">
        <w:rPr>
          <w:rFonts w:ascii="Sylfaen" w:hAnsi="Sylfaen" w:cs="Arial Armenian"/>
          <w:sz w:val="20"/>
          <w:lang w:val="hy-AM"/>
        </w:rPr>
        <w:t xml:space="preserve"> </w:t>
      </w:r>
      <w:r w:rsidRPr="006E68AD">
        <w:rPr>
          <w:rFonts w:ascii="Sylfaen" w:hAnsi="Sylfaen" w:cs="Sylfaen"/>
          <w:sz w:val="20"/>
          <w:lang w:val="hy-AM"/>
        </w:rPr>
        <w:t>որակավորումը</w:t>
      </w:r>
      <w:r w:rsidRPr="006E68AD">
        <w:rPr>
          <w:rFonts w:ascii="Sylfaen" w:hAnsi="Sylfaen" w:cs="Arial Armenian"/>
          <w:sz w:val="20"/>
          <w:lang w:val="hy-AM"/>
        </w:rPr>
        <w:t xml:space="preserve"> </w:t>
      </w:r>
      <w:r w:rsidRPr="006E68AD">
        <w:rPr>
          <w:rFonts w:ascii="Sylfaen" w:hAnsi="Sylfaen" w:cs="Sylfaen"/>
          <w:sz w:val="20"/>
          <w:lang w:val="hy-AM"/>
        </w:rPr>
        <w:t>այս</w:t>
      </w:r>
      <w:r w:rsidRPr="006E68AD">
        <w:rPr>
          <w:rFonts w:ascii="Sylfaen" w:hAnsi="Sylfaen" w:cs="Arial Armenian"/>
          <w:sz w:val="20"/>
          <w:lang w:val="hy-AM"/>
        </w:rPr>
        <w:t xml:space="preserve"> </w:t>
      </w:r>
      <w:r w:rsidRPr="006E68AD">
        <w:rPr>
          <w:rFonts w:ascii="Sylfaen" w:hAnsi="Sylfaen" w:cs="Sylfaen"/>
          <w:sz w:val="20"/>
          <w:lang w:val="hy-AM"/>
        </w:rPr>
        <w:t>չափանիշի</w:t>
      </w:r>
      <w:r w:rsidRPr="006E68AD">
        <w:rPr>
          <w:rFonts w:ascii="Sylfaen" w:hAnsi="Sylfaen" w:cs="Arial Armenian"/>
          <w:sz w:val="20"/>
          <w:lang w:val="hy-AM"/>
        </w:rPr>
        <w:t xml:space="preserve"> </w:t>
      </w:r>
      <w:r w:rsidRPr="006E68AD">
        <w:rPr>
          <w:rFonts w:ascii="Sylfaen" w:hAnsi="Sylfaen" w:cs="Sylfaen"/>
          <w:sz w:val="20"/>
          <w:lang w:val="hy-AM"/>
        </w:rPr>
        <w:t>գծով</w:t>
      </w:r>
      <w:r w:rsidRPr="006E68AD">
        <w:rPr>
          <w:rFonts w:ascii="Sylfaen" w:hAnsi="Sylfaen" w:cs="Arial Armenian"/>
          <w:sz w:val="20"/>
          <w:lang w:val="hy-AM"/>
        </w:rPr>
        <w:t xml:space="preserve"> </w:t>
      </w:r>
      <w:r w:rsidRPr="006E68AD">
        <w:rPr>
          <w:rFonts w:ascii="Sylfaen" w:hAnsi="Sylfaen" w:cs="Sylfaen"/>
          <w:sz w:val="20"/>
          <w:lang w:val="hy-AM"/>
        </w:rPr>
        <w:t>գնահատվում</w:t>
      </w:r>
      <w:r w:rsidRPr="006E68AD">
        <w:rPr>
          <w:rFonts w:ascii="Sylfaen" w:hAnsi="Sylfaen" w:cs="Arial Armenian"/>
          <w:sz w:val="20"/>
          <w:lang w:val="hy-AM"/>
        </w:rPr>
        <w:t xml:space="preserve"> </w:t>
      </w:r>
      <w:r w:rsidRPr="006E68AD">
        <w:rPr>
          <w:rFonts w:ascii="Sylfaen" w:hAnsi="Sylfaen" w:cs="Sylfaen"/>
          <w:sz w:val="20"/>
          <w:lang w:val="hy-AM"/>
        </w:rPr>
        <w:t>է</w:t>
      </w:r>
      <w:r w:rsidRPr="006E68AD">
        <w:rPr>
          <w:rFonts w:ascii="Sylfaen" w:hAnsi="Sylfaen" w:cs="Arial Armenian"/>
          <w:sz w:val="20"/>
          <w:lang w:val="hy-AM"/>
        </w:rPr>
        <w:t xml:space="preserve"> </w:t>
      </w:r>
      <w:r w:rsidRPr="006E68AD">
        <w:rPr>
          <w:rFonts w:ascii="Sylfaen" w:hAnsi="Sylfaen" w:cs="Sylfaen"/>
          <w:sz w:val="20"/>
          <w:lang w:val="hy-AM"/>
        </w:rPr>
        <w:t>բավարար</w:t>
      </w:r>
      <w:r w:rsidRPr="006E68AD">
        <w:rPr>
          <w:rFonts w:ascii="Sylfaen" w:hAnsi="Sylfaen" w:cs="Arial Armenian"/>
          <w:sz w:val="20"/>
          <w:lang w:val="hy-AM"/>
        </w:rPr>
        <w:t xml:space="preserve">, </w:t>
      </w:r>
      <w:r w:rsidRPr="006E68AD">
        <w:rPr>
          <w:rFonts w:ascii="Sylfaen" w:hAnsi="Sylfaen" w:cs="Sylfaen"/>
          <w:sz w:val="20"/>
          <w:lang w:val="hy-AM"/>
        </w:rPr>
        <w:t>եթե</w:t>
      </w:r>
      <w:r w:rsidRPr="006E68AD">
        <w:rPr>
          <w:rFonts w:ascii="Sylfaen" w:hAnsi="Sylfaen" w:cs="Arial Armenian"/>
          <w:sz w:val="20"/>
          <w:lang w:val="hy-AM"/>
        </w:rPr>
        <w:t xml:space="preserve"> </w:t>
      </w:r>
      <w:r w:rsidRPr="006E68AD">
        <w:rPr>
          <w:rFonts w:ascii="Sylfaen" w:hAnsi="Sylfaen" w:cs="Sylfaen"/>
          <w:sz w:val="20"/>
          <w:lang w:val="hy-AM"/>
        </w:rPr>
        <w:t>վերջինս</w:t>
      </w:r>
      <w:r w:rsidRPr="006E68AD">
        <w:rPr>
          <w:rFonts w:ascii="Sylfaen" w:hAnsi="Sylfaen" w:cs="Arial Armenian"/>
          <w:sz w:val="20"/>
          <w:lang w:val="hy-AM"/>
        </w:rPr>
        <w:t xml:space="preserve"> </w:t>
      </w:r>
      <w:r w:rsidRPr="006E68AD">
        <w:rPr>
          <w:rFonts w:ascii="Sylfaen" w:hAnsi="Sylfaen" w:cs="Sylfaen"/>
          <w:sz w:val="20"/>
          <w:lang w:val="hy-AM"/>
        </w:rPr>
        <w:t>ապահովում</w:t>
      </w:r>
      <w:r w:rsidRPr="006E68AD">
        <w:rPr>
          <w:rFonts w:ascii="Sylfaen" w:hAnsi="Sylfaen" w:cs="Arial Armenian"/>
          <w:sz w:val="20"/>
          <w:lang w:val="hy-AM"/>
        </w:rPr>
        <w:t xml:space="preserve"> </w:t>
      </w:r>
      <w:r w:rsidRPr="006E68AD">
        <w:rPr>
          <w:rFonts w:ascii="Sylfaen" w:hAnsi="Sylfaen" w:cs="Sylfaen"/>
          <w:sz w:val="20"/>
          <w:lang w:val="hy-AM"/>
        </w:rPr>
        <w:t>է</w:t>
      </w:r>
      <w:r w:rsidRPr="006E68AD">
        <w:rPr>
          <w:rFonts w:ascii="Sylfaen" w:hAnsi="Sylfaen" w:cs="Arial Armenian"/>
          <w:sz w:val="20"/>
          <w:lang w:val="hy-AM"/>
        </w:rPr>
        <w:t xml:space="preserve"> </w:t>
      </w:r>
      <w:r w:rsidRPr="006E68AD">
        <w:rPr>
          <w:rFonts w:ascii="Sylfaen" w:hAnsi="Sylfaen" w:cs="Sylfaen"/>
          <w:sz w:val="20"/>
          <w:lang w:val="hy-AM"/>
        </w:rPr>
        <w:t>սույն</w:t>
      </w:r>
      <w:r w:rsidRPr="006E68AD">
        <w:rPr>
          <w:rFonts w:ascii="Sylfaen" w:hAnsi="Sylfaen" w:cs="Arial Armenian"/>
          <w:sz w:val="20"/>
          <w:lang w:val="hy-AM"/>
        </w:rPr>
        <w:t xml:space="preserve"> </w:t>
      </w:r>
      <w:r w:rsidRPr="006E68AD">
        <w:rPr>
          <w:rFonts w:ascii="Sylfaen" w:hAnsi="Sylfaen" w:cs="Sylfaen"/>
          <w:sz w:val="20"/>
          <w:lang w:val="hy-AM"/>
        </w:rPr>
        <w:t>ենթակետով</w:t>
      </w:r>
      <w:r w:rsidRPr="006E68AD">
        <w:rPr>
          <w:rFonts w:ascii="Sylfaen" w:hAnsi="Sylfaen" w:cs="Arial Armenian"/>
          <w:sz w:val="20"/>
          <w:lang w:val="hy-AM"/>
        </w:rPr>
        <w:t xml:space="preserve"> </w:t>
      </w:r>
      <w:r w:rsidRPr="006E68AD">
        <w:rPr>
          <w:rFonts w:ascii="Sylfaen" w:hAnsi="Sylfaen" w:cs="Sylfaen"/>
          <w:sz w:val="20"/>
          <w:lang w:val="hy-AM"/>
        </w:rPr>
        <w:t>նախատեսված</w:t>
      </w:r>
      <w:r w:rsidRPr="006E68AD">
        <w:rPr>
          <w:rFonts w:ascii="Sylfaen" w:hAnsi="Sylfaen" w:cs="Arial Armenian"/>
          <w:sz w:val="20"/>
          <w:lang w:val="hy-AM"/>
        </w:rPr>
        <w:t xml:space="preserve"> </w:t>
      </w:r>
      <w:r w:rsidRPr="006E68AD">
        <w:rPr>
          <w:rFonts w:ascii="Sylfaen" w:hAnsi="Sylfaen" w:cs="Sylfaen"/>
          <w:sz w:val="20"/>
          <w:lang w:val="hy-AM"/>
        </w:rPr>
        <w:t>պահանջը:</w:t>
      </w:r>
    </w:p>
    <w:p w:rsidR="000A6B75" w:rsidRPr="006E68AD" w:rsidRDefault="000A6B75" w:rsidP="000A6B75">
      <w:pPr>
        <w:pStyle w:val="norm"/>
        <w:spacing w:line="240" w:lineRule="auto"/>
        <w:ind w:firstLine="540"/>
        <w:rPr>
          <w:rFonts w:ascii="Sylfaen" w:hAnsi="Sylfaen" w:cs="Sylfaen"/>
          <w:sz w:val="20"/>
          <w:szCs w:val="24"/>
          <w:lang w:val="af-ZA" w:eastAsia="en-US"/>
        </w:rPr>
      </w:pPr>
      <w:r w:rsidRPr="006E68AD">
        <w:rPr>
          <w:rFonts w:ascii="Sylfaen" w:hAnsi="Sylfaen" w:cs="Sylfaen"/>
          <w:sz w:val="20"/>
          <w:szCs w:val="24"/>
          <w:lang w:val="hy-AM" w:eastAsia="en-US"/>
        </w:rPr>
        <w:t>2.</w:t>
      </w:r>
      <w:r w:rsidR="00633E1E" w:rsidRPr="006E68AD">
        <w:rPr>
          <w:rFonts w:ascii="Sylfaen" w:hAnsi="Sylfaen" w:cs="Sylfaen"/>
          <w:sz w:val="20"/>
          <w:szCs w:val="24"/>
          <w:lang w:val="hy-AM" w:eastAsia="en-US"/>
        </w:rPr>
        <w:t>6</w:t>
      </w:r>
      <w:r w:rsidRPr="006E68AD">
        <w:rPr>
          <w:rFonts w:ascii="Sylfaen" w:hAnsi="Sylfaen" w:cs="Sylfaen"/>
          <w:sz w:val="20"/>
          <w:szCs w:val="24"/>
          <w:lang w:val="hy-AM" w:eastAsia="en-US"/>
        </w:rPr>
        <w:t xml:space="preserve"> Սույն ընթացակարգի շրջանակում կնքվելիք պայմանագիրը</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կարող</w:t>
      </w:r>
      <w:r w:rsidRPr="006E68AD">
        <w:rPr>
          <w:rFonts w:ascii="Sylfaen" w:hAnsi="Sylfaen" w:cs="Sylfaen"/>
          <w:sz w:val="20"/>
          <w:szCs w:val="24"/>
          <w:lang w:val="af-ZA" w:eastAsia="en-US"/>
        </w:rPr>
        <w:t xml:space="preserve"> է </w:t>
      </w:r>
      <w:r w:rsidRPr="006E68AD">
        <w:rPr>
          <w:rFonts w:ascii="Sylfaen" w:hAnsi="Sylfaen" w:cs="Sylfaen"/>
          <w:sz w:val="20"/>
          <w:szCs w:val="24"/>
          <w:lang w:val="hy-AM" w:eastAsia="en-US"/>
        </w:rPr>
        <w:t>իրականացվել</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գործակալության</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պայմանագիր</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կնքելու</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միջոցով։</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Գործակալության</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պայմանագրի</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կողմ</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չի</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կարող</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հանդիսանալ</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սույն</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ընթացակարգին</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մասնակցելու</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նպատակով</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հայտ</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ներկայացրած</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մասնակիցը</w:t>
      </w:r>
      <w:r w:rsidRPr="006E68AD">
        <w:rPr>
          <w:rFonts w:ascii="Sylfaen" w:hAnsi="Sylfaen" w:cs="Sylfaen"/>
          <w:sz w:val="20"/>
          <w:szCs w:val="24"/>
          <w:lang w:val="af-ZA" w:eastAsia="en-US"/>
        </w:rPr>
        <w:t xml:space="preserve">: </w:t>
      </w:r>
    </w:p>
    <w:p w:rsidR="000A6B75" w:rsidRPr="006E68AD" w:rsidRDefault="000A6B75" w:rsidP="000A6B75">
      <w:pPr>
        <w:pStyle w:val="23"/>
        <w:spacing w:line="240" w:lineRule="auto"/>
        <w:rPr>
          <w:rFonts w:ascii="Sylfaen" w:hAnsi="Sylfaen" w:cs="Sylfaen"/>
          <w:szCs w:val="24"/>
        </w:rPr>
      </w:pPr>
      <w:r w:rsidRPr="006E68AD">
        <w:rPr>
          <w:rFonts w:ascii="Sylfaen" w:hAnsi="Sylfaen" w:cs="Sylfaen"/>
          <w:szCs w:val="24"/>
        </w:rPr>
        <w:t xml:space="preserve"> 2</w:t>
      </w:r>
      <w:r w:rsidRPr="006E68AD">
        <w:rPr>
          <w:rFonts w:ascii="Sylfaen" w:hAnsi="Sylfaen" w:cs="Sylfaen"/>
          <w:szCs w:val="24"/>
          <w:lang w:val="hy-AM"/>
        </w:rPr>
        <w:t>.</w:t>
      </w:r>
      <w:r w:rsidR="00633E1E" w:rsidRPr="006E68AD">
        <w:rPr>
          <w:rFonts w:ascii="Sylfaen" w:hAnsi="Sylfaen" w:cs="Sylfaen"/>
          <w:szCs w:val="24"/>
        </w:rPr>
        <w:t>7</w:t>
      </w:r>
      <w:r w:rsidRPr="006E68AD">
        <w:rPr>
          <w:rFonts w:ascii="Sylfaen" w:hAnsi="Sylfaen" w:cs="Sylfaen"/>
          <w:szCs w:val="24"/>
        </w:rPr>
        <w:tab/>
      </w:r>
      <w:r w:rsidRPr="006E68AD">
        <w:rPr>
          <w:rFonts w:ascii="Sylfaen" w:hAnsi="Sylfaen" w:cs="Sylfaen"/>
          <w:szCs w:val="24"/>
          <w:lang w:val="ru-RU"/>
        </w:rPr>
        <w:t>Մասնակիցները</w:t>
      </w:r>
      <w:r w:rsidRPr="006E68AD">
        <w:rPr>
          <w:rFonts w:ascii="Sylfaen" w:hAnsi="Sylfaen" w:cs="Sylfaen"/>
          <w:szCs w:val="24"/>
        </w:rPr>
        <w:t xml:space="preserve"> </w:t>
      </w:r>
      <w:r w:rsidRPr="006E68AD">
        <w:rPr>
          <w:rFonts w:ascii="Sylfaen" w:hAnsi="Sylfaen" w:cs="Sylfaen"/>
          <w:szCs w:val="24"/>
          <w:lang w:val="ru-RU"/>
        </w:rPr>
        <w:t>կարող</w:t>
      </w:r>
      <w:r w:rsidRPr="006E68AD">
        <w:rPr>
          <w:rFonts w:ascii="Sylfaen" w:hAnsi="Sylfaen" w:cs="Sylfaen"/>
          <w:szCs w:val="24"/>
        </w:rPr>
        <w:t xml:space="preserve"> </w:t>
      </w:r>
      <w:r w:rsidRPr="006E68AD">
        <w:rPr>
          <w:rFonts w:ascii="Sylfaen" w:hAnsi="Sylfaen" w:cs="Sylfaen"/>
          <w:szCs w:val="24"/>
          <w:lang w:val="ru-RU"/>
        </w:rPr>
        <w:t>են</w:t>
      </w:r>
      <w:r w:rsidRPr="006E68AD">
        <w:rPr>
          <w:rFonts w:ascii="Sylfaen" w:hAnsi="Sylfaen" w:cs="Sylfaen"/>
          <w:szCs w:val="24"/>
        </w:rPr>
        <w:t xml:space="preserve"> </w:t>
      </w:r>
      <w:r w:rsidRPr="006E68AD">
        <w:rPr>
          <w:rFonts w:ascii="Sylfaen" w:hAnsi="Sylfaen" w:cs="Sylfaen"/>
          <w:szCs w:val="24"/>
          <w:lang w:val="ru-RU"/>
        </w:rPr>
        <w:t>սույն</w:t>
      </w:r>
      <w:r w:rsidRPr="006E68AD">
        <w:rPr>
          <w:rFonts w:ascii="Sylfaen" w:hAnsi="Sylfaen" w:cs="Sylfaen"/>
          <w:szCs w:val="24"/>
        </w:rPr>
        <w:t xml:space="preserve"> </w:t>
      </w:r>
      <w:r w:rsidRPr="006E68AD">
        <w:rPr>
          <w:rFonts w:ascii="Sylfaen" w:hAnsi="Sylfaen" w:cs="Sylfaen"/>
          <w:szCs w:val="24"/>
          <w:lang w:val="ru-RU"/>
        </w:rPr>
        <w:t>ընթացակարգին</w:t>
      </w:r>
      <w:r w:rsidRPr="006E68AD">
        <w:rPr>
          <w:rFonts w:ascii="Sylfaen" w:hAnsi="Sylfaen" w:cs="Sylfaen"/>
          <w:szCs w:val="24"/>
        </w:rPr>
        <w:t xml:space="preserve"> </w:t>
      </w:r>
      <w:r w:rsidRPr="006E68AD">
        <w:rPr>
          <w:rFonts w:ascii="Sylfaen" w:hAnsi="Sylfaen" w:cs="Sylfaen"/>
          <w:szCs w:val="24"/>
          <w:lang w:val="ru-RU"/>
        </w:rPr>
        <w:t>մասնակցել</w:t>
      </w:r>
      <w:r w:rsidRPr="006E68AD">
        <w:rPr>
          <w:rFonts w:ascii="Sylfaen" w:hAnsi="Sylfaen" w:cs="Sylfaen"/>
          <w:szCs w:val="24"/>
        </w:rPr>
        <w:t xml:space="preserve"> </w:t>
      </w:r>
      <w:r w:rsidRPr="006E68AD">
        <w:rPr>
          <w:rFonts w:ascii="Sylfaen" w:hAnsi="Sylfaen" w:cs="Sylfaen"/>
          <w:szCs w:val="24"/>
          <w:lang w:val="ru-RU"/>
        </w:rPr>
        <w:t>համատեղ</w:t>
      </w:r>
      <w:r w:rsidRPr="006E68AD">
        <w:rPr>
          <w:rFonts w:ascii="Sylfaen" w:hAnsi="Sylfaen" w:cs="Sylfaen"/>
          <w:szCs w:val="24"/>
        </w:rPr>
        <w:t xml:space="preserve"> </w:t>
      </w:r>
      <w:r w:rsidRPr="006E68AD">
        <w:rPr>
          <w:rFonts w:ascii="Sylfaen" w:hAnsi="Sylfaen" w:cs="Sylfaen"/>
          <w:szCs w:val="24"/>
          <w:lang w:val="ru-RU"/>
        </w:rPr>
        <w:t>գործունեության</w:t>
      </w:r>
      <w:r w:rsidRPr="006E68AD">
        <w:rPr>
          <w:rFonts w:ascii="Sylfaen" w:hAnsi="Sylfaen" w:cs="Sylfaen"/>
          <w:szCs w:val="24"/>
        </w:rPr>
        <w:t xml:space="preserve"> </w:t>
      </w:r>
      <w:r w:rsidRPr="006E68AD">
        <w:rPr>
          <w:rFonts w:ascii="Sylfaen" w:hAnsi="Sylfaen" w:cs="Sylfaen"/>
          <w:szCs w:val="24"/>
          <w:lang w:val="ru-RU"/>
        </w:rPr>
        <w:t>կարգով</w:t>
      </w:r>
      <w:r w:rsidRPr="006E68AD">
        <w:rPr>
          <w:rFonts w:ascii="Sylfaen" w:hAnsi="Sylfaen" w:cs="Sylfaen"/>
          <w:szCs w:val="24"/>
        </w:rPr>
        <w:t xml:space="preserve"> (</w:t>
      </w:r>
      <w:r w:rsidRPr="006E68AD">
        <w:rPr>
          <w:rFonts w:ascii="Sylfaen" w:hAnsi="Sylfaen" w:cs="Sylfaen"/>
          <w:szCs w:val="24"/>
          <w:lang w:val="ru-RU"/>
        </w:rPr>
        <w:t>կոնսորցիումով</w:t>
      </w:r>
      <w:r w:rsidRPr="006E68AD">
        <w:rPr>
          <w:rFonts w:ascii="Sylfaen" w:hAnsi="Sylfaen" w:cs="Sylfaen"/>
          <w:szCs w:val="24"/>
        </w:rPr>
        <w:t>)</w:t>
      </w:r>
      <w:r w:rsidRPr="006E68AD">
        <w:rPr>
          <w:rFonts w:ascii="Sylfaen" w:hAnsi="Sylfaen" w:cs="Tahoma"/>
          <w:szCs w:val="24"/>
          <w:lang w:val="ru-RU"/>
        </w:rPr>
        <w:t>։</w:t>
      </w:r>
      <w:r w:rsidRPr="006E68AD">
        <w:rPr>
          <w:rFonts w:ascii="Sylfaen" w:hAnsi="Sylfaen" w:cs="Sylfaen"/>
          <w:szCs w:val="24"/>
        </w:rPr>
        <w:t xml:space="preserve"> </w:t>
      </w:r>
      <w:r w:rsidRPr="006E68AD">
        <w:rPr>
          <w:rFonts w:ascii="Sylfaen" w:hAnsi="Sylfaen" w:cs="Sylfaen"/>
          <w:szCs w:val="24"/>
          <w:lang w:val="ru-RU"/>
        </w:rPr>
        <w:t>Նման</w:t>
      </w:r>
      <w:r w:rsidRPr="006E68AD">
        <w:rPr>
          <w:rFonts w:ascii="Sylfaen" w:hAnsi="Sylfaen" w:cs="Sylfaen"/>
          <w:szCs w:val="24"/>
        </w:rPr>
        <w:t xml:space="preserve"> </w:t>
      </w:r>
      <w:r w:rsidRPr="006E68AD">
        <w:rPr>
          <w:rFonts w:ascii="Sylfaen" w:hAnsi="Sylfaen" w:cs="Sylfaen"/>
          <w:szCs w:val="24"/>
          <w:lang w:val="ru-RU"/>
        </w:rPr>
        <w:t>դեպքում</w:t>
      </w:r>
      <w:r w:rsidRPr="006E68AD">
        <w:rPr>
          <w:rFonts w:ascii="Sylfaen" w:hAnsi="Sylfaen" w:cs="Sylfaen"/>
          <w:szCs w:val="24"/>
        </w:rPr>
        <w:t>`</w:t>
      </w:r>
    </w:p>
    <w:p w:rsidR="000A6B75" w:rsidRPr="006E68AD" w:rsidRDefault="000A6B75" w:rsidP="000A6B75">
      <w:pPr>
        <w:pStyle w:val="23"/>
        <w:spacing w:line="240" w:lineRule="auto"/>
        <w:rPr>
          <w:rFonts w:ascii="Sylfaen" w:hAnsi="Sylfaen" w:cs="Sylfaen"/>
          <w:szCs w:val="24"/>
        </w:rPr>
      </w:pPr>
      <w:r w:rsidRPr="006E68AD">
        <w:rPr>
          <w:rFonts w:ascii="Sylfaen" w:hAnsi="Sylfaen" w:cs="Sylfaen"/>
          <w:szCs w:val="24"/>
        </w:rPr>
        <w:t>1)</w:t>
      </w:r>
      <w:r w:rsidRPr="006E68AD">
        <w:rPr>
          <w:rFonts w:ascii="Sylfaen" w:hAnsi="Sylfaen" w:cs="Sylfaen"/>
          <w:szCs w:val="24"/>
        </w:rPr>
        <w:tab/>
      </w:r>
      <w:r w:rsidRPr="006E68AD">
        <w:rPr>
          <w:rFonts w:ascii="Sylfaen" w:hAnsi="Sylfaen" w:cs="Sylfaen"/>
          <w:szCs w:val="24"/>
          <w:lang w:val="ru-RU"/>
        </w:rPr>
        <w:t>հայտի</w:t>
      </w:r>
      <w:r w:rsidRPr="006E68AD">
        <w:rPr>
          <w:rFonts w:ascii="Sylfaen" w:hAnsi="Sylfaen" w:cs="Sylfaen"/>
          <w:szCs w:val="24"/>
        </w:rPr>
        <w:t xml:space="preserve"> </w:t>
      </w:r>
      <w:r w:rsidRPr="006E68AD">
        <w:rPr>
          <w:rFonts w:ascii="Sylfaen" w:hAnsi="Sylfaen" w:cs="Sylfaen"/>
          <w:szCs w:val="24"/>
          <w:lang w:val="ru-RU"/>
        </w:rPr>
        <w:t>գնահատման</w:t>
      </w:r>
      <w:r w:rsidRPr="006E68AD">
        <w:rPr>
          <w:rFonts w:ascii="Sylfaen" w:hAnsi="Sylfaen" w:cs="Sylfaen"/>
          <w:szCs w:val="24"/>
        </w:rPr>
        <w:t xml:space="preserve"> </w:t>
      </w:r>
      <w:r w:rsidRPr="006E68AD">
        <w:rPr>
          <w:rFonts w:ascii="Sylfaen" w:hAnsi="Sylfaen" w:cs="Sylfaen"/>
          <w:szCs w:val="24"/>
          <w:lang w:val="ru-RU"/>
        </w:rPr>
        <w:t>ժամանակ</w:t>
      </w:r>
      <w:r w:rsidRPr="006E68AD">
        <w:rPr>
          <w:rFonts w:ascii="Sylfaen" w:hAnsi="Sylfaen" w:cs="Sylfaen"/>
          <w:szCs w:val="24"/>
        </w:rPr>
        <w:t xml:space="preserve"> </w:t>
      </w:r>
      <w:r w:rsidRPr="006E68AD">
        <w:rPr>
          <w:rFonts w:ascii="Sylfaen" w:hAnsi="Sylfaen" w:cs="Sylfaen"/>
          <w:szCs w:val="24"/>
          <w:lang w:val="ru-RU"/>
        </w:rPr>
        <w:t>հաշվի</w:t>
      </w:r>
      <w:r w:rsidRPr="006E68AD">
        <w:rPr>
          <w:rFonts w:ascii="Sylfaen" w:hAnsi="Sylfaen" w:cs="Sylfaen"/>
          <w:szCs w:val="24"/>
        </w:rPr>
        <w:t xml:space="preserve"> </w:t>
      </w:r>
      <w:r w:rsidRPr="006E68AD">
        <w:rPr>
          <w:rFonts w:ascii="Sylfaen" w:hAnsi="Sylfaen" w:cs="Sylfaen"/>
          <w:szCs w:val="24"/>
          <w:lang w:val="ru-RU"/>
        </w:rPr>
        <w:t>է</w:t>
      </w:r>
      <w:r w:rsidRPr="006E68AD">
        <w:rPr>
          <w:rFonts w:ascii="Sylfaen" w:hAnsi="Sylfaen" w:cs="Sylfaen"/>
          <w:szCs w:val="24"/>
        </w:rPr>
        <w:t xml:space="preserve"> </w:t>
      </w:r>
      <w:r w:rsidRPr="006E68AD">
        <w:rPr>
          <w:rFonts w:ascii="Sylfaen" w:hAnsi="Sylfaen" w:cs="Sylfaen"/>
          <w:szCs w:val="24"/>
          <w:lang w:val="ru-RU"/>
        </w:rPr>
        <w:t>առնվում</w:t>
      </w:r>
      <w:r w:rsidRPr="006E68AD">
        <w:rPr>
          <w:rFonts w:ascii="Sylfaen" w:hAnsi="Sylfaen" w:cs="Sylfaen"/>
          <w:szCs w:val="24"/>
        </w:rPr>
        <w:t xml:space="preserve">, </w:t>
      </w:r>
      <w:r w:rsidRPr="006E68AD">
        <w:rPr>
          <w:rFonts w:ascii="Sylfaen" w:hAnsi="Sylfaen" w:cs="Sylfaen"/>
          <w:szCs w:val="24"/>
          <w:lang w:val="ru-RU"/>
        </w:rPr>
        <w:t>որ</w:t>
      </w:r>
      <w:r w:rsidRPr="006E68AD">
        <w:rPr>
          <w:rFonts w:ascii="Sylfaen" w:hAnsi="Sylfaen" w:cs="Sylfaen"/>
          <w:szCs w:val="24"/>
        </w:rPr>
        <w:t xml:space="preserve"> </w:t>
      </w:r>
      <w:r w:rsidRPr="006E68AD">
        <w:rPr>
          <w:rFonts w:ascii="Sylfaen" w:hAnsi="Sylfaen" w:cs="Sylfaen"/>
          <w:szCs w:val="24"/>
          <w:lang w:val="ru-RU"/>
        </w:rPr>
        <w:t>համատեղ</w:t>
      </w:r>
      <w:r w:rsidRPr="006E68AD">
        <w:rPr>
          <w:rFonts w:ascii="Sylfaen" w:hAnsi="Sylfaen" w:cs="Sylfaen"/>
          <w:szCs w:val="24"/>
        </w:rPr>
        <w:t xml:space="preserve"> </w:t>
      </w:r>
      <w:r w:rsidRPr="006E68AD">
        <w:rPr>
          <w:rFonts w:ascii="Sylfaen" w:hAnsi="Sylfaen" w:cs="Sylfaen"/>
          <w:szCs w:val="24"/>
          <w:lang w:val="ru-RU"/>
        </w:rPr>
        <w:t>գործունեության</w:t>
      </w:r>
      <w:r w:rsidRPr="006E68AD">
        <w:rPr>
          <w:rFonts w:ascii="Sylfaen" w:hAnsi="Sylfaen" w:cs="Sylfaen"/>
          <w:szCs w:val="24"/>
        </w:rPr>
        <w:t xml:space="preserve"> </w:t>
      </w:r>
      <w:r w:rsidRPr="006E68AD">
        <w:rPr>
          <w:rFonts w:ascii="Sylfaen" w:hAnsi="Sylfaen" w:cs="Sylfaen"/>
          <w:szCs w:val="24"/>
          <w:lang w:val="ru-RU"/>
        </w:rPr>
        <w:t>պայմանագրի</w:t>
      </w:r>
      <w:r w:rsidRPr="006E68AD">
        <w:rPr>
          <w:rFonts w:ascii="Sylfaen" w:hAnsi="Sylfaen" w:cs="Sylfaen"/>
          <w:szCs w:val="24"/>
        </w:rPr>
        <w:t xml:space="preserve"> </w:t>
      </w:r>
      <w:r w:rsidRPr="006E68AD">
        <w:rPr>
          <w:rFonts w:ascii="Sylfaen" w:hAnsi="Sylfaen" w:cs="Sylfaen"/>
          <w:szCs w:val="24"/>
          <w:lang w:val="ru-RU"/>
        </w:rPr>
        <w:t>յուրաքանչյուր</w:t>
      </w:r>
      <w:r w:rsidRPr="006E68AD">
        <w:rPr>
          <w:rFonts w:ascii="Sylfaen" w:hAnsi="Sylfaen" w:cs="Sylfaen"/>
          <w:szCs w:val="24"/>
        </w:rPr>
        <w:t xml:space="preserve"> </w:t>
      </w:r>
      <w:r w:rsidRPr="006E68AD">
        <w:rPr>
          <w:rFonts w:ascii="Sylfaen" w:hAnsi="Sylfaen" w:cs="Sylfaen"/>
          <w:szCs w:val="24"/>
          <w:lang w:val="ru-RU"/>
        </w:rPr>
        <w:t>անդամի</w:t>
      </w:r>
      <w:r w:rsidRPr="006E68AD">
        <w:rPr>
          <w:rFonts w:ascii="Sylfaen" w:hAnsi="Sylfaen" w:cs="Sylfaen"/>
          <w:szCs w:val="24"/>
        </w:rPr>
        <w:t xml:space="preserve"> </w:t>
      </w:r>
      <w:r w:rsidRPr="006E68AD">
        <w:rPr>
          <w:rFonts w:ascii="Sylfaen" w:hAnsi="Sylfaen" w:cs="Sylfaen"/>
          <w:szCs w:val="24"/>
          <w:lang w:val="ru-RU"/>
        </w:rPr>
        <w:t>որակավորումը</w:t>
      </w:r>
      <w:r w:rsidRPr="006E68AD">
        <w:rPr>
          <w:rFonts w:ascii="Sylfaen" w:hAnsi="Sylfaen" w:cs="Sylfaen"/>
          <w:szCs w:val="24"/>
        </w:rPr>
        <w:t xml:space="preserve"> </w:t>
      </w:r>
      <w:r w:rsidRPr="006E68AD">
        <w:rPr>
          <w:rFonts w:ascii="Sylfaen" w:hAnsi="Sylfaen" w:cs="Sylfaen"/>
          <w:szCs w:val="24"/>
          <w:lang w:val="ru-RU"/>
        </w:rPr>
        <w:t>պետք</w:t>
      </w:r>
      <w:r w:rsidRPr="006E68AD">
        <w:rPr>
          <w:rFonts w:ascii="Sylfaen" w:hAnsi="Sylfaen" w:cs="Sylfaen"/>
          <w:szCs w:val="24"/>
        </w:rPr>
        <w:t xml:space="preserve"> </w:t>
      </w:r>
      <w:r w:rsidRPr="006E68AD">
        <w:rPr>
          <w:rFonts w:ascii="Sylfaen" w:hAnsi="Sylfaen" w:cs="Sylfaen"/>
          <w:szCs w:val="24"/>
          <w:lang w:val="ru-RU"/>
        </w:rPr>
        <w:t>է</w:t>
      </w:r>
      <w:r w:rsidRPr="006E68AD">
        <w:rPr>
          <w:rFonts w:ascii="Sylfaen" w:hAnsi="Sylfaen" w:cs="Sylfaen"/>
          <w:szCs w:val="24"/>
        </w:rPr>
        <w:t xml:space="preserve"> </w:t>
      </w:r>
      <w:r w:rsidRPr="006E68AD">
        <w:rPr>
          <w:rFonts w:ascii="Sylfaen" w:hAnsi="Sylfaen" w:cs="Sylfaen"/>
          <w:szCs w:val="24"/>
          <w:lang w:val="ru-RU"/>
        </w:rPr>
        <w:t>համապատասխանի</w:t>
      </w:r>
      <w:r w:rsidRPr="006E68AD">
        <w:rPr>
          <w:rFonts w:ascii="Sylfaen" w:hAnsi="Sylfaen" w:cs="Sylfaen"/>
          <w:szCs w:val="24"/>
        </w:rPr>
        <w:t xml:space="preserve"> </w:t>
      </w:r>
      <w:r w:rsidRPr="006E68AD">
        <w:rPr>
          <w:rFonts w:ascii="Sylfaen" w:hAnsi="Sylfaen" w:cs="Sylfaen"/>
          <w:szCs w:val="24"/>
          <w:lang w:val="en-US"/>
        </w:rPr>
        <w:t>այդ</w:t>
      </w:r>
      <w:r w:rsidRPr="006E68AD">
        <w:rPr>
          <w:rFonts w:ascii="Sylfaen" w:hAnsi="Sylfaen" w:cs="Sylfaen"/>
          <w:szCs w:val="24"/>
        </w:rPr>
        <w:t xml:space="preserve"> </w:t>
      </w:r>
      <w:r w:rsidRPr="006E68AD">
        <w:rPr>
          <w:rFonts w:ascii="Sylfaen" w:hAnsi="Sylfaen" w:cs="Sylfaen"/>
          <w:szCs w:val="24"/>
          <w:lang w:val="ru-RU"/>
        </w:rPr>
        <w:t>պայմանագրով</w:t>
      </w:r>
      <w:r w:rsidRPr="006E68AD">
        <w:rPr>
          <w:rFonts w:ascii="Sylfaen" w:hAnsi="Sylfaen" w:cs="Sylfaen"/>
          <w:szCs w:val="24"/>
        </w:rPr>
        <w:t xml:space="preserve"> </w:t>
      </w:r>
      <w:r w:rsidRPr="006E68AD">
        <w:rPr>
          <w:rFonts w:ascii="Sylfaen" w:hAnsi="Sylfaen" w:cs="Sylfaen"/>
          <w:szCs w:val="24"/>
          <w:lang w:val="ru-RU"/>
        </w:rPr>
        <w:t>տվյալ</w:t>
      </w:r>
      <w:r w:rsidRPr="006E68AD">
        <w:rPr>
          <w:rFonts w:ascii="Sylfaen" w:hAnsi="Sylfaen" w:cs="Sylfaen"/>
          <w:szCs w:val="24"/>
        </w:rPr>
        <w:t xml:space="preserve"> </w:t>
      </w:r>
      <w:r w:rsidRPr="006E68AD">
        <w:rPr>
          <w:rFonts w:ascii="Sylfaen" w:hAnsi="Sylfaen" w:cs="Sylfaen"/>
          <w:szCs w:val="24"/>
          <w:lang w:val="ru-RU"/>
        </w:rPr>
        <w:t>անդամի</w:t>
      </w:r>
      <w:r w:rsidRPr="006E68AD">
        <w:rPr>
          <w:rFonts w:ascii="Sylfaen" w:hAnsi="Sylfaen" w:cs="Sylfaen"/>
          <w:szCs w:val="24"/>
        </w:rPr>
        <w:t xml:space="preserve"> </w:t>
      </w:r>
      <w:r w:rsidRPr="006E68AD">
        <w:rPr>
          <w:rFonts w:ascii="Sylfaen" w:hAnsi="Sylfaen" w:cs="Sylfaen"/>
          <w:szCs w:val="24"/>
          <w:lang w:val="ru-RU"/>
        </w:rPr>
        <w:t>ստանձնած</w:t>
      </w:r>
      <w:r w:rsidRPr="006E68AD">
        <w:rPr>
          <w:rFonts w:ascii="Sylfaen" w:hAnsi="Sylfaen" w:cs="Sylfaen"/>
          <w:szCs w:val="24"/>
        </w:rPr>
        <w:t xml:space="preserve">` </w:t>
      </w:r>
      <w:r w:rsidRPr="006E68AD">
        <w:rPr>
          <w:rFonts w:ascii="Sylfaen" w:hAnsi="Sylfaen" w:cs="Sylfaen"/>
          <w:szCs w:val="24"/>
          <w:lang w:val="ru-RU"/>
        </w:rPr>
        <w:t>սույն</w:t>
      </w:r>
      <w:r w:rsidRPr="006E68AD">
        <w:rPr>
          <w:rFonts w:ascii="Sylfaen" w:hAnsi="Sylfaen" w:cs="Sylfaen"/>
          <w:szCs w:val="24"/>
        </w:rPr>
        <w:t xml:space="preserve"> </w:t>
      </w:r>
      <w:r w:rsidRPr="006E68AD">
        <w:rPr>
          <w:rFonts w:ascii="Sylfaen" w:hAnsi="Sylfaen" w:cs="Sylfaen"/>
          <w:szCs w:val="24"/>
          <w:lang w:val="ru-RU"/>
        </w:rPr>
        <w:t>հրավերով</w:t>
      </w:r>
      <w:r w:rsidRPr="006E68AD">
        <w:rPr>
          <w:rFonts w:ascii="Sylfaen" w:hAnsi="Sylfaen" w:cs="Sylfaen"/>
          <w:szCs w:val="24"/>
        </w:rPr>
        <w:t xml:space="preserve"> </w:t>
      </w:r>
      <w:r w:rsidRPr="006E68AD">
        <w:rPr>
          <w:rFonts w:ascii="Sylfaen" w:hAnsi="Sylfaen" w:cs="Sylfaen"/>
          <w:szCs w:val="24"/>
          <w:lang w:val="ru-RU"/>
        </w:rPr>
        <w:t>սահմանված</w:t>
      </w:r>
      <w:r w:rsidRPr="006E68AD">
        <w:rPr>
          <w:rFonts w:ascii="Sylfaen" w:hAnsi="Sylfaen" w:cs="Sylfaen"/>
          <w:szCs w:val="24"/>
        </w:rPr>
        <w:t xml:space="preserve"> </w:t>
      </w:r>
      <w:r w:rsidRPr="006E68AD">
        <w:rPr>
          <w:rFonts w:ascii="Sylfaen" w:hAnsi="Sylfaen" w:cs="Sylfaen"/>
          <w:szCs w:val="24"/>
          <w:lang w:val="ru-RU"/>
        </w:rPr>
        <w:t>որակավորման</w:t>
      </w:r>
      <w:r w:rsidRPr="006E68AD">
        <w:rPr>
          <w:rFonts w:ascii="Sylfaen" w:hAnsi="Sylfaen" w:cs="Sylfaen"/>
          <w:szCs w:val="24"/>
        </w:rPr>
        <w:t xml:space="preserve"> </w:t>
      </w:r>
      <w:r w:rsidRPr="006E68AD">
        <w:rPr>
          <w:rFonts w:ascii="Sylfaen" w:hAnsi="Sylfaen" w:cs="Sylfaen"/>
          <w:szCs w:val="24"/>
          <w:lang w:val="ru-RU"/>
        </w:rPr>
        <w:t>պահանջներին</w:t>
      </w:r>
      <w:r w:rsidRPr="006E68AD">
        <w:rPr>
          <w:rFonts w:ascii="Sylfaen" w:hAnsi="Sylfaen" w:cs="Sylfaen"/>
          <w:szCs w:val="24"/>
        </w:rPr>
        <w:t>.</w:t>
      </w:r>
    </w:p>
    <w:p w:rsidR="000A6B75" w:rsidRPr="006E68AD" w:rsidRDefault="000A6B75" w:rsidP="000A6B75">
      <w:pPr>
        <w:pStyle w:val="23"/>
        <w:spacing w:line="240" w:lineRule="auto"/>
        <w:rPr>
          <w:rFonts w:ascii="Sylfaen" w:hAnsi="Sylfaen" w:cs="Sylfaen"/>
          <w:szCs w:val="24"/>
        </w:rPr>
      </w:pPr>
      <w:r w:rsidRPr="006E68AD">
        <w:rPr>
          <w:rFonts w:ascii="Sylfaen" w:hAnsi="Sylfaen" w:cs="Sylfaen"/>
          <w:szCs w:val="24"/>
        </w:rPr>
        <w:t xml:space="preserve">2) </w:t>
      </w:r>
      <w:r w:rsidRPr="006E68AD">
        <w:rPr>
          <w:rFonts w:ascii="Sylfaen" w:hAnsi="Sylfaen" w:cs="Sylfaen"/>
          <w:szCs w:val="24"/>
          <w:lang w:val="ru-RU"/>
        </w:rPr>
        <w:t>համատեղ</w:t>
      </w:r>
      <w:r w:rsidRPr="006E68AD">
        <w:rPr>
          <w:rFonts w:ascii="Sylfaen" w:hAnsi="Sylfaen" w:cs="Sylfaen"/>
          <w:szCs w:val="24"/>
        </w:rPr>
        <w:t xml:space="preserve"> </w:t>
      </w:r>
      <w:r w:rsidRPr="006E68AD">
        <w:rPr>
          <w:rFonts w:ascii="Sylfaen" w:hAnsi="Sylfaen" w:cs="Sylfaen"/>
          <w:szCs w:val="24"/>
          <w:lang w:val="ru-RU"/>
        </w:rPr>
        <w:t>գործունեության</w:t>
      </w:r>
      <w:r w:rsidRPr="006E68AD">
        <w:rPr>
          <w:rFonts w:ascii="Sylfaen" w:hAnsi="Sylfaen" w:cs="Sylfaen"/>
          <w:szCs w:val="24"/>
        </w:rPr>
        <w:t xml:space="preserve"> </w:t>
      </w:r>
      <w:r w:rsidRPr="006E68AD">
        <w:rPr>
          <w:rFonts w:ascii="Sylfaen" w:hAnsi="Sylfaen" w:cs="Sylfaen"/>
          <w:szCs w:val="24"/>
          <w:lang w:val="ru-RU"/>
        </w:rPr>
        <w:t>պայմանագրի</w:t>
      </w:r>
      <w:r w:rsidRPr="006E68AD">
        <w:rPr>
          <w:rFonts w:ascii="Sylfaen" w:hAnsi="Sylfaen" w:cs="Sylfaen"/>
          <w:szCs w:val="24"/>
        </w:rPr>
        <w:t xml:space="preserve"> </w:t>
      </w:r>
      <w:r w:rsidRPr="006E68AD">
        <w:rPr>
          <w:rFonts w:ascii="Sylfaen" w:hAnsi="Sylfaen" w:cs="Sylfaen"/>
          <w:szCs w:val="24"/>
          <w:lang w:val="ru-RU"/>
        </w:rPr>
        <w:t>կողմերից</w:t>
      </w:r>
      <w:r w:rsidRPr="006E68AD">
        <w:rPr>
          <w:rFonts w:ascii="Sylfaen" w:hAnsi="Sylfaen" w:cs="Sylfaen"/>
          <w:szCs w:val="24"/>
        </w:rPr>
        <w:t xml:space="preserve"> </w:t>
      </w:r>
      <w:r w:rsidRPr="006E68AD">
        <w:rPr>
          <w:rFonts w:ascii="Sylfaen" w:hAnsi="Sylfaen" w:cs="Sylfaen"/>
          <w:szCs w:val="24"/>
          <w:lang w:val="ru-RU"/>
        </w:rPr>
        <w:t>որևէ</w:t>
      </w:r>
      <w:r w:rsidRPr="006E68AD">
        <w:rPr>
          <w:rFonts w:ascii="Sylfaen" w:hAnsi="Sylfaen" w:cs="Sylfaen"/>
          <w:szCs w:val="24"/>
        </w:rPr>
        <w:t xml:space="preserve"> </w:t>
      </w:r>
      <w:r w:rsidRPr="006E68AD">
        <w:rPr>
          <w:rFonts w:ascii="Sylfaen" w:hAnsi="Sylfaen" w:cs="Sylfaen"/>
          <w:szCs w:val="24"/>
          <w:lang w:val="ru-RU"/>
        </w:rPr>
        <w:t>մեկը</w:t>
      </w:r>
      <w:r w:rsidRPr="006E68AD">
        <w:rPr>
          <w:rFonts w:ascii="Sylfaen" w:hAnsi="Sylfaen" w:cs="Sylfaen"/>
          <w:szCs w:val="24"/>
        </w:rPr>
        <w:t xml:space="preserve"> </w:t>
      </w:r>
      <w:r w:rsidRPr="006E68AD">
        <w:rPr>
          <w:rFonts w:ascii="Sylfaen" w:hAnsi="Sylfaen" w:cs="Sylfaen"/>
          <w:szCs w:val="24"/>
          <w:lang w:val="ru-RU"/>
        </w:rPr>
        <w:t>չի</w:t>
      </w:r>
      <w:r w:rsidRPr="006E68AD">
        <w:rPr>
          <w:rFonts w:ascii="Sylfaen" w:hAnsi="Sylfaen" w:cs="Sylfaen"/>
          <w:szCs w:val="24"/>
        </w:rPr>
        <w:t xml:space="preserve"> </w:t>
      </w:r>
      <w:r w:rsidRPr="006E68AD">
        <w:rPr>
          <w:rFonts w:ascii="Sylfaen" w:hAnsi="Sylfaen" w:cs="Sylfaen"/>
          <w:szCs w:val="24"/>
          <w:lang w:val="ru-RU"/>
        </w:rPr>
        <w:t>կարող</w:t>
      </w:r>
      <w:r w:rsidRPr="006E68AD">
        <w:rPr>
          <w:rFonts w:ascii="Sylfaen" w:hAnsi="Sylfaen" w:cs="Sylfaen"/>
          <w:szCs w:val="24"/>
        </w:rPr>
        <w:t xml:space="preserve"> </w:t>
      </w:r>
      <w:r w:rsidRPr="006E68AD">
        <w:rPr>
          <w:rFonts w:ascii="Sylfaen" w:hAnsi="Sylfaen" w:cs="Sylfaen"/>
          <w:szCs w:val="24"/>
          <w:lang w:val="ru-RU"/>
        </w:rPr>
        <w:t>նույն</w:t>
      </w:r>
      <w:r w:rsidRPr="006E68AD">
        <w:rPr>
          <w:rFonts w:ascii="Sylfaen" w:hAnsi="Sylfaen" w:cs="Sylfaen"/>
          <w:szCs w:val="24"/>
        </w:rPr>
        <w:t xml:space="preserve"> </w:t>
      </w:r>
      <w:r w:rsidRPr="006E68AD">
        <w:rPr>
          <w:rFonts w:ascii="Sylfaen" w:hAnsi="Sylfaen" w:cs="Sylfaen"/>
          <w:szCs w:val="24"/>
          <w:lang w:val="ru-RU"/>
        </w:rPr>
        <w:t>ընթացակարգին</w:t>
      </w:r>
      <w:r w:rsidRPr="006E68AD">
        <w:rPr>
          <w:rFonts w:ascii="Sylfaen" w:hAnsi="Sylfaen" w:cs="Sylfaen"/>
          <w:szCs w:val="24"/>
        </w:rPr>
        <w:t xml:space="preserve"> </w:t>
      </w:r>
      <w:r w:rsidRPr="006E68AD">
        <w:rPr>
          <w:rFonts w:ascii="Sylfaen" w:hAnsi="Sylfaen" w:cs="Sylfaen"/>
          <w:szCs w:val="24"/>
          <w:lang w:val="ru-RU"/>
        </w:rPr>
        <w:t>ներկայացնել</w:t>
      </w:r>
      <w:r w:rsidRPr="006E68AD">
        <w:rPr>
          <w:rFonts w:ascii="Sylfaen" w:hAnsi="Sylfaen" w:cs="Sylfaen"/>
          <w:szCs w:val="24"/>
        </w:rPr>
        <w:t xml:space="preserve"> </w:t>
      </w:r>
      <w:r w:rsidRPr="006E68AD">
        <w:rPr>
          <w:rFonts w:ascii="Sylfaen" w:hAnsi="Sylfaen" w:cs="Sylfaen"/>
          <w:szCs w:val="24"/>
          <w:lang w:val="ru-RU"/>
        </w:rPr>
        <w:t>առանձին</w:t>
      </w:r>
      <w:r w:rsidRPr="006E68AD">
        <w:rPr>
          <w:rFonts w:ascii="Sylfaen" w:hAnsi="Sylfaen" w:cs="Sylfaen"/>
          <w:szCs w:val="24"/>
        </w:rPr>
        <w:t xml:space="preserve"> </w:t>
      </w:r>
      <w:r w:rsidRPr="006E68AD">
        <w:rPr>
          <w:rFonts w:ascii="Sylfaen" w:hAnsi="Sylfaen" w:cs="Sylfaen"/>
          <w:szCs w:val="24"/>
          <w:lang w:val="ru-RU"/>
        </w:rPr>
        <w:t>հայտ</w:t>
      </w:r>
      <w:r w:rsidRPr="006E68AD">
        <w:rPr>
          <w:rFonts w:ascii="Sylfaen" w:hAnsi="Sylfaen" w:cs="Sylfaen"/>
          <w:szCs w:val="24"/>
        </w:rPr>
        <w:t xml:space="preserve">: </w:t>
      </w:r>
      <w:r w:rsidRPr="006E68AD">
        <w:rPr>
          <w:rFonts w:ascii="Sylfaen" w:hAnsi="Sylfaen" w:cs="Sylfaen"/>
          <w:szCs w:val="24"/>
          <w:lang w:val="ru-RU"/>
        </w:rPr>
        <w:t>Սույն</w:t>
      </w:r>
      <w:r w:rsidRPr="006E68AD">
        <w:rPr>
          <w:rFonts w:ascii="Sylfaen" w:hAnsi="Sylfaen" w:cs="Sylfaen"/>
          <w:szCs w:val="24"/>
        </w:rPr>
        <w:t xml:space="preserve"> </w:t>
      </w:r>
      <w:r w:rsidRPr="006E68AD">
        <w:rPr>
          <w:rFonts w:ascii="Sylfaen" w:hAnsi="Sylfaen" w:cs="Sylfaen"/>
          <w:szCs w:val="24"/>
          <w:lang w:val="ru-RU"/>
        </w:rPr>
        <w:t>պարբերության</w:t>
      </w:r>
      <w:r w:rsidRPr="006E68AD">
        <w:rPr>
          <w:rFonts w:ascii="Sylfaen" w:hAnsi="Sylfaen" w:cs="Sylfaen"/>
          <w:szCs w:val="24"/>
        </w:rPr>
        <w:t xml:space="preserve"> </w:t>
      </w:r>
      <w:r w:rsidRPr="006E68AD">
        <w:rPr>
          <w:rFonts w:ascii="Sylfaen" w:hAnsi="Sylfaen" w:cs="Sylfaen"/>
          <w:szCs w:val="24"/>
          <w:lang w:val="ru-RU"/>
        </w:rPr>
        <w:t>պահանջի</w:t>
      </w:r>
      <w:r w:rsidRPr="006E68AD">
        <w:rPr>
          <w:rFonts w:ascii="Sylfaen" w:hAnsi="Sylfaen" w:cs="Sylfaen"/>
          <w:szCs w:val="24"/>
        </w:rPr>
        <w:t xml:space="preserve"> </w:t>
      </w:r>
      <w:r w:rsidRPr="006E68AD">
        <w:rPr>
          <w:rFonts w:ascii="Sylfaen" w:hAnsi="Sylfaen" w:cs="Sylfaen"/>
          <w:szCs w:val="24"/>
          <w:lang w:val="ru-RU"/>
        </w:rPr>
        <w:t>չպահպանման</w:t>
      </w:r>
      <w:r w:rsidRPr="006E68AD">
        <w:rPr>
          <w:rFonts w:ascii="Sylfaen" w:hAnsi="Sylfaen" w:cs="Sylfaen"/>
          <w:szCs w:val="24"/>
        </w:rPr>
        <w:t xml:space="preserve"> </w:t>
      </w:r>
      <w:r w:rsidRPr="006E68AD">
        <w:rPr>
          <w:rFonts w:ascii="Sylfaen" w:hAnsi="Sylfaen" w:cs="Sylfaen"/>
          <w:szCs w:val="24"/>
          <w:lang w:val="ru-RU"/>
        </w:rPr>
        <w:t>դեպքում</w:t>
      </w:r>
      <w:r w:rsidRPr="006E68AD">
        <w:rPr>
          <w:rFonts w:ascii="Sylfaen" w:hAnsi="Sylfaen" w:cs="Sylfaen"/>
          <w:szCs w:val="24"/>
        </w:rPr>
        <w:t xml:space="preserve">` </w:t>
      </w:r>
      <w:r w:rsidRPr="006E68AD">
        <w:rPr>
          <w:rFonts w:ascii="Sylfaen" w:hAnsi="Sylfaen" w:cs="Sylfaen"/>
          <w:szCs w:val="24"/>
          <w:lang w:val="ru-RU"/>
        </w:rPr>
        <w:t>հայտերի</w:t>
      </w:r>
      <w:r w:rsidRPr="006E68AD">
        <w:rPr>
          <w:rFonts w:ascii="Sylfaen" w:hAnsi="Sylfaen" w:cs="Sylfaen"/>
          <w:szCs w:val="24"/>
        </w:rPr>
        <w:t xml:space="preserve"> </w:t>
      </w:r>
      <w:r w:rsidRPr="006E68AD">
        <w:rPr>
          <w:rFonts w:ascii="Sylfaen" w:hAnsi="Sylfaen" w:cs="Sylfaen"/>
          <w:szCs w:val="24"/>
          <w:lang w:val="ru-RU"/>
        </w:rPr>
        <w:t>բացման</w:t>
      </w:r>
      <w:r w:rsidRPr="006E68AD">
        <w:rPr>
          <w:rFonts w:ascii="Sylfaen" w:hAnsi="Sylfaen" w:cs="Sylfaen"/>
          <w:szCs w:val="24"/>
        </w:rPr>
        <w:t xml:space="preserve"> </w:t>
      </w:r>
      <w:r w:rsidRPr="006E68AD">
        <w:rPr>
          <w:rFonts w:ascii="Sylfaen" w:hAnsi="Sylfaen" w:cs="Sylfaen"/>
          <w:szCs w:val="24"/>
          <w:lang w:val="ru-RU"/>
        </w:rPr>
        <w:t>նիստում</w:t>
      </w:r>
      <w:r w:rsidRPr="006E68AD">
        <w:rPr>
          <w:rFonts w:ascii="Sylfaen" w:hAnsi="Sylfaen" w:cs="Sylfaen"/>
          <w:szCs w:val="24"/>
        </w:rPr>
        <w:t xml:space="preserve"> </w:t>
      </w:r>
      <w:r w:rsidRPr="006E68AD">
        <w:rPr>
          <w:rFonts w:ascii="Sylfaen" w:hAnsi="Sylfaen" w:cs="Sylfaen"/>
          <w:szCs w:val="24"/>
          <w:lang w:val="ru-RU"/>
        </w:rPr>
        <w:t>մերժվում</w:t>
      </w:r>
      <w:r w:rsidRPr="006E68AD">
        <w:rPr>
          <w:rFonts w:ascii="Sylfaen" w:hAnsi="Sylfaen" w:cs="Sylfaen"/>
          <w:szCs w:val="24"/>
        </w:rPr>
        <w:t xml:space="preserve"> </w:t>
      </w:r>
      <w:r w:rsidRPr="006E68AD">
        <w:rPr>
          <w:rFonts w:ascii="Sylfaen" w:hAnsi="Sylfaen" w:cs="Sylfaen"/>
          <w:szCs w:val="24"/>
          <w:lang w:val="ru-RU"/>
        </w:rPr>
        <w:t>են</w:t>
      </w:r>
      <w:r w:rsidRPr="006E68AD">
        <w:rPr>
          <w:rFonts w:ascii="Sylfaen" w:hAnsi="Sylfaen" w:cs="Sylfaen"/>
          <w:szCs w:val="24"/>
        </w:rPr>
        <w:t xml:space="preserve"> </w:t>
      </w:r>
      <w:r w:rsidRPr="006E68AD">
        <w:rPr>
          <w:rFonts w:ascii="Sylfaen" w:hAnsi="Sylfaen" w:cs="Sylfaen"/>
          <w:szCs w:val="24"/>
          <w:lang w:val="ru-RU"/>
        </w:rPr>
        <w:t>ինչպես</w:t>
      </w:r>
      <w:r w:rsidRPr="006E68AD">
        <w:rPr>
          <w:rFonts w:ascii="Sylfaen" w:hAnsi="Sylfaen" w:cs="Sylfaen"/>
          <w:szCs w:val="24"/>
        </w:rPr>
        <w:t xml:space="preserve"> </w:t>
      </w:r>
      <w:r w:rsidRPr="006E68AD">
        <w:rPr>
          <w:rFonts w:ascii="Sylfaen" w:hAnsi="Sylfaen" w:cs="Sylfaen"/>
          <w:szCs w:val="24"/>
          <w:lang w:val="ru-RU"/>
        </w:rPr>
        <w:t>համատեղ</w:t>
      </w:r>
      <w:r w:rsidRPr="006E68AD">
        <w:rPr>
          <w:rFonts w:ascii="Sylfaen" w:hAnsi="Sylfaen" w:cs="Sylfaen"/>
          <w:szCs w:val="24"/>
        </w:rPr>
        <w:t xml:space="preserve"> </w:t>
      </w:r>
      <w:r w:rsidRPr="006E68AD">
        <w:rPr>
          <w:rFonts w:ascii="Sylfaen" w:hAnsi="Sylfaen" w:cs="Sylfaen"/>
          <w:szCs w:val="24"/>
          <w:lang w:val="ru-RU"/>
        </w:rPr>
        <w:t>գործունեության</w:t>
      </w:r>
      <w:r w:rsidRPr="006E68AD">
        <w:rPr>
          <w:rFonts w:ascii="Sylfaen" w:hAnsi="Sylfaen" w:cs="Sylfaen"/>
          <w:szCs w:val="24"/>
        </w:rPr>
        <w:t xml:space="preserve"> </w:t>
      </w:r>
      <w:r w:rsidRPr="006E68AD">
        <w:rPr>
          <w:rFonts w:ascii="Sylfaen" w:hAnsi="Sylfaen" w:cs="Sylfaen"/>
          <w:szCs w:val="24"/>
          <w:lang w:val="ru-RU"/>
        </w:rPr>
        <w:t>կարգով</w:t>
      </w:r>
      <w:r w:rsidRPr="006E68AD">
        <w:rPr>
          <w:rFonts w:ascii="Sylfaen" w:hAnsi="Sylfaen" w:cs="Sylfaen"/>
          <w:szCs w:val="24"/>
        </w:rPr>
        <w:t xml:space="preserve">, </w:t>
      </w:r>
      <w:r w:rsidRPr="006E68AD">
        <w:rPr>
          <w:rFonts w:ascii="Sylfaen" w:hAnsi="Sylfaen" w:cs="Sylfaen"/>
          <w:szCs w:val="24"/>
          <w:lang w:val="ru-RU"/>
        </w:rPr>
        <w:t>այնպես</w:t>
      </w:r>
      <w:r w:rsidRPr="006E68AD">
        <w:rPr>
          <w:rFonts w:ascii="Sylfaen" w:hAnsi="Sylfaen" w:cs="Sylfaen"/>
          <w:szCs w:val="24"/>
        </w:rPr>
        <w:t xml:space="preserve"> </w:t>
      </w:r>
      <w:r w:rsidRPr="006E68AD">
        <w:rPr>
          <w:rFonts w:ascii="Sylfaen" w:hAnsi="Sylfaen" w:cs="Sylfaen"/>
          <w:szCs w:val="24"/>
          <w:lang w:val="ru-RU"/>
        </w:rPr>
        <w:t>էլ</w:t>
      </w:r>
      <w:r w:rsidRPr="006E68AD">
        <w:rPr>
          <w:rFonts w:ascii="Sylfaen" w:hAnsi="Sylfaen" w:cs="Sylfaen"/>
          <w:szCs w:val="24"/>
        </w:rPr>
        <w:t xml:space="preserve"> </w:t>
      </w:r>
      <w:r w:rsidRPr="006E68AD">
        <w:rPr>
          <w:rFonts w:ascii="Sylfaen" w:hAnsi="Sylfaen" w:cs="Sylfaen"/>
          <w:szCs w:val="24"/>
          <w:lang w:val="ru-RU"/>
        </w:rPr>
        <w:t>առանձին</w:t>
      </w:r>
      <w:r w:rsidRPr="006E68AD">
        <w:rPr>
          <w:rFonts w:ascii="Sylfaen" w:hAnsi="Sylfaen" w:cs="Sylfaen"/>
          <w:szCs w:val="24"/>
        </w:rPr>
        <w:t xml:space="preserve"> </w:t>
      </w:r>
      <w:r w:rsidRPr="006E68AD">
        <w:rPr>
          <w:rFonts w:ascii="Sylfaen" w:hAnsi="Sylfaen" w:cs="Sylfaen"/>
          <w:szCs w:val="24"/>
          <w:lang w:val="ru-RU"/>
        </w:rPr>
        <w:t>ներկայացված</w:t>
      </w:r>
      <w:r w:rsidRPr="006E68AD">
        <w:rPr>
          <w:rFonts w:ascii="Sylfaen" w:hAnsi="Sylfaen" w:cs="Sylfaen"/>
          <w:szCs w:val="24"/>
        </w:rPr>
        <w:t xml:space="preserve"> </w:t>
      </w:r>
      <w:r w:rsidRPr="006E68AD">
        <w:rPr>
          <w:rFonts w:ascii="Sylfaen" w:hAnsi="Sylfaen" w:cs="Sylfaen"/>
          <w:szCs w:val="24"/>
          <w:lang w:val="ru-RU"/>
        </w:rPr>
        <w:t>հայտերը</w:t>
      </w:r>
      <w:r w:rsidRPr="006E68AD">
        <w:rPr>
          <w:rFonts w:ascii="Sylfaen" w:hAnsi="Sylfaen" w:cs="Sylfaen"/>
          <w:szCs w:val="24"/>
        </w:rPr>
        <w:t>.</w:t>
      </w:r>
    </w:p>
    <w:p w:rsidR="000A6B75" w:rsidRPr="006E68AD" w:rsidRDefault="000A6B75" w:rsidP="000A6B75">
      <w:pPr>
        <w:pStyle w:val="23"/>
        <w:spacing w:line="240" w:lineRule="auto"/>
        <w:ind w:firstLine="567"/>
        <w:rPr>
          <w:rFonts w:ascii="Sylfaen" w:hAnsi="Sylfaen" w:cs="Sylfaen"/>
          <w:szCs w:val="24"/>
          <w:lang w:val="hy-AM"/>
        </w:rPr>
      </w:pPr>
      <w:r w:rsidRPr="006E68AD">
        <w:rPr>
          <w:rFonts w:ascii="Sylfaen" w:hAnsi="Sylfaen" w:cs="Sylfaen"/>
          <w:szCs w:val="24"/>
        </w:rPr>
        <w:t>3) Մ</w:t>
      </w:r>
      <w:r w:rsidRPr="006E68AD">
        <w:rPr>
          <w:rFonts w:ascii="Sylfaen" w:hAnsi="Sylfaen" w:cs="Sylfaen"/>
          <w:szCs w:val="24"/>
          <w:lang w:val="ru-RU"/>
        </w:rPr>
        <w:t>ասնակիցները</w:t>
      </w:r>
      <w:r w:rsidRPr="006E68AD">
        <w:rPr>
          <w:rFonts w:ascii="Sylfaen" w:hAnsi="Sylfaen" w:cs="Sylfaen"/>
          <w:szCs w:val="24"/>
        </w:rPr>
        <w:t xml:space="preserve"> </w:t>
      </w:r>
      <w:r w:rsidRPr="006E68AD">
        <w:rPr>
          <w:rFonts w:ascii="Sylfaen" w:hAnsi="Sylfaen" w:cs="Sylfaen"/>
          <w:szCs w:val="24"/>
          <w:lang w:val="ru-RU"/>
        </w:rPr>
        <w:t>կրում</w:t>
      </w:r>
      <w:r w:rsidRPr="006E68AD">
        <w:rPr>
          <w:rFonts w:ascii="Sylfaen" w:hAnsi="Sylfaen" w:cs="Sylfaen"/>
          <w:szCs w:val="24"/>
        </w:rPr>
        <w:t xml:space="preserve"> </w:t>
      </w:r>
      <w:r w:rsidRPr="006E68AD">
        <w:rPr>
          <w:rFonts w:ascii="Sylfaen" w:hAnsi="Sylfaen" w:cs="Sylfaen"/>
          <w:szCs w:val="24"/>
          <w:lang w:val="ru-RU"/>
        </w:rPr>
        <w:t>են</w:t>
      </w:r>
      <w:r w:rsidRPr="006E68AD">
        <w:rPr>
          <w:rFonts w:ascii="Sylfaen" w:hAnsi="Sylfaen" w:cs="Sylfaen"/>
          <w:szCs w:val="24"/>
        </w:rPr>
        <w:t xml:space="preserve"> </w:t>
      </w:r>
      <w:r w:rsidRPr="006E68AD">
        <w:rPr>
          <w:rFonts w:ascii="Sylfaen" w:hAnsi="Sylfaen" w:cs="Sylfaen"/>
          <w:szCs w:val="24"/>
          <w:lang w:val="ru-RU"/>
        </w:rPr>
        <w:t>համատեղ</w:t>
      </w:r>
      <w:r w:rsidRPr="006E68AD">
        <w:rPr>
          <w:rFonts w:ascii="Sylfaen" w:hAnsi="Sylfaen" w:cs="Sylfaen"/>
          <w:szCs w:val="24"/>
        </w:rPr>
        <w:t xml:space="preserve"> </w:t>
      </w:r>
      <w:r w:rsidRPr="006E68AD">
        <w:rPr>
          <w:rFonts w:ascii="Sylfaen" w:hAnsi="Sylfaen" w:cs="Sylfaen"/>
          <w:szCs w:val="24"/>
          <w:lang w:val="ru-RU"/>
        </w:rPr>
        <w:t>և</w:t>
      </w:r>
      <w:r w:rsidRPr="006E68AD">
        <w:rPr>
          <w:rFonts w:ascii="Sylfaen" w:hAnsi="Sylfaen" w:cs="Sylfaen"/>
          <w:szCs w:val="24"/>
        </w:rPr>
        <w:t xml:space="preserve"> </w:t>
      </w:r>
      <w:r w:rsidRPr="006E68AD">
        <w:rPr>
          <w:rFonts w:ascii="Sylfaen" w:hAnsi="Sylfaen" w:cs="Sylfaen"/>
          <w:szCs w:val="24"/>
          <w:lang w:val="ru-RU"/>
        </w:rPr>
        <w:t>համապարտ</w:t>
      </w:r>
      <w:r w:rsidRPr="006E68AD">
        <w:rPr>
          <w:rFonts w:ascii="Sylfaen" w:hAnsi="Sylfaen" w:cs="Sylfaen"/>
          <w:szCs w:val="24"/>
        </w:rPr>
        <w:t xml:space="preserve"> </w:t>
      </w:r>
      <w:r w:rsidRPr="006E68AD">
        <w:rPr>
          <w:rFonts w:ascii="Sylfaen" w:hAnsi="Sylfaen" w:cs="Sylfaen"/>
          <w:szCs w:val="24"/>
          <w:lang w:val="ru-RU"/>
        </w:rPr>
        <w:t>պատասխանատվություն</w:t>
      </w:r>
      <w:r w:rsidRPr="006E68AD">
        <w:rPr>
          <w:rFonts w:ascii="Sylfaen" w:hAnsi="Sylfaen" w:cs="Sylfaen"/>
          <w:szCs w:val="24"/>
        </w:rPr>
        <w:t>:</w:t>
      </w:r>
      <w:r w:rsidRPr="006E68AD">
        <w:rPr>
          <w:rFonts w:ascii="Sylfaen" w:hAnsi="Sylfaen" w:cs="Sylfaen"/>
          <w:szCs w:val="24"/>
          <w:lang w:val="hy-AM"/>
        </w:rPr>
        <w:t xml:space="preserve"> </w:t>
      </w:r>
      <w:r w:rsidRPr="006E68AD">
        <w:rPr>
          <w:rFonts w:ascii="Sylfaen" w:hAnsi="Sylfaen" w:cs="Sylfaen"/>
          <w:szCs w:val="24"/>
        </w:rPr>
        <w:t>Ընդ որում,</w:t>
      </w:r>
      <w:r w:rsidRPr="006E68AD">
        <w:rPr>
          <w:rFonts w:ascii="Sylfaen" w:hAnsi="Sylfaen" w:cs="Sylfaen"/>
          <w:szCs w:val="24"/>
          <w:lang w:val="hy-AM"/>
        </w:rPr>
        <w:t xml:space="preserve"> </w:t>
      </w:r>
      <w:r w:rsidRPr="006E68AD">
        <w:rPr>
          <w:rFonts w:ascii="Sylfaen" w:hAnsi="Sylfaen" w:cs="Sylfaen"/>
          <w:szCs w:val="24"/>
          <w:lang w:val="ru-RU"/>
        </w:rPr>
        <w:t>կոնսորցիումի</w:t>
      </w:r>
      <w:r w:rsidRPr="006E68AD">
        <w:rPr>
          <w:rFonts w:ascii="Sylfaen" w:hAnsi="Sylfaen" w:cs="Sylfaen"/>
          <w:szCs w:val="24"/>
        </w:rPr>
        <w:t xml:space="preserve"> </w:t>
      </w:r>
      <w:r w:rsidRPr="006E68AD">
        <w:rPr>
          <w:rFonts w:ascii="Sylfaen" w:hAnsi="Sylfaen" w:cs="Sylfaen"/>
          <w:szCs w:val="24"/>
          <w:lang w:val="ru-RU"/>
        </w:rPr>
        <w:t>անդամի</w:t>
      </w:r>
      <w:r w:rsidRPr="006E68AD">
        <w:rPr>
          <w:rFonts w:ascii="Sylfaen" w:hAnsi="Sylfaen" w:cs="Sylfaen"/>
          <w:szCs w:val="24"/>
        </w:rPr>
        <w:t xml:space="preserve"> </w:t>
      </w:r>
      <w:r w:rsidRPr="006E68AD">
        <w:rPr>
          <w:rFonts w:ascii="Sylfaen" w:hAnsi="Sylfaen" w:cs="Sylfaen"/>
          <w:szCs w:val="24"/>
          <w:lang w:val="ru-RU"/>
        </w:rPr>
        <w:t>կոնսորցիումից</w:t>
      </w:r>
      <w:r w:rsidRPr="006E68AD">
        <w:rPr>
          <w:rFonts w:ascii="Sylfaen" w:hAnsi="Sylfaen" w:cs="Sylfaen"/>
          <w:szCs w:val="24"/>
        </w:rPr>
        <w:t xml:space="preserve"> </w:t>
      </w:r>
      <w:r w:rsidRPr="006E68AD">
        <w:rPr>
          <w:rFonts w:ascii="Sylfaen" w:hAnsi="Sylfaen" w:cs="Sylfaen"/>
          <w:szCs w:val="24"/>
          <w:lang w:val="ru-RU"/>
        </w:rPr>
        <w:t>դուրս</w:t>
      </w:r>
      <w:r w:rsidRPr="006E68AD">
        <w:rPr>
          <w:rFonts w:ascii="Sylfaen" w:hAnsi="Sylfaen" w:cs="Sylfaen"/>
          <w:szCs w:val="24"/>
        </w:rPr>
        <w:t xml:space="preserve"> </w:t>
      </w:r>
      <w:r w:rsidRPr="006E68AD">
        <w:rPr>
          <w:rFonts w:ascii="Sylfaen" w:hAnsi="Sylfaen" w:cs="Sylfaen"/>
          <w:szCs w:val="24"/>
          <w:lang w:val="ru-RU"/>
        </w:rPr>
        <w:t>գալու</w:t>
      </w:r>
      <w:r w:rsidRPr="006E68AD">
        <w:rPr>
          <w:rFonts w:ascii="Sylfaen" w:hAnsi="Sylfaen" w:cs="Sylfaen"/>
          <w:szCs w:val="24"/>
        </w:rPr>
        <w:t xml:space="preserve"> </w:t>
      </w:r>
      <w:r w:rsidRPr="006E68AD">
        <w:rPr>
          <w:rFonts w:ascii="Sylfaen" w:hAnsi="Sylfaen" w:cs="Sylfaen"/>
          <w:szCs w:val="24"/>
          <w:lang w:val="ru-RU"/>
        </w:rPr>
        <w:t>դեպքում</w:t>
      </w:r>
      <w:r w:rsidRPr="006E68AD">
        <w:rPr>
          <w:rFonts w:ascii="Sylfaen" w:hAnsi="Sylfaen" w:cs="Sylfaen"/>
          <w:szCs w:val="24"/>
        </w:rPr>
        <w:t xml:space="preserve"> </w:t>
      </w:r>
      <w:r w:rsidRPr="006E68AD">
        <w:rPr>
          <w:rFonts w:ascii="Sylfaen" w:hAnsi="Sylfaen" w:cs="Sylfaen"/>
          <w:szCs w:val="24"/>
          <w:lang w:val="ru-RU"/>
        </w:rPr>
        <w:t>կոնսորցիումի</w:t>
      </w:r>
      <w:r w:rsidRPr="006E68AD">
        <w:rPr>
          <w:rFonts w:ascii="Sylfaen" w:hAnsi="Sylfaen" w:cs="Sylfaen"/>
          <w:szCs w:val="24"/>
        </w:rPr>
        <w:t xml:space="preserve"> </w:t>
      </w:r>
      <w:r w:rsidRPr="006E68AD">
        <w:rPr>
          <w:rFonts w:ascii="Sylfaen" w:hAnsi="Sylfaen" w:cs="Sylfaen"/>
          <w:szCs w:val="24"/>
          <w:lang w:val="ru-RU"/>
        </w:rPr>
        <w:t>հետ</w:t>
      </w:r>
      <w:r w:rsidRPr="006E68AD">
        <w:rPr>
          <w:rFonts w:ascii="Sylfaen" w:hAnsi="Sylfaen" w:cs="Sylfaen"/>
          <w:szCs w:val="24"/>
        </w:rPr>
        <w:t xml:space="preserve"> </w:t>
      </w:r>
      <w:r w:rsidR="00AE4008" w:rsidRPr="006E68AD">
        <w:rPr>
          <w:rFonts w:ascii="Sylfaen" w:hAnsi="Sylfaen" w:cs="Sylfaen"/>
          <w:szCs w:val="24"/>
          <w:lang w:val="en-US"/>
        </w:rPr>
        <w:t>պ</w:t>
      </w:r>
      <w:r w:rsidRPr="006E68AD">
        <w:rPr>
          <w:rFonts w:ascii="Sylfaen" w:hAnsi="Sylfaen" w:cs="Sylfaen"/>
          <w:szCs w:val="24"/>
          <w:lang w:val="ru-RU"/>
        </w:rPr>
        <w:t>ատվիրատուի</w:t>
      </w:r>
      <w:r w:rsidRPr="006E68AD">
        <w:rPr>
          <w:rFonts w:ascii="Sylfaen" w:hAnsi="Sylfaen" w:cs="Sylfaen"/>
          <w:szCs w:val="24"/>
        </w:rPr>
        <w:t xml:space="preserve"> </w:t>
      </w:r>
      <w:r w:rsidRPr="006E68AD">
        <w:rPr>
          <w:rFonts w:ascii="Sylfaen" w:hAnsi="Sylfaen" w:cs="Sylfaen"/>
          <w:szCs w:val="24"/>
          <w:lang w:val="ru-RU"/>
        </w:rPr>
        <w:t>կնքած</w:t>
      </w:r>
      <w:r w:rsidRPr="006E68AD">
        <w:rPr>
          <w:rFonts w:ascii="Sylfaen" w:hAnsi="Sylfaen" w:cs="Sylfaen"/>
          <w:szCs w:val="24"/>
        </w:rPr>
        <w:t xml:space="preserve"> </w:t>
      </w:r>
      <w:r w:rsidRPr="006E68AD">
        <w:rPr>
          <w:rFonts w:ascii="Sylfaen" w:hAnsi="Sylfaen" w:cs="Sylfaen"/>
          <w:szCs w:val="24"/>
          <w:lang w:val="ru-RU"/>
        </w:rPr>
        <w:t>պայմանագիրը</w:t>
      </w:r>
      <w:r w:rsidRPr="006E68AD">
        <w:rPr>
          <w:rFonts w:ascii="Sylfaen" w:hAnsi="Sylfaen" w:cs="Sylfaen"/>
          <w:szCs w:val="24"/>
        </w:rPr>
        <w:t xml:space="preserve"> </w:t>
      </w:r>
      <w:r w:rsidRPr="006E68AD">
        <w:rPr>
          <w:rFonts w:ascii="Sylfaen" w:hAnsi="Sylfaen" w:cs="Sylfaen"/>
          <w:szCs w:val="24"/>
          <w:lang w:val="ru-RU"/>
        </w:rPr>
        <w:t>միակողմանիորեն</w:t>
      </w:r>
      <w:r w:rsidRPr="006E68AD">
        <w:rPr>
          <w:rFonts w:ascii="Sylfaen" w:hAnsi="Sylfaen" w:cs="Sylfaen"/>
          <w:szCs w:val="24"/>
        </w:rPr>
        <w:t xml:space="preserve"> </w:t>
      </w:r>
      <w:r w:rsidRPr="006E68AD">
        <w:rPr>
          <w:rFonts w:ascii="Sylfaen" w:hAnsi="Sylfaen" w:cs="Sylfaen"/>
          <w:szCs w:val="24"/>
          <w:lang w:val="ru-RU"/>
        </w:rPr>
        <w:t>լուծվում</w:t>
      </w:r>
      <w:r w:rsidRPr="006E68AD">
        <w:rPr>
          <w:rFonts w:ascii="Sylfaen" w:hAnsi="Sylfaen" w:cs="Sylfaen"/>
          <w:szCs w:val="24"/>
        </w:rPr>
        <w:t xml:space="preserve"> </w:t>
      </w:r>
      <w:r w:rsidRPr="006E68AD">
        <w:rPr>
          <w:rFonts w:ascii="Sylfaen" w:hAnsi="Sylfaen" w:cs="Sylfaen"/>
          <w:szCs w:val="24"/>
          <w:lang w:val="ru-RU"/>
        </w:rPr>
        <w:t>է</w:t>
      </w:r>
      <w:r w:rsidRPr="006E68AD">
        <w:rPr>
          <w:rFonts w:ascii="Sylfaen" w:hAnsi="Sylfaen" w:cs="Sylfaen"/>
          <w:szCs w:val="24"/>
        </w:rPr>
        <w:t xml:space="preserve"> </w:t>
      </w:r>
      <w:r w:rsidRPr="006E68AD">
        <w:rPr>
          <w:rFonts w:ascii="Sylfaen" w:hAnsi="Sylfaen" w:cs="Sylfaen"/>
          <w:szCs w:val="24"/>
          <w:lang w:val="ru-RU"/>
        </w:rPr>
        <w:t>և</w:t>
      </w:r>
      <w:r w:rsidRPr="006E68AD">
        <w:rPr>
          <w:rFonts w:ascii="Sylfaen" w:hAnsi="Sylfaen" w:cs="Sylfaen"/>
          <w:szCs w:val="24"/>
        </w:rPr>
        <w:t xml:space="preserve"> </w:t>
      </w:r>
      <w:r w:rsidRPr="006E68AD">
        <w:rPr>
          <w:rFonts w:ascii="Sylfaen" w:hAnsi="Sylfaen" w:cs="Sylfaen"/>
          <w:szCs w:val="24"/>
          <w:lang w:val="ru-RU"/>
        </w:rPr>
        <w:t>կոնսորցիումի</w:t>
      </w:r>
      <w:r w:rsidRPr="006E68AD">
        <w:rPr>
          <w:rFonts w:ascii="Sylfaen" w:hAnsi="Sylfaen" w:cs="Sylfaen"/>
          <w:szCs w:val="24"/>
        </w:rPr>
        <w:t xml:space="preserve"> </w:t>
      </w:r>
      <w:r w:rsidRPr="006E68AD">
        <w:rPr>
          <w:rFonts w:ascii="Sylfaen" w:hAnsi="Sylfaen" w:cs="Sylfaen"/>
          <w:szCs w:val="24"/>
          <w:lang w:val="ru-RU"/>
        </w:rPr>
        <w:t>անդամների</w:t>
      </w:r>
      <w:r w:rsidRPr="006E68AD">
        <w:rPr>
          <w:rFonts w:ascii="Sylfaen" w:hAnsi="Sylfaen" w:cs="Sylfaen"/>
          <w:szCs w:val="24"/>
        </w:rPr>
        <w:t xml:space="preserve"> </w:t>
      </w:r>
      <w:r w:rsidRPr="006E68AD">
        <w:rPr>
          <w:rFonts w:ascii="Sylfaen" w:hAnsi="Sylfaen" w:cs="Sylfaen"/>
          <w:szCs w:val="24"/>
          <w:lang w:val="ru-RU"/>
        </w:rPr>
        <w:t>նկատմամբ</w:t>
      </w:r>
      <w:r w:rsidRPr="006E68AD">
        <w:rPr>
          <w:rFonts w:ascii="Sylfaen" w:hAnsi="Sylfaen" w:cs="Sylfaen"/>
          <w:szCs w:val="24"/>
        </w:rPr>
        <w:t xml:space="preserve"> </w:t>
      </w:r>
      <w:r w:rsidRPr="006E68AD">
        <w:rPr>
          <w:rFonts w:ascii="Sylfaen" w:hAnsi="Sylfaen" w:cs="Sylfaen"/>
          <w:szCs w:val="24"/>
          <w:lang w:val="ru-RU"/>
        </w:rPr>
        <w:t>կիրառվում</w:t>
      </w:r>
      <w:r w:rsidRPr="006E68AD">
        <w:rPr>
          <w:rFonts w:ascii="Sylfaen" w:hAnsi="Sylfaen" w:cs="Sylfaen"/>
          <w:szCs w:val="24"/>
        </w:rPr>
        <w:t xml:space="preserve"> </w:t>
      </w:r>
      <w:r w:rsidRPr="006E68AD">
        <w:rPr>
          <w:rFonts w:ascii="Sylfaen" w:hAnsi="Sylfaen" w:cs="Sylfaen"/>
          <w:szCs w:val="24"/>
          <w:lang w:val="ru-RU"/>
        </w:rPr>
        <w:t>են</w:t>
      </w:r>
      <w:r w:rsidRPr="006E68AD">
        <w:rPr>
          <w:rFonts w:ascii="Sylfaen" w:hAnsi="Sylfaen" w:cs="Sylfaen"/>
          <w:szCs w:val="24"/>
        </w:rPr>
        <w:t xml:space="preserve"> </w:t>
      </w:r>
      <w:r w:rsidRPr="006E68AD">
        <w:rPr>
          <w:rFonts w:ascii="Sylfaen" w:hAnsi="Sylfaen" w:cs="Sylfaen"/>
          <w:szCs w:val="24"/>
          <w:lang w:val="ru-RU"/>
        </w:rPr>
        <w:t>պայմանագրով</w:t>
      </w:r>
      <w:r w:rsidRPr="006E68AD">
        <w:rPr>
          <w:rFonts w:ascii="Sylfaen" w:hAnsi="Sylfaen" w:cs="Sylfaen"/>
          <w:szCs w:val="24"/>
        </w:rPr>
        <w:t xml:space="preserve"> </w:t>
      </w:r>
      <w:r w:rsidRPr="006E68AD">
        <w:rPr>
          <w:rFonts w:ascii="Sylfaen" w:hAnsi="Sylfaen" w:cs="Sylfaen"/>
          <w:szCs w:val="24"/>
          <w:lang w:val="ru-RU"/>
        </w:rPr>
        <w:t>նախատեսված</w:t>
      </w:r>
      <w:r w:rsidRPr="006E68AD">
        <w:rPr>
          <w:rFonts w:ascii="Sylfaen" w:hAnsi="Sylfaen" w:cs="Sylfaen"/>
          <w:szCs w:val="24"/>
        </w:rPr>
        <w:t xml:space="preserve"> </w:t>
      </w:r>
      <w:r w:rsidRPr="006E68AD">
        <w:rPr>
          <w:rFonts w:ascii="Sylfaen" w:hAnsi="Sylfaen" w:cs="Sylfaen"/>
          <w:szCs w:val="24"/>
          <w:lang w:val="ru-RU"/>
        </w:rPr>
        <w:t>պատասխանատվության</w:t>
      </w:r>
      <w:r w:rsidRPr="006E68AD">
        <w:rPr>
          <w:rFonts w:ascii="Sylfaen" w:hAnsi="Sylfaen" w:cs="Sylfaen"/>
          <w:szCs w:val="24"/>
        </w:rPr>
        <w:t xml:space="preserve"> </w:t>
      </w:r>
      <w:r w:rsidRPr="006E68AD">
        <w:rPr>
          <w:rFonts w:ascii="Sylfaen" w:hAnsi="Sylfaen" w:cs="Sylfaen"/>
          <w:szCs w:val="24"/>
          <w:lang w:val="ru-RU"/>
        </w:rPr>
        <w:t>միջոցները</w:t>
      </w:r>
      <w:r w:rsidRPr="006E68AD">
        <w:rPr>
          <w:rFonts w:ascii="Sylfaen" w:hAnsi="Sylfaen" w:cs="Sylfaen"/>
          <w:szCs w:val="24"/>
          <w:lang w:val="hy-AM"/>
        </w:rPr>
        <w:t>:</w:t>
      </w:r>
    </w:p>
    <w:p w:rsidR="00096865" w:rsidRPr="006E68AD" w:rsidRDefault="00096865" w:rsidP="00037DDE">
      <w:pPr>
        <w:ind w:firstLine="567"/>
        <w:jc w:val="both"/>
        <w:rPr>
          <w:rFonts w:ascii="Sylfaen" w:hAnsi="Sylfaen"/>
          <w:b/>
          <w:sz w:val="20"/>
          <w:lang w:val="af-ZA"/>
        </w:rPr>
      </w:pPr>
    </w:p>
    <w:p w:rsidR="00B051BE" w:rsidRPr="006E68AD" w:rsidRDefault="00B051BE" w:rsidP="00037DDE">
      <w:pPr>
        <w:ind w:firstLine="567"/>
        <w:jc w:val="both"/>
        <w:rPr>
          <w:rFonts w:ascii="Sylfaen" w:hAnsi="Sylfaen"/>
          <w:b/>
          <w:sz w:val="20"/>
          <w:lang w:val="af-ZA"/>
        </w:rPr>
      </w:pPr>
    </w:p>
    <w:p w:rsidR="00096865" w:rsidRPr="006E68AD" w:rsidRDefault="002B32D6" w:rsidP="00037DDE">
      <w:pPr>
        <w:jc w:val="center"/>
        <w:rPr>
          <w:rFonts w:ascii="Sylfaen" w:hAnsi="Sylfaen" w:cs="Arial"/>
          <w:b/>
          <w:sz w:val="20"/>
          <w:lang w:val="af-ZA"/>
        </w:rPr>
      </w:pPr>
      <w:r w:rsidRPr="006E68AD">
        <w:rPr>
          <w:rFonts w:ascii="Sylfaen" w:hAnsi="Sylfaen"/>
          <w:b/>
          <w:sz w:val="20"/>
          <w:lang w:val="af-ZA"/>
        </w:rPr>
        <w:t xml:space="preserve">3.  </w:t>
      </w:r>
      <w:r w:rsidRPr="006E68AD">
        <w:rPr>
          <w:rFonts w:ascii="Sylfaen" w:hAnsi="Sylfaen" w:cs="Sylfaen"/>
          <w:b/>
          <w:sz w:val="20"/>
        </w:rPr>
        <w:t>ՀՐԱՎԵՐԻ</w:t>
      </w:r>
      <w:r w:rsidRPr="006E68AD">
        <w:rPr>
          <w:rFonts w:ascii="Sylfaen" w:hAnsi="Sylfaen" w:cs="Arial"/>
          <w:b/>
          <w:sz w:val="20"/>
          <w:lang w:val="af-ZA"/>
        </w:rPr>
        <w:t xml:space="preserve">  </w:t>
      </w:r>
      <w:r w:rsidRPr="006E68AD">
        <w:rPr>
          <w:rFonts w:ascii="Sylfaen" w:hAnsi="Sylfaen" w:cs="Sylfaen"/>
          <w:b/>
          <w:sz w:val="20"/>
        </w:rPr>
        <w:t>ՊԱՐԶԱԲԱՆՈՒՄԸ</w:t>
      </w:r>
      <w:r w:rsidRPr="006E68AD">
        <w:rPr>
          <w:rFonts w:ascii="Sylfaen" w:hAnsi="Sylfaen" w:cs="Arial"/>
          <w:b/>
          <w:sz w:val="20"/>
          <w:lang w:val="af-ZA"/>
        </w:rPr>
        <w:t xml:space="preserve">  </w:t>
      </w:r>
      <w:r w:rsidRPr="006E68AD">
        <w:rPr>
          <w:rFonts w:ascii="Sylfaen" w:hAnsi="Sylfaen" w:cs="Sylfaen"/>
          <w:b/>
          <w:sz w:val="20"/>
        </w:rPr>
        <w:t>ԵՎ</w:t>
      </w:r>
      <w:r w:rsidRPr="006E68AD">
        <w:rPr>
          <w:rFonts w:ascii="Sylfaen" w:hAnsi="Sylfaen" w:cs="Arial"/>
          <w:b/>
          <w:sz w:val="20"/>
          <w:lang w:val="af-ZA"/>
        </w:rPr>
        <w:t xml:space="preserve"> </w:t>
      </w:r>
      <w:r w:rsidRPr="006E68AD">
        <w:rPr>
          <w:rFonts w:ascii="Sylfaen" w:hAnsi="Sylfaen" w:cs="Sylfaen"/>
          <w:b/>
          <w:sz w:val="20"/>
        </w:rPr>
        <w:t>ՀՐԱՎԵՐՈՒՄ</w:t>
      </w:r>
      <w:r w:rsidRPr="006E68AD">
        <w:rPr>
          <w:rFonts w:ascii="Sylfaen" w:hAnsi="Sylfaen" w:cs="Arial"/>
          <w:b/>
          <w:sz w:val="20"/>
          <w:lang w:val="af-ZA"/>
        </w:rPr>
        <w:t xml:space="preserve"> </w:t>
      </w:r>
      <w:r w:rsidRPr="006E68AD">
        <w:rPr>
          <w:rFonts w:ascii="Sylfaen" w:hAnsi="Sylfaen" w:cs="Sylfaen"/>
          <w:b/>
          <w:sz w:val="20"/>
        </w:rPr>
        <w:t>ՓՈՓՈԽՈՒԹՅՈՒՆ</w:t>
      </w:r>
      <w:r w:rsidRPr="006E68AD">
        <w:rPr>
          <w:rFonts w:ascii="Sylfaen" w:hAnsi="Sylfaen" w:cs="Arial"/>
          <w:b/>
          <w:sz w:val="20"/>
          <w:lang w:val="af-ZA"/>
        </w:rPr>
        <w:t xml:space="preserve"> </w:t>
      </w:r>
      <w:r w:rsidRPr="006E68AD">
        <w:rPr>
          <w:rFonts w:ascii="Sylfaen" w:hAnsi="Sylfaen" w:cs="Sylfaen"/>
          <w:b/>
          <w:sz w:val="20"/>
        </w:rPr>
        <w:t>ԿԱՏԱՐԵԼՈՒ</w:t>
      </w:r>
      <w:r w:rsidRPr="006E68AD">
        <w:rPr>
          <w:rFonts w:ascii="Sylfaen" w:hAnsi="Sylfaen" w:cs="Arial"/>
          <w:b/>
          <w:sz w:val="20"/>
          <w:lang w:val="af-ZA"/>
        </w:rPr>
        <w:t xml:space="preserve"> </w:t>
      </w:r>
      <w:r w:rsidRPr="006E68AD">
        <w:rPr>
          <w:rFonts w:ascii="Sylfaen" w:hAnsi="Sylfaen" w:cs="Sylfaen"/>
          <w:b/>
          <w:sz w:val="20"/>
        </w:rPr>
        <w:t>ԿԱՐԳԸ</w:t>
      </w:r>
      <w:r w:rsidRPr="006E68AD">
        <w:rPr>
          <w:rFonts w:ascii="Sylfaen" w:hAnsi="Sylfaen" w:cs="Arial"/>
          <w:b/>
          <w:sz w:val="20"/>
          <w:lang w:val="af-ZA"/>
        </w:rPr>
        <w:t xml:space="preserve"> </w:t>
      </w:r>
    </w:p>
    <w:p w:rsidR="00096865" w:rsidRPr="006E68AD" w:rsidRDefault="00096865" w:rsidP="00037DDE">
      <w:pPr>
        <w:jc w:val="center"/>
        <w:rPr>
          <w:rFonts w:ascii="Sylfaen" w:hAnsi="Sylfaen"/>
          <w:b/>
          <w:sz w:val="20"/>
          <w:lang w:val="af-ZA"/>
        </w:rPr>
      </w:pPr>
    </w:p>
    <w:p w:rsidR="00096865" w:rsidRPr="006E68AD" w:rsidRDefault="00096865" w:rsidP="00037DDE">
      <w:pPr>
        <w:ind w:firstLine="567"/>
        <w:jc w:val="both"/>
        <w:rPr>
          <w:rFonts w:ascii="Sylfaen" w:hAnsi="Sylfaen"/>
          <w:sz w:val="20"/>
          <w:lang w:val="af-ZA"/>
        </w:rPr>
      </w:pPr>
      <w:r w:rsidRPr="006E68AD">
        <w:rPr>
          <w:rFonts w:ascii="Sylfaen" w:hAnsi="Sylfaen"/>
          <w:sz w:val="20"/>
          <w:lang w:val="af-ZA"/>
        </w:rPr>
        <w:t xml:space="preserve">3.1 </w:t>
      </w:r>
      <w:r w:rsidRPr="006E68AD">
        <w:rPr>
          <w:rFonts w:ascii="Sylfaen" w:hAnsi="Sylfaen" w:cs="Sylfaen"/>
          <w:sz w:val="20"/>
        </w:rPr>
        <w:t>Օրենքի</w:t>
      </w:r>
      <w:r w:rsidRPr="006E68AD">
        <w:rPr>
          <w:rFonts w:ascii="Sylfaen" w:hAnsi="Sylfaen" w:cs="Arial"/>
          <w:sz w:val="20"/>
          <w:lang w:val="af-ZA"/>
        </w:rPr>
        <w:t xml:space="preserve"> 2</w:t>
      </w:r>
      <w:r w:rsidR="00525BD2" w:rsidRPr="006E68AD">
        <w:rPr>
          <w:rFonts w:ascii="Sylfaen" w:hAnsi="Sylfaen" w:cs="Arial"/>
          <w:sz w:val="20"/>
          <w:lang w:val="af-ZA"/>
        </w:rPr>
        <w:t>9</w:t>
      </w:r>
      <w:r w:rsidRPr="006E68AD">
        <w:rPr>
          <w:rFonts w:ascii="Sylfaen" w:hAnsi="Sylfaen" w:cs="Arial"/>
          <w:sz w:val="20"/>
          <w:lang w:val="af-ZA"/>
        </w:rPr>
        <w:t>-</w:t>
      </w:r>
      <w:r w:rsidRPr="006E68AD">
        <w:rPr>
          <w:rFonts w:ascii="Sylfaen" w:hAnsi="Sylfaen" w:cs="Sylfaen"/>
          <w:sz w:val="20"/>
        </w:rPr>
        <w:t>րդ</w:t>
      </w:r>
      <w:r w:rsidRPr="006E68AD">
        <w:rPr>
          <w:rFonts w:ascii="Sylfaen" w:hAnsi="Sylfaen" w:cs="Arial"/>
          <w:sz w:val="20"/>
          <w:lang w:val="af-ZA"/>
        </w:rPr>
        <w:t xml:space="preserve"> </w:t>
      </w:r>
      <w:r w:rsidRPr="006E68AD">
        <w:rPr>
          <w:rFonts w:ascii="Sylfaen" w:hAnsi="Sylfaen" w:cs="Sylfaen"/>
          <w:sz w:val="20"/>
        </w:rPr>
        <w:t>հոդվածի</w:t>
      </w:r>
      <w:r w:rsidRPr="006E68AD">
        <w:rPr>
          <w:rFonts w:ascii="Sylfaen" w:hAnsi="Sylfaen" w:cs="Arial"/>
          <w:sz w:val="20"/>
          <w:lang w:val="af-ZA"/>
        </w:rPr>
        <w:t xml:space="preserve"> </w:t>
      </w:r>
      <w:r w:rsidRPr="006E68AD">
        <w:rPr>
          <w:rFonts w:ascii="Sylfaen" w:hAnsi="Sylfaen" w:cs="Sylfaen"/>
          <w:sz w:val="20"/>
        </w:rPr>
        <w:t>համաձայն</w:t>
      </w:r>
      <w:r w:rsidRPr="006E68AD">
        <w:rPr>
          <w:rFonts w:ascii="Sylfaen" w:hAnsi="Sylfaen" w:cs="Arial"/>
          <w:sz w:val="20"/>
          <w:lang w:val="af-ZA"/>
        </w:rPr>
        <w:t xml:space="preserve">` </w:t>
      </w:r>
      <w:r w:rsidR="00051B7F" w:rsidRPr="006E68AD">
        <w:rPr>
          <w:rFonts w:ascii="Sylfaen" w:hAnsi="Sylfaen" w:cs="Sylfaen"/>
          <w:sz w:val="20"/>
        </w:rPr>
        <w:t>մ</w:t>
      </w:r>
      <w:r w:rsidRPr="006E68AD">
        <w:rPr>
          <w:rFonts w:ascii="Sylfaen" w:hAnsi="Sylfaen" w:cs="Sylfaen"/>
          <w:sz w:val="20"/>
        </w:rPr>
        <w:t>ասնակիցն</w:t>
      </w:r>
      <w:r w:rsidRPr="006E68AD">
        <w:rPr>
          <w:rFonts w:ascii="Sylfaen" w:hAnsi="Sylfaen" w:cs="Arial"/>
          <w:sz w:val="20"/>
          <w:lang w:val="af-ZA"/>
        </w:rPr>
        <w:t xml:space="preserve"> </w:t>
      </w:r>
      <w:r w:rsidRPr="006E68AD">
        <w:rPr>
          <w:rFonts w:ascii="Sylfaen" w:hAnsi="Sylfaen" w:cs="Sylfaen"/>
          <w:sz w:val="20"/>
        </w:rPr>
        <w:t>իրավունք</w:t>
      </w:r>
      <w:r w:rsidRPr="006E68AD">
        <w:rPr>
          <w:rFonts w:ascii="Sylfaen" w:hAnsi="Sylfaen" w:cs="Arial"/>
          <w:sz w:val="20"/>
          <w:lang w:val="af-ZA"/>
        </w:rPr>
        <w:t xml:space="preserve"> </w:t>
      </w:r>
      <w:r w:rsidRPr="006E68AD">
        <w:rPr>
          <w:rFonts w:ascii="Sylfaen" w:hAnsi="Sylfaen" w:cs="Sylfaen"/>
          <w:sz w:val="20"/>
        </w:rPr>
        <w:t>ունի</w:t>
      </w:r>
      <w:r w:rsidRPr="006E68AD">
        <w:rPr>
          <w:rFonts w:ascii="Sylfaen" w:hAnsi="Sylfaen" w:cs="Arial"/>
          <w:sz w:val="20"/>
          <w:lang w:val="af-ZA"/>
        </w:rPr>
        <w:t xml:space="preserve"> </w:t>
      </w:r>
      <w:r w:rsidR="00AE4008" w:rsidRPr="006E68AD">
        <w:rPr>
          <w:rFonts w:ascii="Sylfaen" w:hAnsi="Sylfaen" w:cs="Sylfaen"/>
          <w:sz w:val="20"/>
        </w:rPr>
        <w:t>պ</w:t>
      </w:r>
      <w:r w:rsidRPr="006E68AD">
        <w:rPr>
          <w:rFonts w:ascii="Sylfaen" w:hAnsi="Sylfaen" w:cs="Sylfaen"/>
          <w:sz w:val="20"/>
        </w:rPr>
        <w:t>ատվիրատուից</w:t>
      </w:r>
      <w:r w:rsidRPr="006E68AD">
        <w:rPr>
          <w:rFonts w:ascii="Sylfaen" w:hAnsi="Sylfaen" w:cs="Arial"/>
          <w:sz w:val="20"/>
          <w:lang w:val="af-ZA"/>
        </w:rPr>
        <w:t xml:space="preserve"> </w:t>
      </w:r>
      <w:r w:rsidRPr="006E68AD">
        <w:rPr>
          <w:rFonts w:ascii="Sylfaen" w:hAnsi="Sylfaen" w:cs="Sylfaen"/>
          <w:sz w:val="20"/>
        </w:rPr>
        <w:t>պահանջել</w:t>
      </w:r>
      <w:r w:rsidRPr="006E68AD">
        <w:rPr>
          <w:rFonts w:ascii="Sylfaen" w:hAnsi="Sylfaen" w:cs="Arial"/>
          <w:sz w:val="20"/>
          <w:lang w:val="af-ZA"/>
        </w:rPr>
        <w:t xml:space="preserve"> </w:t>
      </w:r>
      <w:r w:rsidRPr="006E68AD">
        <w:rPr>
          <w:rFonts w:ascii="Sylfaen" w:hAnsi="Sylfaen" w:cs="Sylfaen"/>
          <w:sz w:val="20"/>
        </w:rPr>
        <w:t>հրավերի</w:t>
      </w:r>
      <w:r w:rsidRPr="006E68AD">
        <w:rPr>
          <w:rFonts w:ascii="Sylfaen" w:hAnsi="Sylfaen" w:cs="Arial"/>
          <w:sz w:val="20"/>
          <w:lang w:val="af-ZA"/>
        </w:rPr>
        <w:t xml:space="preserve"> </w:t>
      </w:r>
      <w:r w:rsidRPr="006E68AD">
        <w:rPr>
          <w:rFonts w:ascii="Sylfaen" w:hAnsi="Sylfaen" w:cs="Sylfaen"/>
          <w:sz w:val="20"/>
        </w:rPr>
        <w:t>պարզաբանում</w:t>
      </w:r>
      <w:r w:rsidR="004D5671" w:rsidRPr="006E68AD">
        <w:rPr>
          <w:rFonts w:ascii="Sylfaen" w:hAnsi="Sylfaen" w:cs="Tahoma"/>
          <w:sz w:val="20"/>
        </w:rPr>
        <w:t>։</w:t>
      </w:r>
    </w:p>
    <w:p w:rsidR="00096865" w:rsidRPr="006E68AD" w:rsidRDefault="00096865" w:rsidP="00037DDE">
      <w:pPr>
        <w:autoSpaceDE w:val="0"/>
        <w:autoSpaceDN w:val="0"/>
        <w:adjustRightInd w:val="0"/>
        <w:ind w:firstLine="567"/>
        <w:jc w:val="both"/>
        <w:rPr>
          <w:rFonts w:ascii="Sylfaen" w:hAnsi="Sylfaen"/>
          <w:sz w:val="20"/>
          <w:lang w:val="af-ZA"/>
        </w:rPr>
      </w:pPr>
      <w:r w:rsidRPr="006E68AD">
        <w:rPr>
          <w:rFonts w:ascii="Sylfaen" w:hAnsi="Sylfaen" w:cs="Sylfaen"/>
          <w:sz w:val="20"/>
        </w:rPr>
        <w:t>Մասնակիցն</w:t>
      </w:r>
      <w:r w:rsidRPr="006E68AD">
        <w:rPr>
          <w:rFonts w:ascii="Sylfaen" w:hAnsi="Sylfaen" w:cs="Arial"/>
          <w:sz w:val="20"/>
          <w:lang w:val="af-ZA"/>
        </w:rPr>
        <w:t xml:space="preserve"> </w:t>
      </w:r>
      <w:r w:rsidRPr="006E68AD">
        <w:rPr>
          <w:rFonts w:ascii="Sylfaen" w:hAnsi="Sylfaen" w:cs="Sylfaen"/>
          <w:sz w:val="20"/>
        </w:rPr>
        <w:t>իրավունք</w:t>
      </w:r>
      <w:r w:rsidRPr="006E68AD">
        <w:rPr>
          <w:rFonts w:ascii="Sylfaen" w:hAnsi="Sylfaen" w:cs="Arial"/>
          <w:sz w:val="20"/>
          <w:lang w:val="af-ZA"/>
        </w:rPr>
        <w:t xml:space="preserve"> </w:t>
      </w:r>
      <w:r w:rsidRPr="006E68AD">
        <w:rPr>
          <w:rFonts w:ascii="Sylfaen" w:hAnsi="Sylfaen" w:cs="Sylfaen"/>
          <w:sz w:val="20"/>
        </w:rPr>
        <w:t>ունի</w:t>
      </w:r>
      <w:r w:rsidRPr="006E68AD">
        <w:rPr>
          <w:rFonts w:ascii="Sylfaen" w:hAnsi="Sylfaen" w:cs="Arial"/>
          <w:sz w:val="20"/>
          <w:lang w:val="af-ZA"/>
        </w:rPr>
        <w:t xml:space="preserve"> </w:t>
      </w:r>
      <w:r w:rsidRPr="006E68AD">
        <w:rPr>
          <w:rFonts w:ascii="Sylfaen" w:hAnsi="Sylfaen" w:cs="Sylfaen"/>
          <w:sz w:val="20"/>
        </w:rPr>
        <w:t>հայտերի</w:t>
      </w:r>
      <w:r w:rsidRPr="006E68AD">
        <w:rPr>
          <w:rFonts w:ascii="Sylfaen" w:hAnsi="Sylfaen" w:cs="Arial"/>
          <w:sz w:val="20"/>
          <w:lang w:val="af-ZA"/>
        </w:rPr>
        <w:t xml:space="preserve"> </w:t>
      </w:r>
      <w:r w:rsidRPr="006E68AD">
        <w:rPr>
          <w:rFonts w:ascii="Sylfaen" w:hAnsi="Sylfaen" w:cs="Sylfaen"/>
          <w:sz w:val="20"/>
        </w:rPr>
        <w:t>ներկայացման</w:t>
      </w:r>
      <w:r w:rsidRPr="006E68AD">
        <w:rPr>
          <w:rFonts w:ascii="Sylfaen" w:hAnsi="Sylfaen" w:cs="Arial"/>
          <w:sz w:val="20"/>
          <w:lang w:val="af-ZA"/>
        </w:rPr>
        <w:t xml:space="preserve"> </w:t>
      </w:r>
      <w:r w:rsidRPr="006E68AD">
        <w:rPr>
          <w:rFonts w:ascii="Sylfaen" w:hAnsi="Sylfaen" w:cs="Sylfaen"/>
          <w:sz w:val="20"/>
        </w:rPr>
        <w:t>վերջնաժամկետը</w:t>
      </w:r>
      <w:r w:rsidRPr="006E68AD">
        <w:rPr>
          <w:rFonts w:ascii="Sylfaen" w:hAnsi="Sylfaen" w:cs="Arial"/>
          <w:sz w:val="20"/>
          <w:lang w:val="af-ZA"/>
        </w:rPr>
        <w:t xml:space="preserve"> </w:t>
      </w:r>
      <w:r w:rsidRPr="006E68AD">
        <w:rPr>
          <w:rFonts w:ascii="Sylfaen" w:hAnsi="Sylfaen" w:cs="Sylfaen"/>
          <w:sz w:val="20"/>
        </w:rPr>
        <w:t>լրանալուց</w:t>
      </w:r>
      <w:r w:rsidRPr="006E68AD">
        <w:rPr>
          <w:rFonts w:ascii="Sylfaen" w:hAnsi="Sylfaen" w:cs="Arial"/>
          <w:sz w:val="20"/>
          <w:lang w:val="af-ZA"/>
        </w:rPr>
        <w:t xml:space="preserve"> </w:t>
      </w:r>
      <w:r w:rsidRPr="006E68AD">
        <w:rPr>
          <w:rFonts w:ascii="Sylfaen" w:hAnsi="Sylfaen" w:cs="Sylfaen"/>
          <w:sz w:val="20"/>
        </w:rPr>
        <w:t>առնվազն</w:t>
      </w:r>
      <w:r w:rsidRPr="006E68AD">
        <w:rPr>
          <w:rFonts w:ascii="Sylfaen" w:hAnsi="Sylfaen" w:cs="Arial"/>
          <w:sz w:val="20"/>
          <w:lang w:val="af-ZA"/>
        </w:rPr>
        <w:t xml:space="preserve"> </w:t>
      </w:r>
      <w:r w:rsidRPr="006E68AD">
        <w:rPr>
          <w:rFonts w:ascii="Sylfaen" w:hAnsi="Sylfaen" w:cs="Sylfaen"/>
          <w:sz w:val="20"/>
        </w:rPr>
        <w:t>հինգ</w:t>
      </w:r>
      <w:r w:rsidRPr="006E68AD">
        <w:rPr>
          <w:rFonts w:ascii="Sylfaen" w:hAnsi="Sylfaen" w:cs="Arial"/>
          <w:sz w:val="20"/>
          <w:lang w:val="af-ZA"/>
        </w:rPr>
        <w:t xml:space="preserve"> </w:t>
      </w:r>
      <w:r w:rsidRPr="006E68AD">
        <w:rPr>
          <w:rFonts w:ascii="Sylfaen" w:hAnsi="Sylfaen" w:cs="Sylfaen"/>
          <w:sz w:val="20"/>
        </w:rPr>
        <w:t>օրացուցային</w:t>
      </w:r>
      <w:r w:rsidRPr="006E68AD">
        <w:rPr>
          <w:rFonts w:ascii="Sylfaen" w:hAnsi="Sylfaen" w:cs="Arial"/>
          <w:sz w:val="20"/>
          <w:lang w:val="af-ZA"/>
        </w:rPr>
        <w:t xml:space="preserve"> </w:t>
      </w:r>
      <w:r w:rsidRPr="006E68AD">
        <w:rPr>
          <w:rFonts w:ascii="Sylfaen" w:hAnsi="Sylfaen" w:cs="Sylfaen"/>
          <w:sz w:val="20"/>
        </w:rPr>
        <w:t>օր</w:t>
      </w:r>
      <w:r w:rsidR="002B5F87" w:rsidRPr="006E68AD">
        <w:rPr>
          <w:rFonts w:ascii="Sylfaen" w:hAnsi="Sylfaen" w:cs="Sylfaen"/>
          <w:sz w:val="20"/>
          <w:lang w:val="af-ZA"/>
        </w:rPr>
        <w:t xml:space="preserve"> </w:t>
      </w:r>
      <w:r w:rsidR="00C771E7" w:rsidRPr="006E68AD">
        <w:rPr>
          <w:rFonts w:ascii="Sylfaen" w:hAnsi="Sylfaen" w:cs="Sylfaen"/>
          <w:sz w:val="20"/>
          <w:lang w:val="af-ZA"/>
        </w:rPr>
        <w:t xml:space="preserve">գրավոր </w:t>
      </w:r>
      <w:r w:rsidR="000946A3" w:rsidRPr="006E68AD">
        <w:rPr>
          <w:rFonts w:ascii="Sylfaen" w:hAnsi="Sylfaen" w:cs="Sylfaen"/>
          <w:sz w:val="20"/>
        </w:rPr>
        <w:t>հանձնաժողովից</w:t>
      </w:r>
      <w:r w:rsidR="000946A3" w:rsidRPr="006E68AD">
        <w:rPr>
          <w:rFonts w:ascii="Sylfaen" w:hAnsi="Sylfaen" w:cs="Sylfaen"/>
          <w:sz w:val="20"/>
          <w:lang w:val="af-ZA"/>
        </w:rPr>
        <w:t xml:space="preserve"> </w:t>
      </w:r>
      <w:r w:rsidRPr="006E68AD">
        <w:rPr>
          <w:rFonts w:ascii="Sylfaen" w:hAnsi="Sylfaen" w:cs="Sylfaen"/>
          <w:sz w:val="20"/>
        </w:rPr>
        <w:t>պահանջելու</w:t>
      </w:r>
      <w:r w:rsidRPr="006E68AD">
        <w:rPr>
          <w:rFonts w:ascii="Sylfaen" w:hAnsi="Sylfaen" w:cs="Arial"/>
          <w:sz w:val="20"/>
          <w:lang w:val="af-ZA"/>
        </w:rPr>
        <w:t xml:space="preserve"> </w:t>
      </w:r>
      <w:r w:rsidRPr="006E68AD">
        <w:rPr>
          <w:rFonts w:ascii="Sylfaen" w:hAnsi="Sylfaen" w:cs="Sylfaen"/>
          <w:sz w:val="20"/>
        </w:rPr>
        <w:t>հրավերի</w:t>
      </w:r>
      <w:r w:rsidRPr="006E68AD">
        <w:rPr>
          <w:rFonts w:ascii="Sylfaen" w:hAnsi="Sylfaen" w:cs="Arial"/>
          <w:sz w:val="20"/>
          <w:lang w:val="af-ZA"/>
        </w:rPr>
        <w:t xml:space="preserve"> </w:t>
      </w:r>
      <w:r w:rsidRPr="006E68AD">
        <w:rPr>
          <w:rFonts w:ascii="Sylfaen" w:hAnsi="Sylfaen" w:cs="Sylfaen"/>
          <w:sz w:val="20"/>
        </w:rPr>
        <w:t>պարզաբանում</w:t>
      </w:r>
      <w:r w:rsidR="004D5671" w:rsidRPr="006E68AD">
        <w:rPr>
          <w:rFonts w:ascii="Sylfaen" w:hAnsi="Sylfaen" w:cs="Tahoma"/>
          <w:sz w:val="20"/>
        </w:rPr>
        <w:t>։</w:t>
      </w:r>
      <w:r w:rsidRPr="006E68AD">
        <w:rPr>
          <w:rFonts w:ascii="Sylfaen" w:hAnsi="Sylfaen"/>
          <w:sz w:val="20"/>
          <w:lang w:val="af-ZA"/>
        </w:rPr>
        <w:t xml:space="preserve"> </w:t>
      </w:r>
      <w:r w:rsidR="000946A3" w:rsidRPr="006E68AD">
        <w:rPr>
          <w:rFonts w:ascii="Sylfaen" w:hAnsi="Sylfaen" w:cs="Sylfaen"/>
          <w:sz w:val="20"/>
        </w:rPr>
        <w:t>Հանձնաժողովը</w:t>
      </w:r>
      <w:r w:rsidR="000946A3" w:rsidRPr="006E68AD">
        <w:rPr>
          <w:rFonts w:ascii="Sylfaen" w:hAnsi="Sylfaen"/>
          <w:sz w:val="20"/>
          <w:lang w:val="af-ZA"/>
        </w:rPr>
        <w:t xml:space="preserve"> </w:t>
      </w:r>
      <w:r w:rsidR="000946A3" w:rsidRPr="006E68AD">
        <w:rPr>
          <w:rFonts w:ascii="Sylfaen" w:hAnsi="Sylfaen" w:cs="Sylfaen"/>
          <w:sz w:val="20"/>
        </w:rPr>
        <w:t>հարցումը</w:t>
      </w:r>
      <w:r w:rsidR="000946A3" w:rsidRPr="006E68AD">
        <w:rPr>
          <w:rFonts w:ascii="Sylfaen" w:hAnsi="Sylfaen" w:cs="Arial"/>
          <w:sz w:val="20"/>
          <w:lang w:val="af-ZA"/>
        </w:rPr>
        <w:t xml:space="preserve"> </w:t>
      </w:r>
      <w:r w:rsidRPr="006E68AD">
        <w:rPr>
          <w:rFonts w:ascii="Sylfaen" w:hAnsi="Sylfaen" w:cs="Sylfaen"/>
          <w:sz w:val="20"/>
        </w:rPr>
        <w:t>կատարած</w:t>
      </w:r>
      <w:r w:rsidRPr="006E68AD">
        <w:rPr>
          <w:rFonts w:ascii="Sylfaen" w:hAnsi="Sylfaen" w:cs="Arial"/>
          <w:sz w:val="20"/>
          <w:lang w:val="af-ZA"/>
        </w:rPr>
        <w:t xml:space="preserve"> </w:t>
      </w:r>
      <w:r w:rsidR="000946A3" w:rsidRPr="006E68AD">
        <w:rPr>
          <w:rFonts w:ascii="Sylfaen" w:hAnsi="Sylfaen" w:cs="Sylfaen"/>
          <w:sz w:val="20"/>
        </w:rPr>
        <w:t>մասնակցին</w:t>
      </w:r>
      <w:r w:rsidR="000946A3" w:rsidRPr="006E68AD">
        <w:rPr>
          <w:rFonts w:ascii="Sylfaen" w:hAnsi="Sylfaen" w:cs="Arial"/>
          <w:sz w:val="20"/>
          <w:lang w:val="af-ZA"/>
        </w:rPr>
        <w:t xml:space="preserve"> </w:t>
      </w:r>
      <w:r w:rsidRPr="006E68AD">
        <w:rPr>
          <w:rFonts w:ascii="Sylfaen" w:hAnsi="Sylfaen" w:cs="Sylfaen"/>
          <w:sz w:val="20"/>
        </w:rPr>
        <w:t>պարզաբանումը</w:t>
      </w:r>
      <w:r w:rsidRPr="006E68AD">
        <w:rPr>
          <w:rFonts w:ascii="Sylfaen" w:hAnsi="Sylfaen" w:cs="Arial"/>
          <w:sz w:val="20"/>
          <w:lang w:val="af-ZA"/>
        </w:rPr>
        <w:t xml:space="preserve"> </w:t>
      </w:r>
      <w:r w:rsidRPr="006E68AD">
        <w:rPr>
          <w:rFonts w:ascii="Sylfaen" w:hAnsi="Sylfaen" w:cs="Sylfaen"/>
          <w:sz w:val="20"/>
        </w:rPr>
        <w:t>տրամադրում</w:t>
      </w:r>
      <w:r w:rsidRPr="006E68AD">
        <w:rPr>
          <w:rFonts w:ascii="Sylfaen" w:hAnsi="Sylfaen" w:cs="Arial"/>
          <w:sz w:val="20"/>
          <w:lang w:val="af-ZA"/>
        </w:rPr>
        <w:t xml:space="preserve"> </w:t>
      </w:r>
      <w:r w:rsidRPr="006E68AD">
        <w:rPr>
          <w:rFonts w:ascii="Sylfaen" w:hAnsi="Sylfaen" w:cs="Sylfaen"/>
          <w:sz w:val="20"/>
        </w:rPr>
        <w:t>է</w:t>
      </w:r>
      <w:r w:rsidR="00A93710" w:rsidRPr="006E68AD">
        <w:rPr>
          <w:rFonts w:ascii="Sylfaen" w:hAnsi="Sylfaen" w:cs="Sylfaen"/>
          <w:sz w:val="20"/>
          <w:lang w:val="af-ZA"/>
        </w:rPr>
        <w:t xml:space="preserve"> </w:t>
      </w:r>
      <w:r w:rsidR="00C771E7" w:rsidRPr="006E68AD">
        <w:rPr>
          <w:rFonts w:ascii="Sylfaen" w:hAnsi="Sylfaen" w:cs="Sylfaen"/>
          <w:sz w:val="20"/>
          <w:lang w:val="af-ZA"/>
        </w:rPr>
        <w:t>գրավոր</w:t>
      </w:r>
      <w:r w:rsidR="00C771E7" w:rsidRPr="006E68AD" w:rsidDel="00C771E7">
        <w:rPr>
          <w:rFonts w:ascii="Sylfaen" w:hAnsi="Sylfaen" w:cs="Sylfaen"/>
          <w:sz w:val="20"/>
          <w:lang w:val="af-ZA"/>
        </w:rPr>
        <w:t xml:space="preserve"> </w:t>
      </w:r>
      <w:r w:rsidR="00926875" w:rsidRPr="006E68AD">
        <w:rPr>
          <w:rFonts w:ascii="Sylfaen" w:hAnsi="Sylfaen" w:cs="Sylfaen"/>
          <w:sz w:val="20"/>
          <w:lang w:val="af-ZA"/>
        </w:rPr>
        <w:t xml:space="preserve">` </w:t>
      </w:r>
      <w:r w:rsidRPr="006E68AD">
        <w:rPr>
          <w:rFonts w:ascii="Sylfaen" w:hAnsi="Sylfaen" w:cs="Sylfaen"/>
          <w:sz w:val="20"/>
        </w:rPr>
        <w:t>հարցում</w:t>
      </w:r>
      <w:r w:rsidR="000946A3" w:rsidRPr="006E68AD">
        <w:rPr>
          <w:rFonts w:ascii="Sylfaen" w:hAnsi="Sylfaen" w:cs="Sylfaen"/>
          <w:sz w:val="20"/>
        </w:rPr>
        <w:t>ը</w:t>
      </w:r>
      <w:r w:rsidRPr="006E68AD">
        <w:rPr>
          <w:rFonts w:ascii="Sylfaen" w:hAnsi="Sylfaen" w:cs="Arial"/>
          <w:sz w:val="20"/>
          <w:lang w:val="af-ZA"/>
        </w:rPr>
        <w:t xml:space="preserve"> </w:t>
      </w:r>
      <w:r w:rsidRPr="006E68AD">
        <w:rPr>
          <w:rFonts w:ascii="Sylfaen" w:hAnsi="Sylfaen" w:cs="Sylfaen"/>
          <w:sz w:val="20"/>
        </w:rPr>
        <w:t>ստանալու</w:t>
      </w:r>
      <w:r w:rsidRPr="006E68AD">
        <w:rPr>
          <w:rFonts w:ascii="Sylfaen" w:hAnsi="Sylfaen" w:cs="Arial"/>
          <w:sz w:val="20"/>
          <w:lang w:val="af-ZA"/>
        </w:rPr>
        <w:t xml:space="preserve"> </w:t>
      </w:r>
      <w:r w:rsidRPr="006E68AD">
        <w:rPr>
          <w:rFonts w:ascii="Sylfaen" w:hAnsi="Sylfaen" w:cs="Sylfaen"/>
          <w:sz w:val="20"/>
        </w:rPr>
        <w:t>օրվան</w:t>
      </w:r>
      <w:r w:rsidRPr="006E68AD">
        <w:rPr>
          <w:rFonts w:ascii="Sylfaen" w:hAnsi="Sylfaen" w:cs="Arial"/>
          <w:sz w:val="20"/>
          <w:lang w:val="af-ZA"/>
        </w:rPr>
        <w:t xml:space="preserve"> </w:t>
      </w:r>
      <w:r w:rsidRPr="006E68AD">
        <w:rPr>
          <w:rFonts w:ascii="Sylfaen" w:hAnsi="Sylfaen" w:cs="Sylfaen"/>
          <w:sz w:val="20"/>
        </w:rPr>
        <w:t>հաջորդող</w:t>
      </w:r>
      <w:r w:rsidRPr="006E68AD">
        <w:rPr>
          <w:rFonts w:ascii="Sylfaen" w:hAnsi="Sylfaen" w:cs="Arial"/>
          <w:sz w:val="20"/>
          <w:lang w:val="af-ZA"/>
        </w:rPr>
        <w:t xml:space="preserve"> </w:t>
      </w:r>
      <w:r w:rsidRPr="006E68AD">
        <w:rPr>
          <w:rFonts w:ascii="Sylfaen" w:hAnsi="Sylfaen" w:cs="Sylfaen"/>
          <w:sz w:val="20"/>
        </w:rPr>
        <w:t>եր</w:t>
      </w:r>
      <w:r w:rsidR="00A93710" w:rsidRPr="006E68AD">
        <w:rPr>
          <w:rFonts w:ascii="Sylfaen" w:hAnsi="Sylfaen" w:cs="Sylfaen"/>
          <w:sz w:val="20"/>
        </w:rPr>
        <w:t>կու</w:t>
      </w:r>
      <w:r w:rsidRPr="006E68AD">
        <w:rPr>
          <w:rFonts w:ascii="Sylfaen" w:hAnsi="Sylfaen" w:cs="Arial"/>
          <w:sz w:val="20"/>
          <w:lang w:val="af-ZA"/>
        </w:rPr>
        <w:t xml:space="preserve"> </w:t>
      </w:r>
      <w:r w:rsidRPr="006E68AD">
        <w:rPr>
          <w:rFonts w:ascii="Sylfaen" w:hAnsi="Sylfaen" w:cs="Sylfaen"/>
          <w:sz w:val="20"/>
        </w:rPr>
        <w:t>օրացուցային</w:t>
      </w:r>
      <w:r w:rsidRPr="006E68AD">
        <w:rPr>
          <w:rFonts w:ascii="Sylfaen" w:hAnsi="Sylfaen" w:cs="Arial"/>
          <w:sz w:val="20"/>
          <w:lang w:val="af-ZA"/>
        </w:rPr>
        <w:t xml:space="preserve"> </w:t>
      </w:r>
      <w:r w:rsidRPr="006E68AD">
        <w:rPr>
          <w:rFonts w:ascii="Sylfaen" w:hAnsi="Sylfaen" w:cs="Sylfaen"/>
          <w:sz w:val="20"/>
        </w:rPr>
        <w:t>օրվա</w:t>
      </w:r>
      <w:r w:rsidRPr="006E68AD">
        <w:rPr>
          <w:rFonts w:ascii="Sylfaen" w:hAnsi="Sylfaen" w:cs="Arial"/>
          <w:sz w:val="20"/>
          <w:lang w:val="af-ZA"/>
        </w:rPr>
        <w:t xml:space="preserve"> </w:t>
      </w:r>
      <w:r w:rsidRPr="006E68AD">
        <w:rPr>
          <w:rFonts w:ascii="Sylfaen" w:hAnsi="Sylfaen" w:cs="Sylfaen"/>
          <w:sz w:val="20"/>
        </w:rPr>
        <w:t>ընթացքում</w:t>
      </w:r>
      <w:r w:rsidR="004D5671" w:rsidRPr="006E68AD">
        <w:rPr>
          <w:rFonts w:ascii="Sylfaen" w:hAnsi="Sylfaen" w:cs="Tahoma"/>
          <w:sz w:val="20"/>
        </w:rPr>
        <w:t>։</w:t>
      </w:r>
      <w:r w:rsidR="00781688" w:rsidRPr="006E68AD">
        <w:rPr>
          <w:rFonts w:ascii="Sylfaen" w:hAnsi="Sylfaen" w:cs="Tahoma"/>
          <w:sz w:val="20"/>
          <w:lang w:val="af-ZA"/>
        </w:rPr>
        <w:t xml:space="preserve"> </w:t>
      </w:r>
      <w:r w:rsidRPr="006E68AD">
        <w:rPr>
          <w:rFonts w:ascii="Sylfaen" w:hAnsi="Sylfaen"/>
          <w:sz w:val="20"/>
          <w:lang w:val="af-ZA"/>
        </w:rPr>
        <w:t xml:space="preserve"> </w:t>
      </w:r>
    </w:p>
    <w:p w:rsidR="00096865" w:rsidRPr="006E68AD" w:rsidRDefault="00096865" w:rsidP="00037DDE">
      <w:pPr>
        <w:ind w:firstLine="567"/>
        <w:jc w:val="both"/>
        <w:rPr>
          <w:rFonts w:ascii="Sylfaen" w:hAnsi="Sylfaen"/>
          <w:sz w:val="20"/>
          <w:szCs w:val="20"/>
          <w:lang w:val="af-ZA"/>
        </w:rPr>
      </w:pPr>
      <w:r w:rsidRPr="006E68AD">
        <w:rPr>
          <w:rFonts w:ascii="Sylfaen" w:hAnsi="Sylfaen"/>
          <w:sz w:val="20"/>
          <w:lang w:val="af-ZA"/>
        </w:rPr>
        <w:t xml:space="preserve">3.2 </w:t>
      </w:r>
      <w:r w:rsidRPr="006E68AD">
        <w:rPr>
          <w:rFonts w:ascii="Sylfaen" w:hAnsi="Sylfaen" w:cs="Sylfaen"/>
          <w:sz w:val="20"/>
        </w:rPr>
        <w:t>Հարցման</w:t>
      </w:r>
      <w:r w:rsidRPr="006E68AD">
        <w:rPr>
          <w:rFonts w:ascii="Sylfaen" w:hAnsi="Sylfaen" w:cs="Arial"/>
          <w:sz w:val="20"/>
          <w:lang w:val="af-ZA"/>
        </w:rPr>
        <w:t xml:space="preserve"> </w:t>
      </w:r>
      <w:r w:rsidRPr="006E68AD">
        <w:rPr>
          <w:rFonts w:ascii="Sylfaen" w:hAnsi="Sylfaen" w:cs="Sylfaen"/>
          <w:sz w:val="20"/>
        </w:rPr>
        <w:t>և</w:t>
      </w:r>
      <w:r w:rsidRPr="006E68AD">
        <w:rPr>
          <w:rFonts w:ascii="Sylfaen" w:hAnsi="Sylfaen" w:cs="Arial"/>
          <w:sz w:val="20"/>
          <w:lang w:val="af-ZA"/>
        </w:rPr>
        <w:t xml:space="preserve"> </w:t>
      </w:r>
      <w:r w:rsidRPr="006E68AD">
        <w:rPr>
          <w:rFonts w:ascii="Sylfaen" w:hAnsi="Sylfaen" w:cs="Sylfaen"/>
          <w:sz w:val="20"/>
        </w:rPr>
        <w:t>պարզաբանումների</w:t>
      </w:r>
      <w:r w:rsidRPr="006E68AD">
        <w:rPr>
          <w:rFonts w:ascii="Sylfaen" w:hAnsi="Sylfaen" w:cs="Arial"/>
          <w:sz w:val="20"/>
          <w:lang w:val="af-ZA"/>
        </w:rPr>
        <w:t xml:space="preserve"> </w:t>
      </w:r>
      <w:r w:rsidRPr="006E68AD">
        <w:rPr>
          <w:rFonts w:ascii="Sylfaen" w:hAnsi="Sylfaen" w:cs="Sylfaen"/>
          <w:sz w:val="20"/>
        </w:rPr>
        <w:t>բովանդակության</w:t>
      </w:r>
      <w:r w:rsidRPr="006E68AD">
        <w:rPr>
          <w:rFonts w:ascii="Sylfaen" w:hAnsi="Sylfaen" w:cs="Arial"/>
          <w:sz w:val="20"/>
          <w:lang w:val="af-ZA"/>
        </w:rPr>
        <w:t xml:space="preserve"> </w:t>
      </w:r>
      <w:r w:rsidRPr="006E68AD">
        <w:rPr>
          <w:rFonts w:ascii="Sylfaen" w:hAnsi="Sylfaen" w:cs="Sylfaen"/>
          <w:sz w:val="20"/>
        </w:rPr>
        <w:t>մասին</w:t>
      </w:r>
      <w:r w:rsidRPr="006E68AD">
        <w:rPr>
          <w:rFonts w:ascii="Sylfaen" w:hAnsi="Sylfaen" w:cs="Arial"/>
          <w:sz w:val="20"/>
          <w:lang w:val="af-ZA"/>
        </w:rPr>
        <w:t xml:space="preserve"> </w:t>
      </w:r>
      <w:r w:rsidRPr="006E68AD">
        <w:rPr>
          <w:rFonts w:ascii="Sylfaen" w:hAnsi="Sylfaen" w:cs="Sylfaen"/>
          <w:sz w:val="20"/>
        </w:rPr>
        <w:t>հայտարարությունը</w:t>
      </w:r>
      <w:r w:rsidRPr="006E68AD">
        <w:rPr>
          <w:rFonts w:ascii="Sylfaen" w:hAnsi="Sylfaen" w:cs="Arial"/>
          <w:sz w:val="20"/>
          <w:lang w:val="af-ZA"/>
        </w:rPr>
        <w:t xml:space="preserve"> </w:t>
      </w:r>
      <w:r w:rsidR="00781688" w:rsidRPr="006E68AD">
        <w:rPr>
          <w:rFonts w:ascii="Sylfaen" w:hAnsi="Sylfaen" w:cs="Sylfaen"/>
          <w:sz w:val="20"/>
        </w:rPr>
        <w:t>պարզաբանումը</w:t>
      </w:r>
      <w:r w:rsidR="00781688" w:rsidRPr="006E68AD">
        <w:rPr>
          <w:rFonts w:ascii="Sylfaen" w:hAnsi="Sylfaen" w:cs="Arial"/>
          <w:sz w:val="20"/>
          <w:lang w:val="af-ZA"/>
        </w:rPr>
        <w:t xml:space="preserve"> </w:t>
      </w:r>
      <w:r w:rsidR="00781688" w:rsidRPr="006E68AD">
        <w:rPr>
          <w:rFonts w:ascii="Sylfaen" w:hAnsi="Sylfaen" w:cs="Sylfaen"/>
          <w:sz w:val="20"/>
        </w:rPr>
        <w:t>տրամադրելու</w:t>
      </w:r>
      <w:r w:rsidR="00781688" w:rsidRPr="006E68AD">
        <w:rPr>
          <w:rFonts w:ascii="Sylfaen" w:hAnsi="Sylfaen" w:cs="Arial"/>
          <w:sz w:val="20"/>
          <w:lang w:val="af-ZA"/>
        </w:rPr>
        <w:t xml:space="preserve"> </w:t>
      </w:r>
      <w:r w:rsidR="00781688" w:rsidRPr="006E68AD">
        <w:rPr>
          <w:rFonts w:ascii="Sylfaen" w:hAnsi="Sylfaen" w:cs="Sylfaen"/>
          <w:sz w:val="20"/>
        </w:rPr>
        <w:t>օրը</w:t>
      </w:r>
      <w:r w:rsidR="00781688" w:rsidRPr="006E68AD">
        <w:rPr>
          <w:rFonts w:ascii="Sylfaen" w:hAnsi="Sylfaen" w:cs="Arial"/>
          <w:sz w:val="20"/>
          <w:lang w:val="af-ZA"/>
        </w:rPr>
        <w:t xml:space="preserve"> </w:t>
      </w:r>
      <w:r w:rsidRPr="006E68AD">
        <w:rPr>
          <w:rFonts w:ascii="Sylfaen" w:hAnsi="Sylfaen" w:cs="Sylfaen"/>
          <w:sz w:val="20"/>
        </w:rPr>
        <w:t>հրապարակվում</w:t>
      </w:r>
      <w:r w:rsidRPr="006E68AD">
        <w:rPr>
          <w:rFonts w:ascii="Sylfaen" w:hAnsi="Sylfaen" w:cs="Arial"/>
          <w:sz w:val="20"/>
          <w:lang w:val="af-ZA"/>
        </w:rPr>
        <w:t xml:space="preserve"> </w:t>
      </w:r>
      <w:r w:rsidRPr="006E68AD">
        <w:rPr>
          <w:rFonts w:ascii="Sylfaen" w:hAnsi="Sylfaen" w:cs="Sylfaen"/>
          <w:sz w:val="20"/>
        </w:rPr>
        <w:t>է</w:t>
      </w:r>
      <w:r w:rsidRPr="006E68AD">
        <w:rPr>
          <w:rFonts w:ascii="Sylfaen" w:hAnsi="Sylfaen" w:cs="Arial"/>
          <w:sz w:val="20"/>
          <w:lang w:val="af-ZA"/>
        </w:rPr>
        <w:t xml:space="preserve"> </w:t>
      </w:r>
      <w:r w:rsidR="00757A3F" w:rsidRPr="006E68AD">
        <w:rPr>
          <w:rFonts w:ascii="Sylfaen" w:hAnsi="Sylfaen" w:cs="Sylfaen"/>
          <w:sz w:val="20"/>
          <w:lang w:val="af-ZA"/>
        </w:rPr>
        <w:t xml:space="preserve">www.procurement.am </w:t>
      </w:r>
      <w:r w:rsidR="00757A3F" w:rsidRPr="006E68AD">
        <w:rPr>
          <w:rFonts w:ascii="Sylfaen" w:hAnsi="Sylfaen" w:cs="Sylfaen"/>
          <w:sz w:val="20"/>
          <w:lang w:val="ru-RU"/>
        </w:rPr>
        <w:t>հասցեով</w:t>
      </w:r>
      <w:r w:rsidR="00757A3F" w:rsidRPr="006E68AD">
        <w:rPr>
          <w:rFonts w:ascii="Sylfaen" w:hAnsi="Sylfaen" w:cs="Sylfaen"/>
          <w:sz w:val="20"/>
          <w:lang w:val="af-ZA"/>
        </w:rPr>
        <w:t xml:space="preserve"> </w:t>
      </w:r>
      <w:r w:rsidR="00757A3F" w:rsidRPr="006E68AD">
        <w:rPr>
          <w:rFonts w:ascii="Sylfaen" w:hAnsi="Sylfaen" w:cs="Sylfaen"/>
          <w:sz w:val="20"/>
        </w:rPr>
        <w:t>գործող</w:t>
      </w:r>
      <w:r w:rsidR="00757A3F" w:rsidRPr="006E68AD">
        <w:rPr>
          <w:rFonts w:ascii="Sylfaen" w:hAnsi="Sylfaen" w:cs="Sylfaen"/>
          <w:sz w:val="20"/>
          <w:lang w:val="af-ZA"/>
        </w:rPr>
        <w:t xml:space="preserve"> </w:t>
      </w:r>
      <w:r w:rsidR="00757A3F" w:rsidRPr="006E68AD">
        <w:rPr>
          <w:rFonts w:ascii="Sylfaen" w:hAnsi="Sylfaen" w:cs="Sylfaen"/>
          <w:sz w:val="20"/>
          <w:lang w:val="ru-RU"/>
        </w:rPr>
        <w:t>տեղեկագր</w:t>
      </w:r>
      <w:r w:rsidR="009A73D5" w:rsidRPr="006E68AD">
        <w:rPr>
          <w:rFonts w:ascii="Sylfaen" w:hAnsi="Sylfaen" w:cs="Sylfaen"/>
          <w:sz w:val="20"/>
        </w:rPr>
        <w:t>ի</w:t>
      </w:r>
      <w:r w:rsidR="009A73D5" w:rsidRPr="006E68AD">
        <w:rPr>
          <w:rFonts w:ascii="Sylfaen" w:hAnsi="Sylfaen" w:cs="Sylfaen"/>
          <w:sz w:val="20"/>
          <w:lang w:val="af-ZA"/>
        </w:rPr>
        <w:t xml:space="preserve"> (</w:t>
      </w:r>
      <w:r w:rsidR="009A73D5" w:rsidRPr="006E68AD">
        <w:rPr>
          <w:rFonts w:ascii="Sylfaen" w:hAnsi="Sylfaen" w:cs="Sylfaen"/>
          <w:sz w:val="20"/>
          <w:lang w:val="ru-RU"/>
        </w:rPr>
        <w:t>այսուհետ</w:t>
      </w:r>
      <w:r w:rsidR="009A73D5" w:rsidRPr="006E68AD">
        <w:rPr>
          <w:rFonts w:ascii="Sylfaen" w:hAnsi="Sylfaen" w:cs="Sylfaen"/>
          <w:sz w:val="20"/>
          <w:lang w:val="af-ZA"/>
        </w:rPr>
        <w:t xml:space="preserve">` </w:t>
      </w:r>
      <w:r w:rsidR="009A73D5" w:rsidRPr="006E68AD">
        <w:rPr>
          <w:rFonts w:ascii="Sylfaen" w:hAnsi="Sylfaen" w:cs="Sylfaen"/>
          <w:sz w:val="20"/>
          <w:lang w:val="ru-RU"/>
        </w:rPr>
        <w:t>տեղեկագիր</w:t>
      </w:r>
      <w:r w:rsidR="009A73D5" w:rsidRPr="006E68AD">
        <w:rPr>
          <w:rFonts w:ascii="Sylfaen" w:hAnsi="Sylfaen" w:cs="Sylfaen"/>
          <w:sz w:val="20"/>
          <w:lang w:val="af-ZA"/>
        </w:rPr>
        <w:t xml:space="preserve">) </w:t>
      </w:r>
      <w:r w:rsidR="001C76F7" w:rsidRPr="006E68AD">
        <w:rPr>
          <w:rFonts w:ascii="Sylfaen" w:hAnsi="Sylfaen"/>
          <w:lang w:val="af-ZA"/>
        </w:rPr>
        <w:t>«</w:t>
      </w:r>
      <w:r w:rsidR="00051B7F" w:rsidRPr="006E68AD">
        <w:rPr>
          <w:rFonts w:ascii="Sylfaen" w:hAnsi="Sylfaen" w:cs="Sylfaen"/>
          <w:sz w:val="20"/>
        </w:rPr>
        <w:t>Գնումների</w:t>
      </w:r>
      <w:r w:rsidR="00051B7F" w:rsidRPr="006E68AD">
        <w:rPr>
          <w:rFonts w:ascii="Sylfaen" w:hAnsi="Sylfaen" w:cs="Sylfaen"/>
          <w:sz w:val="20"/>
          <w:lang w:val="af-ZA"/>
        </w:rPr>
        <w:t xml:space="preserve"> </w:t>
      </w:r>
      <w:r w:rsidR="00051B7F" w:rsidRPr="006E68AD">
        <w:rPr>
          <w:rFonts w:ascii="Sylfaen" w:hAnsi="Sylfaen" w:cs="Sylfaen"/>
          <w:sz w:val="20"/>
        </w:rPr>
        <w:t>հայտարարություններ</w:t>
      </w:r>
      <w:r w:rsidR="001C76F7" w:rsidRPr="006E68AD">
        <w:rPr>
          <w:rFonts w:ascii="Sylfaen" w:hAnsi="Sylfaen"/>
          <w:lang w:val="af-ZA"/>
        </w:rPr>
        <w:t>»</w:t>
      </w:r>
      <w:r w:rsidR="00051B7F" w:rsidRPr="006E68AD">
        <w:rPr>
          <w:rFonts w:ascii="Sylfaen" w:hAnsi="Sylfaen" w:cs="Sylfaen"/>
          <w:sz w:val="20"/>
          <w:lang w:val="af-ZA"/>
        </w:rPr>
        <w:t xml:space="preserve"> </w:t>
      </w:r>
      <w:r w:rsidR="00051B7F" w:rsidRPr="006E68AD">
        <w:rPr>
          <w:rFonts w:ascii="Sylfaen" w:hAnsi="Sylfaen" w:cs="Sylfaen"/>
          <w:sz w:val="20"/>
        </w:rPr>
        <w:t>բաժնի</w:t>
      </w:r>
      <w:r w:rsidR="00051B7F" w:rsidRPr="006E68AD">
        <w:rPr>
          <w:rFonts w:ascii="Sylfaen" w:hAnsi="Sylfaen" w:cs="Sylfaen"/>
          <w:sz w:val="20"/>
          <w:lang w:val="af-ZA"/>
        </w:rPr>
        <w:t xml:space="preserve"> </w:t>
      </w:r>
      <w:r w:rsidR="001C76F7" w:rsidRPr="006E68AD">
        <w:rPr>
          <w:rFonts w:ascii="Sylfaen" w:hAnsi="Sylfaen"/>
          <w:lang w:val="af-ZA"/>
        </w:rPr>
        <w:t>«</w:t>
      </w:r>
      <w:r w:rsidR="00051B7F" w:rsidRPr="006E68AD">
        <w:rPr>
          <w:rFonts w:ascii="Sylfaen" w:hAnsi="Sylfaen" w:cs="Sylfaen"/>
          <w:sz w:val="20"/>
        </w:rPr>
        <w:t>Հրավերների</w:t>
      </w:r>
      <w:r w:rsidR="00051B7F" w:rsidRPr="006E68AD">
        <w:rPr>
          <w:rFonts w:ascii="Sylfaen" w:hAnsi="Sylfaen" w:cs="Sylfaen"/>
          <w:sz w:val="20"/>
          <w:lang w:val="af-ZA"/>
        </w:rPr>
        <w:t xml:space="preserve"> </w:t>
      </w:r>
      <w:r w:rsidR="00051B7F" w:rsidRPr="006E68AD">
        <w:rPr>
          <w:rFonts w:ascii="Sylfaen" w:hAnsi="Sylfaen" w:cs="Sylfaen"/>
          <w:sz w:val="20"/>
        </w:rPr>
        <w:t>պարզաբանումների</w:t>
      </w:r>
      <w:r w:rsidR="00051B7F" w:rsidRPr="006E68AD">
        <w:rPr>
          <w:rFonts w:ascii="Sylfaen" w:hAnsi="Sylfaen" w:cs="Sylfaen"/>
          <w:sz w:val="20"/>
          <w:lang w:val="af-ZA"/>
        </w:rPr>
        <w:t xml:space="preserve"> </w:t>
      </w:r>
      <w:r w:rsidR="00051B7F" w:rsidRPr="006E68AD">
        <w:rPr>
          <w:rFonts w:ascii="Sylfaen" w:hAnsi="Sylfaen" w:cs="Sylfaen"/>
          <w:sz w:val="20"/>
        </w:rPr>
        <w:t>վերաբերյալ</w:t>
      </w:r>
      <w:r w:rsidR="00051B7F" w:rsidRPr="006E68AD">
        <w:rPr>
          <w:rFonts w:ascii="Sylfaen" w:hAnsi="Sylfaen" w:cs="Sylfaen"/>
          <w:sz w:val="20"/>
          <w:lang w:val="af-ZA"/>
        </w:rPr>
        <w:t xml:space="preserve"> </w:t>
      </w:r>
      <w:r w:rsidR="00051B7F" w:rsidRPr="006E68AD">
        <w:rPr>
          <w:rFonts w:ascii="Sylfaen" w:hAnsi="Sylfaen" w:cs="Sylfaen"/>
          <w:sz w:val="20"/>
        </w:rPr>
        <w:t>հայտարարություններ</w:t>
      </w:r>
      <w:r w:rsidR="001C76F7" w:rsidRPr="006E68AD">
        <w:rPr>
          <w:rFonts w:ascii="Sylfaen" w:hAnsi="Sylfaen"/>
          <w:lang w:val="af-ZA"/>
        </w:rPr>
        <w:t>»</w:t>
      </w:r>
      <w:r w:rsidR="00051B7F" w:rsidRPr="006E68AD">
        <w:rPr>
          <w:rFonts w:ascii="Sylfaen" w:hAnsi="Sylfaen" w:cs="Sylfaen"/>
          <w:sz w:val="20"/>
          <w:lang w:val="af-ZA"/>
        </w:rPr>
        <w:t xml:space="preserve"> </w:t>
      </w:r>
      <w:r w:rsidR="00051B7F" w:rsidRPr="006E68AD">
        <w:rPr>
          <w:rFonts w:ascii="Sylfaen" w:hAnsi="Sylfaen" w:cs="Sylfaen"/>
          <w:sz w:val="20"/>
        </w:rPr>
        <w:t>ենթաբա</w:t>
      </w:r>
      <w:r w:rsidR="009A73D5" w:rsidRPr="006E68AD">
        <w:rPr>
          <w:rFonts w:ascii="Sylfaen" w:hAnsi="Sylfaen" w:cs="Sylfaen"/>
          <w:sz w:val="20"/>
        </w:rPr>
        <w:t>բաժնում</w:t>
      </w:r>
      <w:r w:rsidR="00781688" w:rsidRPr="006E68AD">
        <w:rPr>
          <w:rFonts w:ascii="Sylfaen" w:hAnsi="Sylfaen" w:cs="Sylfaen"/>
          <w:sz w:val="20"/>
          <w:lang w:val="af-ZA"/>
        </w:rPr>
        <w:t>`</w:t>
      </w:r>
      <w:r w:rsidR="009A73D5" w:rsidRPr="006E68AD">
        <w:rPr>
          <w:rFonts w:ascii="Sylfaen" w:hAnsi="Sylfaen" w:cs="Sylfaen"/>
          <w:sz w:val="20"/>
          <w:lang w:val="af-ZA"/>
        </w:rPr>
        <w:t xml:space="preserve"> </w:t>
      </w:r>
      <w:r w:rsidRPr="006E68AD">
        <w:rPr>
          <w:rFonts w:ascii="Sylfaen" w:hAnsi="Sylfaen" w:cs="Sylfaen"/>
          <w:sz w:val="20"/>
        </w:rPr>
        <w:t>առանց</w:t>
      </w:r>
      <w:r w:rsidRPr="006E68AD">
        <w:rPr>
          <w:rFonts w:ascii="Sylfaen" w:hAnsi="Sylfaen" w:cs="Arial"/>
          <w:sz w:val="20"/>
          <w:lang w:val="af-ZA"/>
        </w:rPr>
        <w:t xml:space="preserve"> </w:t>
      </w:r>
      <w:r w:rsidRPr="006E68AD">
        <w:rPr>
          <w:rFonts w:ascii="Sylfaen" w:hAnsi="Sylfaen" w:cs="Sylfaen"/>
          <w:sz w:val="20"/>
        </w:rPr>
        <w:t>նշելու</w:t>
      </w:r>
      <w:r w:rsidRPr="006E68AD">
        <w:rPr>
          <w:rFonts w:ascii="Sylfaen" w:hAnsi="Sylfaen" w:cs="Arial"/>
          <w:sz w:val="20"/>
          <w:lang w:val="af-ZA"/>
        </w:rPr>
        <w:t xml:space="preserve"> </w:t>
      </w:r>
      <w:r w:rsidRPr="006E68AD">
        <w:rPr>
          <w:rFonts w:ascii="Sylfaen" w:hAnsi="Sylfaen" w:cs="Sylfaen"/>
          <w:sz w:val="20"/>
        </w:rPr>
        <w:t>հարցումը</w:t>
      </w:r>
      <w:r w:rsidRPr="006E68AD">
        <w:rPr>
          <w:rFonts w:ascii="Sylfaen" w:hAnsi="Sylfaen" w:cs="Arial"/>
          <w:sz w:val="20"/>
          <w:lang w:val="af-ZA"/>
        </w:rPr>
        <w:t xml:space="preserve"> </w:t>
      </w:r>
      <w:r w:rsidRPr="006E68AD">
        <w:rPr>
          <w:rFonts w:ascii="Sylfaen" w:hAnsi="Sylfaen" w:cs="Sylfaen"/>
          <w:sz w:val="20"/>
        </w:rPr>
        <w:t>կատարած</w:t>
      </w:r>
      <w:r w:rsidRPr="006E68AD">
        <w:rPr>
          <w:rFonts w:ascii="Sylfaen" w:hAnsi="Sylfaen" w:cs="Arial"/>
          <w:sz w:val="20"/>
          <w:lang w:val="af-ZA"/>
        </w:rPr>
        <w:t xml:space="preserve"> </w:t>
      </w:r>
      <w:r w:rsidR="00051B7F" w:rsidRPr="006E68AD">
        <w:rPr>
          <w:rFonts w:ascii="Sylfaen" w:hAnsi="Sylfaen" w:cs="Sylfaen"/>
          <w:sz w:val="20"/>
        </w:rPr>
        <w:t>մ</w:t>
      </w:r>
      <w:r w:rsidRPr="006E68AD">
        <w:rPr>
          <w:rFonts w:ascii="Sylfaen" w:hAnsi="Sylfaen" w:cs="Sylfaen"/>
          <w:sz w:val="20"/>
        </w:rPr>
        <w:t>ասնակցի</w:t>
      </w:r>
      <w:r w:rsidRPr="006E68AD">
        <w:rPr>
          <w:rFonts w:ascii="Sylfaen" w:hAnsi="Sylfaen" w:cs="Arial"/>
          <w:sz w:val="20"/>
          <w:lang w:val="af-ZA"/>
        </w:rPr>
        <w:t xml:space="preserve"> </w:t>
      </w:r>
      <w:r w:rsidRPr="006E68AD">
        <w:rPr>
          <w:rFonts w:ascii="Sylfaen" w:hAnsi="Sylfaen" w:cs="Sylfaen"/>
          <w:sz w:val="20"/>
        </w:rPr>
        <w:t>տվյալները</w:t>
      </w:r>
      <w:r w:rsidR="004D5671" w:rsidRPr="006E68AD">
        <w:rPr>
          <w:rFonts w:ascii="Sylfaen" w:hAnsi="Sylfaen" w:cs="Tahoma"/>
          <w:sz w:val="20"/>
        </w:rPr>
        <w:t>։</w:t>
      </w:r>
      <w:r w:rsidR="00A93710" w:rsidRPr="006E68AD">
        <w:rPr>
          <w:rFonts w:ascii="Sylfaen" w:hAnsi="Sylfaen" w:cs="Tahoma"/>
          <w:sz w:val="20"/>
          <w:lang w:val="af-ZA"/>
        </w:rPr>
        <w:t xml:space="preserve"> </w:t>
      </w:r>
    </w:p>
    <w:p w:rsidR="00096865" w:rsidRPr="006E68AD" w:rsidRDefault="00096865" w:rsidP="00037DDE">
      <w:pPr>
        <w:autoSpaceDE w:val="0"/>
        <w:autoSpaceDN w:val="0"/>
        <w:adjustRightInd w:val="0"/>
        <w:ind w:firstLine="567"/>
        <w:jc w:val="both"/>
        <w:rPr>
          <w:rFonts w:ascii="Sylfaen" w:hAnsi="Sylfaen" w:cs="Arial Unicode"/>
          <w:sz w:val="20"/>
          <w:lang w:val="af-ZA"/>
        </w:rPr>
      </w:pPr>
      <w:r w:rsidRPr="006E68AD">
        <w:rPr>
          <w:rFonts w:ascii="Sylfaen" w:hAnsi="Sylfaen" w:cs="Arial Unicode"/>
          <w:sz w:val="20"/>
          <w:lang w:val="af-ZA"/>
        </w:rPr>
        <w:t xml:space="preserve">3.3 </w:t>
      </w:r>
      <w:r w:rsidRPr="006E68AD">
        <w:rPr>
          <w:rFonts w:ascii="Sylfaen" w:hAnsi="Sylfaen" w:cs="Sylfaen"/>
          <w:sz w:val="20"/>
          <w:lang w:val="ru-RU"/>
        </w:rPr>
        <w:t>Պարզաբանում</w:t>
      </w:r>
      <w:r w:rsidRPr="006E68AD">
        <w:rPr>
          <w:rFonts w:ascii="Sylfaen" w:hAnsi="Sylfaen" w:cs="Arial Unicode"/>
          <w:sz w:val="20"/>
          <w:lang w:val="af-ZA"/>
        </w:rPr>
        <w:t xml:space="preserve"> </w:t>
      </w:r>
      <w:r w:rsidRPr="006E68AD">
        <w:rPr>
          <w:rFonts w:ascii="Sylfaen" w:hAnsi="Sylfaen" w:cs="Sylfaen"/>
          <w:sz w:val="20"/>
          <w:lang w:val="ru-RU"/>
        </w:rPr>
        <w:t>չի</w:t>
      </w:r>
      <w:r w:rsidRPr="006E68AD">
        <w:rPr>
          <w:rFonts w:ascii="Sylfaen" w:hAnsi="Sylfaen" w:cs="Arial Unicode"/>
          <w:sz w:val="20"/>
          <w:lang w:val="af-ZA"/>
        </w:rPr>
        <w:t xml:space="preserve"> </w:t>
      </w:r>
      <w:r w:rsidRPr="006E68AD">
        <w:rPr>
          <w:rFonts w:ascii="Sylfaen" w:hAnsi="Sylfaen" w:cs="Sylfaen"/>
          <w:sz w:val="20"/>
          <w:lang w:val="ru-RU"/>
        </w:rPr>
        <w:t>տրամադրվում</w:t>
      </w:r>
      <w:r w:rsidRPr="006E68AD">
        <w:rPr>
          <w:rFonts w:ascii="Sylfaen" w:hAnsi="Sylfaen" w:cs="Arial Unicode"/>
          <w:sz w:val="20"/>
          <w:lang w:val="af-ZA"/>
        </w:rPr>
        <w:t xml:space="preserve">, </w:t>
      </w:r>
      <w:r w:rsidRPr="006E68AD">
        <w:rPr>
          <w:rFonts w:ascii="Sylfaen" w:hAnsi="Sylfaen" w:cs="Sylfaen"/>
          <w:sz w:val="20"/>
          <w:lang w:val="ru-RU"/>
        </w:rPr>
        <w:t>եթե</w:t>
      </w:r>
      <w:r w:rsidRPr="006E68AD">
        <w:rPr>
          <w:rFonts w:ascii="Sylfaen" w:hAnsi="Sylfaen" w:cs="Arial Unicode"/>
          <w:sz w:val="20"/>
          <w:lang w:val="af-ZA"/>
        </w:rPr>
        <w:t xml:space="preserve"> </w:t>
      </w:r>
      <w:r w:rsidRPr="006E68AD">
        <w:rPr>
          <w:rFonts w:ascii="Sylfaen" w:hAnsi="Sylfaen" w:cs="Sylfaen"/>
          <w:sz w:val="20"/>
          <w:lang w:val="ru-RU"/>
        </w:rPr>
        <w:t>հարցումը</w:t>
      </w:r>
      <w:r w:rsidRPr="006E68AD">
        <w:rPr>
          <w:rFonts w:ascii="Sylfaen" w:hAnsi="Sylfaen" w:cs="Arial Unicode"/>
          <w:sz w:val="20"/>
          <w:lang w:val="af-ZA"/>
        </w:rPr>
        <w:t xml:space="preserve"> </w:t>
      </w:r>
      <w:r w:rsidRPr="006E68AD">
        <w:rPr>
          <w:rFonts w:ascii="Sylfaen" w:hAnsi="Sylfaen" w:cs="Sylfaen"/>
          <w:sz w:val="20"/>
          <w:lang w:val="ru-RU"/>
        </w:rPr>
        <w:t>կատարվել</w:t>
      </w:r>
      <w:r w:rsidRPr="006E68AD">
        <w:rPr>
          <w:rFonts w:ascii="Sylfaen" w:hAnsi="Sylfaen" w:cs="Arial Unicode"/>
          <w:sz w:val="20"/>
          <w:lang w:val="af-ZA"/>
        </w:rPr>
        <w:t xml:space="preserve"> </w:t>
      </w:r>
      <w:r w:rsidRPr="006E68AD">
        <w:rPr>
          <w:rFonts w:ascii="Sylfaen" w:hAnsi="Sylfaen" w:cs="Sylfaen"/>
          <w:sz w:val="20"/>
          <w:lang w:val="ru-RU"/>
        </w:rPr>
        <w:t>է</w:t>
      </w:r>
      <w:r w:rsidRPr="006E68AD">
        <w:rPr>
          <w:rFonts w:ascii="Sylfaen" w:hAnsi="Sylfaen" w:cs="Arial Unicode"/>
          <w:sz w:val="20"/>
          <w:lang w:val="af-ZA"/>
        </w:rPr>
        <w:t xml:space="preserve"> </w:t>
      </w:r>
      <w:r w:rsidRPr="006E68AD">
        <w:rPr>
          <w:rFonts w:ascii="Sylfaen" w:hAnsi="Sylfaen" w:cs="Sylfaen"/>
          <w:sz w:val="20"/>
          <w:lang w:val="ru-RU"/>
        </w:rPr>
        <w:t>սույն</w:t>
      </w:r>
      <w:r w:rsidRPr="006E68AD">
        <w:rPr>
          <w:rFonts w:ascii="Sylfaen" w:hAnsi="Sylfaen" w:cs="Arial Unicode"/>
          <w:sz w:val="20"/>
          <w:lang w:val="af-ZA"/>
        </w:rPr>
        <w:t xml:space="preserve"> </w:t>
      </w:r>
      <w:r w:rsidRPr="006E68AD">
        <w:rPr>
          <w:rFonts w:ascii="Sylfaen" w:hAnsi="Sylfaen" w:cs="Sylfaen"/>
          <w:sz w:val="20"/>
        </w:rPr>
        <w:t>բաժն</w:t>
      </w:r>
      <w:r w:rsidRPr="006E68AD">
        <w:rPr>
          <w:rFonts w:ascii="Sylfaen" w:hAnsi="Sylfaen" w:cs="Sylfaen"/>
          <w:sz w:val="20"/>
          <w:lang w:val="ru-RU"/>
        </w:rPr>
        <w:t>ով</w:t>
      </w:r>
      <w:r w:rsidRPr="006E68AD">
        <w:rPr>
          <w:rFonts w:ascii="Sylfaen" w:hAnsi="Sylfaen" w:cs="Arial Unicode"/>
          <w:sz w:val="20"/>
          <w:lang w:val="af-ZA"/>
        </w:rPr>
        <w:t xml:space="preserve"> </w:t>
      </w:r>
      <w:r w:rsidRPr="006E68AD">
        <w:rPr>
          <w:rFonts w:ascii="Sylfaen" w:hAnsi="Sylfaen" w:cs="Sylfaen"/>
          <w:sz w:val="20"/>
          <w:lang w:val="ru-RU"/>
        </w:rPr>
        <w:t>սահմանված</w:t>
      </w:r>
      <w:r w:rsidRPr="006E68AD">
        <w:rPr>
          <w:rFonts w:ascii="Sylfaen" w:hAnsi="Sylfaen" w:cs="Arial Unicode"/>
          <w:sz w:val="20"/>
          <w:lang w:val="af-ZA"/>
        </w:rPr>
        <w:t xml:space="preserve"> </w:t>
      </w:r>
      <w:r w:rsidRPr="006E68AD">
        <w:rPr>
          <w:rFonts w:ascii="Sylfaen" w:hAnsi="Sylfaen" w:cs="Sylfaen"/>
          <w:sz w:val="20"/>
          <w:lang w:val="ru-RU"/>
        </w:rPr>
        <w:t>ժամկետի</w:t>
      </w:r>
      <w:r w:rsidRPr="006E68AD">
        <w:rPr>
          <w:rFonts w:ascii="Sylfaen" w:hAnsi="Sylfaen" w:cs="Arial Unicode"/>
          <w:sz w:val="20"/>
          <w:lang w:val="af-ZA"/>
        </w:rPr>
        <w:t xml:space="preserve"> </w:t>
      </w:r>
      <w:r w:rsidRPr="006E68AD">
        <w:rPr>
          <w:rFonts w:ascii="Sylfaen" w:hAnsi="Sylfaen" w:cs="Sylfaen"/>
          <w:sz w:val="20"/>
          <w:lang w:val="ru-RU"/>
        </w:rPr>
        <w:t>խախտմամբ</w:t>
      </w:r>
      <w:r w:rsidRPr="006E68AD">
        <w:rPr>
          <w:rFonts w:ascii="Sylfaen" w:hAnsi="Sylfaen" w:cs="Arial Unicode"/>
          <w:sz w:val="20"/>
          <w:lang w:val="af-ZA"/>
        </w:rPr>
        <w:t xml:space="preserve">, </w:t>
      </w:r>
      <w:r w:rsidRPr="006E68AD">
        <w:rPr>
          <w:rFonts w:ascii="Sylfaen" w:hAnsi="Sylfaen" w:cs="Sylfaen"/>
          <w:sz w:val="20"/>
          <w:lang w:val="ru-RU"/>
        </w:rPr>
        <w:t>ինչպես</w:t>
      </w:r>
      <w:r w:rsidRPr="006E68AD">
        <w:rPr>
          <w:rFonts w:ascii="Sylfaen" w:hAnsi="Sylfaen" w:cs="Arial Unicode"/>
          <w:sz w:val="20"/>
          <w:lang w:val="af-ZA"/>
        </w:rPr>
        <w:t xml:space="preserve"> </w:t>
      </w:r>
      <w:r w:rsidRPr="006E68AD">
        <w:rPr>
          <w:rFonts w:ascii="Sylfaen" w:hAnsi="Sylfaen" w:cs="Sylfaen"/>
          <w:sz w:val="20"/>
          <w:lang w:val="ru-RU"/>
        </w:rPr>
        <w:t>նաև</w:t>
      </w:r>
      <w:r w:rsidRPr="006E68AD">
        <w:rPr>
          <w:rFonts w:ascii="Sylfaen" w:hAnsi="Sylfaen" w:cs="Arial Unicode"/>
          <w:sz w:val="20"/>
          <w:lang w:val="af-ZA"/>
        </w:rPr>
        <w:t xml:space="preserve">, </w:t>
      </w:r>
      <w:r w:rsidRPr="006E68AD">
        <w:rPr>
          <w:rFonts w:ascii="Sylfaen" w:hAnsi="Sylfaen" w:cs="Sylfaen"/>
          <w:sz w:val="20"/>
          <w:lang w:val="ru-RU"/>
        </w:rPr>
        <w:t>եթե</w:t>
      </w:r>
      <w:r w:rsidRPr="006E68AD">
        <w:rPr>
          <w:rFonts w:ascii="Sylfaen" w:hAnsi="Sylfaen" w:cs="Arial Unicode"/>
          <w:sz w:val="20"/>
          <w:lang w:val="af-ZA"/>
        </w:rPr>
        <w:t xml:space="preserve"> </w:t>
      </w:r>
      <w:r w:rsidRPr="006E68AD">
        <w:rPr>
          <w:rFonts w:ascii="Sylfaen" w:hAnsi="Sylfaen" w:cs="Sylfaen"/>
          <w:sz w:val="20"/>
          <w:lang w:val="ru-RU"/>
        </w:rPr>
        <w:t>հարցումը</w:t>
      </w:r>
      <w:r w:rsidRPr="006E68AD">
        <w:rPr>
          <w:rFonts w:ascii="Sylfaen" w:hAnsi="Sylfaen" w:cs="Arial Unicode"/>
          <w:sz w:val="20"/>
          <w:lang w:val="af-ZA"/>
        </w:rPr>
        <w:t xml:space="preserve"> </w:t>
      </w:r>
      <w:r w:rsidRPr="006E68AD">
        <w:rPr>
          <w:rFonts w:ascii="Sylfaen" w:hAnsi="Sylfaen" w:cs="Sylfaen"/>
          <w:sz w:val="20"/>
          <w:lang w:val="ru-RU"/>
        </w:rPr>
        <w:t>դուրս</w:t>
      </w:r>
      <w:r w:rsidRPr="006E68AD">
        <w:rPr>
          <w:rFonts w:ascii="Sylfaen" w:hAnsi="Sylfaen" w:cs="Arial Unicode"/>
          <w:sz w:val="20"/>
          <w:lang w:val="af-ZA"/>
        </w:rPr>
        <w:t xml:space="preserve"> </w:t>
      </w:r>
      <w:r w:rsidRPr="006E68AD">
        <w:rPr>
          <w:rFonts w:ascii="Sylfaen" w:hAnsi="Sylfaen" w:cs="Sylfaen"/>
          <w:sz w:val="20"/>
          <w:lang w:val="ru-RU"/>
        </w:rPr>
        <w:t>է</w:t>
      </w:r>
      <w:r w:rsidRPr="006E68AD">
        <w:rPr>
          <w:rFonts w:ascii="Sylfaen" w:hAnsi="Sylfaen" w:cs="Arial Unicode"/>
          <w:sz w:val="20"/>
          <w:lang w:val="af-ZA"/>
        </w:rPr>
        <w:t xml:space="preserve"> </w:t>
      </w:r>
      <w:r w:rsidR="009A73D5" w:rsidRPr="006E68AD">
        <w:rPr>
          <w:rFonts w:ascii="Sylfaen" w:hAnsi="Sylfaen" w:cs="Sylfaen"/>
          <w:sz w:val="20"/>
          <w:lang w:val="ru-RU"/>
        </w:rPr>
        <w:t>սույն</w:t>
      </w:r>
      <w:r w:rsidR="009A73D5" w:rsidRPr="006E68AD">
        <w:rPr>
          <w:rFonts w:ascii="Sylfaen" w:hAnsi="Sylfaen" w:cs="Sylfaen"/>
          <w:sz w:val="20"/>
          <w:lang w:val="af-ZA"/>
        </w:rPr>
        <w:t xml:space="preserve"> </w:t>
      </w:r>
      <w:r w:rsidRPr="006E68AD">
        <w:rPr>
          <w:rFonts w:ascii="Sylfaen" w:hAnsi="Sylfaen" w:cs="Sylfaen"/>
          <w:sz w:val="20"/>
          <w:lang w:val="ru-RU"/>
        </w:rPr>
        <w:t>հրավերի</w:t>
      </w:r>
      <w:r w:rsidRPr="006E68AD">
        <w:rPr>
          <w:rFonts w:ascii="Sylfaen" w:hAnsi="Sylfaen" w:cs="Sylfaen"/>
          <w:sz w:val="20"/>
          <w:lang w:val="af-ZA"/>
        </w:rPr>
        <w:t xml:space="preserve"> </w:t>
      </w:r>
      <w:r w:rsidRPr="006E68AD">
        <w:rPr>
          <w:rFonts w:ascii="Sylfaen" w:hAnsi="Sylfaen" w:cs="Sylfaen"/>
          <w:sz w:val="20"/>
          <w:lang w:val="ru-RU"/>
        </w:rPr>
        <w:t>բովանդակության</w:t>
      </w:r>
      <w:r w:rsidRPr="006E68AD">
        <w:rPr>
          <w:rFonts w:ascii="Sylfaen" w:hAnsi="Sylfaen" w:cs="Sylfaen"/>
          <w:sz w:val="20"/>
          <w:lang w:val="af-ZA"/>
        </w:rPr>
        <w:t xml:space="preserve"> </w:t>
      </w:r>
      <w:r w:rsidRPr="006E68AD">
        <w:rPr>
          <w:rFonts w:ascii="Sylfaen" w:hAnsi="Sylfaen" w:cs="Sylfaen"/>
          <w:sz w:val="20"/>
          <w:lang w:val="ru-RU"/>
        </w:rPr>
        <w:t>շրջանակից</w:t>
      </w:r>
      <w:r w:rsidR="002D3243" w:rsidRPr="006E68AD">
        <w:rPr>
          <w:rFonts w:ascii="Sylfaen" w:hAnsi="Sylfaen" w:cs="Sylfaen"/>
          <w:sz w:val="20"/>
          <w:lang w:val="af-ZA"/>
        </w:rPr>
        <w:t xml:space="preserve"> </w:t>
      </w:r>
      <w:r w:rsidR="002D3243" w:rsidRPr="006E68AD">
        <w:rPr>
          <w:rFonts w:ascii="Sylfaen" w:hAnsi="Sylfaen" w:cs="Sylfaen"/>
          <w:sz w:val="20"/>
          <w:lang w:val="ru-RU"/>
        </w:rPr>
        <w:t>կամ</w:t>
      </w:r>
      <w:r w:rsidR="002D3243" w:rsidRPr="006E68AD">
        <w:rPr>
          <w:rFonts w:ascii="Sylfaen" w:hAnsi="Sylfaen" w:cs="Sylfaen"/>
          <w:sz w:val="20"/>
          <w:lang w:val="af-ZA"/>
        </w:rPr>
        <w:t xml:space="preserve"> </w:t>
      </w:r>
      <w:r w:rsidR="00C457DA" w:rsidRPr="006E68AD">
        <w:rPr>
          <w:rFonts w:ascii="Sylfaen" w:hAnsi="Sylfaen" w:cs="Sylfaen"/>
          <w:sz w:val="20"/>
          <w:lang w:val="ru-RU"/>
        </w:rPr>
        <w:t>եթե</w:t>
      </w:r>
      <w:r w:rsidR="00C457DA" w:rsidRPr="006E68AD">
        <w:rPr>
          <w:rFonts w:ascii="Sylfaen" w:hAnsi="Sylfaen" w:cs="Sylfaen"/>
          <w:sz w:val="20"/>
          <w:lang w:val="af-ZA"/>
        </w:rPr>
        <w:t xml:space="preserve"> </w:t>
      </w:r>
      <w:r w:rsidR="00C457DA" w:rsidRPr="006E68AD">
        <w:rPr>
          <w:rFonts w:ascii="Sylfaen" w:hAnsi="Sylfaen" w:cs="Sylfaen"/>
          <w:sz w:val="20"/>
          <w:lang w:val="ru-RU"/>
        </w:rPr>
        <w:t>հարցումը</w:t>
      </w:r>
      <w:r w:rsidR="00C457DA" w:rsidRPr="006E68AD">
        <w:rPr>
          <w:rFonts w:ascii="Sylfaen" w:hAnsi="Sylfaen" w:cs="Sylfaen"/>
          <w:sz w:val="20"/>
          <w:lang w:val="af-ZA"/>
        </w:rPr>
        <w:t xml:space="preserve"> </w:t>
      </w:r>
      <w:r w:rsidR="00C457DA" w:rsidRPr="006E68AD">
        <w:rPr>
          <w:rFonts w:ascii="Sylfaen" w:hAnsi="Sylfaen" w:cs="Sylfaen"/>
          <w:sz w:val="20"/>
          <w:lang w:val="ru-RU"/>
        </w:rPr>
        <w:t>վերաբերում</w:t>
      </w:r>
      <w:r w:rsidR="00C457DA" w:rsidRPr="006E68AD">
        <w:rPr>
          <w:rFonts w:ascii="Sylfaen" w:hAnsi="Sylfaen" w:cs="Sylfaen"/>
          <w:sz w:val="20"/>
          <w:lang w:val="af-ZA"/>
        </w:rPr>
        <w:t xml:space="preserve"> </w:t>
      </w:r>
      <w:r w:rsidR="00C457DA" w:rsidRPr="006E68AD">
        <w:rPr>
          <w:rFonts w:ascii="Sylfaen" w:hAnsi="Sylfaen" w:cs="Sylfaen"/>
          <w:sz w:val="20"/>
          <w:lang w:val="ru-RU"/>
        </w:rPr>
        <w:t>է</w:t>
      </w:r>
      <w:r w:rsidR="00C457DA" w:rsidRPr="006E68AD">
        <w:rPr>
          <w:rFonts w:ascii="Sylfaen" w:hAnsi="Sylfaen" w:cs="Sylfaen"/>
          <w:sz w:val="20"/>
          <w:lang w:val="af-ZA"/>
        </w:rPr>
        <w:t xml:space="preserve"> </w:t>
      </w:r>
      <w:r w:rsidR="00C457DA" w:rsidRPr="006E68AD">
        <w:rPr>
          <w:rFonts w:ascii="Sylfaen" w:hAnsi="Sylfaen" w:cs="Sylfaen"/>
          <w:sz w:val="20"/>
          <w:lang w:val="ru-RU"/>
        </w:rPr>
        <w:t>վերջինիս</w:t>
      </w:r>
      <w:r w:rsidR="00C457DA" w:rsidRPr="006E68AD">
        <w:rPr>
          <w:rFonts w:ascii="Sylfaen" w:hAnsi="Sylfaen" w:cs="Sylfaen"/>
          <w:sz w:val="20"/>
          <w:lang w:val="af-ZA"/>
        </w:rPr>
        <w:t xml:space="preserve"> </w:t>
      </w:r>
      <w:r w:rsidR="00C457DA" w:rsidRPr="006E68AD">
        <w:rPr>
          <w:rFonts w:ascii="Sylfaen" w:hAnsi="Sylfaen" w:cs="Sylfaen"/>
          <w:sz w:val="20"/>
          <w:lang w:val="ru-RU"/>
        </w:rPr>
        <w:t>կողմից</w:t>
      </w:r>
      <w:r w:rsidR="00C457DA" w:rsidRPr="006E68AD">
        <w:rPr>
          <w:rFonts w:ascii="Sylfaen" w:hAnsi="Sylfaen" w:cs="Sylfaen"/>
          <w:sz w:val="20"/>
          <w:lang w:val="af-ZA"/>
        </w:rPr>
        <w:t xml:space="preserve"> </w:t>
      </w:r>
      <w:r w:rsidR="00C457DA" w:rsidRPr="006E68AD">
        <w:rPr>
          <w:rFonts w:ascii="Sylfaen" w:hAnsi="Sylfaen" w:cs="Sylfaen"/>
          <w:sz w:val="20"/>
          <w:lang w:val="ru-RU"/>
        </w:rPr>
        <w:t>առաջարկվելիք</w:t>
      </w:r>
      <w:r w:rsidR="00C457DA" w:rsidRPr="006E68AD">
        <w:rPr>
          <w:rFonts w:ascii="Sylfaen" w:hAnsi="Sylfaen" w:cs="Sylfaen"/>
          <w:sz w:val="20"/>
          <w:lang w:val="af-ZA"/>
        </w:rPr>
        <w:t xml:space="preserve"> </w:t>
      </w:r>
      <w:r w:rsidR="00C457DA" w:rsidRPr="006E68AD">
        <w:rPr>
          <w:rFonts w:ascii="Sylfaen" w:hAnsi="Sylfaen" w:cs="Sylfaen"/>
          <w:sz w:val="20"/>
          <w:lang w:val="ru-RU"/>
        </w:rPr>
        <w:t>ապրանքների</w:t>
      </w:r>
      <w:r w:rsidR="00C457DA" w:rsidRPr="006E68AD">
        <w:rPr>
          <w:rFonts w:ascii="Sylfaen" w:hAnsi="Sylfaen" w:cs="Sylfaen"/>
          <w:sz w:val="20"/>
          <w:lang w:val="af-ZA"/>
        </w:rPr>
        <w:t xml:space="preserve"> </w:t>
      </w:r>
      <w:r w:rsidR="00C457DA" w:rsidRPr="006E68AD">
        <w:rPr>
          <w:rFonts w:ascii="Sylfaen" w:hAnsi="Sylfaen" w:cs="Sylfaen"/>
          <w:sz w:val="20"/>
          <w:lang w:val="ru-RU"/>
        </w:rPr>
        <w:t>տեխնիկական</w:t>
      </w:r>
      <w:r w:rsidR="00C457DA" w:rsidRPr="006E68AD">
        <w:rPr>
          <w:rFonts w:ascii="Sylfaen" w:hAnsi="Sylfaen" w:cs="Sylfaen"/>
          <w:sz w:val="20"/>
          <w:lang w:val="af-ZA"/>
        </w:rPr>
        <w:t xml:space="preserve"> </w:t>
      </w:r>
      <w:r w:rsidR="00C457DA" w:rsidRPr="006E68AD">
        <w:rPr>
          <w:rFonts w:ascii="Sylfaen" w:hAnsi="Sylfaen" w:cs="Sylfaen"/>
          <w:sz w:val="20"/>
          <w:lang w:val="ru-RU"/>
        </w:rPr>
        <w:t>բնութագրերի</w:t>
      </w:r>
      <w:r w:rsidR="00C457DA" w:rsidRPr="006E68AD">
        <w:rPr>
          <w:rFonts w:ascii="Sylfaen" w:hAnsi="Sylfaen" w:cs="Sylfaen"/>
          <w:sz w:val="20"/>
          <w:lang w:val="af-ZA"/>
        </w:rPr>
        <w:t xml:space="preserve">` </w:t>
      </w:r>
      <w:r w:rsidR="00C457DA" w:rsidRPr="006E68AD">
        <w:rPr>
          <w:rFonts w:ascii="Sylfaen" w:hAnsi="Sylfaen" w:cs="Sylfaen"/>
          <w:sz w:val="20"/>
          <w:lang w:val="ru-RU"/>
        </w:rPr>
        <w:t>սույն</w:t>
      </w:r>
      <w:r w:rsidR="00C457DA" w:rsidRPr="006E68AD">
        <w:rPr>
          <w:rFonts w:ascii="Sylfaen" w:hAnsi="Sylfaen" w:cs="Sylfaen"/>
          <w:sz w:val="20"/>
          <w:lang w:val="af-ZA"/>
        </w:rPr>
        <w:t xml:space="preserve"> </w:t>
      </w:r>
      <w:r w:rsidR="00C457DA" w:rsidRPr="006E68AD">
        <w:rPr>
          <w:rFonts w:ascii="Sylfaen" w:hAnsi="Sylfaen" w:cs="Sylfaen"/>
          <w:sz w:val="20"/>
          <w:lang w:val="ru-RU"/>
        </w:rPr>
        <w:t>հրավերով</w:t>
      </w:r>
      <w:r w:rsidR="00C457DA" w:rsidRPr="006E68AD">
        <w:rPr>
          <w:rFonts w:ascii="Sylfaen" w:hAnsi="Sylfaen" w:cs="Sylfaen"/>
          <w:sz w:val="20"/>
          <w:lang w:val="af-ZA"/>
        </w:rPr>
        <w:t xml:space="preserve"> </w:t>
      </w:r>
      <w:r w:rsidR="00C457DA" w:rsidRPr="006E68AD">
        <w:rPr>
          <w:rFonts w:ascii="Sylfaen" w:hAnsi="Sylfaen" w:cs="Sylfaen"/>
          <w:sz w:val="20"/>
          <w:lang w:val="ru-RU"/>
        </w:rPr>
        <w:t>նախատեսված</w:t>
      </w:r>
      <w:r w:rsidR="00C457DA" w:rsidRPr="006E68AD">
        <w:rPr>
          <w:rFonts w:ascii="Sylfaen" w:hAnsi="Sylfaen" w:cs="Sylfaen"/>
          <w:sz w:val="20"/>
          <w:lang w:val="af-ZA"/>
        </w:rPr>
        <w:t xml:space="preserve"> </w:t>
      </w:r>
      <w:r w:rsidR="00C457DA" w:rsidRPr="006E68AD">
        <w:rPr>
          <w:rFonts w:ascii="Sylfaen" w:hAnsi="Sylfaen" w:cs="Sylfaen"/>
          <w:sz w:val="20"/>
          <w:lang w:val="ru-RU"/>
        </w:rPr>
        <w:t>տեխնիկական</w:t>
      </w:r>
      <w:r w:rsidR="00C457DA" w:rsidRPr="006E68AD">
        <w:rPr>
          <w:rFonts w:ascii="Sylfaen" w:hAnsi="Sylfaen" w:cs="Sylfaen"/>
          <w:sz w:val="20"/>
          <w:lang w:val="af-ZA"/>
        </w:rPr>
        <w:t xml:space="preserve"> </w:t>
      </w:r>
      <w:r w:rsidR="00C457DA" w:rsidRPr="006E68AD">
        <w:rPr>
          <w:rFonts w:ascii="Sylfaen" w:hAnsi="Sylfaen" w:cs="Sylfaen"/>
          <w:sz w:val="20"/>
          <w:lang w:val="ru-RU"/>
        </w:rPr>
        <w:t>բնութագրերին</w:t>
      </w:r>
      <w:r w:rsidR="00C457DA" w:rsidRPr="006E68AD">
        <w:rPr>
          <w:rFonts w:ascii="Sylfaen" w:hAnsi="Sylfaen" w:cs="Sylfaen"/>
          <w:sz w:val="20"/>
          <w:lang w:val="af-ZA"/>
        </w:rPr>
        <w:t xml:space="preserve"> </w:t>
      </w:r>
      <w:r w:rsidR="00C457DA" w:rsidRPr="006E68AD">
        <w:rPr>
          <w:rFonts w:ascii="Sylfaen" w:hAnsi="Sylfaen" w:cs="Sylfaen"/>
          <w:sz w:val="20"/>
          <w:lang w:val="ru-RU"/>
        </w:rPr>
        <w:t>համարժեքության</w:t>
      </w:r>
      <w:r w:rsidR="00C457DA" w:rsidRPr="006E68AD">
        <w:rPr>
          <w:rFonts w:ascii="Sylfaen" w:hAnsi="Sylfaen" w:cs="Sylfaen"/>
          <w:sz w:val="20"/>
          <w:lang w:val="af-ZA"/>
        </w:rPr>
        <w:t xml:space="preserve"> </w:t>
      </w:r>
      <w:r w:rsidR="00C457DA" w:rsidRPr="006E68AD">
        <w:rPr>
          <w:rFonts w:ascii="Sylfaen" w:hAnsi="Sylfaen" w:cs="Sylfaen"/>
          <w:sz w:val="20"/>
          <w:lang w:val="ru-RU"/>
        </w:rPr>
        <w:t>համա</w:t>
      </w:r>
      <w:r w:rsidR="00C457DA" w:rsidRPr="006E68AD">
        <w:rPr>
          <w:rFonts w:ascii="Sylfaen" w:hAnsi="Sylfaen" w:cs="Sylfaen"/>
          <w:sz w:val="20"/>
          <w:lang w:val="af-ZA"/>
        </w:rPr>
        <w:softHyphen/>
      </w:r>
      <w:r w:rsidR="00C457DA" w:rsidRPr="006E68AD">
        <w:rPr>
          <w:rFonts w:ascii="Sylfaen" w:hAnsi="Sylfaen" w:cs="Sylfaen"/>
          <w:sz w:val="20"/>
          <w:lang w:val="ru-RU"/>
        </w:rPr>
        <w:t>պատասխանությանը</w:t>
      </w:r>
      <w:r w:rsidR="004D5671" w:rsidRPr="006E68AD">
        <w:rPr>
          <w:rFonts w:ascii="Sylfaen" w:hAnsi="Sylfaen" w:cs="Tahoma"/>
          <w:sz w:val="20"/>
          <w:lang w:val="ru-RU"/>
        </w:rPr>
        <w:t>։</w:t>
      </w:r>
      <w:r w:rsidRPr="006E68AD">
        <w:rPr>
          <w:rFonts w:ascii="Sylfaen" w:hAnsi="Sylfaen" w:cs="Sylfaen"/>
          <w:sz w:val="20"/>
          <w:lang w:val="af-ZA"/>
        </w:rPr>
        <w:t xml:space="preserve"> </w:t>
      </w:r>
      <w:r w:rsidR="00A4729F" w:rsidRPr="006E68AD">
        <w:rPr>
          <w:rFonts w:ascii="Sylfaen" w:hAnsi="Sylfaen" w:cs="Sylfaen"/>
          <w:sz w:val="20"/>
          <w:szCs w:val="20"/>
        </w:rPr>
        <w:t>Ընդ</w:t>
      </w:r>
      <w:r w:rsidR="00A4729F" w:rsidRPr="006E68AD">
        <w:rPr>
          <w:rFonts w:ascii="Sylfaen" w:hAnsi="Sylfaen"/>
          <w:sz w:val="20"/>
          <w:szCs w:val="20"/>
          <w:lang w:val="af-ZA"/>
        </w:rPr>
        <w:t xml:space="preserve"> </w:t>
      </w:r>
      <w:r w:rsidR="00A4729F" w:rsidRPr="006E68AD">
        <w:rPr>
          <w:rFonts w:ascii="Sylfaen" w:hAnsi="Sylfaen" w:cs="Sylfaen"/>
          <w:sz w:val="20"/>
          <w:szCs w:val="20"/>
        </w:rPr>
        <w:t>որում</w:t>
      </w:r>
      <w:r w:rsidR="00A4729F" w:rsidRPr="006E68AD">
        <w:rPr>
          <w:rFonts w:ascii="Sylfaen" w:hAnsi="Sylfaen"/>
          <w:sz w:val="20"/>
          <w:szCs w:val="20"/>
          <w:lang w:val="af-ZA"/>
        </w:rPr>
        <w:t xml:space="preserve">, </w:t>
      </w:r>
      <w:r w:rsidR="00051B7F" w:rsidRPr="006E68AD">
        <w:rPr>
          <w:rFonts w:ascii="Sylfaen" w:hAnsi="Sylfaen" w:cs="Sylfaen"/>
          <w:sz w:val="20"/>
          <w:szCs w:val="20"/>
        </w:rPr>
        <w:t>մ</w:t>
      </w:r>
      <w:r w:rsidR="00A4729F" w:rsidRPr="006E68AD">
        <w:rPr>
          <w:rFonts w:ascii="Sylfaen" w:hAnsi="Sylfaen" w:cs="Sylfaen"/>
          <w:sz w:val="20"/>
          <w:szCs w:val="20"/>
        </w:rPr>
        <w:t>ասնակիցը</w:t>
      </w:r>
      <w:r w:rsidR="00A4729F" w:rsidRPr="006E68AD">
        <w:rPr>
          <w:rFonts w:ascii="Sylfaen" w:hAnsi="Sylfaen"/>
          <w:sz w:val="20"/>
          <w:szCs w:val="20"/>
          <w:lang w:val="af-ZA"/>
        </w:rPr>
        <w:t xml:space="preserve"> </w:t>
      </w:r>
      <w:r w:rsidR="00A4729F" w:rsidRPr="006E68AD">
        <w:rPr>
          <w:rFonts w:ascii="Sylfaen" w:hAnsi="Sylfaen" w:cs="Sylfaen"/>
          <w:sz w:val="20"/>
          <w:szCs w:val="20"/>
        </w:rPr>
        <w:t>գրավոր</w:t>
      </w:r>
      <w:r w:rsidR="00A4729F" w:rsidRPr="006E68AD">
        <w:rPr>
          <w:rFonts w:ascii="Sylfaen" w:hAnsi="Sylfaen"/>
          <w:sz w:val="20"/>
          <w:szCs w:val="20"/>
          <w:lang w:val="af-ZA"/>
        </w:rPr>
        <w:t xml:space="preserve"> </w:t>
      </w:r>
      <w:r w:rsidR="00A4729F" w:rsidRPr="006E68AD">
        <w:rPr>
          <w:rFonts w:ascii="Sylfaen" w:hAnsi="Sylfaen" w:cs="Sylfaen"/>
          <w:sz w:val="20"/>
          <w:szCs w:val="20"/>
        </w:rPr>
        <w:t>ծանուցվում</w:t>
      </w:r>
      <w:r w:rsidR="00A4729F" w:rsidRPr="006E68AD">
        <w:rPr>
          <w:rFonts w:ascii="Sylfaen" w:hAnsi="Sylfaen"/>
          <w:sz w:val="20"/>
          <w:szCs w:val="20"/>
          <w:lang w:val="af-ZA"/>
        </w:rPr>
        <w:t xml:space="preserve"> </w:t>
      </w:r>
      <w:r w:rsidR="00A4729F" w:rsidRPr="006E68AD">
        <w:rPr>
          <w:rFonts w:ascii="Sylfaen" w:hAnsi="Sylfaen" w:cs="Sylfaen"/>
          <w:sz w:val="20"/>
          <w:szCs w:val="20"/>
        </w:rPr>
        <w:t>է</w:t>
      </w:r>
      <w:r w:rsidR="00A4729F" w:rsidRPr="006E68AD">
        <w:rPr>
          <w:rFonts w:ascii="Sylfaen" w:hAnsi="Sylfaen"/>
          <w:sz w:val="20"/>
          <w:szCs w:val="20"/>
          <w:lang w:val="af-ZA"/>
        </w:rPr>
        <w:t xml:space="preserve"> </w:t>
      </w:r>
      <w:r w:rsidR="00A4729F" w:rsidRPr="006E68AD">
        <w:rPr>
          <w:rFonts w:ascii="Sylfaen" w:hAnsi="Sylfaen" w:cs="Sylfaen"/>
          <w:sz w:val="20"/>
          <w:szCs w:val="20"/>
        </w:rPr>
        <w:t>պարզաբանում</w:t>
      </w:r>
      <w:r w:rsidR="00A4729F" w:rsidRPr="006E68AD">
        <w:rPr>
          <w:rFonts w:ascii="Sylfaen" w:hAnsi="Sylfaen"/>
          <w:sz w:val="20"/>
          <w:szCs w:val="20"/>
          <w:lang w:val="af-ZA"/>
        </w:rPr>
        <w:t xml:space="preserve"> </w:t>
      </w:r>
      <w:r w:rsidR="00A4729F" w:rsidRPr="006E68AD">
        <w:rPr>
          <w:rFonts w:ascii="Sylfaen" w:hAnsi="Sylfaen" w:cs="Sylfaen"/>
          <w:sz w:val="20"/>
          <w:szCs w:val="20"/>
        </w:rPr>
        <w:t>չտրամադրելու</w:t>
      </w:r>
      <w:r w:rsidR="00A4729F" w:rsidRPr="006E68AD">
        <w:rPr>
          <w:rFonts w:ascii="Sylfaen" w:hAnsi="Sylfaen"/>
          <w:sz w:val="20"/>
          <w:szCs w:val="20"/>
          <w:lang w:val="af-ZA"/>
        </w:rPr>
        <w:t xml:space="preserve"> </w:t>
      </w:r>
      <w:r w:rsidR="00A4729F" w:rsidRPr="006E68AD">
        <w:rPr>
          <w:rFonts w:ascii="Sylfaen" w:hAnsi="Sylfaen" w:cs="Sylfaen"/>
          <w:sz w:val="20"/>
          <w:szCs w:val="20"/>
        </w:rPr>
        <w:t>հիմքերի</w:t>
      </w:r>
      <w:r w:rsidR="00A4729F" w:rsidRPr="006E68AD">
        <w:rPr>
          <w:rFonts w:ascii="Sylfaen" w:hAnsi="Sylfaen"/>
          <w:sz w:val="20"/>
          <w:szCs w:val="20"/>
          <w:lang w:val="af-ZA"/>
        </w:rPr>
        <w:t xml:space="preserve"> </w:t>
      </w:r>
      <w:r w:rsidR="00A4729F" w:rsidRPr="006E68AD">
        <w:rPr>
          <w:rFonts w:ascii="Sylfaen" w:hAnsi="Sylfaen" w:cs="Sylfaen"/>
          <w:sz w:val="20"/>
          <w:szCs w:val="20"/>
        </w:rPr>
        <w:t>մասին</w:t>
      </w:r>
      <w:r w:rsidR="00A4729F" w:rsidRPr="006E68AD">
        <w:rPr>
          <w:rFonts w:ascii="Sylfaen" w:hAnsi="Sylfaen"/>
          <w:sz w:val="20"/>
          <w:szCs w:val="20"/>
          <w:lang w:val="af-ZA"/>
        </w:rPr>
        <w:t xml:space="preserve">` </w:t>
      </w:r>
      <w:r w:rsidR="00A4729F" w:rsidRPr="006E68AD">
        <w:rPr>
          <w:rFonts w:ascii="Sylfaen" w:hAnsi="Sylfaen" w:cs="Sylfaen"/>
          <w:sz w:val="20"/>
          <w:szCs w:val="20"/>
        </w:rPr>
        <w:t>հարցումը</w:t>
      </w:r>
      <w:r w:rsidR="00A4729F" w:rsidRPr="006E68AD">
        <w:rPr>
          <w:rFonts w:ascii="Sylfaen" w:hAnsi="Sylfaen"/>
          <w:sz w:val="20"/>
          <w:szCs w:val="20"/>
          <w:lang w:val="af-ZA"/>
        </w:rPr>
        <w:t xml:space="preserve"> </w:t>
      </w:r>
      <w:r w:rsidR="00A4729F" w:rsidRPr="006E68AD">
        <w:rPr>
          <w:rFonts w:ascii="Sylfaen" w:hAnsi="Sylfaen" w:cs="Sylfaen"/>
          <w:sz w:val="20"/>
          <w:szCs w:val="20"/>
        </w:rPr>
        <w:t>ստանալու</w:t>
      </w:r>
      <w:r w:rsidR="00A4729F" w:rsidRPr="006E68AD">
        <w:rPr>
          <w:rFonts w:ascii="Sylfaen" w:hAnsi="Sylfaen"/>
          <w:sz w:val="20"/>
          <w:szCs w:val="20"/>
          <w:lang w:val="af-ZA"/>
        </w:rPr>
        <w:t xml:space="preserve"> </w:t>
      </w:r>
      <w:r w:rsidR="00A4729F" w:rsidRPr="006E68AD">
        <w:rPr>
          <w:rFonts w:ascii="Sylfaen" w:hAnsi="Sylfaen" w:cs="Sylfaen"/>
          <w:sz w:val="20"/>
          <w:szCs w:val="20"/>
        </w:rPr>
        <w:t>օրվան</w:t>
      </w:r>
      <w:r w:rsidR="00A4729F" w:rsidRPr="006E68AD">
        <w:rPr>
          <w:rFonts w:ascii="Sylfaen" w:hAnsi="Sylfaen"/>
          <w:sz w:val="20"/>
          <w:szCs w:val="20"/>
          <w:lang w:val="af-ZA"/>
        </w:rPr>
        <w:t xml:space="preserve"> </w:t>
      </w:r>
      <w:r w:rsidR="00A4729F" w:rsidRPr="006E68AD">
        <w:rPr>
          <w:rFonts w:ascii="Sylfaen" w:hAnsi="Sylfaen" w:cs="Sylfaen"/>
          <w:sz w:val="20"/>
          <w:szCs w:val="20"/>
        </w:rPr>
        <w:t>հաջորդող</w:t>
      </w:r>
      <w:r w:rsidR="00A4729F" w:rsidRPr="006E68AD">
        <w:rPr>
          <w:rFonts w:ascii="Sylfaen" w:hAnsi="Sylfaen"/>
          <w:sz w:val="20"/>
          <w:szCs w:val="20"/>
          <w:lang w:val="af-ZA"/>
        </w:rPr>
        <w:t xml:space="preserve"> </w:t>
      </w:r>
      <w:r w:rsidR="00A4729F" w:rsidRPr="006E68AD">
        <w:rPr>
          <w:rFonts w:ascii="Sylfaen" w:hAnsi="Sylfaen" w:cs="Sylfaen"/>
          <w:sz w:val="20"/>
          <w:szCs w:val="20"/>
        </w:rPr>
        <w:t>երկու</w:t>
      </w:r>
      <w:r w:rsidR="00A4729F" w:rsidRPr="006E68AD">
        <w:rPr>
          <w:rFonts w:ascii="Sylfaen" w:hAnsi="Sylfaen" w:cs="Sylfaen"/>
          <w:sz w:val="20"/>
          <w:szCs w:val="20"/>
          <w:lang w:val="af-ZA"/>
        </w:rPr>
        <w:t xml:space="preserve"> </w:t>
      </w:r>
      <w:r w:rsidR="00A4729F" w:rsidRPr="006E68AD">
        <w:rPr>
          <w:rFonts w:ascii="Sylfaen" w:hAnsi="Sylfaen" w:cs="Sylfaen"/>
          <w:sz w:val="20"/>
          <w:szCs w:val="20"/>
        </w:rPr>
        <w:t>օրացուցային</w:t>
      </w:r>
      <w:r w:rsidR="00A4729F" w:rsidRPr="006E68AD">
        <w:rPr>
          <w:rFonts w:ascii="Sylfaen" w:hAnsi="Sylfaen"/>
          <w:sz w:val="20"/>
          <w:szCs w:val="20"/>
          <w:lang w:val="af-ZA"/>
        </w:rPr>
        <w:t xml:space="preserve"> </w:t>
      </w:r>
      <w:r w:rsidR="00A4729F" w:rsidRPr="006E68AD">
        <w:rPr>
          <w:rFonts w:ascii="Sylfaen" w:hAnsi="Sylfaen" w:cs="Sylfaen"/>
          <w:sz w:val="20"/>
          <w:szCs w:val="20"/>
        </w:rPr>
        <w:t>օրվա</w:t>
      </w:r>
      <w:r w:rsidR="00A4729F" w:rsidRPr="006E68AD">
        <w:rPr>
          <w:rFonts w:ascii="Sylfaen" w:hAnsi="Sylfaen"/>
          <w:sz w:val="20"/>
          <w:szCs w:val="20"/>
          <w:lang w:val="af-ZA"/>
        </w:rPr>
        <w:t xml:space="preserve"> </w:t>
      </w:r>
      <w:r w:rsidR="00A4729F" w:rsidRPr="006E68AD">
        <w:rPr>
          <w:rFonts w:ascii="Sylfaen" w:hAnsi="Sylfaen" w:cs="Sylfaen"/>
          <w:sz w:val="20"/>
          <w:szCs w:val="20"/>
        </w:rPr>
        <w:t>ընթացքում</w:t>
      </w:r>
      <w:r w:rsidR="00A4729F" w:rsidRPr="006E68AD">
        <w:rPr>
          <w:rFonts w:ascii="Sylfaen" w:hAnsi="Sylfaen"/>
          <w:sz w:val="20"/>
          <w:szCs w:val="20"/>
          <w:lang w:val="af-ZA"/>
        </w:rPr>
        <w:t>:</w:t>
      </w:r>
    </w:p>
    <w:p w:rsidR="00096865" w:rsidRPr="006E68AD" w:rsidRDefault="00096865" w:rsidP="00037DDE">
      <w:pPr>
        <w:autoSpaceDE w:val="0"/>
        <w:autoSpaceDN w:val="0"/>
        <w:adjustRightInd w:val="0"/>
        <w:ind w:firstLine="567"/>
        <w:jc w:val="both"/>
        <w:rPr>
          <w:rFonts w:ascii="Sylfaen" w:hAnsi="Sylfaen" w:cs="Arial Unicode"/>
          <w:sz w:val="20"/>
          <w:lang w:val="af-ZA"/>
        </w:rPr>
      </w:pPr>
      <w:r w:rsidRPr="006E68AD">
        <w:rPr>
          <w:rFonts w:ascii="Sylfaen" w:hAnsi="Sylfaen" w:cs="Arial Unicode"/>
          <w:sz w:val="20"/>
          <w:lang w:val="af-ZA"/>
        </w:rPr>
        <w:t xml:space="preserve">3.4 </w:t>
      </w:r>
      <w:r w:rsidRPr="006E68AD">
        <w:rPr>
          <w:rFonts w:ascii="Sylfaen" w:hAnsi="Sylfaen" w:cs="Sylfaen"/>
          <w:sz w:val="20"/>
          <w:lang w:val="ru-RU"/>
        </w:rPr>
        <w:t>Հայտերի</w:t>
      </w:r>
      <w:r w:rsidRPr="006E68AD">
        <w:rPr>
          <w:rFonts w:ascii="Sylfaen" w:hAnsi="Sylfaen" w:cs="Arial Unicode"/>
          <w:sz w:val="20"/>
          <w:lang w:val="af-ZA"/>
        </w:rPr>
        <w:t xml:space="preserve"> </w:t>
      </w:r>
      <w:r w:rsidRPr="006E68AD">
        <w:rPr>
          <w:rFonts w:ascii="Sylfaen" w:hAnsi="Sylfaen" w:cs="Sylfaen"/>
          <w:sz w:val="20"/>
          <w:lang w:val="ru-RU"/>
        </w:rPr>
        <w:t>ներկայացման</w:t>
      </w:r>
      <w:r w:rsidRPr="006E68AD">
        <w:rPr>
          <w:rFonts w:ascii="Sylfaen" w:hAnsi="Sylfaen" w:cs="Arial Unicode"/>
          <w:sz w:val="20"/>
          <w:lang w:val="af-ZA"/>
        </w:rPr>
        <w:t xml:space="preserve"> </w:t>
      </w:r>
      <w:r w:rsidRPr="006E68AD">
        <w:rPr>
          <w:rFonts w:ascii="Sylfaen" w:hAnsi="Sylfaen" w:cs="Sylfaen"/>
          <w:sz w:val="20"/>
          <w:lang w:val="ru-RU"/>
        </w:rPr>
        <w:t>վերջնաժամկետը</w:t>
      </w:r>
      <w:r w:rsidRPr="006E68AD">
        <w:rPr>
          <w:rFonts w:ascii="Sylfaen" w:hAnsi="Sylfaen" w:cs="Arial Unicode"/>
          <w:sz w:val="20"/>
          <w:lang w:val="af-ZA"/>
        </w:rPr>
        <w:t xml:space="preserve"> </w:t>
      </w:r>
      <w:r w:rsidRPr="006E68AD">
        <w:rPr>
          <w:rFonts w:ascii="Sylfaen" w:hAnsi="Sylfaen" w:cs="Sylfaen"/>
          <w:sz w:val="20"/>
          <w:lang w:val="ru-RU"/>
        </w:rPr>
        <w:t>լրանալուց</w:t>
      </w:r>
      <w:r w:rsidRPr="006E68AD">
        <w:rPr>
          <w:rFonts w:ascii="Sylfaen" w:hAnsi="Sylfaen" w:cs="Arial Unicode"/>
          <w:sz w:val="20"/>
          <w:lang w:val="af-ZA"/>
        </w:rPr>
        <w:t xml:space="preserve"> </w:t>
      </w:r>
      <w:r w:rsidRPr="006E68AD">
        <w:rPr>
          <w:rFonts w:ascii="Sylfaen" w:hAnsi="Sylfaen" w:cs="Sylfaen"/>
          <w:sz w:val="20"/>
          <w:lang w:val="ru-RU"/>
        </w:rPr>
        <w:t>առնվազն</w:t>
      </w:r>
      <w:r w:rsidRPr="006E68AD">
        <w:rPr>
          <w:rFonts w:ascii="Sylfaen" w:hAnsi="Sylfaen" w:cs="Arial Unicode"/>
          <w:sz w:val="20"/>
          <w:lang w:val="af-ZA"/>
        </w:rPr>
        <w:t xml:space="preserve"> </w:t>
      </w:r>
      <w:r w:rsidRPr="006E68AD">
        <w:rPr>
          <w:rFonts w:ascii="Sylfaen" w:hAnsi="Sylfaen" w:cs="Sylfaen"/>
          <w:sz w:val="20"/>
          <w:lang w:val="ru-RU"/>
        </w:rPr>
        <w:t>հինգ</w:t>
      </w:r>
      <w:r w:rsidRPr="006E68AD">
        <w:rPr>
          <w:rFonts w:ascii="Sylfaen" w:hAnsi="Sylfaen" w:cs="Arial Unicode"/>
          <w:sz w:val="20"/>
          <w:lang w:val="af-ZA"/>
        </w:rPr>
        <w:t xml:space="preserve"> </w:t>
      </w:r>
      <w:r w:rsidRPr="006E68AD">
        <w:rPr>
          <w:rFonts w:ascii="Sylfaen" w:hAnsi="Sylfaen" w:cs="Sylfaen"/>
          <w:sz w:val="20"/>
          <w:lang w:val="ru-RU"/>
        </w:rPr>
        <w:t>օրացուցային</w:t>
      </w:r>
      <w:r w:rsidRPr="006E68AD">
        <w:rPr>
          <w:rFonts w:ascii="Sylfaen" w:hAnsi="Sylfaen" w:cs="Arial Unicode"/>
          <w:sz w:val="20"/>
          <w:lang w:val="af-ZA"/>
        </w:rPr>
        <w:t xml:space="preserve"> </w:t>
      </w:r>
      <w:r w:rsidRPr="006E68AD">
        <w:rPr>
          <w:rFonts w:ascii="Sylfaen" w:hAnsi="Sylfaen" w:cs="Sylfaen"/>
          <w:sz w:val="20"/>
          <w:lang w:val="ru-RU"/>
        </w:rPr>
        <w:t>օր</w:t>
      </w:r>
      <w:r w:rsidRPr="006E68AD">
        <w:rPr>
          <w:rFonts w:ascii="Sylfaen" w:hAnsi="Sylfaen" w:cs="Arial Unicode"/>
          <w:sz w:val="20"/>
          <w:lang w:val="af-ZA"/>
        </w:rPr>
        <w:t xml:space="preserve"> </w:t>
      </w:r>
      <w:r w:rsidRPr="006E68AD">
        <w:rPr>
          <w:rFonts w:ascii="Sylfaen" w:hAnsi="Sylfaen" w:cs="Sylfaen"/>
          <w:sz w:val="20"/>
          <w:lang w:val="ru-RU"/>
        </w:rPr>
        <w:t>առաջ</w:t>
      </w:r>
      <w:r w:rsidRPr="006E68AD">
        <w:rPr>
          <w:rFonts w:ascii="Sylfaen" w:hAnsi="Sylfaen" w:cs="Arial Unicode"/>
          <w:sz w:val="20"/>
          <w:lang w:val="af-ZA"/>
        </w:rPr>
        <w:t xml:space="preserve"> </w:t>
      </w:r>
      <w:r w:rsidRPr="006E68AD">
        <w:rPr>
          <w:rFonts w:ascii="Sylfaen" w:hAnsi="Sylfaen" w:cs="Sylfaen"/>
          <w:sz w:val="20"/>
          <w:lang w:val="ru-RU"/>
        </w:rPr>
        <w:t>հրավերում</w:t>
      </w:r>
      <w:r w:rsidRPr="006E68AD">
        <w:rPr>
          <w:rFonts w:ascii="Sylfaen" w:hAnsi="Sylfaen" w:cs="Arial Unicode"/>
          <w:sz w:val="20"/>
          <w:lang w:val="af-ZA"/>
        </w:rPr>
        <w:t xml:space="preserve"> </w:t>
      </w:r>
      <w:r w:rsidRPr="006E68AD">
        <w:rPr>
          <w:rFonts w:ascii="Sylfaen" w:hAnsi="Sylfaen" w:cs="Sylfaen"/>
          <w:sz w:val="20"/>
          <w:lang w:val="ru-RU"/>
        </w:rPr>
        <w:t>կարող</w:t>
      </w:r>
      <w:r w:rsidRPr="006E68AD">
        <w:rPr>
          <w:rFonts w:ascii="Sylfaen" w:hAnsi="Sylfaen" w:cs="Arial Unicode"/>
          <w:sz w:val="20"/>
          <w:lang w:val="af-ZA"/>
        </w:rPr>
        <w:t xml:space="preserve"> </w:t>
      </w:r>
      <w:r w:rsidRPr="006E68AD">
        <w:rPr>
          <w:rFonts w:ascii="Sylfaen" w:hAnsi="Sylfaen" w:cs="Sylfaen"/>
          <w:sz w:val="20"/>
          <w:lang w:val="ru-RU"/>
        </w:rPr>
        <w:t>են</w:t>
      </w:r>
      <w:r w:rsidRPr="006E68AD">
        <w:rPr>
          <w:rFonts w:ascii="Sylfaen" w:hAnsi="Sylfaen" w:cs="Arial Unicode"/>
          <w:sz w:val="20"/>
          <w:lang w:val="af-ZA"/>
        </w:rPr>
        <w:t xml:space="preserve"> </w:t>
      </w:r>
      <w:r w:rsidRPr="006E68AD">
        <w:rPr>
          <w:rFonts w:ascii="Sylfaen" w:hAnsi="Sylfaen" w:cs="Sylfaen"/>
          <w:sz w:val="20"/>
          <w:lang w:val="ru-RU"/>
        </w:rPr>
        <w:t>կատարվել</w:t>
      </w:r>
      <w:r w:rsidRPr="006E68AD">
        <w:rPr>
          <w:rFonts w:ascii="Sylfaen" w:hAnsi="Sylfaen" w:cs="Arial Unicode"/>
          <w:sz w:val="20"/>
          <w:lang w:val="af-ZA"/>
        </w:rPr>
        <w:t xml:space="preserve"> </w:t>
      </w:r>
      <w:r w:rsidRPr="006E68AD">
        <w:rPr>
          <w:rFonts w:ascii="Sylfaen" w:hAnsi="Sylfaen" w:cs="Sylfaen"/>
          <w:sz w:val="20"/>
          <w:lang w:val="ru-RU"/>
        </w:rPr>
        <w:t>փոփոխություններ</w:t>
      </w:r>
      <w:r w:rsidR="004D5671" w:rsidRPr="006E68AD">
        <w:rPr>
          <w:rFonts w:ascii="Sylfaen" w:hAnsi="Sylfaen" w:cs="Tahoma"/>
          <w:sz w:val="20"/>
        </w:rPr>
        <w:t>։</w:t>
      </w:r>
      <w:r w:rsidRPr="006E68AD">
        <w:rPr>
          <w:rFonts w:ascii="Sylfaen" w:hAnsi="Sylfaen" w:cs="Arial Unicode"/>
          <w:sz w:val="20"/>
          <w:lang w:val="af-ZA"/>
        </w:rPr>
        <w:t xml:space="preserve"> </w:t>
      </w:r>
      <w:r w:rsidRPr="006E68AD">
        <w:rPr>
          <w:rFonts w:ascii="Sylfaen" w:hAnsi="Sylfaen" w:cs="Sylfaen"/>
          <w:sz w:val="20"/>
        </w:rPr>
        <w:t>Փ</w:t>
      </w:r>
      <w:r w:rsidRPr="006E68AD">
        <w:rPr>
          <w:rFonts w:ascii="Sylfaen" w:hAnsi="Sylfaen" w:cs="Sylfaen"/>
          <w:sz w:val="20"/>
          <w:lang w:val="ru-RU"/>
        </w:rPr>
        <w:t>ոփոխություն</w:t>
      </w:r>
      <w:r w:rsidRPr="006E68AD">
        <w:rPr>
          <w:rFonts w:ascii="Sylfaen" w:hAnsi="Sylfaen" w:cs="Arial Unicode"/>
          <w:sz w:val="20"/>
          <w:lang w:val="af-ZA"/>
        </w:rPr>
        <w:t xml:space="preserve"> </w:t>
      </w:r>
      <w:r w:rsidRPr="006E68AD">
        <w:rPr>
          <w:rFonts w:ascii="Sylfaen" w:hAnsi="Sylfaen" w:cs="Sylfaen"/>
          <w:sz w:val="20"/>
          <w:lang w:val="ru-RU"/>
        </w:rPr>
        <w:t>կատարելու</w:t>
      </w:r>
      <w:r w:rsidRPr="006E68AD">
        <w:rPr>
          <w:rFonts w:ascii="Sylfaen" w:hAnsi="Sylfaen" w:cs="Arial Unicode"/>
          <w:sz w:val="20"/>
          <w:lang w:val="af-ZA"/>
        </w:rPr>
        <w:t xml:space="preserve"> </w:t>
      </w:r>
      <w:r w:rsidRPr="006E68AD">
        <w:rPr>
          <w:rFonts w:ascii="Sylfaen" w:hAnsi="Sylfaen" w:cs="Sylfaen"/>
          <w:sz w:val="20"/>
          <w:lang w:val="ru-RU"/>
        </w:rPr>
        <w:t>օրվան</w:t>
      </w:r>
      <w:r w:rsidRPr="006E68AD">
        <w:rPr>
          <w:rFonts w:ascii="Sylfaen" w:hAnsi="Sylfaen" w:cs="Arial Unicode"/>
          <w:sz w:val="20"/>
          <w:lang w:val="af-ZA"/>
        </w:rPr>
        <w:t xml:space="preserve"> </w:t>
      </w:r>
      <w:r w:rsidRPr="006E68AD">
        <w:rPr>
          <w:rFonts w:ascii="Sylfaen" w:hAnsi="Sylfaen" w:cs="Sylfaen"/>
          <w:sz w:val="20"/>
          <w:lang w:val="ru-RU"/>
        </w:rPr>
        <w:t>հաջորդող</w:t>
      </w:r>
      <w:r w:rsidRPr="006E68AD">
        <w:rPr>
          <w:rFonts w:ascii="Sylfaen" w:hAnsi="Sylfaen" w:cs="Arial Unicode"/>
          <w:sz w:val="20"/>
          <w:lang w:val="af-ZA"/>
        </w:rPr>
        <w:t xml:space="preserve"> </w:t>
      </w:r>
      <w:r w:rsidRPr="006E68AD">
        <w:rPr>
          <w:rFonts w:ascii="Sylfaen" w:hAnsi="Sylfaen" w:cs="Sylfaen"/>
          <w:sz w:val="20"/>
          <w:lang w:val="ru-RU"/>
        </w:rPr>
        <w:t>երեք</w:t>
      </w:r>
      <w:r w:rsidRPr="006E68AD">
        <w:rPr>
          <w:rFonts w:ascii="Sylfaen" w:hAnsi="Sylfaen" w:cs="Arial Unicode"/>
          <w:sz w:val="20"/>
          <w:lang w:val="af-ZA"/>
        </w:rPr>
        <w:t xml:space="preserve"> </w:t>
      </w:r>
      <w:r w:rsidRPr="006E68AD">
        <w:rPr>
          <w:rFonts w:ascii="Sylfaen" w:hAnsi="Sylfaen" w:cs="Sylfaen"/>
          <w:sz w:val="20"/>
          <w:lang w:val="ru-RU"/>
        </w:rPr>
        <w:t>օրացուցային</w:t>
      </w:r>
      <w:r w:rsidRPr="006E68AD">
        <w:rPr>
          <w:rFonts w:ascii="Sylfaen" w:hAnsi="Sylfaen" w:cs="Arial Unicode"/>
          <w:sz w:val="20"/>
          <w:lang w:val="af-ZA"/>
        </w:rPr>
        <w:t xml:space="preserve"> </w:t>
      </w:r>
      <w:r w:rsidRPr="006E68AD">
        <w:rPr>
          <w:rFonts w:ascii="Sylfaen" w:hAnsi="Sylfaen" w:cs="Sylfaen"/>
          <w:sz w:val="20"/>
          <w:lang w:val="ru-RU"/>
        </w:rPr>
        <w:t>օրվա</w:t>
      </w:r>
      <w:r w:rsidRPr="006E68AD">
        <w:rPr>
          <w:rFonts w:ascii="Sylfaen" w:hAnsi="Sylfaen" w:cs="Arial Unicode"/>
          <w:sz w:val="20"/>
          <w:lang w:val="af-ZA"/>
        </w:rPr>
        <w:t xml:space="preserve"> </w:t>
      </w:r>
      <w:r w:rsidRPr="006E68AD">
        <w:rPr>
          <w:rFonts w:ascii="Sylfaen" w:hAnsi="Sylfaen" w:cs="Sylfaen"/>
          <w:sz w:val="20"/>
          <w:lang w:val="ru-RU"/>
        </w:rPr>
        <w:t>ընթացքում</w:t>
      </w:r>
      <w:r w:rsidRPr="006E68AD">
        <w:rPr>
          <w:rFonts w:ascii="Sylfaen" w:hAnsi="Sylfaen" w:cs="Arial Unicode"/>
          <w:sz w:val="20"/>
          <w:lang w:val="af-ZA"/>
        </w:rPr>
        <w:t xml:space="preserve"> </w:t>
      </w:r>
      <w:r w:rsidRPr="006E68AD">
        <w:rPr>
          <w:rFonts w:ascii="Sylfaen" w:hAnsi="Sylfaen" w:cs="Sylfaen"/>
          <w:sz w:val="20"/>
          <w:lang w:val="ru-RU"/>
        </w:rPr>
        <w:t>փոփոխություն</w:t>
      </w:r>
      <w:r w:rsidRPr="006E68AD">
        <w:rPr>
          <w:rFonts w:ascii="Sylfaen" w:hAnsi="Sylfaen" w:cs="Arial Unicode"/>
          <w:sz w:val="20"/>
          <w:lang w:val="af-ZA"/>
        </w:rPr>
        <w:t xml:space="preserve"> </w:t>
      </w:r>
      <w:r w:rsidRPr="006E68AD">
        <w:rPr>
          <w:rFonts w:ascii="Sylfaen" w:hAnsi="Sylfaen" w:cs="Sylfaen"/>
          <w:sz w:val="20"/>
          <w:lang w:val="ru-RU"/>
        </w:rPr>
        <w:t>կատարելու</w:t>
      </w:r>
      <w:r w:rsidRPr="006E68AD">
        <w:rPr>
          <w:rFonts w:ascii="Sylfaen" w:hAnsi="Sylfaen" w:cs="Arial Unicode"/>
          <w:sz w:val="20"/>
          <w:lang w:val="af-ZA"/>
        </w:rPr>
        <w:t xml:space="preserve"> </w:t>
      </w:r>
      <w:r w:rsidRPr="006E68AD">
        <w:rPr>
          <w:rFonts w:ascii="Sylfaen" w:hAnsi="Sylfaen" w:cs="Sylfaen"/>
          <w:sz w:val="20"/>
          <w:lang w:val="ru-RU"/>
        </w:rPr>
        <w:t>և</w:t>
      </w:r>
      <w:r w:rsidRPr="006E68AD">
        <w:rPr>
          <w:rFonts w:ascii="Sylfaen" w:hAnsi="Sylfaen" w:cs="Arial Unicode"/>
          <w:sz w:val="20"/>
          <w:lang w:val="af-ZA"/>
        </w:rPr>
        <w:t xml:space="preserve"> </w:t>
      </w:r>
      <w:r w:rsidRPr="006E68AD">
        <w:rPr>
          <w:rFonts w:ascii="Sylfaen" w:hAnsi="Sylfaen" w:cs="Sylfaen"/>
          <w:sz w:val="20"/>
          <w:lang w:val="ru-RU"/>
        </w:rPr>
        <w:t>դրանք</w:t>
      </w:r>
      <w:r w:rsidRPr="006E68AD">
        <w:rPr>
          <w:rFonts w:ascii="Sylfaen" w:hAnsi="Sylfaen" w:cs="Arial Unicode"/>
          <w:sz w:val="20"/>
          <w:lang w:val="af-ZA"/>
        </w:rPr>
        <w:t xml:space="preserve"> </w:t>
      </w:r>
      <w:r w:rsidRPr="006E68AD">
        <w:rPr>
          <w:rFonts w:ascii="Sylfaen" w:hAnsi="Sylfaen" w:cs="Sylfaen"/>
          <w:sz w:val="20"/>
          <w:lang w:val="ru-RU"/>
        </w:rPr>
        <w:t>տրամադրելու</w:t>
      </w:r>
      <w:r w:rsidRPr="006E68AD">
        <w:rPr>
          <w:rFonts w:ascii="Sylfaen" w:hAnsi="Sylfaen" w:cs="Arial Unicode"/>
          <w:sz w:val="20"/>
          <w:lang w:val="af-ZA"/>
        </w:rPr>
        <w:t xml:space="preserve"> </w:t>
      </w:r>
      <w:r w:rsidRPr="006E68AD">
        <w:rPr>
          <w:rFonts w:ascii="Sylfaen" w:hAnsi="Sylfaen" w:cs="Sylfaen"/>
          <w:sz w:val="20"/>
          <w:lang w:val="ru-RU"/>
        </w:rPr>
        <w:t>պայմանների</w:t>
      </w:r>
      <w:r w:rsidRPr="006E68AD">
        <w:rPr>
          <w:rFonts w:ascii="Sylfaen" w:hAnsi="Sylfaen" w:cs="Arial Unicode"/>
          <w:sz w:val="20"/>
          <w:lang w:val="af-ZA"/>
        </w:rPr>
        <w:t xml:space="preserve"> </w:t>
      </w:r>
      <w:r w:rsidRPr="006E68AD">
        <w:rPr>
          <w:rFonts w:ascii="Sylfaen" w:hAnsi="Sylfaen" w:cs="Sylfaen"/>
          <w:sz w:val="20"/>
          <w:lang w:val="ru-RU"/>
        </w:rPr>
        <w:t>մասին</w:t>
      </w:r>
      <w:r w:rsidRPr="006E68AD">
        <w:rPr>
          <w:rFonts w:ascii="Sylfaen" w:hAnsi="Sylfaen" w:cs="Arial Unicode"/>
          <w:sz w:val="20"/>
          <w:lang w:val="af-ZA"/>
        </w:rPr>
        <w:t xml:space="preserve"> </w:t>
      </w:r>
      <w:r w:rsidRPr="006E68AD">
        <w:rPr>
          <w:rFonts w:ascii="Sylfaen" w:hAnsi="Sylfaen" w:cs="Sylfaen"/>
          <w:sz w:val="20"/>
          <w:lang w:val="ru-RU"/>
        </w:rPr>
        <w:t>հայտարարություն</w:t>
      </w:r>
      <w:r w:rsidRPr="006E68AD">
        <w:rPr>
          <w:rFonts w:ascii="Sylfaen" w:hAnsi="Sylfaen" w:cs="Arial Unicode"/>
          <w:sz w:val="20"/>
          <w:lang w:val="af-ZA"/>
        </w:rPr>
        <w:t xml:space="preserve"> </w:t>
      </w:r>
      <w:r w:rsidRPr="006E68AD">
        <w:rPr>
          <w:rFonts w:ascii="Sylfaen" w:hAnsi="Sylfaen" w:cs="Sylfaen"/>
          <w:sz w:val="20"/>
          <w:lang w:val="ru-RU"/>
        </w:rPr>
        <w:t>է</w:t>
      </w:r>
      <w:r w:rsidRPr="006E68AD">
        <w:rPr>
          <w:rFonts w:ascii="Sylfaen" w:hAnsi="Sylfaen" w:cs="Arial Unicode"/>
          <w:sz w:val="20"/>
          <w:lang w:val="af-ZA"/>
        </w:rPr>
        <w:t xml:space="preserve"> </w:t>
      </w:r>
      <w:r w:rsidRPr="006E68AD">
        <w:rPr>
          <w:rFonts w:ascii="Sylfaen" w:hAnsi="Sylfaen" w:cs="Sylfaen"/>
          <w:sz w:val="20"/>
          <w:lang w:val="ru-RU"/>
        </w:rPr>
        <w:t>հրապարակվում</w:t>
      </w:r>
      <w:r w:rsidRPr="006E68AD">
        <w:rPr>
          <w:rFonts w:ascii="Sylfaen" w:hAnsi="Sylfaen" w:cs="Arial Unicode"/>
          <w:sz w:val="20"/>
          <w:lang w:val="af-ZA"/>
        </w:rPr>
        <w:t xml:space="preserve"> </w:t>
      </w:r>
      <w:r w:rsidRPr="006E68AD">
        <w:rPr>
          <w:rFonts w:ascii="Sylfaen" w:hAnsi="Sylfaen" w:cs="Sylfaen"/>
          <w:sz w:val="20"/>
          <w:lang w:val="ru-RU"/>
        </w:rPr>
        <w:t>տեղեկագրում</w:t>
      </w:r>
      <w:r w:rsidR="004D5671" w:rsidRPr="006E68AD">
        <w:rPr>
          <w:rFonts w:ascii="Sylfaen" w:hAnsi="Sylfaen" w:cs="Tahoma"/>
          <w:sz w:val="20"/>
        </w:rPr>
        <w:t>։</w:t>
      </w:r>
      <w:r w:rsidRPr="006E68AD">
        <w:rPr>
          <w:rFonts w:ascii="Sylfaen" w:hAnsi="Sylfaen" w:cs="Arial Unicode"/>
          <w:sz w:val="20"/>
          <w:lang w:val="af-ZA"/>
        </w:rPr>
        <w:t xml:space="preserve"> </w:t>
      </w:r>
    </w:p>
    <w:p w:rsidR="00096865" w:rsidRPr="003516DA" w:rsidRDefault="00096865" w:rsidP="00037DDE">
      <w:pPr>
        <w:autoSpaceDE w:val="0"/>
        <w:autoSpaceDN w:val="0"/>
        <w:adjustRightInd w:val="0"/>
        <w:ind w:firstLine="567"/>
        <w:jc w:val="both"/>
        <w:rPr>
          <w:rFonts w:ascii="Sylfaen" w:hAnsi="Sylfaen" w:cs="Arial Unicode"/>
          <w:sz w:val="20"/>
          <w:lang w:val="af-ZA"/>
        </w:rPr>
      </w:pPr>
      <w:r w:rsidRPr="003516DA">
        <w:rPr>
          <w:rFonts w:ascii="Sylfaen" w:hAnsi="Sylfaen" w:cs="Arial Unicode"/>
          <w:sz w:val="20"/>
          <w:lang w:val="af-ZA"/>
        </w:rPr>
        <w:t xml:space="preserve">3.5 </w:t>
      </w:r>
      <w:r w:rsidRPr="006E68AD">
        <w:rPr>
          <w:rFonts w:ascii="Sylfaen" w:hAnsi="Sylfaen" w:cs="Sylfaen"/>
          <w:sz w:val="20"/>
        </w:rPr>
        <w:t>Հ</w:t>
      </w:r>
      <w:r w:rsidRPr="006E68AD">
        <w:rPr>
          <w:rFonts w:ascii="Sylfaen" w:hAnsi="Sylfaen" w:cs="Sylfaen"/>
          <w:sz w:val="20"/>
          <w:lang w:val="ru-RU"/>
        </w:rPr>
        <w:t>րավերում</w:t>
      </w:r>
      <w:r w:rsidRPr="003516DA">
        <w:rPr>
          <w:rFonts w:ascii="Sylfaen" w:hAnsi="Sylfaen" w:cs="Arial Unicode"/>
          <w:sz w:val="20"/>
          <w:lang w:val="af-ZA"/>
        </w:rPr>
        <w:t xml:space="preserve"> </w:t>
      </w:r>
      <w:r w:rsidRPr="006E68AD">
        <w:rPr>
          <w:rFonts w:ascii="Sylfaen" w:hAnsi="Sylfaen" w:cs="Sylfaen"/>
          <w:sz w:val="20"/>
          <w:lang w:val="ru-RU"/>
        </w:rPr>
        <w:t>փոփոխություններ</w:t>
      </w:r>
      <w:r w:rsidRPr="003516DA">
        <w:rPr>
          <w:rFonts w:ascii="Sylfaen" w:hAnsi="Sylfaen" w:cs="Arial Unicode"/>
          <w:sz w:val="20"/>
          <w:lang w:val="af-ZA"/>
        </w:rPr>
        <w:t xml:space="preserve"> </w:t>
      </w:r>
      <w:r w:rsidRPr="006E68AD">
        <w:rPr>
          <w:rFonts w:ascii="Sylfaen" w:hAnsi="Sylfaen" w:cs="Sylfaen"/>
          <w:sz w:val="20"/>
          <w:lang w:val="ru-RU"/>
        </w:rPr>
        <w:t>կատարվելու</w:t>
      </w:r>
      <w:r w:rsidRPr="003516DA">
        <w:rPr>
          <w:rFonts w:ascii="Sylfaen" w:hAnsi="Sylfaen" w:cs="Arial Unicode"/>
          <w:sz w:val="20"/>
          <w:lang w:val="af-ZA"/>
        </w:rPr>
        <w:t xml:space="preserve"> </w:t>
      </w:r>
      <w:r w:rsidRPr="006E68AD">
        <w:rPr>
          <w:rFonts w:ascii="Sylfaen" w:hAnsi="Sylfaen" w:cs="Sylfaen"/>
          <w:sz w:val="20"/>
          <w:lang w:val="ru-RU"/>
        </w:rPr>
        <w:t>դեպքում</w:t>
      </w:r>
      <w:r w:rsidRPr="003516DA">
        <w:rPr>
          <w:rFonts w:ascii="Sylfaen" w:hAnsi="Sylfaen" w:cs="Arial Unicode"/>
          <w:sz w:val="20"/>
          <w:lang w:val="af-ZA"/>
        </w:rPr>
        <w:t xml:space="preserve"> </w:t>
      </w:r>
      <w:r w:rsidRPr="006E68AD">
        <w:rPr>
          <w:rFonts w:ascii="Sylfaen" w:hAnsi="Sylfaen" w:cs="Sylfaen"/>
          <w:sz w:val="20"/>
          <w:lang w:val="ru-RU"/>
        </w:rPr>
        <w:t>հայտերը</w:t>
      </w:r>
      <w:r w:rsidRPr="003516DA">
        <w:rPr>
          <w:rFonts w:ascii="Sylfaen" w:hAnsi="Sylfaen" w:cs="Arial Unicode"/>
          <w:sz w:val="20"/>
          <w:lang w:val="af-ZA"/>
        </w:rPr>
        <w:t xml:space="preserve"> </w:t>
      </w:r>
      <w:r w:rsidRPr="006E68AD">
        <w:rPr>
          <w:rFonts w:ascii="Sylfaen" w:hAnsi="Sylfaen" w:cs="Sylfaen"/>
          <w:sz w:val="20"/>
          <w:lang w:val="ru-RU"/>
        </w:rPr>
        <w:t>ներկայացնելու</w:t>
      </w:r>
      <w:r w:rsidRPr="003516DA">
        <w:rPr>
          <w:rFonts w:ascii="Sylfaen" w:hAnsi="Sylfaen" w:cs="Arial Unicode"/>
          <w:sz w:val="20"/>
          <w:lang w:val="af-ZA"/>
        </w:rPr>
        <w:t xml:space="preserve"> </w:t>
      </w:r>
      <w:r w:rsidRPr="006E68AD">
        <w:rPr>
          <w:rFonts w:ascii="Sylfaen" w:hAnsi="Sylfaen" w:cs="Sylfaen"/>
          <w:sz w:val="20"/>
          <w:lang w:val="ru-RU"/>
        </w:rPr>
        <w:t>վերջնաժամկետը</w:t>
      </w:r>
      <w:r w:rsidRPr="003516DA">
        <w:rPr>
          <w:rFonts w:ascii="Sylfaen" w:hAnsi="Sylfaen" w:cs="Arial Unicode"/>
          <w:sz w:val="20"/>
          <w:lang w:val="af-ZA"/>
        </w:rPr>
        <w:t xml:space="preserve"> </w:t>
      </w:r>
      <w:r w:rsidRPr="006E68AD">
        <w:rPr>
          <w:rFonts w:ascii="Sylfaen" w:hAnsi="Sylfaen" w:cs="Sylfaen"/>
          <w:sz w:val="20"/>
          <w:lang w:val="ru-RU"/>
        </w:rPr>
        <w:t>հաշվվում</w:t>
      </w:r>
      <w:r w:rsidRPr="003516DA">
        <w:rPr>
          <w:rFonts w:ascii="Sylfaen" w:hAnsi="Sylfaen" w:cs="Arial Unicode"/>
          <w:sz w:val="20"/>
          <w:lang w:val="af-ZA"/>
        </w:rPr>
        <w:t xml:space="preserve"> </w:t>
      </w:r>
      <w:r w:rsidRPr="006E68AD">
        <w:rPr>
          <w:rFonts w:ascii="Sylfaen" w:hAnsi="Sylfaen" w:cs="Sylfaen"/>
          <w:sz w:val="20"/>
          <w:lang w:val="ru-RU"/>
        </w:rPr>
        <w:t>է</w:t>
      </w:r>
      <w:r w:rsidRPr="003516DA">
        <w:rPr>
          <w:rFonts w:ascii="Sylfaen" w:hAnsi="Sylfaen" w:cs="Arial Unicode"/>
          <w:sz w:val="20"/>
          <w:lang w:val="af-ZA"/>
        </w:rPr>
        <w:t xml:space="preserve"> </w:t>
      </w:r>
      <w:r w:rsidRPr="006E68AD">
        <w:rPr>
          <w:rFonts w:ascii="Sylfaen" w:hAnsi="Sylfaen" w:cs="Sylfaen"/>
          <w:sz w:val="20"/>
          <w:lang w:val="ru-RU"/>
        </w:rPr>
        <w:t>այդ</w:t>
      </w:r>
      <w:r w:rsidRPr="003516DA">
        <w:rPr>
          <w:rFonts w:ascii="Sylfaen" w:hAnsi="Sylfaen" w:cs="Arial Unicode"/>
          <w:sz w:val="20"/>
          <w:lang w:val="af-ZA"/>
        </w:rPr>
        <w:t xml:space="preserve"> </w:t>
      </w:r>
      <w:r w:rsidRPr="006E68AD">
        <w:rPr>
          <w:rFonts w:ascii="Sylfaen" w:hAnsi="Sylfaen" w:cs="Sylfaen"/>
          <w:sz w:val="20"/>
          <w:lang w:val="ru-RU"/>
        </w:rPr>
        <w:t>փոփոխությունների</w:t>
      </w:r>
      <w:r w:rsidRPr="003516DA">
        <w:rPr>
          <w:rFonts w:ascii="Sylfaen" w:hAnsi="Sylfaen" w:cs="Arial Unicode"/>
          <w:sz w:val="20"/>
          <w:lang w:val="af-ZA"/>
        </w:rPr>
        <w:t xml:space="preserve"> </w:t>
      </w:r>
      <w:r w:rsidRPr="006E68AD">
        <w:rPr>
          <w:rFonts w:ascii="Sylfaen" w:hAnsi="Sylfaen" w:cs="Sylfaen"/>
          <w:sz w:val="20"/>
          <w:lang w:val="ru-RU"/>
        </w:rPr>
        <w:t>մասին</w:t>
      </w:r>
      <w:r w:rsidRPr="003516DA">
        <w:rPr>
          <w:rFonts w:ascii="Sylfaen" w:hAnsi="Sylfaen" w:cs="Arial Unicode"/>
          <w:sz w:val="20"/>
          <w:lang w:val="af-ZA"/>
        </w:rPr>
        <w:t xml:space="preserve"> </w:t>
      </w:r>
      <w:r w:rsidRPr="006E68AD">
        <w:rPr>
          <w:rFonts w:ascii="Sylfaen" w:hAnsi="Sylfaen" w:cs="Sylfaen"/>
          <w:sz w:val="20"/>
          <w:lang w:val="ru-RU"/>
        </w:rPr>
        <w:t>տեղեկագրում</w:t>
      </w:r>
      <w:r w:rsidRPr="003516DA">
        <w:rPr>
          <w:rFonts w:ascii="Sylfaen" w:hAnsi="Sylfaen" w:cs="Arial"/>
          <w:sz w:val="20"/>
          <w:lang w:val="af-ZA"/>
        </w:rPr>
        <w:t xml:space="preserve"> </w:t>
      </w:r>
      <w:r w:rsidRPr="006E68AD">
        <w:rPr>
          <w:rFonts w:ascii="Sylfaen" w:hAnsi="Sylfaen" w:cs="Sylfaen"/>
          <w:sz w:val="20"/>
          <w:lang w:val="ru-RU"/>
        </w:rPr>
        <w:t>հայտարարության</w:t>
      </w:r>
      <w:r w:rsidRPr="003516DA">
        <w:rPr>
          <w:rFonts w:ascii="Sylfaen" w:hAnsi="Sylfaen" w:cs="Arial Unicode"/>
          <w:sz w:val="20"/>
          <w:lang w:val="af-ZA"/>
        </w:rPr>
        <w:t xml:space="preserve"> </w:t>
      </w:r>
      <w:r w:rsidRPr="006E68AD">
        <w:rPr>
          <w:rFonts w:ascii="Sylfaen" w:hAnsi="Sylfaen" w:cs="Sylfaen"/>
          <w:sz w:val="20"/>
          <w:lang w:val="ru-RU"/>
        </w:rPr>
        <w:t>հրապարակման</w:t>
      </w:r>
      <w:r w:rsidRPr="003516DA">
        <w:rPr>
          <w:rFonts w:ascii="Sylfaen" w:hAnsi="Sylfaen" w:cs="Arial Unicode"/>
          <w:sz w:val="20"/>
          <w:lang w:val="af-ZA"/>
        </w:rPr>
        <w:t xml:space="preserve"> </w:t>
      </w:r>
      <w:r w:rsidRPr="006E68AD">
        <w:rPr>
          <w:rFonts w:ascii="Sylfaen" w:hAnsi="Sylfaen" w:cs="Sylfaen"/>
          <w:sz w:val="20"/>
          <w:lang w:val="ru-RU"/>
        </w:rPr>
        <w:t>օրվանից</w:t>
      </w:r>
      <w:r w:rsidR="004D5671" w:rsidRPr="006E68AD">
        <w:rPr>
          <w:rFonts w:ascii="Sylfaen" w:hAnsi="Sylfaen" w:cs="Tahoma"/>
          <w:sz w:val="20"/>
          <w:lang w:val="ru-RU"/>
        </w:rPr>
        <w:t>։</w:t>
      </w:r>
      <w:r w:rsidRPr="003516DA">
        <w:rPr>
          <w:rFonts w:ascii="Sylfaen" w:hAnsi="Sylfaen" w:cs="Arial Unicode"/>
          <w:sz w:val="20"/>
          <w:lang w:val="af-ZA"/>
        </w:rPr>
        <w:t xml:space="preserve"> </w:t>
      </w:r>
    </w:p>
    <w:p w:rsidR="00B051BE" w:rsidRPr="003516DA" w:rsidRDefault="00096865" w:rsidP="00096865">
      <w:pPr>
        <w:jc w:val="center"/>
        <w:rPr>
          <w:rFonts w:ascii="Sylfaen" w:hAnsi="Sylfaen"/>
          <w:b/>
          <w:sz w:val="20"/>
          <w:lang w:val="af-ZA"/>
        </w:rPr>
      </w:pPr>
      <w:r w:rsidRPr="003516DA">
        <w:rPr>
          <w:rFonts w:ascii="Sylfaen" w:hAnsi="Sylfaen" w:cs="Arial Unicode"/>
          <w:sz w:val="20"/>
          <w:lang w:val="af-ZA"/>
        </w:rPr>
        <w:br/>
      </w:r>
    </w:p>
    <w:p w:rsidR="00096865" w:rsidRPr="006E68AD" w:rsidRDefault="00955A1E" w:rsidP="00037DDE">
      <w:pPr>
        <w:jc w:val="center"/>
        <w:rPr>
          <w:rFonts w:ascii="Sylfaen" w:hAnsi="Sylfaen" w:cs="Arial"/>
          <w:b/>
          <w:sz w:val="20"/>
        </w:rPr>
      </w:pPr>
      <w:r w:rsidRPr="006E68AD">
        <w:rPr>
          <w:rFonts w:ascii="Sylfaen" w:hAnsi="Sylfaen"/>
          <w:b/>
          <w:sz w:val="20"/>
        </w:rPr>
        <w:t xml:space="preserve">4.  </w:t>
      </w:r>
      <w:r w:rsidRPr="006E68AD">
        <w:rPr>
          <w:rFonts w:ascii="Sylfaen" w:hAnsi="Sylfaen" w:cs="Sylfaen"/>
          <w:b/>
          <w:sz w:val="20"/>
        </w:rPr>
        <w:t>ՀԱՅՏԸ</w:t>
      </w:r>
      <w:r w:rsidRPr="006E68AD">
        <w:rPr>
          <w:rFonts w:ascii="Sylfaen" w:hAnsi="Sylfaen" w:cs="Arial"/>
          <w:b/>
          <w:sz w:val="20"/>
        </w:rPr>
        <w:t xml:space="preserve"> </w:t>
      </w:r>
      <w:r w:rsidRPr="006E68AD">
        <w:rPr>
          <w:rFonts w:ascii="Sylfaen" w:hAnsi="Sylfaen" w:cs="Sylfaen"/>
          <w:b/>
          <w:sz w:val="20"/>
        </w:rPr>
        <w:t>ՆԵՐԿԱՅԱՑՆԵԼՈՒ</w:t>
      </w:r>
      <w:r w:rsidRPr="006E68AD">
        <w:rPr>
          <w:rFonts w:ascii="Sylfaen" w:hAnsi="Sylfaen" w:cs="Arial"/>
          <w:b/>
          <w:sz w:val="20"/>
        </w:rPr>
        <w:t xml:space="preserve"> </w:t>
      </w:r>
      <w:r w:rsidRPr="006E68AD">
        <w:rPr>
          <w:rFonts w:ascii="Sylfaen" w:hAnsi="Sylfaen" w:cs="Sylfaen"/>
          <w:b/>
          <w:sz w:val="20"/>
        </w:rPr>
        <w:t>ԿԱՐԳԸ</w:t>
      </w:r>
    </w:p>
    <w:p w:rsidR="00096865" w:rsidRPr="006E68AD" w:rsidRDefault="00096865" w:rsidP="00037DDE">
      <w:pPr>
        <w:jc w:val="center"/>
        <w:rPr>
          <w:rFonts w:ascii="Sylfaen" w:hAnsi="Sylfaen"/>
          <w:b/>
          <w:sz w:val="20"/>
        </w:rPr>
      </w:pPr>
      <w:r w:rsidRPr="006E68AD">
        <w:rPr>
          <w:rFonts w:ascii="Sylfaen" w:hAnsi="Sylfaen"/>
          <w:b/>
          <w:sz w:val="20"/>
        </w:rPr>
        <w:t xml:space="preserve">  </w:t>
      </w:r>
    </w:p>
    <w:p w:rsidR="00096865" w:rsidRPr="006E68AD" w:rsidRDefault="00096865" w:rsidP="00037DDE">
      <w:pPr>
        <w:ind w:firstLine="567"/>
        <w:jc w:val="both"/>
        <w:rPr>
          <w:rFonts w:ascii="Sylfaen" w:hAnsi="Sylfaen"/>
          <w:sz w:val="20"/>
        </w:rPr>
      </w:pPr>
      <w:r w:rsidRPr="006E68AD">
        <w:rPr>
          <w:rFonts w:ascii="Sylfaen" w:hAnsi="Sylfaen"/>
          <w:sz w:val="20"/>
        </w:rPr>
        <w:lastRenderedPageBreak/>
        <w:t>4</w:t>
      </w:r>
      <w:r w:rsidRPr="006E68AD">
        <w:rPr>
          <w:rFonts w:ascii="Sylfaen" w:hAnsi="Sylfaen" w:cs="Sylfaen"/>
          <w:sz w:val="20"/>
        </w:rPr>
        <w:t xml:space="preserve">.1 </w:t>
      </w:r>
      <w:r w:rsidRPr="006E68AD">
        <w:rPr>
          <w:rFonts w:ascii="Sylfaen" w:hAnsi="Sylfaen" w:cs="Sylfaen"/>
          <w:sz w:val="20"/>
          <w:lang w:val="ru-RU"/>
        </w:rPr>
        <w:t>Սույն</w:t>
      </w:r>
      <w:r w:rsidRPr="006E68AD">
        <w:rPr>
          <w:rFonts w:ascii="Sylfaen" w:hAnsi="Sylfaen" w:cs="Sylfaen"/>
          <w:sz w:val="20"/>
        </w:rPr>
        <w:t xml:space="preserve"> </w:t>
      </w:r>
      <w:r w:rsidRPr="006E68AD">
        <w:rPr>
          <w:rFonts w:ascii="Sylfaen" w:hAnsi="Sylfaen" w:cs="Sylfaen"/>
          <w:sz w:val="20"/>
          <w:lang w:val="ru-RU"/>
        </w:rPr>
        <w:t>ընթացակարգին</w:t>
      </w:r>
      <w:r w:rsidRPr="006E68AD">
        <w:rPr>
          <w:rFonts w:ascii="Sylfaen" w:hAnsi="Sylfaen" w:cs="Sylfaen"/>
          <w:sz w:val="20"/>
        </w:rPr>
        <w:t xml:space="preserve"> </w:t>
      </w:r>
      <w:r w:rsidRPr="006E68AD">
        <w:rPr>
          <w:rFonts w:ascii="Sylfaen" w:hAnsi="Sylfaen" w:cs="Sylfaen"/>
          <w:sz w:val="20"/>
          <w:lang w:val="ru-RU"/>
        </w:rPr>
        <w:t>մասնակցելու</w:t>
      </w:r>
      <w:r w:rsidRPr="006E68AD">
        <w:rPr>
          <w:rFonts w:ascii="Sylfaen" w:hAnsi="Sylfaen" w:cs="Sylfaen"/>
          <w:sz w:val="20"/>
        </w:rPr>
        <w:t xml:space="preserve"> </w:t>
      </w:r>
      <w:r w:rsidRPr="006E68AD">
        <w:rPr>
          <w:rFonts w:ascii="Sylfaen" w:hAnsi="Sylfaen" w:cs="Sylfaen"/>
          <w:sz w:val="20"/>
          <w:lang w:val="ru-RU"/>
        </w:rPr>
        <w:t>համար</w:t>
      </w:r>
      <w:r w:rsidRPr="006E68AD">
        <w:rPr>
          <w:rFonts w:ascii="Sylfaen" w:hAnsi="Sylfaen" w:cs="Sylfaen"/>
          <w:sz w:val="20"/>
        </w:rPr>
        <w:t xml:space="preserve"> </w:t>
      </w:r>
      <w:r w:rsidR="000946A3" w:rsidRPr="006E68AD">
        <w:rPr>
          <w:rFonts w:ascii="Sylfaen" w:hAnsi="Sylfaen" w:cs="Sylfaen"/>
          <w:sz w:val="20"/>
        </w:rPr>
        <w:t>մ</w:t>
      </w:r>
      <w:r w:rsidR="000946A3" w:rsidRPr="006E68AD">
        <w:rPr>
          <w:rFonts w:ascii="Sylfaen" w:hAnsi="Sylfaen" w:cs="Sylfaen"/>
          <w:sz w:val="20"/>
          <w:lang w:val="ru-RU"/>
        </w:rPr>
        <w:t>ասնակիցը</w:t>
      </w:r>
      <w:r w:rsidR="000946A3" w:rsidRPr="006E68AD">
        <w:rPr>
          <w:rFonts w:ascii="Sylfaen" w:hAnsi="Sylfaen" w:cs="Sylfaen"/>
          <w:sz w:val="20"/>
        </w:rPr>
        <w:t xml:space="preserve"> </w:t>
      </w:r>
      <w:r w:rsidR="00926875" w:rsidRPr="006E68AD">
        <w:rPr>
          <w:rFonts w:ascii="Sylfaen" w:hAnsi="Sylfaen" w:cs="Sylfaen"/>
          <w:sz w:val="20"/>
        </w:rPr>
        <w:t xml:space="preserve">հանձնաժողովին ներկայացնում է </w:t>
      </w:r>
      <w:r w:rsidR="000946A3" w:rsidRPr="006E68AD">
        <w:rPr>
          <w:rFonts w:ascii="Sylfaen" w:hAnsi="Sylfaen" w:cs="Sylfaen"/>
          <w:sz w:val="20"/>
        </w:rPr>
        <w:t>հայտ</w:t>
      </w:r>
      <w:r w:rsidR="004D5671" w:rsidRPr="006E68AD">
        <w:rPr>
          <w:rFonts w:ascii="Sylfaen" w:hAnsi="Sylfaen" w:cs="Tahoma"/>
          <w:sz w:val="20"/>
          <w:lang w:val="ru-RU"/>
        </w:rPr>
        <w:t>։</w:t>
      </w:r>
      <w:r w:rsidRPr="006E68AD">
        <w:rPr>
          <w:rFonts w:ascii="Sylfaen" w:hAnsi="Sylfaen"/>
          <w:sz w:val="20"/>
        </w:rPr>
        <w:t xml:space="preserve"> </w:t>
      </w:r>
      <w:r w:rsidR="00220ACB" w:rsidRPr="006E68AD">
        <w:rPr>
          <w:rFonts w:ascii="Sylfaen" w:hAnsi="Sylfaen" w:cs="Sylfaen"/>
          <w:sz w:val="20"/>
        </w:rPr>
        <w:t xml:space="preserve">Հայտը սույն հրավերի հիման վրա </w:t>
      </w:r>
      <w:r w:rsidR="00051B7F" w:rsidRPr="006E68AD">
        <w:rPr>
          <w:rFonts w:ascii="Sylfaen" w:hAnsi="Sylfaen" w:cs="Sylfaen"/>
          <w:sz w:val="20"/>
        </w:rPr>
        <w:t>մ</w:t>
      </w:r>
      <w:r w:rsidR="00220ACB" w:rsidRPr="006E68AD">
        <w:rPr>
          <w:rFonts w:ascii="Sylfaen" w:hAnsi="Sylfaen" w:cs="Sylfaen"/>
          <w:sz w:val="20"/>
        </w:rPr>
        <w:t>ասնակցի կողմից ներկայացվող առաջարկն</w:t>
      </w:r>
      <w:r w:rsidR="005F1F95" w:rsidRPr="006E68AD">
        <w:rPr>
          <w:rFonts w:ascii="Sylfaen" w:hAnsi="Sylfaen" w:cs="Sylfaen"/>
          <w:sz w:val="20"/>
        </w:rPr>
        <w:t xml:space="preserve"> է:</w:t>
      </w:r>
    </w:p>
    <w:p w:rsidR="00486B55" w:rsidRPr="006E68AD" w:rsidRDefault="00096865" w:rsidP="00037DDE">
      <w:pPr>
        <w:pStyle w:val="23"/>
        <w:spacing w:line="240" w:lineRule="auto"/>
        <w:ind w:firstLine="567"/>
        <w:rPr>
          <w:rFonts w:ascii="Sylfaen" w:hAnsi="Sylfaen" w:cs="Sylfaen"/>
          <w:szCs w:val="24"/>
          <w:lang w:val="en-US"/>
        </w:rPr>
      </w:pPr>
      <w:r w:rsidRPr="006E68AD">
        <w:rPr>
          <w:rFonts w:ascii="Sylfaen" w:hAnsi="Sylfaen" w:cs="Sylfaen"/>
        </w:rPr>
        <w:t>Մասնակիցը</w:t>
      </w:r>
      <w:r w:rsidRPr="006E68AD">
        <w:rPr>
          <w:rFonts w:ascii="Sylfaen" w:hAnsi="Sylfaen"/>
          <w:lang w:val="en-US"/>
        </w:rPr>
        <w:t xml:space="preserve"> </w:t>
      </w:r>
      <w:r w:rsidRPr="006E68AD">
        <w:rPr>
          <w:rFonts w:ascii="Sylfaen" w:hAnsi="Sylfaen" w:cs="Sylfaen"/>
        </w:rPr>
        <w:t>կարող</w:t>
      </w:r>
      <w:r w:rsidRPr="006E68AD">
        <w:rPr>
          <w:rFonts w:ascii="Sylfaen" w:hAnsi="Sylfaen"/>
          <w:lang w:val="en-US"/>
        </w:rPr>
        <w:t xml:space="preserve"> </w:t>
      </w:r>
      <w:r w:rsidR="000946A3" w:rsidRPr="006E68AD">
        <w:rPr>
          <w:rFonts w:ascii="Sylfaen" w:hAnsi="Sylfaen" w:cs="Sylfaen"/>
        </w:rPr>
        <w:t>է</w:t>
      </w:r>
      <w:r w:rsidR="000946A3" w:rsidRPr="006E68AD">
        <w:rPr>
          <w:rFonts w:ascii="Sylfaen" w:hAnsi="Sylfaen"/>
          <w:lang w:val="en-US"/>
        </w:rPr>
        <w:t xml:space="preserve"> </w:t>
      </w:r>
      <w:r w:rsidRPr="006E68AD">
        <w:rPr>
          <w:rFonts w:ascii="Sylfaen" w:hAnsi="Sylfaen" w:cs="Sylfaen"/>
        </w:rPr>
        <w:t>հայտ</w:t>
      </w:r>
      <w:r w:rsidRPr="006E68AD">
        <w:rPr>
          <w:rFonts w:ascii="Sylfaen" w:hAnsi="Sylfaen"/>
          <w:lang w:val="en-US"/>
        </w:rPr>
        <w:t xml:space="preserve"> </w:t>
      </w:r>
      <w:r w:rsidRPr="006E68AD">
        <w:rPr>
          <w:rFonts w:ascii="Sylfaen" w:hAnsi="Sylfaen" w:cs="Sylfaen"/>
        </w:rPr>
        <w:t>ներկայացնել</w:t>
      </w:r>
      <w:r w:rsidRPr="006E68AD">
        <w:rPr>
          <w:rFonts w:ascii="Sylfaen" w:hAnsi="Sylfaen"/>
          <w:lang w:val="en-US"/>
        </w:rPr>
        <w:t xml:space="preserve"> </w:t>
      </w:r>
      <w:r w:rsidRPr="006E68AD">
        <w:rPr>
          <w:rFonts w:ascii="Sylfaen" w:hAnsi="Sylfaen" w:cs="Sylfaen"/>
        </w:rPr>
        <w:t>ինչպես</w:t>
      </w:r>
      <w:r w:rsidRPr="006E68AD">
        <w:rPr>
          <w:rFonts w:ascii="Sylfaen" w:hAnsi="Sylfaen"/>
          <w:lang w:val="en-US"/>
        </w:rPr>
        <w:t xml:space="preserve"> </w:t>
      </w:r>
      <w:r w:rsidRPr="006E68AD">
        <w:rPr>
          <w:rFonts w:ascii="Sylfaen" w:hAnsi="Sylfaen" w:cs="Sylfaen"/>
        </w:rPr>
        <w:t>յուրաքանչյուր</w:t>
      </w:r>
      <w:r w:rsidRPr="006E68AD">
        <w:rPr>
          <w:rFonts w:ascii="Sylfaen" w:hAnsi="Sylfaen"/>
          <w:lang w:val="en-US"/>
        </w:rPr>
        <w:t xml:space="preserve"> </w:t>
      </w:r>
      <w:r w:rsidRPr="006E68AD">
        <w:rPr>
          <w:rFonts w:ascii="Sylfaen" w:hAnsi="Sylfaen" w:cs="Sylfaen"/>
        </w:rPr>
        <w:t>չափաբաժնի</w:t>
      </w:r>
      <w:r w:rsidRPr="006E68AD">
        <w:rPr>
          <w:rFonts w:ascii="Sylfaen" w:hAnsi="Sylfaen"/>
          <w:lang w:val="en-US"/>
        </w:rPr>
        <w:t xml:space="preserve">, </w:t>
      </w:r>
      <w:r w:rsidRPr="006E68AD">
        <w:rPr>
          <w:rFonts w:ascii="Sylfaen" w:hAnsi="Sylfaen" w:cs="Sylfaen"/>
        </w:rPr>
        <w:t>այնպես</w:t>
      </w:r>
      <w:r w:rsidRPr="006E68AD">
        <w:rPr>
          <w:rFonts w:ascii="Sylfaen" w:hAnsi="Sylfaen"/>
          <w:lang w:val="en-US"/>
        </w:rPr>
        <w:t xml:space="preserve"> </w:t>
      </w:r>
      <w:r w:rsidRPr="006E68AD">
        <w:rPr>
          <w:rFonts w:ascii="Sylfaen" w:hAnsi="Sylfaen" w:cs="Sylfaen"/>
        </w:rPr>
        <w:t>էլ</w:t>
      </w:r>
      <w:r w:rsidRPr="006E68AD">
        <w:rPr>
          <w:rFonts w:ascii="Sylfaen" w:hAnsi="Sylfaen"/>
          <w:lang w:val="en-US"/>
        </w:rPr>
        <w:t xml:space="preserve"> </w:t>
      </w:r>
      <w:r w:rsidRPr="006E68AD">
        <w:rPr>
          <w:rFonts w:ascii="Sylfaen" w:hAnsi="Sylfaen" w:cs="Sylfaen"/>
        </w:rPr>
        <w:t>մի</w:t>
      </w:r>
      <w:r w:rsidRPr="006E68AD">
        <w:rPr>
          <w:rFonts w:ascii="Sylfaen" w:hAnsi="Sylfaen"/>
          <w:lang w:val="en-US"/>
        </w:rPr>
        <w:t xml:space="preserve"> </w:t>
      </w:r>
      <w:r w:rsidRPr="006E68AD">
        <w:rPr>
          <w:rFonts w:ascii="Sylfaen" w:hAnsi="Sylfaen" w:cs="Sylfaen"/>
        </w:rPr>
        <w:t>քանի</w:t>
      </w:r>
      <w:r w:rsidRPr="006E68AD">
        <w:rPr>
          <w:rFonts w:ascii="Sylfaen" w:hAnsi="Sylfaen"/>
          <w:lang w:val="en-US"/>
        </w:rPr>
        <w:t xml:space="preserve"> </w:t>
      </w:r>
      <w:r w:rsidRPr="006E68AD">
        <w:rPr>
          <w:rFonts w:ascii="Sylfaen" w:hAnsi="Sylfaen" w:cs="Sylfaen"/>
        </w:rPr>
        <w:t>կամ</w:t>
      </w:r>
      <w:r w:rsidRPr="006E68AD">
        <w:rPr>
          <w:rFonts w:ascii="Sylfaen" w:hAnsi="Sylfaen"/>
          <w:lang w:val="en-US"/>
        </w:rPr>
        <w:t xml:space="preserve"> </w:t>
      </w:r>
      <w:r w:rsidRPr="006E68AD">
        <w:rPr>
          <w:rFonts w:ascii="Sylfaen" w:hAnsi="Sylfaen" w:cs="Sylfaen"/>
        </w:rPr>
        <w:t>բոլոր</w:t>
      </w:r>
      <w:r w:rsidRPr="006E68AD">
        <w:rPr>
          <w:rFonts w:ascii="Sylfaen" w:hAnsi="Sylfaen"/>
          <w:lang w:val="en-US"/>
        </w:rPr>
        <w:t xml:space="preserve"> </w:t>
      </w:r>
      <w:r w:rsidRPr="006E68AD">
        <w:rPr>
          <w:rFonts w:ascii="Sylfaen" w:hAnsi="Sylfaen" w:cs="Sylfaen"/>
        </w:rPr>
        <w:t>չափաբաժինների</w:t>
      </w:r>
      <w:r w:rsidRPr="006E68AD">
        <w:rPr>
          <w:rFonts w:ascii="Sylfaen" w:hAnsi="Sylfaen"/>
          <w:lang w:val="en-US"/>
        </w:rPr>
        <w:t xml:space="preserve"> </w:t>
      </w:r>
      <w:r w:rsidRPr="006E68AD">
        <w:rPr>
          <w:rFonts w:ascii="Sylfaen" w:hAnsi="Sylfaen" w:cs="Sylfaen"/>
        </w:rPr>
        <w:t>համար</w:t>
      </w:r>
      <w:r w:rsidR="004D5671" w:rsidRPr="006E68AD">
        <w:rPr>
          <w:rFonts w:ascii="Sylfaen" w:hAnsi="Sylfaen" w:cs="Tahoma"/>
          <w:szCs w:val="24"/>
          <w:lang w:val="ru-RU"/>
        </w:rPr>
        <w:t>։</w:t>
      </w:r>
      <w:r w:rsidRPr="006E68AD">
        <w:rPr>
          <w:rFonts w:ascii="Sylfaen" w:hAnsi="Sylfaen" w:cs="Sylfaen"/>
          <w:szCs w:val="24"/>
          <w:lang w:val="en-US"/>
        </w:rPr>
        <w:t xml:space="preserve">  </w:t>
      </w:r>
    </w:p>
    <w:p w:rsidR="00096865" w:rsidRPr="006E68AD" w:rsidRDefault="000946A3" w:rsidP="00037DDE">
      <w:pPr>
        <w:pStyle w:val="23"/>
        <w:spacing w:line="240" w:lineRule="auto"/>
        <w:ind w:firstLine="567"/>
        <w:rPr>
          <w:rFonts w:ascii="Sylfaen" w:hAnsi="Sylfaen" w:cs="Sylfaen"/>
          <w:szCs w:val="24"/>
          <w:lang w:val="en-US"/>
        </w:rPr>
      </w:pPr>
      <w:r w:rsidRPr="006E68AD">
        <w:rPr>
          <w:rFonts w:ascii="Sylfaen" w:hAnsi="Sylfaen" w:cs="Sylfaen"/>
          <w:szCs w:val="24"/>
          <w:lang w:val="en-US"/>
        </w:rPr>
        <w:t>Հ</w:t>
      </w:r>
      <w:r w:rsidR="00096865" w:rsidRPr="006E68AD">
        <w:rPr>
          <w:rFonts w:ascii="Sylfaen" w:hAnsi="Sylfaen" w:cs="Sylfaen"/>
          <w:szCs w:val="24"/>
          <w:lang w:val="ru-RU"/>
        </w:rPr>
        <w:t>այտը</w:t>
      </w:r>
      <w:r w:rsidR="00096865" w:rsidRPr="006E68AD">
        <w:rPr>
          <w:rFonts w:ascii="Sylfaen" w:hAnsi="Sylfaen" w:cs="Sylfaen"/>
          <w:szCs w:val="24"/>
          <w:lang w:val="en-US"/>
        </w:rPr>
        <w:t xml:space="preserve"> </w:t>
      </w:r>
      <w:r w:rsidR="00096865" w:rsidRPr="006E68AD">
        <w:rPr>
          <w:rFonts w:ascii="Sylfaen" w:hAnsi="Sylfaen" w:cs="Sylfaen"/>
          <w:szCs w:val="24"/>
          <w:lang w:val="ru-RU"/>
        </w:rPr>
        <w:t>ներկայացվում</w:t>
      </w:r>
      <w:r w:rsidR="00096865" w:rsidRPr="006E68AD">
        <w:rPr>
          <w:rFonts w:ascii="Sylfaen" w:hAnsi="Sylfaen" w:cs="Sylfaen"/>
          <w:szCs w:val="24"/>
          <w:lang w:val="en-US"/>
        </w:rPr>
        <w:t xml:space="preserve"> </w:t>
      </w:r>
      <w:r w:rsidRPr="006E68AD">
        <w:rPr>
          <w:rFonts w:ascii="Sylfaen" w:hAnsi="Sylfaen" w:cs="Sylfaen"/>
          <w:szCs w:val="24"/>
          <w:lang w:val="en-US"/>
        </w:rPr>
        <w:t xml:space="preserve">է </w:t>
      </w:r>
      <w:r w:rsidR="00096865" w:rsidRPr="006E68AD">
        <w:rPr>
          <w:rFonts w:ascii="Sylfaen" w:hAnsi="Sylfaen" w:cs="Sylfaen"/>
          <w:szCs w:val="24"/>
          <w:lang w:val="ru-RU"/>
        </w:rPr>
        <w:t>մինչև</w:t>
      </w:r>
      <w:r w:rsidR="00096865" w:rsidRPr="006E68AD">
        <w:rPr>
          <w:rFonts w:ascii="Sylfaen" w:hAnsi="Sylfaen" w:cs="Sylfaen"/>
          <w:szCs w:val="24"/>
          <w:lang w:val="en-US"/>
        </w:rPr>
        <w:t xml:space="preserve"> </w:t>
      </w:r>
      <w:r w:rsidR="00096865" w:rsidRPr="006E68AD">
        <w:rPr>
          <w:rFonts w:ascii="Sylfaen" w:hAnsi="Sylfaen" w:cs="Sylfaen"/>
          <w:szCs w:val="24"/>
          <w:lang w:val="ru-RU"/>
        </w:rPr>
        <w:t>դրա</w:t>
      </w:r>
      <w:r w:rsidR="00096865" w:rsidRPr="006E68AD">
        <w:rPr>
          <w:rFonts w:ascii="Sylfaen" w:hAnsi="Sylfaen" w:cs="Sylfaen"/>
          <w:szCs w:val="24"/>
          <w:lang w:val="en-US"/>
        </w:rPr>
        <w:t xml:space="preserve"> </w:t>
      </w:r>
      <w:r w:rsidR="00096865" w:rsidRPr="006E68AD">
        <w:rPr>
          <w:rFonts w:ascii="Sylfaen" w:hAnsi="Sylfaen" w:cs="Sylfaen"/>
          <w:szCs w:val="24"/>
          <w:lang w:val="ru-RU"/>
        </w:rPr>
        <w:t>համար</w:t>
      </w:r>
      <w:r w:rsidR="00096865" w:rsidRPr="006E68AD">
        <w:rPr>
          <w:rFonts w:ascii="Sylfaen" w:hAnsi="Sylfaen" w:cs="Sylfaen"/>
          <w:szCs w:val="24"/>
          <w:lang w:val="en-US"/>
        </w:rPr>
        <w:t xml:space="preserve"> </w:t>
      </w:r>
      <w:r w:rsidR="00096865" w:rsidRPr="006E68AD">
        <w:rPr>
          <w:rFonts w:ascii="Sylfaen" w:hAnsi="Sylfaen" w:cs="Sylfaen"/>
          <w:szCs w:val="24"/>
          <w:lang w:val="ru-RU"/>
        </w:rPr>
        <w:t>սույն</w:t>
      </w:r>
      <w:r w:rsidR="00096865" w:rsidRPr="006E68AD">
        <w:rPr>
          <w:rFonts w:ascii="Sylfaen" w:hAnsi="Sylfaen" w:cs="Sylfaen"/>
          <w:szCs w:val="24"/>
          <w:lang w:val="en-US"/>
        </w:rPr>
        <w:t xml:space="preserve"> </w:t>
      </w:r>
      <w:r w:rsidR="00096865" w:rsidRPr="006E68AD">
        <w:rPr>
          <w:rFonts w:ascii="Sylfaen" w:hAnsi="Sylfaen" w:cs="Sylfaen"/>
          <w:szCs w:val="24"/>
          <w:lang w:val="ru-RU"/>
        </w:rPr>
        <w:t>հրավերով</w:t>
      </w:r>
      <w:r w:rsidR="00096865" w:rsidRPr="006E68AD">
        <w:rPr>
          <w:rFonts w:ascii="Sylfaen" w:hAnsi="Sylfaen" w:cs="Sylfaen"/>
          <w:szCs w:val="24"/>
          <w:lang w:val="en-US"/>
        </w:rPr>
        <w:t xml:space="preserve"> </w:t>
      </w:r>
      <w:r w:rsidR="00096865" w:rsidRPr="006E68AD">
        <w:rPr>
          <w:rFonts w:ascii="Sylfaen" w:hAnsi="Sylfaen" w:cs="Sylfaen"/>
          <w:szCs w:val="24"/>
          <w:lang w:val="ru-RU"/>
        </w:rPr>
        <w:t>սահմանված</w:t>
      </w:r>
      <w:r w:rsidR="00096865" w:rsidRPr="006E68AD">
        <w:rPr>
          <w:rFonts w:ascii="Sylfaen" w:hAnsi="Sylfaen" w:cs="Sylfaen"/>
          <w:szCs w:val="24"/>
          <w:lang w:val="en-US"/>
        </w:rPr>
        <w:t xml:space="preserve"> </w:t>
      </w:r>
      <w:r w:rsidR="00096865" w:rsidRPr="006E68AD">
        <w:rPr>
          <w:rFonts w:ascii="Sylfaen" w:hAnsi="Sylfaen" w:cs="Sylfaen"/>
          <w:szCs w:val="24"/>
          <w:lang w:val="ru-RU"/>
        </w:rPr>
        <w:t>ժամկետի</w:t>
      </w:r>
      <w:r w:rsidR="00096865" w:rsidRPr="006E68AD">
        <w:rPr>
          <w:rFonts w:ascii="Sylfaen" w:hAnsi="Sylfaen" w:cs="Sylfaen"/>
          <w:szCs w:val="24"/>
          <w:lang w:val="en-US"/>
        </w:rPr>
        <w:t xml:space="preserve"> </w:t>
      </w:r>
      <w:r w:rsidR="00096865" w:rsidRPr="006E68AD">
        <w:rPr>
          <w:rFonts w:ascii="Sylfaen" w:hAnsi="Sylfaen" w:cs="Sylfaen"/>
          <w:szCs w:val="24"/>
          <w:lang w:val="ru-RU"/>
        </w:rPr>
        <w:t>ավարտը</w:t>
      </w:r>
      <w:r w:rsidR="004D5671" w:rsidRPr="006E68AD">
        <w:rPr>
          <w:rFonts w:ascii="Sylfaen" w:hAnsi="Sylfaen" w:cs="Tahoma"/>
          <w:szCs w:val="24"/>
          <w:lang w:val="ru-RU"/>
        </w:rPr>
        <w:t>։</w:t>
      </w:r>
    </w:p>
    <w:p w:rsidR="00096865" w:rsidRPr="006E68AD" w:rsidRDefault="000946A3" w:rsidP="00037DDE">
      <w:pPr>
        <w:pStyle w:val="23"/>
        <w:spacing w:line="240" w:lineRule="auto"/>
        <w:ind w:firstLine="567"/>
        <w:rPr>
          <w:rFonts w:ascii="Sylfaen" w:hAnsi="Sylfaen" w:cs="Sylfaen"/>
          <w:szCs w:val="24"/>
          <w:lang w:val="en-US"/>
        </w:rPr>
      </w:pPr>
      <w:r w:rsidRPr="006E68AD">
        <w:rPr>
          <w:rFonts w:ascii="Sylfaen" w:hAnsi="Sylfaen" w:cs="Sylfaen"/>
          <w:szCs w:val="24"/>
          <w:lang w:val="en-US"/>
        </w:rPr>
        <w:t>Հ</w:t>
      </w:r>
      <w:r w:rsidR="00096865" w:rsidRPr="006E68AD">
        <w:rPr>
          <w:rFonts w:ascii="Sylfaen" w:hAnsi="Sylfaen" w:cs="Sylfaen"/>
          <w:szCs w:val="24"/>
          <w:lang w:val="ru-RU"/>
        </w:rPr>
        <w:t>այտի</w:t>
      </w:r>
      <w:r w:rsidR="00096865" w:rsidRPr="006E68AD">
        <w:rPr>
          <w:rFonts w:ascii="Sylfaen" w:hAnsi="Sylfaen" w:cs="Sylfaen"/>
          <w:szCs w:val="24"/>
          <w:lang w:val="en-US"/>
        </w:rPr>
        <w:t xml:space="preserve"> </w:t>
      </w:r>
      <w:r w:rsidR="00096865" w:rsidRPr="006E68AD">
        <w:rPr>
          <w:rFonts w:ascii="Sylfaen" w:hAnsi="Sylfaen" w:cs="Sylfaen"/>
          <w:szCs w:val="24"/>
          <w:lang w:val="ru-RU"/>
        </w:rPr>
        <w:t>պատրաստման</w:t>
      </w:r>
      <w:r w:rsidR="00096865" w:rsidRPr="006E68AD">
        <w:rPr>
          <w:rFonts w:ascii="Sylfaen" w:hAnsi="Sylfaen" w:cs="Sylfaen"/>
          <w:szCs w:val="24"/>
          <w:lang w:val="en-US"/>
        </w:rPr>
        <w:t xml:space="preserve"> </w:t>
      </w:r>
      <w:r w:rsidR="00096865" w:rsidRPr="006E68AD">
        <w:rPr>
          <w:rFonts w:ascii="Sylfaen" w:hAnsi="Sylfaen" w:cs="Sylfaen"/>
          <w:szCs w:val="24"/>
          <w:lang w:val="ru-RU"/>
        </w:rPr>
        <w:t>կարգը</w:t>
      </w:r>
      <w:r w:rsidR="00096865" w:rsidRPr="006E68AD">
        <w:rPr>
          <w:rFonts w:ascii="Sylfaen" w:hAnsi="Sylfaen" w:cs="Sylfaen"/>
          <w:szCs w:val="24"/>
          <w:lang w:val="en-US"/>
        </w:rPr>
        <w:t xml:space="preserve"> </w:t>
      </w:r>
      <w:r w:rsidR="00096865" w:rsidRPr="006E68AD">
        <w:rPr>
          <w:rFonts w:ascii="Sylfaen" w:hAnsi="Sylfaen" w:cs="Sylfaen"/>
          <w:szCs w:val="24"/>
          <w:lang w:val="ru-RU"/>
        </w:rPr>
        <w:t>նկարագրված</w:t>
      </w:r>
      <w:r w:rsidR="00096865" w:rsidRPr="006E68AD">
        <w:rPr>
          <w:rFonts w:ascii="Sylfaen" w:hAnsi="Sylfaen" w:cs="Sylfaen"/>
          <w:szCs w:val="24"/>
          <w:lang w:val="en-US"/>
        </w:rPr>
        <w:t xml:space="preserve"> </w:t>
      </w:r>
      <w:r w:rsidR="00096865" w:rsidRPr="006E68AD">
        <w:rPr>
          <w:rFonts w:ascii="Sylfaen" w:hAnsi="Sylfaen" w:cs="Sylfaen"/>
          <w:szCs w:val="24"/>
          <w:lang w:val="ru-RU"/>
        </w:rPr>
        <w:t>է</w:t>
      </w:r>
      <w:r w:rsidR="00096865" w:rsidRPr="006E68AD">
        <w:rPr>
          <w:rFonts w:ascii="Sylfaen" w:hAnsi="Sylfaen" w:cs="Sylfaen"/>
          <w:szCs w:val="24"/>
          <w:lang w:val="en-US"/>
        </w:rPr>
        <w:t xml:space="preserve"> </w:t>
      </w:r>
      <w:r w:rsidR="00096865" w:rsidRPr="006E68AD">
        <w:rPr>
          <w:rFonts w:ascii="Sylfaen" w:hAnsi="Sylfaen" w:cs="Sylfaen"/>
          <w:szCs w:val="24"/>
          <w:lang w:val="ru-RU"/>
        </w:rPr>
        <w:t>սույն</w:t>
      </w:r>
      <w:r w:rsidR="00096865" w:rsidRPr="006E68AD">
        <w:rPr>
          <w:rFonts w:ascii="Sylfaen" w:hAnsi="Sylfaen" w:cs="Sylfaen"/>
          <w:szCs w:val="24"/>
          <w:lang w:val="en-US"/>
        </w:rPr>
        <w:t xml:space="preserve"> </w:t>
      </w:r>
      <w:r w:rsidR="00096865" w:rsidRPr="006E68AD">
        <w:rPr>
          <w:rFonts w:ascii="Sylfaen" w:hAnsi="Sylfaen" w:cs="Sylfaen"/>
          <w:szCs w:val="24"/>
          <w:lang w:val="ru-RU"/>
        </w:rPr>
        <w:t>հրավերի</w:t>
      </w:r>
      <w:r w:rsidR="00096865" w:rsidRPr="006E68AD">
        <w:rPr>
          <w:rFonts w:ascii="Sylfaen" w:hAnsi="Sylfaen" w:cs="Sylfaen"/>
          <w:szCs w:val="24"/>
          <w:lang w:val="en-US"/>
        </w:rPr>
        <w:t xml:space="preserve"> </w:t>
      </w:r>
      <w:r w:rsidR="00DD4F48" w:rsidRPr="006E68AD">
        <w:rPr>
          <w:rFonts w:ascii="Sylfaen" w:hAnsi="Sylfaen" w:cs="Sylfaen"/>
          <w:szCs w:val="24"/>
          <w:lang w:val="en-US"/>
        </w:rPr>
        <w:t>2-րդ</w:t>
      </w:r>
      <w:r w:rsidR="00096865" w:rsidRPr="006E68AD">
        <w:rPr>
          <w:rFonts w:ascii="Sylfaen" w:hAnsi="Sylfaen" w:cs="Sylfaen"/>
          <w:szCs w:val="24"/>
          <w:lang w:val="en-US"/>
        </w:rPr>
        <w:t xml:space="preserve"> </w:t>
      </w:r>
      <w:r w:rsidR="00096865" w:rsidRPr="006E68AD">
        <w:rPr>
          <w:rFonts w:ascii="Sylfaen" w:hAnsi="Sylfaen" w:cs="Sylfaen"/>
          <w:szCs w:val="24"/>
          <w:lang w:val="ru-RU"/>
        </w:rPr>
        <w:t>մասում</w:t>
      </w:r>
      <w:r w:rsidR="00096865" w:rsidRPr="006E68AD">
        <w:rPr>
          <w:rFonts w:ascii="Sylfaen" w:hAnsi="Sylfaen" w:cs="Sylfaen"/>
          <w:szCs w:val="24"/>
          <w:lang w:val="en-US"/>
        </w:rPr>
        <w:t xml:space="preserve">` </w:t>
      </w:r>
      <w:r w:rsidR="00455C9B" w:rsidRPr="006E68AD">
        <w:rPr>
          <w:rFonts w:ascii="Sylfaen" w:hAnsi="Sylfaen" w:cs="Sylfaen"/>
          <w:szCs w:val="24"/>
          <w:lang w:val="en-US"/>
        </w:rPr>
        <w:t xml:space="preserve">գնանշման հարցման </w:t>
      </w:r>
      <w:r w:rsidR="00096865" w:rsidRPr="006E68AD">
        <w:rPr>
          <w:rFonts w:ascii="Sylfaen" w:hAnsi="Sylfaen" w:cs="Sylfaen"/>
          <w:szCs w:val="24"/>
          <w:lang w:val="ru-RU"/>
        </w:rPr>
        <w:t>հայտերը</w:t>
      </w:r>
      <w:r w:rsidR="00096865" w:rsidRPr="006E68AD">
        <w:rPr>
          <w:rFonts w:ascii="Sylfaen" w:hAnsi="Sylfaen" w:cs="Sylfaen"/>
          <w:szCs w:val="24"/>
          <w:lang w:val="en-US"/>
        </w:rPr>
        <w:t xml:space="preserve"> </w:t>
      </w:r>
      <w:r w:rsidR="00096865" w:rsidRPr="006E68AD">
        <w:rPr>
          <w:rFonts w:ascii="Sylfaen" w:hAnsi="Sylfaen" w:cs="Sylfaen"/>
          <w:szCs w:val="24"/>
          <w:lang w:val="ru-RU"/>
        </w:rPr>
        <w:t>պատրաստելու</w:t>
      </w:r>
      <w:r w:rsidR="00096865" w:rsidRPr="006E68AD">
        <w:rPr>
          <w:rFonts w:ascii="Sylfaen" w:hAnsi="Sylfaen" w:cs="Sylfaen"/>
          <w:szCs w:val="24"/>
          <w:lang w:val="en-US"/>
        </w:rPr>
        <w:t xml:space="preserve"> </w:t>
      </w:r>
      <w:r w:rsidR="00096865" w:rsidRPr="006E68AD">
        <w:rPr>
          <w:rFonts w:ascii="Sylfaen" w:hAnsi="Sylfaen" w:cs="Sylfaen"/>
          <w:szCs w:val="24"/>
          <w:lang w:val="ru-RU"/>
        </w:rPr>
        <w:t>հրահանգում</w:t>
      </w:r>
      <w:r w:rsidR="004D5671" w:rsidRPr="006E68AD">
        <w:rPr>
          <w:rFonts w:ascii="Sylfaen" w:hAnsi="Sylfaen" w:cs="Tahoma"/>
          <w:szCs w:val="24"/>
          <w:lang w:val="ru-RU"/>
        </w:rPr>
        <w:t>։</w:t>
      </w:r>
    </w:p>
    <w:p w:rsidR="008B1605" w:rsidRPr="006E68AD" w:rsidRDefault="00096865" w:rsidP="00037DDE">
      <w:pPr>
        <w:pStyle w:val="23"/>
        <w:spacing w:line="240" w:lineRule="auto"/>
        <w:ind w:firstLine="567"/>
        <w:rPr>
          <w:rFonts w:ascii="Sylfaen" w:hAnsi="Sylfaen" w:cs="Sylfaen"/>
          <w:szCs w:val="24"/>
          <w:lang w:val="hy-AM"/>
        </w:rPr>
      </w:pPr>
      <w:r w:rsidRPr="006E68AD">
        <w:rPr>
          <w:rFonts w:ascii="Sylfaen" w:hAnsi="Sylfaen" w:cs="Sylfaen"/>
          <w:szCs w:val="24"/>
          <w:lang w:val="en-US"/>
        </w:rPr>
        <w:t xml:space="preserve">4.2  </w:t>
      </w:r>
      <w:r w:rsidR="00C771E7" w:rsidRPr="006E68AD">
        <w:rPr>
          <w:rFonts w:ascii="Sylfaen" w:hAnsi="Sylfaen" w:cs="Sylfaen"/>
          <w:szCs w:val="24"/>
          <w:lang w:val="ru-RU"/>
        </w:rPr>
        <w:t>Ընթացակարգի</w:t>
      </w:r>
      <w:r w:rsidR="00C771E7" w:rsidRPr="006E68AD">
        <w:rPr>
          <w:rFonts w:ascii="Sylfaen" w:hAnsi="Sylfaen" w:cs="Sylfaen"/>
          <w:szCs w:val="24"/>
          <w:lang w:val="en-US"/>
        </w:rPr>
        <w:t xml:space="preserve"> </w:t>
      </w:r>
      <w:r w:rsidR="00C771E7" w:rsidRPr="006E68AD">
        <w:rPr>
          <w:rFonts w:ascii="Sylfaen" w:hAnsi="Sylfaen" w:cs="Sylfaen"/>
          <w:szCs w:val="24"/>
          <w:lang w:val="ru-RU"/>
        </w:rPr>
        <w:t>հայտերն</w:t>
      </w:r>
      <w:r w:rsidR="00C771E7" w:rsidRPr="006E68AD">
        <w:rPr>
          <w:rFonts w:ascii="Sylfaen" w:hAnsi="Sylfaen" w:cs="Sylfaen"/>
          <w:szCs w:val="24"/>
          <w:lang w:val="en-US"/>
        </w:rPr>
        <w:t xml:space="preserve"> </w:t>
      </w:r>
      <w:r w:rsidR="00C771E7" w:rsidRPr="006E68AD">
        <w:rPr>
          <w:rFonts w:ascii="Sylfaen" w:hAnsi="Sylfaen" w:cs="Sylfaen"/>
          <w:szCs w:val="24"/>
          <w:lang w:val="ru-RU"/>
        </w:rPr>
        <w:t>անհրաժեշտ</w:t>
      </w:r>
      <w:r w:rsidR="00C771E7" w:rsidRPr="006E68AD">
        <w:rPr>
          <w:rFonts w:ascii="Sylfaen" w:hAnsi="Sylfaen" w:cs="Sylfaen"/>
          <w:szCs w:val="24"/>
          <w:lang w:val="en-US"/>
        </w:rPr>
        <w:t xml:space="preserve"> </w:t>
      </w:r>
      <w:r w:rsidR="00C771E7" w:rsidRPr="006E68AD">
        <w:rPr>
          <w:rFonts w:ascii="Sylfaen" w:hAnsi="Sylfaen" w:cs="Sylfaen"/>
          <w:szCs w:val="24"/>
          <w:lang w:val="ru-RU"/>
        </w:rPr>
        <w:t>է</w:t>
      </w:r>
      <w:r w:rsidR="00C771E7" w:rsidRPr="006E68AD">
        <w:rPr>
          <w:rFonts w:ascii="Sylfaen" w:hAnsi="Sylfaen" w:cs="Sylfaen"/>
          <w:szCs w:val="24"/>
          <w:lang w:val="en-US"/>
        </w:rPr>
        <w:t xml:space="preserve"> </w:t>
      </w:r>
      <w:r w:rsidR="00C771E7" w:rsidRPr="006E68AD">
        <w:rPr>
          <w:rFonts w:ascii="Sylfaen" w:hAnsi="Sylfaen" w:cs="Sylfaen"/>
          <w:szCs w:val="24"/>
          <w:lang w:val="ru-RU"/>
        </w:rPr>
        <w:t>ներկայացնել</w:t>
      </w:r>
      <w:r w:rsidR="00C771E7" w:rsidRPr="006E68AD">
        <w:rPr>
          <w:rFonts w:ascii="Sylfaen" w:hAnsi="Sylfaen" w:cs="Sylfaen"/>
          <w:szCs w:val="24"/>
          <w:lang w:val="en-US"/>
        </w:rPr>
        <w:t xml:space="preserve"> </w:t>
      </w:r>
      <w:r w:rsidR="00C771E7" w:rsidRPr="006E68AD">
        <w:rPr>
          <w:rFonts w:ascii="Sylfaen" w:hAnsi="Sylfaen" w:cs="Sylfaen"/>
        </w:rPr>
        <w:t>հանձնաժողովին</w:t>
      </w:r>
      <w:r w:rsidR="00C771E7" w:rsidRPr="006E68AD">
        <w:rPr>
          <w:rFonts w:ascii="Sylfaen" w:hAnsi="Sylfaen" w:cs="Sylfaen"/>
          <w:szCs w:val="24"/>
          <w:lang w:val="en-US"/>
        </w:rPr>
        <w:t xml:space="preserve"> </w:t>
      </w:r>
      <w:r w:rsidR="00C771E7" w:rsidRPr="006E68AD">
        <w:rPr>
          <w:rFonts w:ascii="Sylfaen" w:hAnsi="Sylfaen" w:cs="Sylfaen"/>
          <w:szCs w:val="24"/>
          <w:lang w:val="ru-RU"/>
        </w:rPr>
        <w:t>ոչ</w:t>
      </w:r>
      <w:r w:rsidR="00C771E7" w:rsidRPr="006E68AD">
        <w:rPr>
          <w:rFonts w:ascii="Sylfaen" w:hAnsi="Sylfaen" w:cs="Sylfaen"/>
          <w:szCs w:val="24"/>
          <w:lang w:val="en-US"/>
        </w:rPr>
        <w:t xml:space="preserve"> </w:t>
      </w:r>
      <w:r w:rsidR="00C771E7" w:rsidRPr="006E68AD">
        <w:rPr>
          <w:rFonts w:ascii="Sylfaen" w:hAnsi="Sylfaen" w:cs="Sylfaen"/>
          <w:szCs w:val="24"/>
          <w:lang w:val="ru-RU"/>
        </w:rPr>
        <w:t>ուշ</w:t>
      </w:r>
      <w:r w:rsidR="00C771E7" w:rsidRPr="006E68AD">
        <w:rPr>
          <w:rFonts w:ascii="Sylfaen" w:hAnsi="Sylfaen" w:cs="Sylfaen"/>
          <w:szCs w:val="24"/>
          <w:lang w:val="en-US"/>
        </w:rPr>
        <w:t xml:space="preserve">, </w:t>
      </w:r>
      <w:r w:rsidR="00C771E7" w:rsidRPr="006E68AD">
        <w:rPr>
          <w:rFonts w:ascii="Sylfaen" w:hAnsi="Sylfaen" w:cs="Sylfaen"/>
          <w:szCs w:val="24"/>
          <w:lang w:val="ru-RU"/>
        </w:rPr>
        <w:t>քան</w:t>
      </w:r>
      <w:r w:rsidR="00C771E7" w:rsidRPr="006E68AD">
        <w:rPr>
          <w:rFonts w:ascii="Sylfaen" w:hAnsi="Sylfaen" w:cs="Sylfaen"/>
          <w:szCs w:val="24"/>
          <w:lang w:val="en-US"/>
        </w:rPr>
        <w:t xml:space="preserve"> </w:t>
      </w:r>
      <w:r w:rsidR="00C771E7" w:rsidRPr="006E68AD">
        <w:rPr>
          <w:rFonts w:ascii="Sylfaen" w:hAnsi="Sylfaen" w:cs="Sylfaen"/>
          <w:szCs w:val="24"/>
          <w:lang w:val="ru-RU"/>
        </w:rPr>
        <w:t>սույն</w:t>
      </w:r>
      <w:r w:rsidR="00C771E7" w:rsidRPr="006E68AD">
        <w:rPr>
          <w:rFonts w:ascii="Sylfaen" w:hAnsi="Sylfaen" w:cs="Sylfaen"/>
          <w:szCs w:val="24"/>
          <w:lang w:val="en-US"/>
        </w:rPr>
        <w:t xml:space="preserve"> </w:t>
      </w:r>
      <w:r w:rsidR="00C771E7" w:rsidRPr="006E68AD">
        <w:rPr>
          <w:rFonts w:ascii="Sylfaen" w:hAnsi="Sylfaen" w:cs="Sylfaen"/>
          <w:szCs w:val="24"/>
          <w:lang w:val="ru-RU"/>
        </w:rPr>
        <w:t>ընթացակարգի</w:t>
      </w:r>
      <w:r w:rsidR="00C771E7" w:rsidRPr="006E68AD">
        <w:rPr>
          <w:rFonts w:ascii="Sylfaen" w:hAnsi="Sylfaen" w:cs="Sylfaen"/>
          <w:szCs w:val="24"/>
          <w:lang w:val="en-US"/>
        </w:rPr>
        <w:t xml:space="preserve"> </w:t>
      </w:r>
      <w:r w:rsidR="00C771E7" w:rsidRPr="006E68AD">
        <w:rPr>
          <w:rFonts w:ascii="Sylfaen" w:hAnsi="Sylfaen" w:cs="Sylfaen"/>
          <w:szCs w:val="24"/>
          <w:lang w:val="ru-RU"/>
        </w:rPr>
        <w:t>հայտարարությունը</w:t>
      </w:r>
      <w:r w:rsidR="00C771E7" w:rsidRPr="006E68AD">
        <w:rPr>
          <w:rFonts w:ascii="Sylfaen" w:hAnsi="Sylfaen" w:cs="Sylfaen"/>
          <w:szCs w:val="24"/>
          <w:lang w:val="en-US"/>
        </w:rPr>
        <w:t xml:space="preserve"> </w:t>
      </w:r>
      <w:r w:rsidR="00C771E7" w:rsidRPr="006E68AD">
        <w:rPr>
          <w:rFonts w:ascii="Sylfaen" w:hAnsi="Sylfaen" w:cs="Sylfaen"/>
          <w:szCs w:val="24"/>
          <w:lang w:val="ru-RU"/>
        </w:rPr>
        <w:t>և</w:t>
      </w:r>
      <w:r w:rsidR="00C771E7" w:rsidRPr="006E68AD">
        <w:rPr>
          <w:rFonts w:ascii="Sylfaen" w:hAnsi="Sylfaen" w:cs="Sylfaen"/>
          <w:szCs w:val="24"/>
          <w:lang w:val="en-US"/>
        </w:rPr>
        <w:t xml:space="preserve"> </w:t>
      </w:r>
      <w:r w:rsidR="00C771E7" w:rsidRPr="006E68AD">
        <w:rPr>
          <w:rFonts w:ascii="Sylfaen" w:hAnsi="Sylfaen" w:cs="Sylfaen"/>
          <w:szCs w:val="24"/>
          <w:lang w:val="ru-RU"/>
        </w:rPr>
        <w:t>հրավերը</w:t>
      </w:r>
      <w:r w:rsidR="00C771E7" w:rsidRPr="006E68AD">
        <w:rPr>
          <w:rFonts w:ascii="Sylfaen" w:hAnsi="Sylfaen" w:cs="Sylfaen"/>
          <w:szCs w:val="24"/>
          <w:lang w:val="en-US"/>
        </w:rPr>
        <w:t xml:space="preserve"> տեղեկա</w:t>
      </w:r>
      <w:r w:rsidR="00C771E7" w:rsidRPr="006E68AD">
        <w:rPr>
          <w:rFonts w:ascii="Sylfaen" w:hAnsi="Sylfaen" w:cs="Sylfaen"/>
          <w:szCs w:val="24"/>
          <w:lang w:val="ru-RU"/>
        </w:rPr>
        <w:t>գ</w:t>
      </w:r>
      <w:r w:rsidR="00C771E7" w:rsidRPr="006E68AD">
        <w:rPr>
          <w:rFonts w:ascii="Sylfaen" w:hAnsi="Sylfaen" w:cs="Sylfaen"/>
          <w:szCs w:val="24"/>
          <w:lang w:val="en-US"/>
        </w:rPr>
        <w:t>ր</w:t>
      </w:r>
      <w:r w:rsidR="00C771E7" w:rsidRPr="006E68AD">
        <w:rPr>
          <w:rFonts w:ascii="Sylfaen" w:hAnsi="Sylfaen" w:cs="Sylfaen"/>
          <w:szCs w:val="24"/>
          <w:lang w:val="ru-RU"/>
        </w:rPr>
        <w:t>ում</w:t>
      </w:r>
      <w:r w:rsidR="00C771E7" w:rsidRPr="006E68AD">
        <w:rPr>
          <w:rFonts w:ascii="Sylfaen" w:hAnsi="Sylfaen" w:cs="Sylfaen"/>
          <w:szCs w:val="24"/>
          <w:lang w:val="en-US"/>
        </w:rPr>
        <w:t xml:space="preserve"> հ</w:t>
      </w:r>
      <w:r w:rsidR="00C771E7" w:rsidRPr="006E68AD">
        <w:rPr>
          <w:rFonts w:ascii="Sylfaen" w:hAnsi="Sylfaen" w:cs="Sylfaen"/>
          <w:szCs w:val="24"/>
          <w:lang w:val="ru-RU"/>
        </w:rPr>
        <w:t>րապարակվելու</w:t>
      </w:r>
      <w:r w:rsidR="00C771E7" w:rsidRPr="006E68AD">
        <w:rPr>
          <w:rFonts w:ascii="Sylfaen" w:hAnsi="Sylfaen" w:cs="Sylfaen"/>
          <w:szCs w:val="24"/>
          <w:lang w:val="en-US"/>
        </w:rPr>
        <w:t xml:space="preserve"> օրվանից </w:t>
      </w:r>
      <w:r w:rsidR="00C771E7" w:rsidRPr="006E68AD">
        <w:rPr>
          <w:rFonts w:ascii="Sylfaen" w:hAnsi="Sylfaen" w:cs="Sylfaen"/>
          <w:szCs w:val="24"/>
          <w:lang w:val="ru-RU"/>
        </w:rPr>
        <w:t>հաշված</w:t>
      </w:r>
      <w:r w:rsidR="00F73D24" w:rsidRPr="006E68AD">
        <w:rPr>
          <w:rFonts w:ascii="Sylfaen" w:hAnsi="Sylfaen" w:cs="Sylfaen"/>
          <w:szCs w:val="24"/>
          <w:lang w:val="en-US"/>
        </w:rPr>
        <w:t xml:space="preserve"> </w:t>
      </w:r>
      <w:r w:rsidR="00EE5191" w:rsidRPr="006E68AD">
        <w:rPr>
          <w:rFonts w:ascii="Sylfaen" w:hAnsi="Sylfaen" w:cs="Sylfaen"/>
          <w:szCs w:val="24"/>
          <w:lang w:val="en-US"/>
        </w:rPr>
        <w:t>7-</w:t>
      </w:r>
      <w:r w:rsidR="00C771E7" w:rsidRPr="006E68AD">
        <w:rPr>
          <w:rFonts w:ascii="Sylfaen" w:hAnsi="Sylfaen" w:cs="Sylfaen"/>
          <w:szCs w:val="24"/>
          <w:lang w:val="ru-RU"/>
        </w:rPr>
        <w:t>րդ</w:t>
      </w:r>
      <w:r w:rsidR="00C771E7" w:rsidRPr="006E68AD">
        <w:rPr>
          <w:rFonts w:ascii="Sylfaen" w:hAnsi="Sylfaen" w:cs="Sylfaen"/>
          <w:szCs w:val="24"/>
          <w:lang w:val="en-US"/>
        </w:rPr>
        <w:t xml:space="preserve"> </w:t>
      </w:r>
      <w:r w:rsidR="00C771E7" w:rsidRPr="006E68AD">
        <w:rPr>
          <w:rFonts w:ascii="Sylfaen" w:hAnsi="Sylfaen" w:cs="Sylfaen"/>
          <w:szCs w:val="24"/>
          <w:lang w:val="ru-RU"/>
        </w:rPr>
        <w:t>օրվա</w:t>
      </w:r>
      <w:r w:rsidR="00C771E7" w:rsidRPr="006E68AD">
        <w:rPr>
          <w:rFonts w:ascii="Sylfaen" w:hAnsi="Sylfaen" w:cs="Sylfaen"/>
          <w:szCs w:val="24"/>
          <w:lang w:val="en-US"/>
        </w:rPr>
        <w:t xml:space="preserve"> </w:t>
      </w:r>
      <w:r w:rsidR="00C771E7" w:rsidRPr="006E68AD">
        <w:rPr>
          <w:rFonts w:ascii="Sylfaen" w:hAnsi="Sylfaen" w:cs="Sylfaen"/>
          <w:szCs w:val="24"/>
          <w:lang w:val="ru-RU"/>
        </w:rPr>
        <w:t>ժամը</w:t>
      </w:r>
      <w:r w:rsidR="00C771E7" w:rsidRPr="006E68AD">
        <w:rPr>
          <w:rFonts w:ascii="Sylfaen" w:hAnsi="Sylfaen" w:cs="Sylfaen"/>
          <w:szCs w:val="24"/>
          <w:lang w:val="en-US"/>
        </w:rPr>
        <w:t xml:space="preserve"> </w:t>
      </w:r>
      <w:r w:rsidR="002C0ED2" w:rsidRPr="006E68AD">
        <w:rPr>
          <w:rFonts w:ascii="Sylfaen" w:hAnsi="Sylfaen" w:cs="Sylfaen"/>
          <w:szCs w:val="24"/>
          <w:lang w:val="en-US"/>
        </w:rPr>
        <w:t>15:00</w:t>
      </w:r>
      <w:r w:rsidR="00C771E7" w:rsidRPr="006E68AD">
        <w:rPr>
          <w:rFonts w:ascii="Sylfaen" w:hAnsi="Sylfaen" w:cs="Sylfaen"/>
          <w:szCs w:val="24"/>
          <w:lang w:val="en-US"/>
        </w:rPr>
        <w:t>-</w:t>
      </w:r>
      <w:r w:rsidR="00C771E7" w:rsidRPr="006E68AD">
        <w:rPr>
          <w:rFonts w:ascii="Sylfaen" w:hAnsi="Sylfaen" w:cs="Sylfaen"/>
          <w:szCs w:val="24"/>
          <w:lang w:val="ru-RU"/>
        </w:rPr>
        <w:t>ն</w:t>
      </w:r>
      <w:r w:rsidR="00C771E7" w:rsidRPr="006E68AD">
        <w:rPr>
          <w:rFonts w:ascii="Sylfaen" w:hAnsi="Sylfaen" w:cs="Sylfaen"/>
          <w:szCs w:val="24"/>
          <w:lang w:val="en-US"/>
        </w:rPr>
        <w:t xml:space="preserve">, </w:t>
      </w:r>
      <w:r w:rsidR="00EE5191" w:rsidRPr="006E68AD">
        <w:rPr>
          <w:rFonts w:ascii="Sylfaen" w:hAnsi="Sylfaen" w:cs="Sylfaen"/>
          <w:szCs w:val="24"/>
          <w:lang w:val="en-US"/>
        </w:rPr>
        <w:t xml:space="preserve"> Արարատի</w:t>
      </w:r>
      <w:r w:rsidR="0073715B" w:rsidRPr="006E68AD">
        <w:rPr>
          <w:rFonts w:ascii="Sylfaen" w:hAnsi="Sylfaen" w:cs="Sylfaen"/>
          <w:szCs w:val="24"/>
          <w:lang w:val="en-US"/>
        </w:rPr>
        <w:t xml:space="preserve"> </w:t>
      </w:r>
      <w:r w:rsidR="00EE5191" w:rsidRPr="006E68AD">
        <w:rPr>
          <w:rFonts w:ascii="Sylfaen" w:hAnsi="Sylfaen" w:cs="Sylfaen"/>
          <w:szCs w:val="24"/>
          <w:lang w:val="en-US"/>
        </w:rPr>
        <w:t xml:space="preserve">մարզ, գ. </w:t>
      </w:r>
      <w:r w:rsidR="00F75A86">
        <w:rPr>
          <w:rFonts w:ascii="Sylfaen" w:hAnsi="Sylfaen" w:cs="Sylfaen"/>
          <w:szCs w:val="24"/>
          <w:lang w:val="en-US"/>
        </w:rPr>
        <w:t>Դալար</w:t>
      </w:r>
      <w:r w:rsidR="002C0ED2" w:rsidRPr="006E68AD">
        <w:rPr>
          <w:rFonts w:ascii="Sylfaen" w:hAnsi="Sylfaen" w:cs="Sylfaen"/>
          <w:szCs w:val="24"/>
          <w:lang w:val="en-US"/>
        </w:rPr>
        <w:t xml:space="preserve">, </w:t>
      </w:r>
      <w:r w:rsidR="00F75A86">
        <w:rPr>
          <w:rFonts w:ascii="Sylfaen" w:hAnsi="Sylfaen" w:cs="Sylfaen"/>
          <w:szCs w:val="24"/>
          <w:lang w:val="en-US"/>
        </w:rPr>
        <w:t>Կոմիտասի 49</w:t>
      </w:r>
      <w:r w:rsidR="00C771E7" w:rsidRPr="006E68AD">
        <w:rPr>
          <w:rFonts w:ascii="Sylfaen" w:hAnsi="Sylfaen" w:cs="Sylfaen"/>
          <w:szCs w:val="24"/>
          <w:lang w:val="en-US"/>
        </w:rPr>
        <w:t xml:space="preserve"> </w:t>
      </w:r>
      <w:r w:rsidR="00C771E7" w:rsidRPr="006E68AD">
        <w:rPr>
          <w:rFonts w:ascii="Sylfaen" w:hAnsi="Sylfaen" w:cs="Sylfaen"/>
          <w:szCs w:val="24"/>
          <w:lang w:val="ru-RU"/>
        </w:rPr>
        <w:t>հասցեով</w:t>
      </w:r>
      <w:r w:rsidR="00C771E7" w:rsidRPr="006E68AD">
        <w:rPr>
          <w:rFonts w:ascii="Sylfaen" w:hAnsi="Sylfaen" w:cs="Sylfaen"/>
          <w:szCs w:val="24"/>
          <w:lang w:val="en-US"/>
        </w:rPr>
        <w:t>:</w:t>
      </w:r>
    </w:p>
    <w:p w:rsidR="00C771E7" w:rsidRPr="006E68AD" w:rsidRDefault="00C771E7" w:rsidP="00C771E7">
      <w:pPr>
        <w:pStyle w:val="23"/>
        <w:spacing w:line="240" w:lineRule="auto"/>
        <w:ind w:firstLine="567"/>
        <w:rPr>
          <w:rFonts w:ascii="Sylfaen" w:hAnsi="Sylfaen" w:cs="Sylfaen"/>
          <w:szCs w:val="24"/>
          <w:lang w:val="hy-AM"/>
        </w:rPr>
      </w:pPr>
      <w:r w:rsidRPr="006E68AD">
        <w:rPr>
          <w:rFonts w:ascii="Sylfaen" w:hAnsi="Sylfaen" w:cs="Sylfaen"/>
          <w:szCs w:val="24"/>
          <w:lang w:val="hy-AM"/>
        </w:rPr>
        <w:t xml:space="preserve">Ընթացակարգի հայտերը ստանում և հայտերի գրանցամատյանում գրանցում է հանձնաժողովի քարտուղար </w:t>
      </w:r>
      <w:r w:rsidR="00F321AD">
        <w:rPr>
          <w:rFonts w:ascii="Sylfaen" w:hAnsi="Sylfaen" w:cs="Sylfaen"/>
          <w:sz w:val="24"/>
          <w:szCs w:val="24"/>
        </w:rPr>
        <w:t>Արևիկ Ստեփանյանը</w:t>
      </w:r>
      <w:r w:rsidRPr="006E68AD">
        <w:rPr>
          <w:rFonts w:ascii="Sylfaen" w:hAnsi="Sylfaen" w:cs="Tahoma"/>
          <w:szCs w:val="24"/>
          <w:lang w:val="hy-AM"/>
        </w:rPr>
        <w:t>։</w:t>
      </w:r>
      <w:r w:rsidRPr="006E68AD">
        <w:rPr>
          <w:rFonts w:ascii="Sylfaen" w:hAnsi="Sylfaen"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2249A2" w:rsidRPr="003516DA" w:rsidRDefault="00B67CCD" w:rsidP="00037DDE">
      <w:pPr>
        <w:pStyle w:val="23"/>
        <w:spacing w:line="240" w:lineRule="auto"/>
        <w:ind w:firstLine="567"/>
        <w:rPr>
          <w:ins w:id="1" w:author="Sergey Shahnazaryan" w:date="2019-05-15T10:01:00Z"/>
          <w:rFonts w:ascii="Sylfaen" w:hAnsi="Sylfaen" w:cs="Sylfaen"/>
          <w:szCs w:val="24"/>
          <w:lang w:val="hy-AM"/>
        </w:rPr>
      </w:pPr>
      <w:r w:rsidRPr="006E68AD">
        <w:rPr>
          <w:rFonts w:ascii="Sylfaen" w:hAnsi="Sylfaen" w:cs="Sylfaen"/>
          <w:szCs w:val="24"/>
          <w:lang w:val="hy-AM"/>
        </w:rPr>
        <w:t>4.</w:t>
      </w:r>
      <w:r w:rsidR="0028726A" w:rsidRPr="006E68AD">
        <w:rPr>
          <w:rFonts w:ascii="Sylfaen" w:hAnsi="Sylfaen" w:cs="Sylfaen"/>
          <w:szCs w:val="24"/>
          <w:lang w:val="hy-AM"/>
        </w:rPr>
        <w:t xml:space="preserve">3 </w:t>
      </w:r>
      <w:r w:rsidRPr="006E68AD">
        <w:rPr>
          <w:rFonts w:ascii="Sylfaen" w:hAnsi="Sylfaen" w:cs="Sylfaen"/>
          <w:szCs w:val="24"/>
          <w:lang w:val="hy-AM"/>
        </w:rPr>
        <w:t>Մասնակիցը հայտով ներկայացնում է</w:t>
      </w:r>
      <w:ins w:id="2" w:author="Sergey Shahnazaryan" w:date="2019-05-15T10:01:00Z">
        <w:r w:rsidR="002249A2" w:rsidRPr="003516DA">
          <w:rPr>
            <w:rFonts w:ascii="Sylfaen" w:hAnsi="Sylfaen" w:cs="Sylfaen"/>
            <w:szCs w:val="24"/>
            <w:lang w:val="hy-AM"/>
          </w:rPr>
          <w:t>՝</w:t>
        </w:r>
      </w:ins>
    </w:p>
    <w:p w:rsidR="00B67CCD" w:rsidRPr="006E68AD" w:rsidRDefault="002249A2" w:rsidP="00037DDE">
      <w:pPr>
        <w:pStyle w:val="23"/>
        <w:spacing w:line="240" w:lineRule="auto"/>
        <w:ind w:firstLine="567"/>
        <w:rPr>
          <w:rFonts w:ascii="Sylfaen" w:hAnsi="Sylfaen" w:cs="Sylfaen"/>
          <w:szCs w:val="24"/>
          <w:lang w:val="hy-AM"/>
        </w:rPr>
      </w:pPr>
      <w:bookmarkStart w:id="3" w:name="_Hlk9261647"/>
      <w:r w:rsidRPr="003516DA">
        <w:rPr>
          <w:rFonts w:ascii="Sylfaen" w:hAnsi="Sylfaen" w:cs="Sylfaen"/>
          <w:szCs w:val="24"/>
          <w:lang w:val="hy-AM"/>
        </w:rPr>
        <w:t xml:space="preserve"> 1) իր կողմից հաստատված՝ սույն հրավերի 2-րդ մասի </w:t>
      </w:r>
      <w:r w:rsidR="00756756" w:rsidRPr="003516DA">
        <w:rPr>
          <w:rFonts w:ascii="Sylfaen" w:hAnsi="Sylfaen" w:cs="Sylfaen"/>
          <w:szCs w:val="24"/>
          <w:lang w:val="hy-AM"/>
        </w:rPr>
        <w:t>2.1 կ</w:t>
      </w:r>
      <w:r w:rsidRPr="003516DA">
        <w:rPr>
          <w:rFonts w:ascii="Sylfaen" w:hAnsi="Sylfaen" w:cs="Sylfaen"/>
          <w:szCs w:val="24"/>
          <w:lang w:val="hy-AM"/>
        </w:rPr>
        <w:t>ետով նախատեսված դիմում-հայտարարություն, որը ներառում է</w:t>
      </w:r>
      <w:r w:rsidR="00B67CCD" w:rsidRPr="006E68AD">
        <w:rPr>
          <w:rFonts w:ascii="Sylfaen" w:hAnsi="Sylfaen" w:cs="Sylfaen"/>
          <w:szCs w:val="24"/>
          <w:lang w:val="hy-AM"/>
        </w:rPr>
        <w:t>`</w:t>
      </w:r>
    </w:p>
    <w:p w:rsidR="002249A2" w:rsidRPr="006E68AD" w:rsidRDefault="002249A2" w:rsidP="00403E97">
      <w:pPr>
        <w:pStyle w:val="23"/>
        <w:spacing w:line="240" w:lineRule="auto"/>
        <w:ind w:firstLine="567"/>
        <w:rPr>
          <w:rFonts w:ascii="Sylfaen" w:hAnsi="Sylfaen" w:cs="Sylfaen"/>
          <w:szCs w:val="24"/>
          <w:lang w:val="hy-AM"/>
        </w:rPr>
      </w:pPr>
      <w:r w:rsidRPr="006E68AD">
        <w:rPr>
          <w:rFonts w:ascii="Sylfaen" w:hAnsi="Sylfaen" w:cs="Sylfaen"/>
          <w:szCs w:val="24"/>
          <w:lang w:val="hy-AM"/>
        </w:rPr>
        <w:t>ա</w:t>
      </w:r>
      <w:r w:rsidR="003E3FD0" w:rsidRPr="006E68AD">
        <w:rPr>
          <w:rFonts w:ascii="Sylfaen" w:hAnsi="Sylfaen" w:cs="Sylfaen"/>
          <w:szCs w:val="24"/>
          <w:lang w:val="hy-AM"/>
        </w:rPr>
        <w:t>)</w:t>
      </w:r>
      <w:r w:rsidR="00B67CCD" w:rsidRPr="006E68AD">
        <w:rPr>
          <w:rFonts w:ascii="Sylfaen" w:hAnsi="Sylfaen" w:cs="Sylfaen"/>
          <w:szCs w:val="24"/>
          <w:lang w:val="hy-AM"/>
        </w:rPr>
        <w:t xml:space="preserve"> </w:t>
      </w:r>
      <w:r w:rsidRPr="006E68AD">
        <w:rPr>
          <w:rFonts w:ascii="Sylfaen" w:hAnsi="Sylfaen" w:cs="Sylfaen"/>
          <w:szCs w:val="24"/>
          <w:lang w:val="hy-AM"/>
        </w:rPr>
        <w:t>հայտարարություն՝ սույն հրավերով սահմանված մասնակ</w:t>
      </w:r>
      <w:r w:rsidRPr="006E68AD">
        <w:rPr>
          <w:rFonts w:ascii="Sylfaen" w:hAnsi="Sylfaen" w:cs="Sylfaen"/>
          <w:szCs w:val="24"/>
          <w:lang w:val="hy-AM"/>
        </w:rPr>
        <w:softHyphen/>
        <w:t>ցության իրավունքի պահանջներին իր տվյալների համապատասխանության մասին.</w:t>
      </w:r>
    </w:p>
    <w:p w:rsidR="002249A2" w:rsidRPr="006E68AD" w:rsidRDefault="002249A2" w:rsidP="00403E97">
      <w:pPr>
        <w:pStyle w:val="23"/>
        <w:spacing w:line="240" w:lineRule="auto"/>
        <w:ind w:firstLine="567"/>
        <w:rPr>
          <w:rFonts w:ascii="Sylfaen" w:hAnsi="Sylfaen" w:cs="Sylfaen"/>
          <w:szCs w:val="24"/>
          <w:lang w:val="hy-AM"/>
        </w:rPr>
      </w:pPr>
      <w:r w:rsidRPr="006E68AD">
        <w:rPr>
          <w:rFonts w:ascii="Sylfaen" w:hAnsi="Sylfaen" w:cs="Sylfaen"/>
          <w:szCs w:val="24"/>
          <w:lang w:val="hy-AM"/>
        </w:rPr>
        <w:t>բ) հայտարարություն՝ սույն հրավերով սահմանված որակավորման չափանիշներին իր տվյալների համապատասխանության մասին.</w:t>
      </w:r>
    </w:p>
    <w:p w:rsidR="002249A2" w:rsidRPr="006E68AD" w:rsidRDefault="002249A2" w:rsidP="00403E97">
      <w:pPr>
        <w:pStyle w:val="23"/>
        <w:spacing w:line="240" w:lineRule="auto"/>
        <w:ind w:firstLine="567"/>
        <w:rPr>
          <w:rFonts w:ascii="Sylfaen" w:hAnsi="Sylfaen" w:cs="Sylfaen"/>
          <w:szCs w:val="24"/>
          <w:lang w:val="hy-AM"/>
        </w:rPr>
      </w:pPr>
      <w:r w:rsidRPr="006E68AD">
        <w:rPr>
          <w:rFonts w:ascii="Sylfaen" w:hAnsi="Sylfaen" w:cs="Sylfaen"/>
          <w:szCs w:val="24"/>
          <w:lang w:val="hy-AM"/>
        </w:rPr>
        <w:t>գ) հայտարարություն սույն ընթացակարգի շրջանակում գերիշխող դիրքի չարաշահման և հակամրցակցային համաձայնության բացակայության մասին</w:t>
      </w:r>
      <w:r w:rsidR="0058223F" w:rsidRPr="006E68AD">
        <w:rPr>
          <w:rFonts w:ascii="Sylfaen" w:hAnsi="Sylfaen" w:cs="Sylfaen"/>
          <w:szCs w:val="24"/>
          <w:lang w:val="hy-AM"/>
        </w:rPr>
        <w:t>.</w:t>
      </w:r>
      <w:r w:rsidRPr="006E68AD">
        <w:rPr>
          <w:rFonts w:ascii="Sylfaen" w:hAnsi="Sylfaen" w:cs="Sylfaen"/>
          <w:szCs w:val="24"/>
          <w:lang w:val="hy-AM"/>
        </w:rPr>
        <w:t xml:space="preserve"> </w:t>
      </w:r>
    </w:p>
    <w:p w:rsidR="0058223F" w:rsidRPr="006E68AD" w:rsidRDefault="0058223F" w:rsidP="00403E97">
      <w:pPr>
        <w:pStyle w:val="23"/>
        <w:spacing w:line="240" w:lineRule="auto"/>
        <w:ind w:firstLine="567"/>
        <w:rPr>
          <w:rFonts w:ascii="Sylfaen" w:hAnsi="Sylfaen" w:cs="Sylfaen"/>
          <w:szCs w:val="24"/>
          <w:lang w:val="hy-AM"/>
        </w:rPr>
      </w:pPr>
      <w:bookmarkStart w:id="4" w:name="_Hlk9261892"/>
      <w:bookmarkEnd w:id="3"/>
      <w:r w:rsidRPr="006E68AD">
        <w:rPr>
          <w:rFonts w:ascii="Sylfaen" w:hAnsi="Sylfaen" w:cs="Sylfaen"/>
          <w:szCs w:val="24"/>
          <w:lang w:val="hy-AM"/>
        </w:rPr>
        <w:t xml:space="preserve">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 </w:t>
      </w:r>
    </w:p>
    <w:p w:rsidR="00054540" w:rsidRPr="006E68AD" w:rsidRDefault="00054540" w:rsidP="00054540">
      <w:pPr>
        <w:pStyle w:val="norm"/>
        <w:spacing w:line="240" w:lineRule="auto"/>
        <w:ind w:firstLine="630"/>
        <w:rPr>
          <w:rFonts w:ascii="Sylfaen" w:hAnsi="Sylfaen"/>
          <w:sz w:val="20"/>
          <w:lang w:val="hy-AM"/>
        </w:rPr>
      </w:pPr>
      <w:r w:rsidRPr="006E68AD">
        <w:rPr>
          <w:rFonts w:ascii="Sylfaen" w:hAnsi="Sylfaen" w:cs="Sylfaen"/>
          <w:sz w:val="20"/>
          <w:lang w:val="hy-AM"/>
        </w:rPr>
        <w:t>ե</w:t>
      </w:r>
      <w:r w:rsidRPr="006E68AD">
        <w:rPr>
          <w:rFonts w:ascii="Sylfaen" w:hAnsi="Sylfaen"/>
          <w:sz w:val="20"/>
          <w:lang w:val="hy-AM"/>
        </w:rPr>
        <w:t>)</w:t>
      </w:r>
      <w:r w:rsidRPr="006E68AD">
        <w:rPr>
          <w:rFonts w:ascii="Sylfaen" w:hAnsi="Sylfaen" w:cs="Sylfaen"/>
          <w:sz w:val="20"/>
          <w:szCs w:val="24"/>
          <w:lang w:val="hy-AM" w:eastAsia="en-US"/>
        </w:rPr>
        <w:t xml:space="preserve"> հայտարարություն՝ առաջարկվող ապրանքի՝ հրավերով նախատեսված տեխնիկական բնութագրերին համապա</w:t>
      </w:r>
      <w:r w:rsidRPr="006E68AD">
        <w:rPr>
          <w:rFonts w:ascii="Sylfaen" w:hAnsi="Sylfaen" w:cs="Sylfaen"/>
          <w:sz w:val="20"/>
          <w:szCs w:val="24"/>
          <w:lang w:val="hy-AM" w:eastAsia="en-US"/>
        </w:rPr>
        <w:softHyphen/>
        <w:t xml:space="preserve">տասխանության վերաբերյալ, պայմանով, որ </w:t>
      </w:r>
      <w:r w:rsidRPr="006E68AD">
        <w:rPr>
          <w:rFonts w:ascii="Sylfaen" w:hAnsi="Sylfaen" w:cs="Sylfaen"/>
          <w:sz w:val="20"/>
          <w:lang w:val="hy-AM"/>
        </w:rPr>
        <w:t>առաջին</w:t>
      </w:r>
      <w:r w:rsidRPr="006E68AD">
        <w:rPr>
          <w:rFonts w:ascii="Sylfaen" w:hAnsi="Sylfaen"/>
          <w:sz w:val="20"/>
          <w:lang w:val="hy-AM"/>
        </w:rPr>
        <w:t xml:space="preserve"> </w:t>
      </w:r>
      <w:r w:rsidRPr="006E68AD">
        <w:rPr>
          <w:rFonts w:ascii="Sylfaen" w:hAnsi="Sylfaen" w:cs="Sylfaen"/>
          <w:sz w:val="20"/>
          <w:lang w:val="hy-AM"/>
        </w:rPr>
        <w:t>տեղը</w:t>
      </w:r>
      <w:r w:rsidRPr="006E68AD">
        <w:rPr>
          <w:rFonts w:ascii="Sylfaen" w:hAnsi="Sylfaen"/>
          <w:sz w:val="20"/>
          <w:lang w:val="hy-AM"/>
        </w:rPr>
        <w:t xml:space="preserve"> </w:t>
      </w:r>
      <w:r w:rsidRPr="006E68AD">
        <w:rPr>
          <w:rFonts w:ascii="Sylfaen" w:hAnsi="Sylfaen" w:cs="Sylfaen"/>
          <w:sz w:val="20"/>
          <w:lang w:val="hy-AM"/>
        </w:rPr>
        <w:t>զբաղեցրած</w:t>
      </w:r>
      <w:r w:rsidRPr="006E68AD">
        <w:rPr>
          <w:rFonts w:ascii="Sylfaen" w:hAnsi="Sylfaen"/>
          <w:sz w:val="20"/>
          <w:lang w:val="hy-AM"/>
        </w:rPr>
        <w:t xml:space="preserve"> </w:t>
      </w:r>
      <w:r w:rsidRPr="006E68AD">
        <w:rPr>
          <w:rFonts w:ascii="Sylfaen" w:hAnsi="Sylfaen" w:cs="Sylfaen"/>
          <w:sz w:val="20"/>
          <w:lang w:val="hy-AM"/>
        </w:rPr>
        <w:t>մասնակից</w:t>
      </w:r>
      <w:r w:rsidRPr="006E68AD">
        <w:rPr>
          <w:rFonts w:ascii="Sylfaen" w:hAnsi="Sylfaen"/>
          <w:sz w:val="20"/>
          <w:lang w:val="hy-AM"/>
        </w:rPr>
        <w:t xml:space="preserve"> </w:t>
      </w:r>
      <w:r w:rsidRPr="006E68AD">
        <w:rPr>
          <w:rFonts w:ascii="Sylfaen" w:hAnsi="Sylfaen" w:cs="Sylfaen"/>
          <w:sz w:val="20"/>
          <w:lang w:val="hy-AM"/>
        </w:rPr>
        <w:t>ճանաչվելու</w:t>
      </w:r>
      <w:r w:rsidRPr="006E68AD">
        <w:rPr>
          <w:rFonts w:ascii="Sylfaen" w:hAnsi="Sylfaen"/>
          <w:sz w:val="20"/>
          <w:lang w:val="hy-AM"/>
        </w:rPr>
        <w:t xml:space="preserve"> </w:t>
      </w:r>
      <w:r w:rsidRPr="006E68AD">
        <w:rPr>
          <w:rFonts w:ascii="Sylfaen" w:hAnsi="Sylfaen" w:cs="Sylfaen"/>
          <w:sz w:val="20"/>
          <w:lang w:val="hy-AM"/>
        </w:rPr>
        <w:t>դեպքում</w:t>
      </w:r>
      <w:r w:rsidRPr="006E68AD">
        <w:rPr>
          <w:rFonts w:ascii="Sylfaen" w:hAnsi="Sylfaen"/>
          <w:sz w:val="20"/>
          <w:lang w:val="hy-AM"/>
        </w:rPr>
        <w:t xml:space="preserve"> </w:t>
      </w:r>
      <w:r w:rsidRPr="006E68AD">
        <w:rPr>
          <w:rFonts w:ascii="Sylfaen" w:hAnsi="Sylfaen" w:cs="Sylfaen"/>
          <w:sz w:val="20"/>
          <w:lang w:val="hy-AM"/>
        </w:rPr>
        <w:t>սույն</w:t>
      </w:r>
      <w:r w:rsidRPr="006E68AD">
        <w:rPr>
          <w:rFonts w:ascii="Sylfaen" w:hAnsi="Sylfaen"/>
          <w:sz w:val="20"/>
          <w:lang w:val="hy-AM"/>
        </w:rPr>
        <w:t xml:space="preserve"> </w:t>
      </w:r>
      <w:r w:rsidRPr="006E68AD">
        <w:rPr>
          <w:rFonts w:ascii="Sylfaen" w:hAnsi="Sylfaen" w:cs="Sylfaen"/>
          <w:sz w:val="20"/>
          <w:lang w:val="hy-AM"/>
        </w:rPr>
        <w:t>հրավերով</w:t>
      </w:r>
      <w:r w:rsidRPr="006E68AD">
        <w:rPr>
          <w:rFonts w:ascii="Sylfaen" w:hAnsi="Sylfaen"/>
          <w:sz w:val="20"/>
          <w:lang w:val="hy-AM"/>
        </w:rPr>
        <w:t xml:space="preserve"> </w:t>
      </w:r>
      <w:r w:rsidRPr="006E68AD">
        <w:rPr>
          <w:rFonts w:ascii="Sylfaen" w:hAnsi="Sylfaen" w:cs="Sylfaen"/>
          <w:sz w:val="20"/>
          <w:lang w:val="hy-AM"/>
        </w:rPr>
        <w:t>սահմանված</w:t>
      </w:r>
      <w:r w:rsidRPr="006E68AD">
        <w:rPr>
          <w:rFonts w:ascii="Sylfaen" w:hAnsi="Sylfaen"/>
          <w:sz w:val="20"/>
          <w:lang w:val="hy-AM"/>
        </w:rPr>
        <w:t xml:space="preserve"> </w:t>
      </w:r>
      <w:r w:rsidRPr="006E68AD">
        <w:rPr>
          <w:rFonts w:ascii="Sylfaen" w:hAnsi="Sylfaen" w:cs="Sylfaen"/>
          <w:sz w:val="20"/>
          <w:lang w:val="hy-AM"/>
        </w:rPr>
        <w:t>կարգով</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ժամկետում</w:t>
      </w:r>
      <w:r w:rsidRPr="006E68AD">
        <w:rPr>
          <w:rFonts w:ascii="Sylfaen" w:hAnsi="Sylfaen"/>
          <w:sz w:val="20"/>
          <w:lang w:val="hy-AM"/>
        </w:rPr>
        <w:t xml:space="preserve"> </w:t>
      </w:r>
      <w:r w:rsidRPr="006E68AD">
        <w:rPr>
          <w:rFonts w:ascii="Sylfaen" w:hAnsi="Sylfaen" w:cs="Sylfaen"/>
          <w:sz w:val="20"/>
          <w:lang w:val="hy-AM"/>
        </w:rPr>
        <w:t>հանձնաժողովին</w:t>
      </w:r>
      <w:r w:rsidRPr="006E68AD">
        <w:rPr>
          <w:rFonts w:ascii="Sylfaen" w:hAnsi="Sylfaen"/>
          <w:sz w:val="20"/>
          <w:lang w:val="hy-AM"/>
        </w:rPr>
        <w:t xml:space="preserve"> </w:t>
      </w:r>
      <w:r w:rsidRPr="006E68AD">
        <w:rPr>
          <w:rFonts w:ascii="Sylfaen" w:hAnsi="Sylfaen" w:cs="Sylfaen"/>
          <w:sz w:val="20"/>
          <w:lang w:val="hy-AM"/>
        </w:rPr>
        <w:t>է</w:t>
      </w:r>
      <w:r w:rsidRPr="006E68AD">
        <w:rPr>
          <w:rFonts w:ascii="Sylfaen" w:hAnsi="Sylfaen"/>
          <w:sz w:val="20"/>
          <w:lang w:val="hy-AM"/>
        </w:rPr>
        <w:t xml:space="preserve"> </w:t>
      </w:r>
      <w:r w:rsidRPr="006E68AD">
        <w:rPr>
          <w:rFonts w:ascii="Sylfaen" w:hAnsi="Sylfaen" w:cs="Sylfaen"/>
          <w:sz w:val="20"/>
          <w:lang w:val="hy-AM"/>
        </w:rPr>
        <w:t>ներկայացնում</w:t>
      </w:r>
      <w:r w:rsidRPr="006E68AD">
        <w:rPr>
          <w:rFonts w:ascii="Sylfaen" w:hAnsi="Sylfaen"/>
          <w:sz w:val="20"/>
          <w:lang w:val="hy-AM"/>
        </w:rPr>
        <w:t xml:space="preserve"> </w:t>
      </w:r>
      <w:r w:rsidRPr="006E68AD">
        <w:rPr>
          <w:rFonts w:ascii="Sylfaen" w:hAnsi="Sylfaen" w:cs="Sylfaen"/>
          <w:sz w:val="20"/>
          <w:lang w:val="hy-AM"/>
        </w:rPr>
        <w:t>ապրանքի</w:t>
      </w:r>
      <w:r w:rsidRPr="006E68AD">
        <w:rPr>
          <w:rFonts w:ascii="Sylfaen" w:hAnsi="Sylfaen"/>
          <w:sz w:val="20"/>
          <w:lang w:val="hy-AM"/>
        </w:rPr>
        <w:t xml:space="preserve"> </w:t>
      </w:r>
      <w:r w:rsidRPr="006E68AD">
        <w:rPr>
          <w:rFonts w:ascii="Sylfaen" w:hAnsi="Sylfaen" w:cs="Sylfaen"/>
          <w:sz w:val="20"/>
          <w:lang w:val="hy-AM"/>
        </w:rPr>
        <w:t>տեխնիկա</w:t>
      </w:r>
      <w:r w:rsidRPr="006E68AD">
        <w:rPr>
          <w:rFonts w:ascii="Sylfaen" w:hAnsi="Sylfaen"/>
          <w:sz w:val="20"/>
          <w:lang w:val="hy-AM"/>
        </w:rPr>
        <w:softHyphen/>
      </w:r>
      <w:r w:rsidRPr="006E68AD">
        <w:rPr>
          <w:rFonts w:ascii="Sylfaen" w:hAnsi="Sylfaen" w:cs="Sylfaen"/>
          <w:sz w:val="20"/>
          <w:lang w:val="hy-AM"/>
        </w:rPr>
        <w:t>կան</w:t>
      </w:r>
      <w:r w:rsidRPr="006E68AD">
        <w:rPr>
          <w:rFonts w:ascii="Sylfaen" w:hAnsi="Sylfaen"/>
          <w:sz w:val="20"/>
          <w:lang w:val="hy-AM"/>
        </w:rPr>
        <w:t xml:space="preserve"> </w:t>
      </w:r>
      <w:r w:rsidRPr="006E68AD">
        <w:rPr>
          <w:rFonts w:ascii="Sylfaen" w:hAnsi="Sylfaen" w:cs="Sylfaen"/>
          <w:sz w:val="20"/>
          <w:lang w:val="hy-AM"/>
        </w:rPr>
        <w:t>բնութագրերը</w:t>
      </w:r>
      <w:r w:rsidR="00EE5191" w:rsidRPr="006E68AD">
        <w:rPr>
          <w:rFonts w:ascii="Sylfaen" w:hAnsi="Sylfaen"/>
          <w:sz w:val="20"/>
          <w:lang w:val="hy-AM"/>
        </w:rPr>
        <w:t>:</w:t>
      </w:r>
    </w:p>
    <w:p w:rsidR="00054540" w:rsidRPr="006E68AD" w:rsidRDefault="00054540" w:rsidP="00054540">
      <w:pPr>
        <w:pStyle w:val="norm"/>
        <w:spacing w:line="240" w:lineRule="auto"/>
        <w:ind w:firstLine="630"/>
        <w:rPr>
          <w:rFonts w:ascii="Sylfaen" w:hAnsi="Sylfaen" w:cs="Sylfaen"/>
          <w:sz w:val="20"/>
          <w:lang w:val="hy-AM"/>
        </w:rPr>
      </w:pPr>
      <w:r w:rsidRPr="006E68AD">
        <w:rPr>
          <w:rFonts w:ascii="Sylfaen" w:hAnsi="Sylfaen" w:cs="Sylfaen"/>
          <w:sz w:val="20"/>
          <w:lang w:val="hy-AM"/>
        </w:rPr>
        <w:t>զ</w:t>
      </w:r>
      <w:r w:rsidRPr="006E68AD">
        <w:rPr>
          <w:rFonts w:ascii="Sylfaen" w:hAnsi="Sylfaen"/>
          <w:sz w:val="20"/>
          <w:lang w:val="hy-AM"/>
        </w:rPr>
        <w:t xml:space="preserve">) </w:t>
      </w:r>
      <w:r w:rsidRPr="006E68AD">
        <w:rPr>
          <w:rFonts w:ascii="Sylfaen" w:hAnsi="Sylfaen"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6E68AD">
        <w:rPr>
          <w:rFonts w:ascii="Sylfaen" w:hAnsi="Sylfaen"/>
          <w:sz w:val="20"/>
          <w:lang w:val="hy-AM"/>
        </w:rPr>
        <w:t xml:space="preserve">: </w:t>
      </w:r>
      <w:r w:rsidRPr="006E68AD">
        <w:rPr>
          <w:rFonts w:ascii="Sylfaen" w:hAnsi="Sylfaen" w:cs="Sylfaen"/>
          <w:sz w:val="20"/>
          <w:lang w:val="hy-AM"/>
        </w:rPr>
        <w:t>Ընդ</w:t>
      </w:r>
      <w:r w:rsidRPr="006E68AD">
        <w:rPr>
          <w:rFonts w:ascii="Sylfaen" w:hAnsi="Sylfaen"/>
          <w:sz w:val="20"/>
          <w:lang w:val="hy-AM"/>
        </w:rPr>
        <w:t xml:space="preserve"> </w:t>
      </w:r>
      <w:r w:rsidRPr="006E68AD">
        <w:rPr>
          <w:rFonts w:ascii="Sylfaen" w:hAnsi="Sylfaen" w:cs="Sylfaen"/>
          <w:sz w:val="20"/>
          <w:lang w:val="hy-AM"/>
        </w:rPr>
        <w:t>որում</w:t>
      </w:r>
      <w:r w:rsidRPr="006E68AD">
        <w:rPr>
          <w:rFonts w:ascii="Sylfaen" w:hAnsi="Sylfaen"/>
          <w:sz w:val="20"/>
          <w:lang w:val="hy-AM"/>
        </w:rPr>
        <w:t xml:space="preserve"> </w:t>
      </w:r>
      <w:r w:rsidRPr="006E68AD">
        <w:rPr>
          <w:rFonts w:ascii="Sylfaen" w:hAnsi="Sylfaen" w:cs="Sylfaen"/>
          <w:sz w:val="20"/>
          <w:lang w:val="hy-AM"/>
        </w:rPr>
        <w:t>եթե մասնակիցը հայտարարվում է ընտրված մասնակից, ապա սույն պարբերությամբ նախատեսված տեղեկատվությունը</w:t>
      </w:r>
      <w:r w:rsidR="00492544" w:rsidRPr="006E68AD">
        <w:rPr>
          <w:rFonts w:ascii="Sylfaen" w:hAnsi="Sylfaen" w:cs="Sylfaen"/>
          <w:sz w:val="20"/>
          <w:lang w:val="hy-AM"/>
        </w:rPr>
        <w:t xml:space="preserve"> </w:t>
      </w:r>
      <w:r w:rsidRPr="006E68AD">
        <w:rPr>
          <w:rFonts w:ascii="Sylfaen" w:hAnsi="Sylfaen" w:cs="Sylfaen"/>
          <w:sz w:val="20"/>
          <w:lang w:val="hy-AM"/>
        </w:rPr>
        <w:t xml:space="preserve"> պայմանագիր կնքելու որոշման մասին հայտարարության հետ միաժամանակ հրապարակվում է նաև տեղեկագրում.</w:t>
      </w:r>
    </w:p>
    <w:p w:rsidR="00576660" w:rsidRPr="006E68AD" w:rsidRDefault="00576660" w:rsidP="00403E97">
      <w:pPr>
        <w:pStyle w:val="norm"/>
        <w:spacing w:line="240" w:lineRule="auto"/>
        <w:ind w:firstLine="630"/>
        <w:rPr>
          <w:rFonts w:ascii="Sylfaen" w:hAnsi="Sylfaen" w:cs="Sylfaen"/>
          <w:sz w:val="20"/>
          <w:lang w:val="hy-AM"/>
        </w:rPr>
      </w:pPr>
      <w:r w:rsidRPr="006E68AD">
        <w:rPr>
          <w:rFonts w:ascii="Sylfaen" w:hAnsi="Sylfaen" w:cs="Sylfaen"/>
          <w:sz w:val="20"/>
          <w:lang w:val="hy-AM"/>
        </w:rPr>
        <w:t>է</w:t>
      </w:r>
      <w:r w:rsidRPr="006E68AD">
        <w:rPr>
          <w:rFonts w:ascii="Sylfaen" w:hAnsi="Sylfaen"/>
          <w:sz w:val="20"/>
          <w:lang w:val="hy-AM"/>
        </w:rPr>
        <w:t xml:space="preserve">) </w:t>
      </w:r>
      <w:r w:rsidRPr="006E68AD">
        <w:rPr>
          <w:rFonts w:ascii="Sylfaen" w:hAnsi="Sylfaen" w:cs="Sylfaen"/>
          <w:sz w:val="20"/>
          <w:lang w:val="hy-AM"/>
        </w:rPr>
        <w:t>մասնակցի</w:t>
      </w:r>
      <w:r w:rsidRPr="006E68AD">
        <w:rPr>
          <w:rFonts w:ascii="Sylfaen" w:hAnsi="Sylfaen"/>
          <w:sz w:val="20"/>
          <w:lang w:val="hy-AM"/>
        </w:rPr>
        <w:t xml:space="preserve"> </w:t>
      </w:r>
      <w:r w:rsidRPr="006E68AD">
        <w:rPr>
          <w:rFonts w:ascii="Sylfaen" w:hAnsi="Sylfaen" w:cs="Sylfaen"/>
          <w:sz w:val="20"/>
          <w:szCs w:val="24"/>
          <w:lang w:val="hy-AM" w:eastAsia="en-US"/>
        </w:rPr>
        <w:t>հարկ վճարողի հաշվառման համարը և էլեկտրոնային փոստի հասցեն.</w:t>
      </w:r>
    </w:p>
    <w:bookmarkEnd w:id="4"/>
    <w:p w:rsidR="00B67CCD" w:rsidRPr="006E68AD" w:rsidRDefault="003E6413" w:rsidP="00037DDE">
      <w:pPr>
        <w:pStyle w:val="norm"/>
        <w:spacing w:line="240" w:lineRule="auto"/>
        <w:rPr>
          <w:rFonts w:ascii="Sylfaen" w:hAnsi="Sylfaen" w:cs="Sylfaen"/>
          <w:sz w:val="20"/>
          <w:szCs w:val="24"/>
          <w:lang w:val="hy-AM" w:eastAsia="en-US"/>
        </w:rPr>
      </w:pPr>
      <w:r w:rsidRPr="006E68AD">
        <w:rPr>
          <w:rFonts w:ascii="Sylfaen" w:hAnsi="Sylfaen" w:cs="Sylfaen"/>
          <w:sz w:val="20"/>
          <w:szCs w:val="24"/>
          <w:lang w:val="hy-AM" w:eastAsia="en-US"/>
        </w:rPr>
        <w:t>2</w:t>
      </w:r>
      <w:r w:rsidR="003E3FD0" w:rsidRPr="006E68AD">
        <w:rPr>
          <w:rFonts w:ascii="Sylfaen" w:hAnsi="Sylfaen" w:cs="Sylfaen"/>
          <w:sz w:val="20"/>
          <w:szCs w:val="24"/>
          <w:lang w:val="hy-AM" w:eastAsia="en-US"/>
        </w:rPr>
        <w:t>)</w:t>
      </w:r>
      <w:r w:rsidR="00B67CCD" w:rsidRPr="006E68AD">
        <w:rPr>
          <w:rFonts w:ascii="Sylfaen" w:hAnsi="Sylfaen" w:cs="Sylfaen"/>
          <w:sz w:val="20"/>
          <w:szCs w:val="24"/>
          <w:lang w:val="hy-AM" w:eastAsia="en-US"/>
        </w:rPr>
        <w:t xml:space="preserve"> </w:t>
      </w:r>
      <w:r w:rsidR="0047117B" w:rsidRPr="006E68AD">
        <w:rPr>
          <w:rFonts w:ascii="Sylfaen" w:hAnsi="Sylfaen" w:cs="Sylfaen"/>
          <w:sz w:val="20"/>
          <w:szCs w:val="24"/>
          <w:lang w:val="hy-AM" w:eastAsia="en-US"/>
        </w:rPr>
        <w:t xml:space="preserve">իր կողմից հաստատված </w:t>
      </w:r>
      <w:r w:rsidR="00B67CCD" w:rsidRPr="006E68AD">
        <w:rPr>
          <w:rFonts w:ascii="Sylfaen" w:hAnsi="Sylfaen" w:cs="Sylfaen"/>
          <w:sz w:val="20"/>
          <w:szCs w:val="24"/>
          <w:lang w:val="hy-AM" w:eastAsia="en-US"/>
        </w:rPr>
        <w:t>գնային առաջարկ,</w:t>
      </w:r>
    </w:p>
    <w:p w:rsidR="000845F6" w:rsidRPr="006E68AD" w:rsidRDefault="00CD5449" w:rsidP="00403E97">
      <w:pPr>
        <w:pStyle w:val="norm"/>
        <w:spacing w:line="240" w:lineRule="auto"/>
        <w:ind w:firstLine="0"/>
        <w:rPr>
          <w:rFonts w:ascii="Sylfaen" w:hAnsi="Sylfaen" w:cs="Sylfaen"/>
          <w:sz w:val="20"/>
          <w:szCs w:val="24"/>
          <w:lang w:val="hy-AM" w:eastAsia="en-US"/>
        </w:rPr>
      </w:pPr>
      <w:r w:rsidRPr="006E68AD">
        <w:rPr>
          <w:rFonts w:ascii="Sylfaen" w:hAnsi="Sylfaen" w:cs="Sylfaen"/>
          <w:sz w:val="20"/>
          <w:szCs w:val="24"/>
          <w:lang w:val="hy-AM" w:eastAsia="en-US"/>
        </w:rPr>
        <w:t xml:space="preserve">           </w:t>
      </w:r>
      <w:r w:rsidR="00EE5191" w:rsidRPr="006E68AD">
        <w:rPr>
          <w:rFonts w:ascii="Sylfaen" w:hAnsi="Sylfaen" w:cs="Sylfaen"/>
          <w:sz w:val="20"/>
          <w:szCs w:val="24"/>
          <w:lang w:val="hy-AM" w:eastAsia="en-US"/>
        </w:rPr>
        <w:t>3</w:t>
      </w:r>
      <w:r w:rsidR="003E3FD0" w:rsidRPr="006E68AD">
        <w:rPr>
          <w:rFonts w:ascii="Sylfaen" w:hAnsi="Sylfaen" w:cs="Sylfaen"/>
          <w:sz w:val="20"/>
          <w:szCs w:val="24"/>
          <w:lang w:val="hy-AM" w:eastAsia="en-US"/>
        </w:rPr>
        <w:t>)</w:t>
      </w:r>
      <w:r w:rsidR="000845F6" w:rsidRPr="006E68AD">
        <w:rPr>
          <w:rFonts w:ascii="Sylfaen" w:hAnsi="Sylfaen" w:cs="Sylfaen"/>
          <w:sz w:val="20"/>
          <w:szCs w:val="24"/>
          <w:lang w:val="hy-AM" w:eastAsia="en-US"/>
        </w:rPr>
        <w:t xml:space="preserve"> գործակալության պայմանագրի պատճենը և դրա կողմ հանդիսացող անձի տվյալները,  եթե </w:t>
      </w:r>
      <w:r w:rsidR="00F97D3E" w:rsidRPr="006E68AD">
        <w:rPr>
          <w:rFonts w:ascii="Sylfaen" w:hAnsi="Sylfaen" w:cs="Sylfaen"/>
          <w:sz w:val="20"/>
          <w:szCs w:val="24"/>
          <w:lang w:val="hy-AM" w:eastAsia="en-US"/>
        </w:rPr>
        <w:t xml:space="preserve">կնքվելիք </w:t>
      </w:r>
      <w:r w:rsidR="000845F6" w:rsidRPr="006E68AD">
        <w:rPr>
          <w:rFonts w:ascii="Sylfaen" w:hAnsi="Sylfaen" w:cs="Sylfaen"/>
          <w:sz w:val="20"/>
          <w:szCs w:val="24"/>
          <w:lang w:val="hy-AM" w:eastAsia="en-US"/>
        </w:rPr>
        <w:t>պայմանագիրն իրականացվելու է գործակալության միջոցով:</w:t>
      </w:r>
    </w:p>
    <w:p w:rsidR="000845F6" w:rsidRPr="006E68AD" w:rsidRDefault="00EE5191" w:rsidP="00037DDE">
      <w:pPr>
        <w:pStyle w:val="norm"/>
        <w:spacing w:line="240" w:lineRule="auto"/>
        <w:rPr>
          <w:rFonts w:ascii="Sylfaen" w:hAnsi="Sylfaen" w:cs="Sylfaen"/>
          <w:sz w:val="20"/>
          <w:szCs w:val="24"/>
          <w:lang w:val="hy-AM" w:eastAsia="en-US"/>
        </w:rPr>
      </w:pPr>
      <w:r w:rsidRPr="006E68AD">
        <w:rPr>
          <w:rFonts w:ascii="Sylfaen" w:hAnsi="Sylfaen" w:cs="Sylfaen"/>
          <w:sz w:val="20"/>
          <w:szCs w:val="24"/>
          <w:lang w:val="hy-AM" w:eastAsia="en-US"/>
        </w:rPr>
        <w:t>4</w:t>
      </w:r>
      <w:r w:rsidR="003E3FD0" w:rsidRPr="006E68AD">
        <w:rPr>
          <w:rFonts w:ascii="Sylfaen" w:hAnsi="Sylfaen" w:cs="Sylfaen"/>
          <w:sz w:val="20"/>
          <w:szCs w:val="24"/>
          <w:lang w:val="hy-AM" w:eastAsia="en-US"/>
        </w:rPr>
        <w:t>)</w:t>
      </w:r>
      <w:r w:rsidR="002B0AEA" w:rsidRPr="006E68AD">
        <w:rPr>
          <w:rFonts w:ascii="Sylfaen" w:hAnsi="Sylfaen" w:cs="Sylfaen"/>
          <w:sz w:val="20"/>
          <w:szCs w:val="24"/>
          <w:lang w:val="hy-AM" w:eastAsia="en-US"/>
        </w:rPr>
        <w:t xml:space="preserve"> համատեղ գործունեության պայմանագ</w:t>
      </w:r>
      <w:r w:rsidR="00B32124" w:rsidRPr="006E68AD">
        <w:rPr>
          <w:rFonts w:ascii="Sylfaen" w:hAnsi="Sylfaen" w:cs="Sylfaen"/>
          <w:sz w:val="20"/>
          <w:szCs w:val="24"/>
          <w:lang w:val="hy-AM" w:eastAsia="en-US"/>
        </w:rPr>
        <w:t>րի պատճենը</w:t>
      </w:r>
      <w:r w:rsidR="002B0AEA" w:rsidRPr="006E68AD">
        <w:rPr>
          <w:rFonts w:ascii="Sylfaen" w:hAnsi="Sylfaen" w:cs="Sylfaen"/>
          <w:sz w:val="20"/>
          <w:szCs w:val="24"/>
          <w:lang w:val="hy-AM" w:eastAsia="en-US"/>
        </w:rPr>
        <w:t xml:space="preserve">, եթե </w:t>
      </w:r>
      <w:r w:rsidR="00F97D3E" w:rsidRPr="006E68AD">
        <w:rPr>
          <w:rFonts w:ascii="Sylfaen" w:hAnsi="Sylfaen" w:cs="Sylfaen"/>
          <w:sz w:val="20"/>
          <w:szCs w:val="24"/>
          <w:lang w:val="hy-AM" w:eastAsia="en-US"/>
        </w:rPr>
        <w:t xml:space="preserve">մասնակիցները սույն </w:t>
      </w:r>
      <w:r w:rsidR="002B0AEA" w:rsidRPr="006E68AD">
        <w:rPr>
          <w:rFonts w:ascii="Sylfaen" w:hAnsi="Sylfaen" w:cs="Sylfaen"/>
          <w:sz w:val="20"/>
          <w:szCs w:val="24"/>
          <w:lang w:val="hy-AM" w:eastAsia="en-US"/>
        </w:rPr>
        <w:t xml:space="preserve">ընթացակարգին մասնակցում </w:t>
      </w:r>
      <w:r w:rsidR="00F97D3E" w:rsidRPr="006E68AD">
        <w:rPr>
          <w:rFonts w:ascii="Sylfaen" w:hAnsi="Sylfaen" w:cs="Sylfaen"/>
          <w:sz w:val="20"/>
          <w:szCs w:val="24"/>
          <w:lang w:val="hy-AM" w:eastAsia="en-US"/>
        </w:rPr>
        <w:t xml:space="preserve">են </w:t>
      </w:r>
      <w:r w:rsidR="002B0AEA" w:rsidRPr="006E68AD">
        <w:rPr>
          <w:rFonts w:ascii="Sylfaen" w:hAnsi="Sylfaen" w:cs="Sylfaen"/>
          <w:sz w:val="20"/>
          <w:szCs w:val="24"/>
          <w:lang w:val="hy-AM" w:eastAsia="en-US"/>
        </w:rPr>
        <w:t>համատեղ գործունեության կարգով (կոնսորցիումով):</w:t>
      </w:r>
      <w:r w:rsidR="00303BC1" w:rsidRPr="006E68AD">
        <w:rPr>
          <w:rFonts w:ascii="Sylfaen" w:hAnsi="Sylfaen" w:cs="Sylfaen"/>
          <w:sz w:val="20"/>
          <w:szCs w:val="24"/>
          <w:lang w:val="hy-AM" w:eastAsia="en-US"/>
        </w:rPr>
        <w:t xml:space="preserve"> </w:t>
      </w:r>
    </w:p>
    <w:p w:rsidR="00303BC1" w:rsidRPr="006E68AD" w:rsidRDefault="00303BC1" w:rsidP="00303BC1">
      <w:pPr>
        <w:pStyle w:val="norm"/>
        <w:spacing w:line="240" w:lineRule="auto"/>
        <w:rPr>
          <w:rFonts w:ascii="Sylfaen" w:hAnsi="Sylfaen" w:cs="Sylfaen"/>
          <w:sz w:val="20"/>
          <w:szCs w:val="24"/>
          <w:lang w:val="hy-AM" w:eastAsia="en-US"/>
        </w:rPr>
      </w:pPr>
      <w:bookmarkStart w:id="5" w:name="_Hlk9262052"/>
      <w:r w:rsidRPr="006E68AD">
        <w:rPr>
          <w:rFonts w:ascii="Sylfaen" w:hAnsi="Sylfaen" w:cs="Sylfaen"/>
          <w:sz w:val="20"/>
          <w:szCs w:val="24"/>
          <w:lang w:val="hy-AM" w:eastAsia="en-US"/>
        </w:rPr>
        <w:t>Ընդ որում համատեղ գործունեության կարգով (կոնսորցիումով) սույն ընթացակարգին մասնակցելու դեպքում՝</w:t>
      </w:r>
    </w:p>
    <w:p w:rsidR="00303BC1" w:rsidRPr="006E68AD" w:rsidRDefault="00303BC1" w:rsidP="001C7032">
      <w:pPr>
        <w:pStyle w:val="norm"/>
        <w:numPr>
          <w:ilvl w:val="0"/>
          <w:numId w:val="18"/>
        </w:numPr>
        <w:spacing w:line="240" w:lineRule="auto"/>
        <w:ind w:left="0" w:firstLine="810"/>
        <w:rPr>
          <w:rFonts w:ascii="Sylfaen" w:hAnsi="Sylfaen" w:cs="Sylfaen"/>
          <w:sz w:val="20"/>
          <w:szCs w:val="24"/>
          <w:lang w:val="hy-AM" w:eastAsia="en-US"/>
        </w:rPr>
      </w:pPr>
      <w:r w:rsidRPr="006E68AD">
        <w:rPr>
          <w:rFonts w:ascii="Sylfaen" w:hAnsi="Sylfaen" w:cs="Sylfaen"/>
          <w:sz w:val="20"/>
          <w:szCs w:val="24"/>
          <w:lang w:val="hy-AM" w:eastAsia="en-US"/>
        </w:rPr>
        <w:t>հայտի գնահատման ժամանակ հաշվի է առնվում, որ համատեղ գործունեության պայմանագրի յուրաքանչյուր անդամի որակավորումը պետք է համապատասխանի այդ պայմանագրով տվյալ անդամի ստանձնած` հրավերով սահմանված որակավորման պահանջներին,</w:t>
      </w:r>
    </w:p>
    <w:p w:rsidR="00303BC1" w:rsidRPr="006E68AD" w:rsidRDefault="00303BC1" w:rsidP="001C7032">
      <w:pPr>
        <w:pStyle w:val="norm"/>
        <w:numPr>
          <w:ilvl w:val="0"/>
          <w:numId w:val="18"/>
        </w:numPr>
        <w:spacing w:line="240" w:lineRule="auto"/>
        <w:ind w:left="0" w:firstLine="810"/>
        <w:rPr>
          <w:rFonts w:ascii="Sylfaen" w:hAnsi="Sylfaen" w:cs="Sylfaen"/>
          <w:sz w:val="20"/>
          <w:szCs w:val="24"/>
          <w:lang w:val="hy-AM" w:eastAsia="en-US"/>
        </w:rPr>
      </w:pPr>
      <w:r w:rsidRPr="006E68AD">
        <w:rPr>
          <w:rFonts w:ascii="Sylfaen" w:hAnsi="Sylfaen" w:cs="Sylfaen"/>
          <w:sz w:val="20"/>
          <w:szCs w:val="24"/>
          <w:lang w:val="hy-AM" w:eastAsia="en-US"/>
        </w:rPr>
        <w:t xml:space="preserve">համատեղ գործունեության պայմանագրի կողմերից որևէ մեկը չի կարող </w:t>
      </w:r>
      <w:r w:rsidR="002D3243" w:rsidRPr="006E68AD">
        <w:rPr>
          <w:rFonts w:ascii="Sylfaen" w:hAnsi="Sylfaen" w:cs="Sylfaen"/>
          <w:sz w:val="20"/>
          <w:szCs w:val="24"/>
          <w:lang w:val="hy-AM" w:eastAsia="en-US"/>
        </w:rPr>
        <w:t xml:space="preserve">սույն </w:t>
      </w:r>
      <w:r w:rsidRPr="006E68AD">
        <w:rPr>
          <w:rFonts w:ascii="Sylfaen" w:hAnsi="Sylfaen" w:cs="Sylfaen"/>
          <w:sz w:val="20"/>
          <w:szCs w:val="24"/>
          <w:lang w:val="hy-AM" w:eastAsia="en-US"/>
        </w:rPr>
        <w:t>ընթացակարգին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2D3243" w:rsidRPr="006E68AD" w:rsidRDefault="002D3243" w:rsidP="00403E97">
      <w:pPr>
        <w:pStyle w:val="norm"/>
        <w:numPr>
          <w:ilvl w:val="0"/>
          <w:numId w:val="18"/>
        </w:numPr>
        <w:spacing w:line="240" w:lineRule="auto"/>
        <w:ind w:left="0" w:firstLine="810"/>
        <w:rPr>
          <w:rFonts w:ascii="Sylfaen" w:hAnsi="Sylfaen" w:cs="Sylfaen"/>
          <w:sz w:val="20"/>
          <w:szCs w:val="24"/>
          <w:lang w:val="hy-AM" w:eastAsia="en-US"/>
        </w:rPr>
      </w:pPr>
      <w:r w:rsidRPr="006E68AD">
        <w:rPr>
          <w:rFonts w:ascii="Sylfaen" w:hAnsi="Sylfaen"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w:t>
      </w:r>
      <w:r w:rsidRPr="006E68AD">
        <w:rPr>
          <w:rFonts w:ascii="Sylfaen" w:hAnsi="Sylfaen" w:cs="Sylfaen"/>
          <w:sz w:val="20"/>
          <w:szCs w:val="24"/>
          <w:lang w:val="hy-AM" w:eastAsia="en-US"/>
        </w:rPr>
        <w:lastRenderedPageBreak/>
        <w:t>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303BC1" w:rsidRPr="006E68AD" w:rsidRDefault="00303BC1" w:rsidP="00037DDE">
      <w:pPr>
        <w:pStyle w:val="norm"/>
        <w:spacing w:line="240" w:lineRule="auto"/>
        <w:rPr>
          <w:rFonts w:ascii="Sylfaen" w:hAnsi="Sylfaen" w:cs="Sylfaen"/>
          <w:sz w:val="20"/>
          <w:szCs w:val="24"/>
          <w:lang w:val="hy-AM" w:eastAsia="en-US"/>
        </w:rPr>
      </w:pPr>
    </w:p>
    <w:p w:rsidR="00037DDE" w:rsidRPr="006E68AD" w:rsidRDefault="00037DDE" w:rsidP="00037DDE">
      <w:pPr>
        <w:pStyle w:val="norm"/>
        <w:spacing w:line="240" w:lineRule="auto"/>
        <w:rPr>
          <w:rFonts w:ascii="Sylfaen" w:hAnsi="Sylfaen" w:cs="Sylfaen"/>
          <w:sz w:val="20"/>
          <w:szCs w:val="24"/>
          <w:lang w:val="hy-AM" w:eastAsia="en-US"/>
        </w:rPr>
      </w:pPr>
    </w:p>
    <w:p w:rsidR="00A45946" w:rsidRPr="006E68AD" w:rsidRDefault="00C8055A" w:rsidP="00A45946">
      <w:pPr>
        <w:jc w:val="center"/>
        <w:rPr>
          <w:rFonts w:ascii="Sylfaen" w:hAnsi="Sylfaen" w:cs="Arial"/>
          <w:b/>
          <w:sz w:val="20"/>
          <w:lang w:val="es-ES"/>
        </w:rPr>
      </w:pPr>
      <w:r w:rsidRPr="006E68AD">
        <w:rPr>
          <w:rFonts w:ascii="Sylfaen" w:hAnsi="Sylfaen"/>
          <w:b/>
          <w:sz w:val="20"/>
          <w:lang w:val="es-ES"/>
        </w:rPr>
        <w:t>5</w:t>
      </w:r>
      <w:r w:rsidR="00A45946" w:rsidRPr="006E68AD">
        <w:rPr>
          <w:rFonts w:ascii="Sylfaen" w:hAnsi="Sylfaen"/>
          <w:b/>
          <w:sz w:val="20"/>
          <w:lang w:val="es-ES"/>
        </w:rPr>
        <w:t xml:space="preserve">.   </w:t>
      </w:r>
      <w:r w:rsidR="00A45946" w:rsidRPr="006E68AD">
        <w:rPr>
          <w:rFonts w:ascii="Sylfaen" w:hAnsi="Sylfaen" w:cs="Sylfaen"/>
          <w:b/>
          <w:sz w:val="20"/>
          <w:lang w:val="es-ES"/>
        </w:rPr>
        <w:t>ՀԱՅՏԻ</w:t>
      </w:r>
      <w:r w:rsidR="00A45946" w:rsidRPr="006E68AD">
        <w:rPr>
          <w:rFonts w:ascii="Sylfaen" w:hAnsi="Sylfaen" w:cs="Arial"/>
          <w:b/>
          <w:sz w:val="20"/>
          <w:lang w:val="es-ES"/>
        </w:rPr>
        <w:t xml:space="preserve">   </w:t>
      </w:r>
      <w:r w:rsidR="00A45946" w:rsidRPr="006E68AD">
        <w:rPr>
          <w:rFonts w:ascii="Sylfaen" w:hAnsi="Sylfaen" w:cs="Sylfaen"/>
          <w:b/>
          <w:sz w:val="20"/>
          <w:lang w:val="es-ES"/>
        </w:rPr>
        <w:t>ԳՆԱՅԻՆ</w:t>
      </w:r>
      <w:r w:rsidR="00A45946" w:rsidRPr="006E68AD">
        <w:rPr>
          <w:rFonts w:ascii="Sylfaen" w:hAnsi="Sylfaen" w:cs="Arial"/>
          <w:b/>
          <w:sz w:val="20"/>
          <w:lang w:val="es-ES"/>
        </w:rPr>
        <w:t xml:space="preserve">  </w:t>
      </w:r>
      <w:r w:rsidR="00A45946" w:rsidRPr="006E68AD">
        <w:rPr>
          <w:rFonts w:ascii="Sylfaen" w:hAnsi="Sylfaen" w:cs="Sylfaen"/>
          <w:b/>
          <w:sz w:val="20"/>
          <w:lang w:val="es-ES"/>
        </w:rPr>
        <w:t>ԱՌԱՋԱՐԿԸ</w:t>
      </w:r>
      <w:r w:rsidR="00A45946" w:rsidRPr="006E68AD">
        <w:rPr>
          <w:rFonts w:ascii="Sylfaen" w:hAnsi="Sylfaen" w:cs="Arial"/>
          <w:b/>
          <w:sz w:val="20"/>
          <w:lang w:val="es-ES"/>
        </w:rPr>
        <w:t xml:space="preserve"> </w:t>
      </w:r>
    </w:p>
    <w:p w:rsidR="00A45946" w:rsidRPr="006E68AD" w:rsidRDefault="00A45946" w:rsidP="00A45946">
      <w:pPr>
        <w:jc w:val="center"/>
        <w:rPr>
          <w:rFonts w:ascii="Sylfaen" w:hAnsi="Sylfaen" w:cs="Arial"/>
          <w:b/>
          <w:sz w:val="20"/>
          <w:lang w:val="es-ES"/>
        </w:rPr>
      </w:pPr>
    </w:p>
    <w:p w:rsidR="00A45946" w:rsidRPr="006E68AD" w:rsidRDefault="00C8055A" w:rsidP="00A45946">
      <w:pPr>
        <w:ind w:firstLine="567"/>
        <w:jc w:val="both"/>
        <w:rPr>
          <w:rFonts w:ascii="Sylfaen" w:hAnsi="Sylfaen"/>
          <w:sz w:val="20"/>
          <w:lang w:val="es-ES"/>
        </w:rPr>
      </w:pPr>
      <w:r w:rsidRPr="006E68AD">
        <w:rPr>
          <w:rFonts w:ascii="Sylfaen" w:hAnsi="Sylfaen" w:cs="Sylfaen"/>
          <w:sz w:val="20"/>
          <w:lang w:val="es-ES"/>
        </w:rPr>
        <w:t>5</w:t>
      </w:r>
      <w:r w:rsidR="00A45946" w:rsidRPr="006E68AD">
        <w:rPr>
          <w:rFonts w:ascii="Sylfaen" w:hAnsi="Sylfaen" w:cs="Sylfaen"/>
          <w:sz w:val="20"/>
          <w:lang w:val="es-ES"/>
        </w:rPr>
        <w:t xml:space="preserve">.1 </w:t>
      </w:r>
      <w:r w:rsidR="00A45946" w:rsidRPr="003516DA">
        <w:rPr>
          <w:rFonts w:ascii="Sylfaen" w:hAnsi="Sylfaen" w:cs="Sylfaen"/>
          <w:sz w:val="20"/>
          <w:lang w:val="hy-AM"/>
        </w:rPr>
        <w:t>Առաջարկվող</w:t>
      </w:r>
      <w:r w:rsidR="00A45946" w:rsidRPr="006E68AD">
        <w:rPr>
          <w:rFonts w:ascii="Sylfaen" w:hAnsi="Sylfaen" w:cs="Sylfaen"/>
          <w:sz w:val="20"/>
          <w:lang w:val="es-ES"/>
        </w:rPr>
        <w:t xml:space="preserve"> </w:t>
      </w:r>
      <w:r w:rsidR="00A45946" w:rsidRPr="003516DA">
        <w:rPr>
          <w:rFonts w:ascii="Sylfaen" w:hAnsi="Sylfaen" w:cs="Sylfaen"/>
          <w:sz w:val="20"/>
          <w:lang w:val="hy-AM"/>
        </w:rPr>
        <w:t>գինը</w:t>
      </w:r>
      <w:r w:rsidR="00A45946" w:rsidRPr="006E68AD">
        <w:rPr>
          <w:rFonts w:ascii="Sylfaen" w:hAnsi="Sylfaen" w:cs="Sylfaen"/>
          <w:sz w:val="20"/>
          <w:lang w:val="es-ES"/>
        </w:rPr>
        <w:t xml:space="preserve"> </w:t>
      </w:r>
      <w:r w:rsidR="00A45946" w:rsidRPr="003516DA">
        <w:rPr>
          <w:rFonts w:ascii="Sylfaen" w:hAnsi="Sylfaen" w:cs="Sylfaen"/>
          <w:sz w:val="20"/>
          <w:lang w:val="hy-AM"/>
        </w:rPr>
        <w:t>ապրանքի</w:t>
      </w:r>
      <w:r w:rsidR="00A45946" w:rsidRPr="006E68AD">
        <w:rPr>
          <w:rFonts w:ascii="Sylfaen" w:hAnsi="Sylfaen" w:cs="Sylfaen"/>
          <w:sz w:val="20"/>
          <w:lang w:val="es-ES"/>
        </w:rPr>
        <w:t xml:space="preserve"> </w:t>
      </w:r>
      <w:r w:rsidR="00A45946" w:rsidRPr="003516DA">
        <w:rPr>
          <w:rFonts w:ascii="Sylfaen" w:hAnsi="Sylfaen" w:cs="Sylfaen"/>
          <w:sz w:val="20"/>
          <w:lang w:val="hy-AM"/>
        </w:rPr>
        <w:t>արժեքից</w:t>
      </w:r>
      <w:r w:rsidR="00A45946" w:rsidRPr="006E68AD">
        <w:rPr>
          <w:rFonts w:ascii="Sylfaen" w:hAnsi="Sylfaen" w:cs="Sylfaen"/>
          <w:sz w:val="20"/>
          <w:lang w:val="es-ES"/>
        </w:rPr>
        <w:t xml:space="preserve"> </w:t>
      </w:r>
      <w:r w:rsidR="00A45946" w:rsidRPr="003516DA">
        <w:rPr>
          <w:rFonts w:ascii="Sylfaen" w:hAnsi="Sylfaen" w:cs="Sylfaen"/>
          <w:sz w:val="20"/>
          <w:lang w:val="hy-AM"/>
        </w:rPr>
        <w:t>բացի</w:t>
      </w:r>
      <w:r w:rsidR="00A45946" w:rsidRPr="006E68AD">
        <w:rPr>
          <w:rFonts w:ascii="Sylfaen" w:hAnsi="Sylfaen" w:cs="Sylfaen"/>
          <w:sz w:val="20"/>
          <w:lang w:val="es-ES"/>
        </w:rPr>
        <w:t xml:space="preserve"> </w:t>
      </w:r>
      <w:r w:rsidR="00A45946" w:rsidRPr="003516DA">
        <w:rPr>
          <w:rFonts w:ascii="Sylfaen" w:hAnsi="Sylfaen" w:cs="Sylfaen"/>
          <w:sz w:val="20"/>
          <w:lang w:val="hy-AM"/>
        </w:rPr>
        <w:t>ներառում</w:t>
      </w:r>
      <w:r w:rsidR="00A45946" w:rsidRPr="006E68AD">
        <w:rPr>
          <w:rFonts w:ascii="Sylfaen" w:hAnsi="Sylfaen" w:cs="Sylfaen"/>
          <w:sz w:val="20"/>
          <w:lang w:val="es-ES"/>
        </w:rPr>
        <w:t xml:space="preserve"> </w:t>
      </w:r>
      <w:r w:rsidR="00A45946" w:rsidRPr="003516DA">
        <w:rPr>
          <w:rFonts w:ascii="Sylfaen" w:hAnsi="Sylfaen" w:cs="Sylfaen"/>
          <w:sz w:val="20"/>
          <w:lang w:val="hy-AM"/>
        </w:rPr>
        <w:t>է</w:t>
      </w:r>
      <w:r w:rsidR="00A45946" w:rsidRPr="006E68AD">
        <w:rPr>
          <w:rFonts w:ascii="Sylfaen" w:hAnsi="Sylfaen" w:cs="Sylfaen"/>
          <w:sz w:val="20"/>
          <w:lang w:val="es-ES"/>
        </w:rPr>
        <w:t xml:space="preserve"> </w:t>
      </w:r>
      <w:r w:rsidR="00A45946" w:rsidRPr="003516DA">
        <w:rPr>
          <w:rFonts w:ascii="Sylfaen" w:hAnsi="Sylfaen" w:cs="Sylfaen"/>
          <w:sz w:val="20"/>
          <w:lang w:val="hy-AM"/>
        </w:rPr>
        <w:t>փոխադրման</w:t>
      </w:r>
      <w:r w:rsidR="00A45946" w:rsidRPr="006E68AD">
        <w:rPr>
          <w:rFonts w:ascii="Sylfaen" w:hAnsi="Sylfaen" w:cs="Sylfaen"/>
          <w:sz w:val="20"/>
          <w:lang w:val="es-ES"/>
        </w:rPr>
        <w:t xml:space="preserve">, </w:t>
      </w:r>
      <w:r w:rsidR="00A45946" w:rsidRPr="003516DA">
        <w:rPr>
          <w:rFonts w:ascii="Sylfaen" w:hAnsi="Sylfaen" w:cs="Sylfaen"/>
          <w:sz w:val="20"/>
          <w:lang w:val="hy-AM"/>
        </w:rPr>
        <w:t>ապահովագրման</w:t>
      </w:r>
      <w:r w:rsidR="00A45946" w:rsidRPr="006E68AD">
        <w:rPr>
          <w:rFonts w:ascii="Sylfaen" w:hAnsi="Sylfaen" w:cs="Sylfaen"/>
          <w:sz w:val="20"/>
          <w:lang w:val="es-ES"/>
        </w:rPr>
        <w:t xml:space="preserve">, </w:t>
      </w:r>
      <w:r w:rsidR="00A45946" w:rsidRPr="003516DA">
        <w:rPr>
          <w:rFonts w:ascii="Sylfaen" w:hAnsi="Sylfaen" w:cs="Sylfaen"/>
          <w:sz w:val="20"/>
          <w:lang w:val="hy-AM"/>
        </w:rPr>
        <w:t>տուրքերի</w:t>
      </w:r>
      <w:r w:rsidR="00A45946" w:rsidRPr="006E68AD">
        <w:rPr>
          <w:rFonts w:ascii="Sylfaen" w:hAnsi="Sylfaen" w:cs="Sylfaen"/>
          <w:sz w:val="20"/>
          <w:lang w:val="es-ES"/>
        </w:rPr>
        <w:t xml:space="preserve">, </w:t>
      </w:r>
      <w:r w:rsidR="00A45946" w:rsidRPr="003516DA">
        <w:rPr>
          <w:rFonts w:ascii="Sylfaen" w:hAnsi="Sylfaen" w:cs="Sylfaen"/>
          <w:sz w:val="20"/>
          <w:lang w:val="hy-AM"/>
        </w:rPr>
        <w:t>հարկերի</w:t>
      </w:r>
      <w:r w:rsidR="00A45946" w:rsidRPr="006E68AD">
        <w:rPr>
          <w:rFonts w:ascii="Sylfaen" w:hAnsi="Sylfaen" w:cs="Sylfaen"/>
          <w:sz w:val="20"/>
          <w:lang w:val="es-ES"/>
        </w:rPr>
        <w:t xml:space="preserve">, </w:t>
      </w:r>
      <w:r w:rsidR="00A45946" w:rsidRPr="003516DA">
        <w:rPr>
          <w:rFonts w:ascii="Sylfaen" w:hAnsi="Sylfaen" w:cs="Sylfaen"/>
          <w:sz w:val="20"/>
          <w:lang w:val="hy-AM"/>
        </w:rPr>
        <w:t>այլ</w:t>
      </w:r>
      <w:r w:rsidR="00A45946" w:rsidRPr="006E68AD">
        <w:rPr>
          <w:rFonts w:ascii="Sylfaen" w:hAnsi="Sylfaen" w:cs="Sylfaen"/>
          <w:sz w:val="20"/>
          <w:lang w:val="es-ES"/>
        </w:rPr>
        <w:t xml:space="preserve"> </w:t>
      </w:r>
      <w:r w:rsidR="00A45946" w:rsidRPr="003516DA">
        <w:rPr>
          <w:rFonts w:ascii="Sylfaen" w:hAnsi="Sylfaen" w:cs="Sylfaen"/>
          <w:sz w:val="20"/>
          <w:lang w:val="hy-AM"/>
        </w:rPr>
        <w:t>վճարումների</w:t>
      </w:r>
      <w:r w:rsidR="00A45946" w:rsidRPr="006E68AD">
        <w:rPr>
          <w:rFonts w:ascii="Sylfaen" w:hAnsi="Sylfaen" w:cs="Sylfaen"/>
          <w:sz w:val="20"/>
          <w:lang w:val="es-ES"/>
        </w:rPr>
        <w:t xml:space="preserve"> </w:t>
      </w:r>
      <w:r w:rsidR="00A45946" w:rsidRPr="003516DA">
        <w:rPr>
          <w:rFonts w:ascii="Sylfaen" w:hAnsi="Sylfaen" w:cs="Sylfaen"/>
          <w:sz w:val="20"/>
          <w:lang w:val="hy-AM"/>
        </w:rPr>
        <w:t>գծով</w:t>
      </w:r>
      <w:r w:rsidR="00A45946" w:rsidRPr="006E68AD">
        <w:rPr>
          <w:rFonts w:ascii="Sylfaen" w:hAnsi="Sylfaen" w:cs="Sylfaen"/>
          <w:sz w:val="20"/>
          <w:lang w:val="es-ES"/>
        </w:rPr>
        <w:t xml:space="preserve"> </w:t>
      </w:r>
      <w:r w:rsidR="00A45946" w:rsidRPr="003516DA">
        <w:rPr>
          <w:rFonts w:ascii="Sylfaen" w:hAnsi="Sylfaen" w:cs="Sylfaen"/>
          <w:sz w:val="20"/>
          <w:lang w:val="hy-AM"/>
        </w:rPr>
        <w:t>ծախսերը</w:t>
      </w:r>
      <w:r w:rsidR="00A45946" w:rsidRPr="006E68AD">
        <w:rPr>
          <w:rFonts w:ascii="Sylfaen" w:hAnsi="Sylfaen" w:cs="Sylfaen"/>
          <w:sz w:val="20"/>
          <w:lang w:val="es-ES"/>
        </w:rPr>
        <w:t xml:space="preserve"> </w:t>
      </w:r>
      <w:r w:rsidR="00A45946" w:rsidRPr="003516DA">
        <w:rPr>
          <w:rFonts w:ascii="Sylfaen" w:hAnsi="Sylfaen" w:cs="Sylfaen"/>
          <w:sz w:val="20"/>
          <w:lang w:val="hy-AM"/>
        </w:rPr>
        <w:t>և</w:t>
      </w:r>
      <w:r w:rsidR="00A45946" w:rsidRPr="006E68AD">
        <w:rPr>
          <w:rFonts w:ascii="Sylfaen" w:hAnsi="Sylfaen" w:cs="Sylfaen"/>
          <w:sz w:val="20"/>
          <w:lang w:val="es-ES"/>
        </w:rPr>
        <w:t xml:space="preserve"> </w:t>
      </w:r>
      <w:r w:rsidR="00A45946" w:rsidRPr="003516DA">
        <w:rPr>
          <w:rFonts w:ascii="Sylfaen" w:hAnsi="Sylfaen" w:cs="Sylfaen"/>
          <w:sz w:val="20"/>
          <w:lang w:val="hy-AM"/>
        </w:rPr>
        <w:t>չի</w:t>
      </w:r>
      <w:r w:rsidR="00A45946" w:rsidRPr="006E68AD">
        <w:rPr>
          <w:rFonts w:ascii="Sylfaen" w:hAnsi="Sylfaen" w:cs="Sylfaen"/>
          <w:sz w:val="20"/>
          <w:lang w:val="es-ES"/>
        </w:rPr>
        <w:t xml:space="preserve"> </w:t>
      </w:r>
      <w:r w:rsidR="00A45946" w:rsidRPr="003516DA">
        <w:rPr>
          <w:rFonts w:ascii="Sylfaen" w:hAnsi="Sylfaen" w:cs="Sylfaen"/>
          <w:sz w:val="20"/>
          <w:lang w:val="hy-AM"/>
        </w:rPr>
        <w:t>կարող</w:t>
      </w:r>
      <w:r w:rsidR="00A45946" w:rsidRPr="006E68AD">
        <w:rPr>
          <w:rFonts w:ascii="Sylfaen" w:hAnsi="Sylfaen" w:cs="Sylfaen"/>
          <w:sz w:val="20"/>
          <w:lang w:val="es-ES"/>
        </w:rPr>
        <w:t xml:space="preserve"> </w:t>
      </w:r>
      <w:r w:rsidR="00A45946" w:rsidRPr="003516DA">
        <w:rPr>
          <w:rFonts w:ascii="Sylfaen" w:hAnsi="Sylfaen" w:cs="Sylfaen"/>
          <w:sz w:val="20"/>
          <w:lang w:val="hy-AM"/>
        </w:rPr>
        <w:t>պակաս</w:t>
      </w:r>
      <w:r w:rsidR="00A45946" w:rsidRPr="006E68AD">
        <w:rPr>
          <w:rFonts w:ascii="Sylfaen" w:hAnsi="Sylfaen" w:cs="Sylfaen"/>
          <w:sz w:val="20"/>
          <w:lang w:val="es-ES"/>
        </w:rPr>
        <w:t xml:space="preserve"> </w:t>
      </w:r>
      <w:r w:rsidR="00A45946" w:rsidRPr="003516DA">
        <w:rPr>
          <w:rFonts w:ascii="Sylfaen" w:hAnsi="Sylfaen" w:cs="Sylfaen"/>
          <w:sz w:val="20"/>
          <w:lang w:val="hy-AM"/>
        </w:rPr>
        <w:t>լինել</w:t>
      </w:r>
      <w:r w:rsidR="00A45946" w:rsidRPr="006E68AD">
        <w:rPr>
          <w:rFonts w:ascii="Sylfaen" w:hAnsi="Sylfaen" w:cs="Sylfaen"/>
          <w:sz w:val="20"/>
          <w:lang w:val="es-ES"/>
        </w:rPr>
        <w:t xml:space="preserve"> </w:t>
      </w:r>
      <w:r w:rsidR="00A45946" w:rsidRPr="003516DA">
        <w:rPr>
          <w:rFonts w:ascii="Sylfaen" w:hAnsi="Sylfaen" w:cs="Sylfaen"/>
          <w:sz w:val="20"/>
          <w:lang w:val="hy-AM"/>
        </w:rPr>
        <w:t>դրանց</w:t>
      </w:r>
      <w:r w:rsidR="00A45946" w:rsidRPr="006E68AD">
        <w:rPr>
          <w:rFonts w:ascii="Sylfaen" w:hAnsi="Sylfaen" w:cs="Sylfaen"/>
          <w:sz w:val="20"/>
          <w:lang w:val="es-ES"/>
        </w:rPr>
        <w:t xml:space="preserve"> </w:t>
      </w:r>
      <w:r w:rsidR="00A45946" w:rsidRPr="003516DA">
        <w:rPr>
          <w:rFonts w:ascii="Sylfaen" w:hAnsi="Sylfaen" w:cs="Sylfaen"/>
          <w:sz w:val="20"/>
          <w:lang w:val="hy-AM"/>
        </w:rPr>
        <w:t>ինքնարժեքից</w:t>
      </w:r>
      <w:r w:rsidR="00A45946" w:rsidRPr="006E68AD">
        <w:rPr>
          <w:rFonts w:ascii="Sylfaen" w:hAnsi="Sylfaen" w:cs="Sylfaen"/>
          <w:sz w:val="20"/>
          <w:lang w:val="es-ES"/>
        </w:rPr>
        <w:t xml:space="preserve">: </w:t>
      </w:r>
      <w:r w:rsidR="00A45946" w:rsidRPr="003516DA">
        <w:rPr>
          <w:rFonts w:ascii="Sylfaen" w:hAnsi="Sylfaen" w:cs="Sylfaen"/>
          <w:sz w:val="20"/>
          <w:lang w:val="hy-AM"/>
        </w:rPr>
        <w:t>Առաջարկվող</w:t>
      </w:r>
      <w:r w:rsidR="00A45946" w:rsidRPr="006E68AD">
        <w:rPr>
          <w:rFonts w:ascii="Sylfaen" w:hAnsi="Sylfaen" w:cs="Sylfaen"/>
          <w:sz w:val="20"/>
          <w:lang w:val="es-ES"/>
        </w:rPr>
        <w:t xml:space="preserve"> </w:t>
      </w:r>
      <w:r w:rsidR="00A45946" w:rsidRPr="003516DA">
        <w:rPr>
          <w:rFonts w:ascii="Sylfaen" w:hAnsi="Sylfaen" w:cs="Sylfaen"/>
          <w:sz w:val="20"/>
          <w:lang w:val="hy-AM"/>
        </w:rPr>
        <w:t>գնի</w:t>
      </w:r>
      <w:r w:rsidR="00A45946" w:rsidRPr="006E68AD">
        <w:rPr>
          <w:rFonts w:ascii="Sylfaen" w:hAnsi="Sylfaen" w:cs="Sylfaen"/>
          <w:sz w:val="20"/>
          <w:lang w:val="es-ES"/>
        </w:rPr>
        <w:t xml:space="preserve">  </w:t>
      </w:r>
      <w:r w:rsidR="00A45946" w:rsidRPr="003516DA">
        <w:rPr>
          <w:rFonts w:ascii="Sylfaen" w:hAnsi="Sylfaen" w:cs="Sylfaen"/>
          <w:sz w:val="20"/>
          <w:lang w:val="hy-AM"/>
        </w:rPr>
        <w:t>հաշվարկը</w:t>
      </w:r>
      <w:r w:rsidR="00A45946" w:rsidRPr="006E68AD">
        <w:rPr>
          <w:rFonts w:ascii="Sylfaen" w:hAnsi="Sylfaen" w:cs="Sylfaen"/>
          <w:sz w:val="20"/>
          <w:lang w:val="es-ES"/>
        </w:rPr>
        <w:t xml:space="preserve"> </w:t>
      </w:r>
      <w:r w:rsidR="00A45946" w:rsidRPr="003516DA">
        <w:rPr>
          <w:rFonts w:ascii="Sylfaen" w:hAnsi="Sylfaen" w:cs="Sylfaen"/>
          <w:sz w:val="20"/>
          <w:lang w:val="hy-AM"/>
        </w:rPr>
        <w:t>պետք</w:t>
      </w:r>
      <w:r w:rsidR="00A45946" w:rsidRPr="006E68AD">
        <w:rPr>
          <w:rFonts w:ascii="Sylfaen" w:hAnsi="Sylfaen" w:cs="Sylfaen"/>
          <w:sz w:val="20"/>
          <w:lang w:val="es-ES"/>
        </w:rPr>
        <w:t xml:space="preserve"> </w:t>
      </w:r>
      <w:r w:rsidR="00A45946" w:rsidRPr="003516DA">
        <w:rPr>
          <w:rFonts w:ascii="Sylfaen" w:hAnsi="Sylfaen" w:cs="Sylfaen"/>
          <w:sz w:val="20"/>
          <w:lang w:val="hy-AM"/>
        </w:rPr>
        <w:t>է</w:t>
      </w:r>
      <w:r w:rsidR="00A45946" w:rsidRPr="006E68AD">
        <w:rPr>
          <w:rFonts w:ascii="Sylfaen" w:hAnsi="Sylfaen" w:cs="Sylfaen"/>
          <w:sz w:val="20"/>
          <w:lang w:val="es-ES"/>
        </w:rPr>
        <w:t xml:space="preserve"> </w:t>
      </w:r>
      <w:r w:rsidR="00A45946" w:rsidRPr="003516DA">
        <w:rPr>
          <w:rFonts w:ascii="Sylfaen" w:hAnsi="Sylfaen" w:cs="Sylfaen"/>
          <w:sz w:val="20"/>
          <w:lang w:val="hy-AM"/>
        </w:rPr>
        <w:t>ներկայացվի</w:t>
      </w:r>
      <w:r w:rsidR="00A45946" w:rsidRPr="006E68AD">
        <w:rPr>
          <w:rFonts w:ascii="Sylfaen" w:hAnsi="Sylfaen" w:cs="Sylfaen"/>
          <w:sz w:val="20"/>
          <w:lang w:val="es-ES"/>
        </w:rPr>
        <w:t xml:space="preserve"> </w:t>
      </w:r>
      <w:r w:rsidR="00A45946" w:rsidRPr="003516DA">
        <w:rPr>
          <w:rFonts w:ascii="Sylfaen" w:hAnsi="Sylfaen" w:cs="Sylfaen"/>
          <w:sz w:val="20"/>
          <w:lang w:val="hy-AM"/>
        </w:rPr>
        <w:t>հայտով</w:t>
      </w:r>
      <w:r w:rsidR="00A45946" w:rsidRPr="006E68AD">
        <w:rPr>
          <w:rFonts w:ascii="Sylfaen" w:hAnsi="Sylfaen"/>
          <w:sz w:val="20"/>
          <w:lang w:val="es-ES"/>
        </w:rPr>
        <w:t>:</w:t>
      </w:r>
    </w:p>
    <w:p w:rsidR="00FF60C2" w:rsidRPr="006E68AD" w:rsidRDefault="00C8055A" w:rsidP="00A45946">
      <w:pPr>
        <w:pStyle w:val="norm"/>
        <w:spacing w:line="240" w:lineRule="auto"/>
        <w:ind w:firstLine="567"/>
        <w:rPr>
          <w:rFonts w:ascii="Sylfaen" w:hAnsi="Sylfaen" w:cs="Sylfaen"/>
          <w:sz w:val="20"/>
          <w:szCs w:val="24"/>
          <w:lang w:val="es-ES" w:eastAsia="en-US"/>
        </w:rPr>
      </w:pPr>
      <w:r w:rsidRPr="006E68AD">
        <w:rPr>
          <w:rFonts w:ascii="Sylfaen" w:hAnsi="Sylfaen"/>
          <w:sz w:val="20"/>
          <w:lang w:val="es-ES"/>
        </w:rPr>
        <w:t>5</w:t>
      </w:r>
      <w:r w:rsidR="00A45946" w:rsidRPr="006E68AD">
        <w:rPr>
          <w:rFonts w:ascii="Sylfaen" w:hAnsi="Sylfaen"/>
          <w:sz w:val="20"/>
          <w:lang w:val="es-ES"/>
        </w:rPr>
        <w:t>.</w:t>
      </w:r>
      <w:r w:rsidR="00A45946" w:rsidRPr="006E68AD">
        <w:rPr>
          <w:rFonts w:ascii="Sylfaen" w:hAnsi="Sylfaen"/>
          <w:sz w:val="20"/>
          <w:lang w:val="hy-AM"/>
        </w:rPr>
        <w:t>2</w:t>
      </w:r>
      <w:r w:rsidR="00A45946" w:rsidRPr="006E68AD">
        <w:rPr>
          <w:rFonts w:ascii="Sylfaen" w:hAnsi="Sylfaen" w:cs="Sylfaen"/>
          <w:sz w:val="20"/>
          <w:lang w:val="es-ES"/>
        </w:rPr>
        <w:t xml:space="preserve"> Մ</w:t>
      </w:r>
      <w:r w:rsidR="00A45946" w:rsidRPr="006E68AD">
        <w:rPr>
          <w:rFonts w:ascii="Sylfaen" w:hAnsi="Sylfaen" w:cs="Sylfaen"/>
          <w:sz w:val="20"/>
          <w:szCs w:val="24"/>
          <w:lang w:val="hy-AM" w:eastAsia="en-US"/>
        </w:rPr>
        <w:t xml:space="preserve">ասնակիցը գնային առաջարկը ներկայացնում է </w:t>
      </w:r>
      <w:r w:rsidR="00A45946" w:rsidRPr="006E68AD">
        <w:rPr>
          <w:rFonts w:ascii="Sylfaen" w:hAnsi="Sylfaen" w:cs="Sylfaen"/>
          <w:sz w:val="20"/>
        </w:rPr>
        <w:t>արժեք</w:t>
      </w:r>
      <w:r w:rsidR="00A45946" w:rsidRPr="006E68AD">
        <w:rPr>
          <w:rFonts w:ascii="Sylfaen" w:hAnsi="Sylfaen" w:cs="Sylfaen"/>
          <w:sz w:val="20"/>
          <w:lang w:val="es-ES"/>
        </w:rPr>
        <w:t xml:space="preserve"> (</w:t>
      </w:r>
      <w:r w:rsidR="00A45946" w:rsidRPr="006E68AD">
        <w:rPr>
          <w:rFonts w:ascii="Sylfaen" w:hAnsi="Sylfaen" w:cs="Sylfaen"/>
          <w:sz w:val="20"/>
        </w:rPr>
        <w:t>ինքնարժեքի</w:t>
      </w:r>
      <w:r w:rsidR="00A45946" w:rsidRPr="006E68AD">
        <w:rPr>
          <w:rFonts w:ascii="Sylfaen" w:hAnsi="Sylfaen" w:cs="Sylfaen"/>
          <w:sz w:val="20"/>
          <w:lang w:val="es-ES"/>
        </w:rPr>
        <w:t xml:space="preserve"> </w:t>
      </w:r>
      <w:r w:rsidR="00A45946" w:rsidRPr="006E68AD">
        <w:rPr>
          <w:rFonts w:ascii="Sylfaen" w:hAnsi="Sylfaen" w:cs="Sylfaen"/>
          <w:sz w:val="20"/>
        </w:rPr>
        <w:t>և</w:t>
      </w:r>
      <w:r w:rsidR="00A45946" w:rsidRPr="006E68AD">
        <w:rPr>
          <w:rFonts w:ascii="Sylfaen" w:hAnsi="Sylfaen" w:cs="Sylfaen"/>
          <w:sz w:val="20"/>
          <w:lang w:val="es-ES"/>
        </w:rPr>
        <w:t xml:space="preserve"> </w:t>
      </w:r>
      <w:r w:rsidR="00A45946" w:rsidRPr="006E68AD">
        <w:rPr>
          <w:rFonts w:ascii="Sylfaen" w:hAnsi="Sylfaen" w:cs="Sylfaen"/>
          <w:sz w:val="20"/>
        </w:rPr>
        <w:t>կանխատեսվող</w:t>
      </w:r>
      <w:r w:rsidR="00A45946" w:rsidRPr="006E68AD">
        <w:rPr>
          <w:rFonts w:ascii="Sylfaen" w:hAnsi="Sylfaen" w:cs="Sylfaen"/>
          <w:sz w:val="20"/>
          <w:lang w:val="es-ES"/>
        </w:rPr>
        <w:t xml:space="preserve"> </w:t>
      </w:r>
      <w:r w:rsidR="00A45946" w:rsidRPr="006E68AD">
        <w:rPr>
          <w:rFonts w:ascii="Sylfaen" w:hAnsi="Sylfaen" w:cs="Sylfaen"/>
          <w:sz w:val="20"/>
        </w:rPr>
        <w:t>շահույթի</w:t>
      </w:r>
      <w:r w:rsidR="00A45946" w:rsidRPr="006E68AD">
        <w:rPr>
          <w:rFonts w:ascii="Sylfaen" w:hAnsi="Sylfaen" w:cs="Sylfaen"/>
          <w:sz w:val="20"/>
          <w:lang w:val="es-ES"/>
        </w:rPr>
        <w:t xml:space="preserve"> </w:t>
      </w:r>
      <w:r w:rsidR="00A45946" w:rsidRPr="006E68AD">
        <w:rPr>
          <w:rFonts w:ascii="Sylfaen" w:hAnsi="Sylfaen" w:cs="Sylfaen"/>
          <w:sz w:val="20"/>
        </w:rPr>
        <w:t>հանրագումարը</w:t>
      </w:r>
      <w:r w:rsidR="00A45946" w:rsidRPr="006E68AD">
        <w:rPr>
          <w:rFonts w:ascii="Sylfaen" w:hAnsi="Sylfaen" w:cs="Sylfaen"/>
          <w:sz w:val="20"/>
          <w:lang w:val="es-ES"/>
        </w:rPr>
        <w:t>)</w:t>
      </w:r>
      <w:r w:rsidR="00A45946" w:rsidRPr="006E68AD">
        <w:rPr>
          <w:rFonts w:ascii="Sylfaen" w:hAnsi="Sylfaen" w:cs="Sylfaen"/>
          <w:szCs w:val="22"/>
          <w:lang w:val="es-ES"/>
        </w:rPr>
        <w:t xml:space="preserve"> </w:t>
      </w:r>
      <w:r w:rsidR="00A45946" w:rsidRPr="006E68AD">
        <w:rPr>
          <w:rFonts w:ascii="Sylfaen" w:hAnsi="Sylfaen" w:cs="Sylfaen"/>
          <w:sz w:val="20"/>
          <w:szCs w:val="24"/>
          <w:lang w:val="hy-AM" w:eastAsia="en-US"/>
        </w:rPr>
        <w:t xml:space="preserve">և ավելացված արժեքի հարկ ընդհանրական բաղադրիչներից բաղկացած հաշվարկի ձևով: </w:t>
      </w:r>
      <w:r w:rsidR="00A45946" w:rsidRPr="006E68AD">
        <w:rPr>
          <w:rFonts w:ascii="Sylfaen" w:hAnsi="Sylfaen" w:cs="Sylfaen"/>
          <w:sz w:val="20"/>
          <w:szCs w:val="24"/>
          <w:lang w:eastAsia="en-US"/>
        </w:rPr>
        <w:t>Ա</w:t>
      </w:r>
      <w:r w:rsidR="00A45946" w:rsidRPr="006E68AD">
        <w:rPr>
          <w:rFonts w:ascii="Sylfaen" w:hAnsi="Sylfaen" w:cs="Sylfaen"/>
          <w:sz w:val="20"/>
          <w:szCs w:val="24"/>
          <w:lang w:val="hy-AM" w:eastAsia="en-US"/>
        </w:rPr>
        <w:t xml:space="preserve">րժեքի բաղադրիչների հաշվարկ` բացվածք կամ այլ մանրամասներ չեն պահանջվում և ներկայացվում: Եթե </w:t>
      </w:r>
      <w:r w:rsidR="00220C7C" w:rsidRPr="006E68AD">
        <w:rPr>
          <w:rFonts w:ascii="Sylfaen" w:hAnsi="Sylfaen" w:cs="Sylfaen"/>
          <w:sz w:val="20"/>
          <w:szCs w:val="24"/>
          <w:lang w:eastAsia="en-US"/>
        </w:rPr>
        <w:t>մ</w:t>
      </w:r>
      <w:r w:rsidR="00A45946" w:rsidRPr="006E68AD">
        <w:rPr>
          <w:rFonts w:ascii="Sylfaen" w:hAnsi="Sylfaen"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6E68AD">
        <w:rPr>
          <w:rFonts w:ascii="Sylfaen" w:hAnsi="Sylfaen" w:cs="Sylfaen"/>
          <w:sz w:val="20"/>
          <w:szCs w:val="24"/>
          <w:lang w:val="es-ES" w:eastAsia="en-US"/>
        </w:rPr>
        <w:t xml:space="preserve"> </w:t>
      </w:r>
      <w:r w:rsidR="00A45946" w:rsidRPr="006E68AD">
        <w:rPr>
          <w:rFonts w:ascii="Sylfaen" w:hAnsi="Sylfaen" w:cs="Sylfaen"/>
          <w:sz w:val="20"/>
          <w:lang w:val="ru-RU"/>
        </w:rPr>
        <w:t>ներկայաց</w:t>
      </w:r>
      <w:r w:rsidR="00A45946" w:rsidRPr="006E68AD">
        <w:rPr>
          <w:rFonts w:ascii="Sylfaen" w:hAnsi="Sylfaen" w:cs="Sylfaen"/>
          <w:sz w:val="20"/>
        </w:rPr>
        <w:t>վող</w:t>
      </w:r>
      <w:r w:rsidR="00A45946" w:rsidRPr="006E68AD">
        <w:rPr>
          <w:rFonts w:ascii="Sylfaen" w:hAnsi="Sylfaen" w:cs="Sylfaen"/>
          <w:sz w:val="20"/>
          <w:lang w:val="es-ES"/>
        </w:rPr>
        <w:t xml:space="preserve"> </w:t>
      </w:r>
      <w:r w:rsidR="00A45946" w:rsidRPr="006E68AD">
        <w:rPr>
          <w:rFonts w:ascii="Sylfaen" w:hAnsi="Sylfaen" w:cs="Sylfaen"/>
          <w:sz w:val="20"/>
          <w:lang w:val="ru-RU"/>
        </w:rPr>
        <w:t>գնային</w:t>
      </w:r>
      <w:r w:rsidR="00A45946" w:rsidRPr="006E68AD">
        <w:rPr>
          <w:rFonts w:ascii="Sylfaen" w:hAnsi="Sylfaen" w:cs="Sylfaen"/>
          <w:sz w:val="20"/>
          <w:lang w:val="es-ES"/>
        </w:rPr>
        <w:t xml:space="preserve"> </w:t>
      </w:r>
      <w:r w:rsidR="00A45946" w:rsidRPr="006E68AD">
        <w:rPr>
          <w:rFonts w:ascii="Sylfaen" w:hAnsi="Sylfaen" w:cs="Sylfaen"/>
          <w:sz w:val="20"/>
          <w:lang w:val="ru-RU"/>
        </w:rPr>
        <w:t>առաջարկում</w:t>
      </w:r>
      <w:r w:rsidR="00A45946" w:rsidRPr="006E68AD">
        <w:rPr>
          <w:rFonts w:ascii="Sylfaen" w:hAnsi="Sylfaen" w:cs="Sylfaen"/>
          <w:sz w:val="20"/>
          <w:szCs w:val="24"/>
          <w:lang w:val="hy-AM" w:eastAsia="en-US"/>
        </w:rPr>
        <w:t xml:space="preserve"> առանձնացված տողով նախատեսվում է այդ հարկատեսակի գծով վճարվելիք գումարի չափը:</w:t>
      </w:r>
      <w:r w:rsidR="00A45946" w:rsidRPr="006E68AD">
        <w:rPr>
          <w:rFonts w:ascii="Sylfaen" w:hAnsi="Sylfaen" w:cs="Sylfaen"/>
          <w:sz w:val="20"/>
          <w:szCs w:val="24"/>
          <w:lang w:val="es-ES" w:eastAsia="en-US"/>
        </w:rPr>
        <w:t xml:space="preserve"> </w:t>
      </w:r>
    </w:p>
    <w:p w:rsidR="00FF60C2" w:rsidRPr="006E68AD" w:rsidRDefault="00FF60C2" w:rsidP="00FF60C2">
      <w:pPr>
        <w:pStyle w:val="norm"/>
        <w:spacing w:line="240" w:lineRule="auto"/>
        <w:rPr>
          <w:rFonts w:ascii="Sylfaen" w:hAnsi="Sylfaen" w:cs="Sylfaen"/>
          <w:sz w:val="20"/>
          <w:szCs w:val="24"/>
          <w:lang w:val="hy-AM" w:eastAsia="en-US"/>
        </w:rPr>
      </w:pPr>
      <w:r w:rsidRPr="006E68AD">
        <w:rPr>
          <w:rFonts w:ascii="Sylfaen" w:hAnsi="Sylfaen" w:cs="Sylfaen"/>
          <w:sz w:val="20"/>
          <w:szCs w:val="24"/>
          <w:lang w:val="es-ES" w:eastAsia="en-US"/>
        </w:rPr>
        <w:t>Մ</w:t>
      </w:r>
      <w:r w:rsidRPr="006E68AD">
        <w:rPr>
          <w:rFonts w:ascii="Sylfaen" w:hAnsi="Sylfaen" w:cs="Sylfaen"/>
          <w:sz w:val="20"/>
          <w:szCs w:val="24"/>
          <w:lang w:val="hy-AM" w:eastAsia="en-US"/>
        </w:rPr>
        <w:t>ասնակիցների գնային առաջարկների գնահատում</w:t>
      </w:r>
      <w:r w:rsidRPr="006E68AD">
        <w:rPr>
          <w:rFonts w:ascii="Sylfaen" w:hAnsi="Sylfaen" w:cs="Sylfaen"/>
          <w:sz w:val="20"/>
          <w:szCs w:val="24"/>
          <w:lang w:eastAsia="en-US"/>
        </w:rPr>
        <w:t>ն</w:t>
      </w:r>
      <w:r w:rsidRPr="006E68AD">
        <w:rPr>
          <w:rFonts w:ascii="Sylfaen" w:hAnsi="Sylfaen" w:cs="Sylfaen"/>
          <w:sz w:val="20"/>
          <w:szCs w:val="24"/>
          <w:lang w:val="hy-AM" w:eastAsia="en-US"/>
        </w:rPr>
        <w:t xml:space="preserve"> </w:t>
      </w:r>
      <w:r w:rsidRPr="006E68AD">
        <w:rPr>
          <w:rFonts w:ascii="Sylfaen" w:hAnsi="Sylfaen" w:cs="Sylfaen"/>
          <w:sz w:val="20"/>
          <w:szCs w:val="24"/>
          <w:lang w:eastAsia="en-US"/>
        </w:rPr>
        <w:t>ու</w:t>
      </w:r>
      <w:r w:rsidRPr="006E68AD">
        <w:rPr>
          <w:rFonts w:ascii="Sylfaen" w:hAnsi="Sylfaen" w:cs="Sylfaen"/>
          <w:sz w:val="20"/>
          <w:szCs w:val="24"/>
          <w:lang w:val="hy-AM" w:eastAsia="en-US"/>
        </w:rPr>
        <w:t xml:space="preserve"> համեմատումն իրականացվում </w:t>
      </w:r>
      <w:r w:rsidRPr="006E68AD">
        <w:rPr>
          <w:rFonts w:ascii="Sylfaen" w:hAnsi="Sylfaen" w:cs="Sylfaen"/>
          <w:sz w:val="20"/>
          <w:szCs w:val="24"/>
          <w:lang w:eastAsia="en-US"/>
        </w:rPr>
        <w:t>են</w:t>
      </w:r>
      <w:r w:rsidRPr="006E68AD">
        <w:rPr>
          <w:rFonts w:ascii="Sylfaen" w:hAnsi="Sylfaen" w:cs="Sylfaen"/>
          <w:sz w:val="20"/>
          <w:szCs w:val="24"/>
          <w:lang w:val="hy-AM" w:eastAsia="en-US"/>
        </w:rPr>
        <w:t xml:space="preserve"> առանց սույն կետում նշված հարկի գումարի հաշվարկման</w:t>
      </w:r>
      <w:r w:rsidRPr="006E68AD">
        <w:rPr>
          <w:rFonts w:ascii="Sylfaen" w:hAnsi="Sylfaen" w:cs="Sylfaen"/>
          <w:sz w:val="20"/>
          <w:szCs w:val="24"/>
          <w:lang w:val="es-ES" w:eastAsia="en-US"/>
        </w:rPr>
        <w:t xml:space="preserve">: </w:t>
      </w:r>
      <w:r w:rsidRPr="006E68AD">
        <w:rPr>
          <w:rFonts w:ascii="Sylfaen" w:hAnsi="Sylfaen" w:cs="Sylfaen"/>
          <w:sz w:val="20"/>
          <w:szCs w:val="24"/>
          <w:lang w:val="hy-AM" w:eastAsia="en-US"/>
        </w:rPr>
        <w:t>Ընդ որում, մասնակցի հայտը ենթակա չէ մերժման, եթե`</w:t>
      </w:r>
    </w:p>
    <w:p w:rsidR="00FF60C2" w:rsidRPr="006E68AD" w:rsidRDefault="00FF60C2" w:rsidP="00FF60C2">
      <w:pPr>
        <w:pStyle w:val="norm"/>
        <w:spacing w:line="240" w:lineRule="auto"/>
        <w:rPr>
          <w:rFonts w:ascii="Sylfaen" w:hAnsi="Sylfaen" w:cs="Sylfaen"/>
          <w:sz w:val="20"/>
          <w:szCs w:val="24"/>
          <w:lang w:val="hy-AM" w:eastAsia="en-US"/>
        </w:rPr>
      </w:pPr>
      <w:r w:rsidRPr="006E68AD">
        <w:rPr>
          <w:rFonts w:ascii="Sylfaen" w:hAnsi="Sylfaen"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FF60C2" w:rsidRPr="006E68AD" w:rsidRDefault="00FF60C2" w:rsidP="00FF60C2">
      <w:pPr>
        <w:pStyle w:val="norm"/>
        <w:spacing w:line="240" w:lineRule="auto"/>
        <w:rPr>
          <w:rFonts w:ascii="Sylfaen" w:hAnsi="Sylfaen" w:cs="Sylfaen"/>
          <w:sz w:val="20"/>
          <w:szCs w:val="24"/>
          <w:lang w:val="hy-AM" w:eastAsia="en-US"/>
        </w:rPr>
      </w:pPr>
      <w:r w:rsidRPr="006E68AD">
        <w:rPr>
          <w:rFonts w:ascii="Sylfaen" w:hAnsi="Sylfaen"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FF60C2" w:rsidRPr="006E68AD" w:rsidRDefault="00FF60C2" w:rsidP="00FF60C2">
      <w:pPr>
        <w:pStyle w:val="norm"/>
        <w:spacing w:line="240" w:lineRule="auto"/>
        <w:rPr>
          <w:rFonts w:ascii="Sylfaen" w:hAnsi="Sylfaen" w:cs="Sylfaen"/>
          <w:sz w:val="20"/>
          <w:szCs w:val="24"/>
          <w:lang w:val="hy-AM" w:eastAsia="en-US"/>
        </w:rPr>
      </w:pPr>
      <w:r w:rsidRPr="006E68AD">
        <w:rPr>
          <w:rFonts w:ascii="Sylfaen" w:hAnsi="Sylfaen" w:cs="Sylfaen"/>
          <w:sz w:val="20"/>
          <w:szCs w:val="24"/>
          <w:lang w:val="hy-AM" w:eastAsia="en-US"/>
        </w:rPr>
        <w:t>գ. մասնակցի գնային առաջարկում չափաբաժնի համարը սխալ է նշված, սակայն գնման առարկայի անվանումը ճիշտ է լրացված:</w:t>
      </w:r>
    </w:p>
    <w:p w:rsidR="00A45946" w:rsidRPr="006E68AD" w:rsidRDefault="00C8055A" w:rsidP="00A45946">
      <w:pPr>
        <w:pStyle w:val="norm"/>
        <w:spacing w:line="240" w:lineRule="auto"/>
        <w:ind w:firstLine="567"/>
        <w:rPr>
          <w:rFonts w:ascii="Sylfaen" w:hAnsi="Sylfaen"/>
          <w:sz w:val="20"/>
          <w:lang w:val="es-ES"/>
        </w:rPr>
      </w:pPr>
      <w:r w:rsidRPr="006E68AD">
        <w:rPr>
          <w:rFonts w:ascii="Sylfaen" w:hAnsi="Sylfaen"/>
          <w:sz w:val="20"/>
          <w:lang w:val="es-ES"/>
        </w:rPr>
        <w:t>5</w:t>
      </w:r>
      <w:r w:rsidR="00A45946" w:rsidRPr="006E68AD">
        <w:rPr>
          <w:rFonts w:ascii="Sylfaen" w:hAnsi="Sylfaen"/>
          <w:sz w:val="20"/>
          <w:lang w:val="es-ES"/>
        </w:rPr>
        <w:t>.</w:t>
      </w:r>
      <w:r w:rsidR="00A45946" w:rsidRPr="006E68AD">
        <w:rPr>
          <w:rFonts w:ascii="Sylfaen" w:hAnsi="Sylfaen"/>
          <w:sz w:val="20"/>
          <w:lang w:val="hy-AM"/>
        </w:rPr>
        <w:t>3</w:t>
      </w:r>
      <w:r w:rsidR="00A45946" w:rsidRPr="006E68AD">
        <w:rPr>
          <w:rFonts w:ascii="Sylfaen" w:hAnsi="Sylfaen"/>
          <w:sz w:val="20"/>
          <w:lang w:val="es-ES"/>
        </w:rPr>
        <w:t xml:space="preserve"> </w:t>
      </w:r>
      <w:r w:rsidR="00A45946" w:rsidRPr="006E68AD">
        <w:rPr>
          <w:rFonts w:ascii="Sylfaen" w:hAnsi="Sylfaen" w:cs="Sylfaen"/>
          <w:sz w:val="20"/>
          <w:lang w:val="es-ES"/>
        </w:rPr>
        <w:t>Եթե</w:t>
      </w:r>
      <w:r w:rsidR="00A45946" w:rsidRPr="006E68AD">
        <w:rPr>
          <w:rFonts w:ascii="Sylfaen" w:hAnsi="Sylfaen"/>
          <w:sz w:val="20"/>
          <w:lang w:val="es-ES"/>
        </w:rPr>
        <w:t xml:space="preserve"> </w:t>
      </w:r>
      <w:r w:rsidR="00A45946" w:rsidRPr="006E68AD">
        <w:rPr>
          <w:rFonts w:ascii="Sylfaen" w:hAnsi="Sylfaen" w:cs="Sylfaen"/>
          <w:sz w:val="20"/>
          <w:lang w:val="es-ES"/>
        </w:rPr>
        <w:t>կնքվելիք</w:t>
      </w:r>
      <w:r w:rsidR="00A45946" w:rsidRPr="006E68AD">
        <w:rPr>
          <w:rFonts w:ascii="Sylfaen" w:hAnsi="Sylfaen"/>
          <w:sz w:val="20"/>
          <w:lang w:val="es-ES"/>
        </w:rPr>
        <w:t xml:space="preserve"> </w:t>
      </w:r>
      <w:r w:rsidR="00A45946" w:rsidRPr="006E68AD">
        <w:rPr>
          <w:rFonts w:ascii="Sylfaen" w:hAnsi="Sylfaen" w:cs="Sylfaen"/>
          <w:sz w:val="20"/>
          <w:lang w:val="es-ES"/>
        </w:rPr>
        <w:t>պայմանագրի</w:t>
      </w:r>
      <w:r w:rsidR="00A45946" w:rsidRPr="006E68AD">
        <w:rPr>
          <w:rFonts w:ascii="Sylfaen" w:hAnsi="Sylfaen"/>
          <w:sz w:val="20"/>
          <w:lang w:val="es-ES"/>
        </w:rPr>
        <w:t xml:space="preserve"> </w:t>
      </w:r>
      <w:r w:rsidR="00A45946" w:rsidRPr="006E68AD">
        <w:rPr>
          <w:rFonts w:ascii="Sylfaen" w:hAnsi="Sylfaen" w:cs="Sylfaen"/>
          <w:sz w:val="20"/>
          <w:lang w:val="es-ES"/>
        </w:rPr>
        <w:t>գինը</w:t>
      </w:r>
      <w:r w:rsidR="00A45946" w:rsidRPr="006E68AD">
        <w:rPr>
          <w:rFonts w:ascii="Sylfaen" w:hAnsi="Sylfaen"/>
          <w:sz w:val="20"/>
          <w:lang w:val="es-ES"/>
        </w:rPr>
        <w:t xml:space="preserve"> </w:t>
      </w:r>
      <w:r w:rsidR="00A45946" w:rsidRPr="006E68AD">
        <w:rPr>
          <w:rFonts w:ascii="Sylfaen" w:hAnsi="Sylfaen" w:cs="Sylfaen"/>
          <w:sz w:val="20"/>
          <w:lang w:val="es-ES"/>
        </w:rPr>
        <w:t>կայուն</w:t>
      </w:r>
      <w:r w:rsidR="00A45946" w:rsidRPr="006E68AD">
        <w:rPr>
          <w:rFonts w:ascii="Sylfaen" w:hAnsi="Sylfaen"/>
          <w:sz w:val="20"/>
          <w:lang w:val="es-ES"/>
        </w:rPr>
        <w:t xml:space="preserve"> </w:t>
      </w:r>
      <w:r w:rsidR="00A45946" w:rsidRPr="006E68AD">
        <w:rPr>
          <w:rFonts w:ascii="Sylfaen" w:hAnsi="Sylfaen" w:cs="Sylfaen"/>
          <w:sz w:val="20"/>
          <w:lang w:val="es-ES"/>
        </w:rPr>
        <w:t>է</w:t>
      </w:r>
      <w:r w:rsidR="00A45946" w:rsidRPr="006E68AD">
        <w:rPr>
          <w:rFonts w:ascii="Sylfaen" w:hAnsi="Sylfaen"/>
          <w:sz w:val="20"/>
          <w:lang w:val="es-ES"/>
        </w:rPr>
        <w:t xml:space="preserve">, </w:t>
      </w:r>
      <w:r w:rsidR="00A45946" w:rsidRPr="006E68AD">
        <w:rPr>
          <w:rFonts w:ascii="Sylfaen" w:hAnsi="Sylfaen" w:cs="Sylfaen"/>
          <w:sz w:val="20"/>
          <w:lang w:val="es-ES"/>
        </w:rPr>
        <w:t>ապա</w:t>
      </w:r>
      <w:r w:rsidR="00A45946" w:rsidRPr="006E68AD">
        <w:rPr>
          <w:rFonts w:ascii="Sylfaen" w:hAnsi="Sylfaen"/>
          <w:sz w:val="20"/>
          <w:lang w:val="es-ES"/>
        </w:rPr>
        <w:t xml:space="preserve"> </w:t>
      </w:r>
      <w:r w:rsidR="00A45946" w:rsidRPr="006E68AD">
        <w:rPr>
          <w:rFonts w:ascii="Sylfaen" w:hAnsi="Sylfaen" w:cs="Sylfaen"/>
          <w:sz w:val="20"/>
          <w:lang w:val="es-ES"/>
        </w:rPr>
        <w:t>գնային</w:t>
      </w:r>
      <w:r w:rsidR="00A45946" w:rsidRPr="006E68AD">
        <w:rPr>
          <w:rFonts w:ascii="Sylfaen" w:hAnsi="Sylfaen"/>
          <w:sz w:val="20"/>
          <w:lang w:val="es-ES"/>
        </w:rPr>
        <w:t xml:space="preserve"> </w:t>
      </w:r>
      <w:r w:rsidR="00A45946" w:rsidRPr="006E68AD">
        <w:rPr>
          <w:rFonts w:ascii="Sylfaen" w:hAnsi="Sylfaen" w:cs="Sylfaen"/>
          <w:sz w:val="20"/>
          <w:lang w:val="es-ES"/>
        </w:rPr>
        <w:t>առաջարկը</w:t>
      </w:r>
      <w:r w:rsidR="00A45946" w:rsidRPr="006E68AD">
        <w:rPr>
          <w:rFonts w:ascii="Sylfaen" w:hAnsi="Sylfaen"/>
          <w:sz w:val="20"/>
          <w:lang w:val="es-ES"/>
        </w:rPr>
        <w:t xml:space="preserve"> </w:t>
      </w:r>
      <w:r w:rsidR="00A45946" w:rsidRPr="006E68AD">
        <w:rPr>
          <w:rFonts w:ascii="Sylfaen" w:hAnsi="Sylfaen" w:cs="Sylfaen"/>
          <w:sz w:val="20"/>
          <w:lang w:val="es-ES"/>
        </w:rPr>
        <w:t>ներկայացվում</w:t>
      </w:r>
      <w:r w:rsidR="00A45946" w:rsidRPr="006E68AD">
        <w:rPr>
          <w:rFonts w:ascii="Sylfaen" w:hAnsi="Sylfaen"/>
          <w:sz w:val="20"/>
          <w:lang w:val="es-ES"/>
        </w:rPr>
        <w:t xml:space="preserve"> </w:t>
      </w:r>
      <w:r w:rsidR="00A45946" w:rsidRPr="006E68AD">
        <w:rPr>
          <w:rFonts w:ascii="Sylfaen" w:hAnsi="Sylfaen" w:cs="Sylfaen"/>
          <w:sz w:val="20"/>
          <w:lang w:val="es-ES"/>
        </w:rPr>
        <w:t>է</w:t>
      </w:r>
      <w:r w:rsidR="00A45946" w:rsidRPr="006E68AD">
        <w:rPr>
          <w:rFonts w:ascii="Sylfaen" w:hAnsi="Sylfaen"/>
          <w:sz w:val="20"/>
          <w:lang w:val="es-ES"/>
        </w:rPr>
        <w:t xml:space="preserve"> </w:t>
      </w:r>
      <w:r w:rsidR="00A45946" w:rsidRPr="006E68AD">
        <w:rPr>
          <w:rFonts w:ascii="Sylfaen" w:hAnsi="Sylfaen" w:cs="Sylfaen"/>
          <w:sz w:val="20"/>
          <w:lang w:val="es-ES"/>
        </w:rPr>
        <w:t>մեկ</w:t>
      </w:r>
      <w:r w:rsidR="00A45946" w:rsidRPr="006E68AD">
        <w:rPr>
          <w:rFonts w:ascii="Sylfaen" w:hAnsi="Sylfaen"/>
          <w:sz w:val="20"/>
          <w:lang w:val="es-ES"/>
        </w:rPr>
        <w:t xml:space="preserve"> </w:t>
      </w:r>
      <w:r w:rsidR="00A45946" w:rsidRPr="006E68AD">
        <w:rPr>
          <w:rFonts w:ascii="Sylfaen" w:hAnsi="Sylfaen" w:cs="Sylfaen"/>
          <w:sz w:val="20"/>
          <w:lang w:val="es-ES"/>
        </w:rPr>
        <w:t>թվով՝</w:t>
      </w:r>
      <w:r w:rsidR="00A45946" w:rsidRPr="006E68AD">
        <w:rPr>
          <w:rFonts w:ascii="Sylfaen" w:hAnsi="Sylfaen"/>
          <w:sz w:val="20"/>
          <w:lang w:val="es-ES"/>
        </w:rPr>
        <w:t xml:space="preserve"> </w:t>
      </w:r>
      <w:r w:rsidR="00A45946" w:rsidRPr="006E68AD">
        <w:rPr>
          <w:rFonts w:ascii="Sylfaen" w:hAnsi="Sylfaen" w:cs="Sylfaen"/>
          <w:sz w:val="20"/>
          <w:lang w:val="es-ES"/>
        </w:rPr>
        <w:t>պայմանագրի</w:t>
      </w:r>
      <w:r w:rsidR="00A45946" w:rsidRPr="006E68AD">
        <w:rPr>
          <w:rFonts w:ascii="Sylfaen" w:hAnsi="Sylfaen"/>
          <w:sz w:val="20"/>
          <w:lang w:val="es-ES"/>
        </w:rPr>
        <w:t xml:space="preserve"> </w:t>
      </w:r>
      <w:r w:rsidR="00A45946" w:rsidRPr="006E68AD">
        <w:rPr>
          <w:rFonts w:ascii="Sylfaen" w:hAnsi="Sylfaen" w:cs="Sylfaen"/>
          <w:sz w:val="20"/>
          <w:lang w:val="es-ES"/>
        </w:rPr>
        <w:t>կատարման</w:t>
      </w:r>
      <w:r w:rsidR="00A45946" w:rsidRPr="006E68AD">
        <w:rPr>
          <w:rFonts w:ascii="Sylfaen" w:hAnsi="Sylfaen"/>
          <w:sz w:val="20"/>
          <w:lang w:val="es-ES"/>
        </w:rPr>
        <w:t xml:space="preserve"> </w:t>
      </w:r>
      <w:r w:rsidR="00A45946" w:rsidRPr="006E68AD">
        <w:rPr>
          <w:rFonts w:ascii="Sylfaen" w:hAnsi="Sylfaen" w:cs="Sylfaen"/>
          <w:sz w:val="20"/>
          <w:lang w:val="es-ES"/>
        </w:rPr>
        <w:t>համար</w:t>
      </w:r>
      <w:r w:rsidR="00A45946" w:rsidRPr="006E68AD">
        <w:rPr>
          <w:rFonts w:ascii="Sylfaen" w:hAnsi="Sylfaen"/>
          <w:sz w:val="20"/>
          <w:lang w:val="es-ES"/>
        </w:rPr>
        <w:t xml:space="preserve"> </w:t>
      </w:r>
      <w:r w:rsidR="00A45946" w:rsidRPr="006E68AD">
        <w:rPr>
          <w:rFonts w:ascii="Sylfaen" w:hAnsi="Sylfaen" w:cs="Sylfaen"/>
          <w:sz w:val="20"/>
          <w:lang w:val="es-ES"/>
        </w:rPr>
        <w:t>առաջարկվող</w:t>
      </w:r>
      <w:r w:rsidR="00A45946" w:rsidRPr="006E68AD">
        <w:rPr>
          <w:rFonts w:ascii="Sylfaen" w:hAnsi="Sylfaen"/>
          <w:sz w:val="20"/>
          <w:lang w:val="es-ES"/>
        </w:rPr>
        <w:t xml:space="preserve"> </w:t>
      </w:r>
      <w:r w:rsidR="00A45946" w:rsidRPr="006E68AD">
        <w:rPr>
          <w:rFonts w:ascii="Sylfaen" w:hAnsi="Sylfaen" w:cs="Sylfaen"/>
          <w:sz w:val="20"/>
          <w:lang w:val="es-ES"/>
        </w:rPr>
        <w:t>ընդհանուր</w:t>
      </w:r>
      <w:r w:rsidR="00A45946" w:rsidRPr="006E68AD">
        <w:rPr>
          <w:rFonts w:ascii="Sylfaen" w:hAnsi="Sylfaen"/>
          <w:sz w:val="20"/>
          <w:lang w:val="es-ES"/>
        </w:rPr>
        <w:t xml:space="preserve"> </w:t>
      </w:r>
      <w:r w:rsidR="00A45946" w:rsidRPr="006E68AD">
        <w:rPr>
          <w:rFonts w:ascii="Sylfaen" w:hAnsi="Sylfaen" w:cs="Sylfaen"/>
          <w:sz w:val="20"/>
          <w:lang w:val="es-ES"/>
        </w:rPr>
        <w:t>գնով</w:t>
      </w:r>
      <w:r w:rsidR="000255F1" w:rsidRPr="006E68AD">
        <w:rPr>
          <w:rFonts w:ascii="Sylfaen" w:hAnsi="Sylfaen"/>
          <w:sz w:val="20"/>
          <w:lang w:val="es-ES"/>
        </w:rPr>
        <w:t>:</w:t>
      </w:r>
      <w:r w:rsidR="00A45946" w:rsidRPr="006E68AD">
        <w:rPr>
          <w:rFonts w:ascii="Sylfaen" w:hAnsi="Sylfaen"/>
          <w:sz w:val="20"/>
          <w:lang w:val="es-ES"/>
        </w:rPr>
        <w:t xml:space="preserve"> </w:t>
      </w:r>
      <w:r w:rsidR="00A45946" w:rsidRPr="006E68AD">
        <w:rPr>
          <w:rFonts w:ascii="Sylfaen" w:hAnsi="Sylfaen" w:cs="Sylfaen"/>
          <w:sz w:val="20"/>
          <w:lang w:val="es-ES"/>
        </w:rPr>
        <w:t>Ընդ</w:t>
      </w:r>
      <w:r w:rsidR="00A45946" w:rsidRPr="006E68AD">
        <w:rPr>
          <w:rFonts w:ascii="Sylfaen" w:hAnsi="Sylfaen"/>
          <w:sz w:val="20"/>
          <w:lang w:val="es-ES"/>
        </w:rPr>
        <w:t xml:space="preserve"> </w:t>
      </w:r>
      <w:r w:rsidR="00A45946" w:rsidRPr="006E68AD">
        <w:rPr>
          <w:rFonts w:ascii="Sylfaen" w:hAnsi="Sylfaen" w:cs="Sylfaen"/>
          <w:sz w:val="20"/>
          <w:lang w:val="es-ES"/>
        </w:rPr>
        <w:t>որում</w:t>
      </w:r>
      <w:r w:rsidR="00A45946" w:rsidRPr="006E68AD">
        <w:rPr>
          <w:rFonts w:ascii="Sylfaen" w:hAnsi="Sylfaen"/>
          <w:sz w:val="20"/>
          <w:lang w:val="es-ES"/>
        </w:rPr>
        <w:t xml:space="preserve"> </w:t>
      </w:r>
      <w:r w:rsidR="00A45946" w:rsidRPr="006E68AD">
        <w:rPr>
          <w:rFonts w:ascii="Sylfaen" w:hAnsi="Sylfaen" w:cs="Sylfaen"/>
          <w:sz w:val="20"/>
          <w:lang w:val="es-ES"/>
        </w:rPr>
        <w:t>մասնակցից</w:t>
      </w:r>
      <w:r w:rsidR="00A45946" w:rsidRPr="006E68AD">
        <w:rPr>
          <w:rFonts w:ascii="Sylfaen" w:hAnsi="Sylfaen"/>
          <w:sz w:val="20"/>
          <w:lang w:val="es-ES"/>
        </w:rPr>
        <w:t xml:space="preserve"> </w:t>
      </w:r>
      <w:r w:rsidR="00A45946" w:rsidRPr="006E68AD">
        <w:rPr>
          <w:rFonts w:ascii="Sylfaen" w:hAnsi="Sylfaen" w:cs="Sylfaen"/>
          <w:sz w:val="20"/>
          <w:lang w:val="es-ES"/>
        </w:rPr>
        <w:t>չի</w:t>
      </w:r>
      <w:r w:rsidR="00A45946" w:rsidRPr="006E68AD">
        <w:rPr>
          <w:rFonts w:ascii="Sylfaen" w:hAnsi="Sylfaen"/>
          <w:sz w:val="20"/>
          <w:lang w:val="es-ES"/>
        </w:rPr>
        <w:t xml:space="preserve"> </w:t>
      </w:r>
      <w:r w:rsidR="00A45946" w:rsidRPr="006E68AD">
        <w:rPr>
          <w:rFonts w:ascii="Sylfaen" w:hAnsi="Sylfaen" w:cs="Sylfaen"/>
          <w:sz w:val="20"/>
          <w:lang w:val="es-ES"/>
        </w:rPr>
        <w:t>կարող</w:t>
      </w:r>
      <w:r w:rsidR="00A45946" w:rsidRPr="006E68AD">
        <w:rPr>
          <w:rFonts w:ascii="Sylfaen" w:hAnsi="Sylfaen"/>
          <w:sz w:val="20"/>
          <w:lang w:val="es-ES"/>
        </w:rPr>
        <w:t xml:space="preserve"> </w:t>
      </w:r>
      <w:r w:rsidR="00A45946" w:rsidRPr="006E68AD">
        <w:rPr>
          <w:rFonts w:ascii="Sylfaen" w:hAnsi="Sylfaen" w:cs="Sylfaen"/>
          <w:sz w:val="20"/>
          <w:lang w:val="es-ES"/>
        </w:rPr>
        <w:t>պահանջվել</w:t>
      </w:r>
      <w:r w:rsidR="00A45946" w:rsidRPr="006E68AD">
        <w:rPr>
          <w:rFonts w:ascii="Sylfaen" w:hAnsi="Sylfaen"/>
          <w:sz w:val="20"/>
          <w:lang w:val="es-ES"/>
        </w:rPr>
        <w:t xml:space="preserve">, </w:t>
      </w:r>
      <w:r w:rsidR="00A45946" w:rsidRPr="006E68AD">
        <w:rPr>
          <w:rFonts w:ascii="Sylfaen" w:hAnsi="Sylfaen" w:cs="Sylfaen"/>
          <w:sz w:val="20"/>
          <w:lang w:val="es-ES"/>
        </w:rPr>
        <w:t>որ</w:t>
      </w:r>
      <w:r w:rsidR="00A45946" w:rsidRPr="006E68AD">
        <w:rPr>
          <w:rFonts w:ascii="Sylfaen" w:hAnsi="Sylfaen"/>
          <w:sz w:val="20"/>
          <w:lang w:val="es-ES"/>
        </w:rPr>
        <w:t xml:space="preserve"> </w:t>
      </w:r>
      <w:r w:rsidR="00A45946" w:rsidRPr="006E68AD">
        <w:rPr>
          <w:rFonts w:ascii="Sylfaen" w:hAnsi="Sylfaen" w:cs="Sylfaen"/>
          <w:sz w:val="20"/>
          <w:lang w:val="es-ES"/>
        </w:rPr>
        <w:t>նա</w:t>
      </w:r>
      <w:r w:rsidR="00A45946" w:rsidRPr="006E68AD">
        <w:rPr>
          <w:rFonts w:ascii="Sylfaen" w:hAnsi="Sylfaen"/>
          <w:sz w:val="20"/>
          <w:lang w:val="es-ES"/>
        </w:rPr>
        <w:t xml:space="preserve"> </w:t>
      </w:r>
      <w:r w:rsidR="00A45946" w:rsidRPr="006E68AD">
        <w:rPr>
          <w:rFonts w:ascii="Sylfaen" w:hAnsi="Sylfaen" w:cs="Sylfaen"/>
          <w:sz w:val="20"/>
          <w:lang w:val="es-ES"/>
        </w:rPr>
        <w:t>ներկայացնի</w:t>
      </w:r>
      <w:r w:rsidR="00A45946" w:rsidRPr="006E68AD">
        <w:rPr>
          <w:rFonts w:ascii="Sylfaen" w:hAnsi="Sylfaen"/>
          <w:sz w:val="20"/>
          <w:lang w:val="es-ES"/>
        </w:rPr>
        <w:t xml:space="preserve"> </w:t>
      </w:r>
      <w:r w:rsidR="00A45946" w:rsidRPr="006E68AD">
        <w:rPr>
          <w:rFonts w:ascii="Sylfaen" w:hAnsi="Sylfaen" w:cs="Sylfaen"/>
          <w:sz w:val="20"/>
          <w:lang w:val="es-ES"/>
        </w:rPr>
        <w:t>գնային</w:t>
      </w:r>
      <w:r w:rsidR="00A45946" w:rsidRPr="006E68AD">
        <w:rPr>
          <w:rFonts w:ascii="Sylfaen" w:hAnsi="Sylfaen"/>
          <w:sz w:val="20"/>
          <w:lang w:val="es-ES"/>
        </w:rPr>
        <w:t xml:space="preserve"> </w:t>
      </w:r>
      <w:r w:rsidR="00A45946" w:rsidRPr="006E68AD">
        <w:rPr>
          <w:rFonts w:ascii="Sylfaen" w:hAnsi="Sylfaen" w:cs="Sylfaen"/>
          <w:sz w:val="20"/>
          <w:lang w:val="es-ES"/>
        </w:rPr>
        <w:t>առաջարկի</w:t>
      </w:r>
      <w:r w:rsidR="00A45946" w:rsidRPr="006E68AD">
        <w:rPr>
          <w:rFonts w:ascii="Sylfaen" w:hAnsi="Sylfaen"/>
          <w:sz w:val="20"/>
          <w:lang w:val="es-ES"/>
        </w:rPr>
        <w:t xml:space="preserve"> </w:t>
      </w:r>
      <w:r w:rsidR="00A45946" w:rsidRPr="006E68AD">
        <w:rPr>
          <w:rFonts w:ascii="Sylfaen" w:hAnsi="Sylfaen" w:cs="Sylfaen"/>
          <w:sz w:val="20"/>
          <w:lang w:val="es-ES"/>
        </w:rPr>
        <w:t>հիմնավորումներ</w:t>
      </w:r>
      <w:r w:rsidR="00A45946" w:rsidRPr="006E68AD">
        <w:rPr>
          <w:rFonts w:ascii="Sylfaen" w:hAnsi="Sylfaen"/>
          <w:sz w:val="20"/>
          <w:lang w:val="es-ES"/>
        </w:rPr>
        <w:t xml:space="preserve"> </w:t>
      </w:r>
      <w:r w:rsidR="00A45946" w:rsidRPr="006E68AD">
        <w:rPr>
          <w:rFonts w:ascii="Sylfaen" w:hAnsi="Sylfaen" w:cs="Sylfaen"/>
          <w:sz w:val="20"/>
          <w:lang w:val="es-ES"/>
        </w:rPr>
        <w:t>կամ</w:t>
      </w:r>
      <w:r w:rsidR="00A45946" w:rsidRPr="006E68AD">
        <w:rPr>
          <w:rFonts w:ascii="Sylfaen" w:hAnsi="Sylfaen"/>
          <w:sz w:val="20"/>
          <w:lang w:val="es-ES"/>
        </w:rPr>
        <w:t xml:space="preserve"> </w:t>
      </w:r>
      <w:r w:rsidR="00A45946" w:rsidRPr="006E68AD">
        <w:rPr>
          <w:rFonts w:ascii="Sylfaen" w:hAnsi="Sylfaen" w:cs="Sylfaen"/>
          <w:sz w:val="20"/>
          <w:lang w:val="es-ES"/>
        </w:rPr>
        <w:t>որևէ</w:t>
      </w:r>
      <w:r w:rsidR="00A45946" w:rsidRPr="006E68AD">
        <w:rPr>
          <w:rFonts w:ascii="Sylfaen" w:hAnsi="Sylfaen"/>
          <w:sz w:val="20"/>
          <w:lang w:val="es-ES"/>
        </w:rPr>
        <w:t xml:space="preserve"> </w:t>
      </w:r>
      <w:r w:rsidR="00A45946" w:rsidRPr="006E68AD">
        <w:rPr>
          <w:rFonts w:ascii="Sylfaen" w:hAnsi="Sylfaen" w:cs="Sylfaen"/>
          <w:sz w:val="20"/>
          <w:lang w:val="es-ES"/>
        </w:rPr>
        <w:t>այլ</w:t>
      </w:r>
      <w:r w:rsidR="00A45946" w:rsidRPr="006E68AD">
        <w:rPr>
          <w:rFonts w:ascii="Sylfaen" w:hAnsi="Sylfaen"/>
          <w:sz w:val="20"/>
          <w:lang w:val="es-ES"/>
        </w:rPr>
        <w:t xml:space="preserve"> </w:t>
      </w:r>
      <w:r w:rsidR="00A45946" w:rsidRPr="006E68AD">
        <w:rPr>
          <w:rFonts w:ascii="Sylfaen" w:hAnsi="Sylfaen" w:cs="Sylfaen"/>
          <w:sz w:val="20"/>
          <w:lang w:val="es-ES"/>
        </w:rPr>
        <w:t>տիպի</w:t>
      </w:r>
      <w:r w:rsidR="00A45946" w:rsidRPr="006E68AD">
        <w:rPr>
          <w:rFonts w:ascii="Sylfaen" w:hAnsi="Sylfaen"/>
          <w:sz w:val="20"/>
          <w:lang w:val="es-ES"/>
        </w:rPr>
        <w:t xml:space="preserve"> </w:t>
      </w:r>
      <w:r w:rsidR="00A45946" w:rsidRPr="006E68AD">
        <w:rPr>
          <w:rFonts w:ascii="Sylfaen" w:hAnsi="Sylfaen" w:cs="Sylfaen"/>
          <w:sz w:val="20"/>
          <w:lang w:val="es-ES"/>
        </w:rPr>
        <w:t>տեղեկություններ</w:t>
      </w:r>
      <w:r w:rsidR="00A45946" w:rsidRPr="006E68AD">
        <w:rPr>
          <w:rFonts w:ascii="Sylfaen" w:hAnsi="Sylfaen"/>
          <w:sz w:val="20"/>
          <w:lang w:val="es-ES"/>
        </w:rPr>
        <w:t xml:space="preserve"> </w:t>
      </w:r>
      <w:r w:rsidR="00A45946" w:rsidRPr="006E68AD">
        <w:rPr>
          <w:rFonts w:ascii="Sylfaen" w:hAnsi="Sylfaen" w:cs="Sylfaen"/>
          <w:sz w:val="20"/>
          <w:lang w:val="es-ES"/>
        </w:rPr>
        <w:t>կամ</w:t>
      </w:r>
      <w:r w:rsidR="00A45946" w:rsidRPr="006E68AD">
        <w:rPr>
          <w:rFonts w:ascii="Sylfaen" w:hAnsi="Sylfaen"/>
          <w:sz w:val="20"/>
          <w:lang w:val="es-ES"/>
        </w:rPr>
        <w:t xml:space="preserve"> </w:t>
      </w:r>
      <w:r w:rsidR="00A45946" w:rsidRPr="006E68AD">
        <w:rPr>
          <w:rFonts w:ascii="Sylfaen" w:hAnsi="Sylfaen" w:cs="Sylfaen"/>
          <w:sz w:val="20"/>
          <w:lang w:val="es-ES"/>
        </w:rPr>
        <w:t>փաստաթղթեր</w:t>
      </w:r>
      <w:r w:rsidR="00A45946" w:rsidRPr="006E68AD">
        <w:rPr>
          <w:rFonts w:ascii="Sylfaen" w:hAnsi="Sylfaen"/>
          <w:sz w:val="20"/>
          <w:lang w:val="es-ES"/>
        </w:rPr>
        <w:t xml:space="preserve">, </w:t>
      </w:r>
      <w:r w:rsidR="00A45946" w:rsidRPr="006E68AD">
        <w:rPr>
          <w:rFonts w:ascii="Sylfaen" w:hAnsi="Sylfaen" w:cs="Sylfaen"/>
          <w:sz w:val="20"/>
          <w:lang w:val="es-ES"/>
        </w:rPr>
        <w:t>ինչպես</w:t>
      </w:r>
      <w:r w:rsidR="00A45946" w:rsidRPr="006E68AD">
        <w:rPr>
          <w:rFonts w:ascii="Sylfaen" w:hAnsi="Sylfaen"/>
          <w:sz w:val="20"/>
          <w:lang w:val="es-ES"/>
        </w:rPr>
        <w:t xml:space="preserve"> </w:t>
      </w:r>
      <w:r w:rsidR="00A45946" w:rsidRPr="006E68AD">
        <w:rPr>
          <w:rFonts w:ascii="Sylfaen" w:hAnsi="Sylfaen" w:cs="Sylfaen"/>
          <w:sz w:val="20"/>
          <w:lang w:val="es-ES"/>
        </w:rPr>
        <w:t>նաև</w:t>
      </w:r>
      <w:r w:rsidR="00A45946" w:rsidRPr="006E68AD">
        <w:rPr>
          <w:rFonts w:ascii="Sylfaen" w:hAnsi="Sylfaen"/>
          <w:sz w:val="20"/>
          <w:lang w:val="es-ES"/>
        </w:rPr>
        <w:t xml:space="preserve"> </w:t>
      </w:r>
      <w:r w:rsidR="00220C7C" w:rsidRPr="006E68AD">
        <w:rPr>
          <w:rFonts w:ascii="Sylfaen" w:hAnsi="Sylfaen" w:cs="Sylfaen"/>
          <w:sz w:val="20"/>
          <w:lang w:val="es-ES"/>
        </w:rPr>
        <w:t>մ</w:t>
      </w:r>
      <w:r w:rsidR="00A45946" w:rsidRPr="006E68AD">
        <w:rPr>
          <w:rFonts w:ascii="Sylfaen" w:hAnsi="Sylfaen" w:cs="Sylfaen"/>
          <w:sz w:val="20"/>
          <w:lang w:val="es-ES"/>
        </w:rPr>
        <w:t>ասնակցի</w:t>
      </w:r>
      <w:r w:rsidR="00A45946" w:rsidRPr="006E68AD">
        <w:rPr>
          <w:rFonts w:ascii="Sylfaen" w:hAnsi="Sylfaen"/>
          <w:sz w:val="20"/>
          <w:lang w:val="es-ES"/>
        </w:rPr>
        <w:t xml:space="preserve"> </w:t>
      </w:r>
      <w:r w:rsidR="00A45946" w:rsidRPr="006E68AD">
        <w:rPr>
          <w:rFonts w:ascii="Sylfaen" w:hAnsi="Sylfaen" w:cs="Sylfaen"/>
          <w:sz w:val="20"/>
          <w:lang w:val="es-ES"/>
        </w:rPr>
        <w:t>շահույթի</w:t>
      </w:r>
      <w:r w:rsidR="00A45946" w:rsidRPr="006E68AD">
        <w:rPr>
          <w:rFonts w:ascii="Sylfaen" w:hAnsi="Sylfaen"/>
          <w:sz w:val="20"/>
          <w:lang w:val="es-ES"/>
        </w:rPr>
        <w:t xml:space="preserve"> </w:t>
      </w:r>
      <w:r w:rsidR="00A45946" w:rsidRPr="006E68AD">
        <w:rPr>
          <w:rFonts w:ascii="Sylfaen" w:hAnsi="Sylfaen" w:cs="Sylfaen"/>
          <w:sz w:val="20"/>
          <w:lang w:val="es-ES"/>
        </w:rPr>
        <w:t>չափը</w:t>
      </w:r>
      <w:r w:rsidR="00A45946" w:rsidRPr="006E68AD">
        <w:rPr>
          <w:rFonts w:ascii="Sylfaen" w:hAnsi="Sylfaen"/>
          <w:sz w:val="20"/>
          <w:lang w:val="es-ES"/>
        </w:rPr>
        <w:t xml:space="preserve"> </w:t>
      </w:r>
      <w:r w:rsidR="00A45946" w:rsidRPr="006E68AD">
        <w:rPr>
          <w:rFonts w:ascii="Sylfaen" w:hAnsi="Sylfaen" w:cs="Sylfaen"/>
          <w:sz w:val="20"/>
          <w:lang w:val="es-ES"/>
        </w:rPr>
        <w:t>չի</w:t>
      </w:r>
      <w:r w:rsidR="00A45946" w:rsidRPr="006E68AD">
        <w:rPr>
          <w:rFonts w:ascii="Sylfaen" w:hAnsi="Sylfaen"/>
          <w:sz w:val="20"/>
          <w:lang w:val="es-ES"/>
        </w:rPr>
        <w:t xml:space="preserve"> </w:t>
      </w:r>
      <w:r w:rsidR="00A45946" w:rsidRPr="006E68AD">
        <w:rPr>
          <w:rFonts w:ascii="Sylfaen" w:hAnsi="Sylfaen" w:cs="Sylfaen"/>
          <w:sz w:val="20"/>
          <w:lang w:val="es-ES"/>
        </w:rPr>
        <w:t>կարող</w:t>
      </w:r>
      <w:r w:rsidR="00A45946" w:rsidRPr="006E68AD">
        <w:rPr>
          <w:rFonts w:ascii="Sylfaen" w:hAnsi="Sylfaen"/>
          <w:sz w:val="20"/>
          <w:lang w:val="es-ES"/>
        </w:rPr>
        <w:t xml:space="preserve"> </w:t>
      </w:r>
      <w:r w:rsidR="00A45946" w:rsidRPr="006E68AD">
        <w:rPr>
          <w:rFonts w:ascii="Sylfaen" w:hAnsi="Sylfaen" w:cs="Sylfaen"/>
          <w:sz w:val="20"/>
          <w:lang w:val="es-ES"/>
        </w:rPr>
        <w:t>հրավերով</w:t>
      </w:r>
      <w:r w:rsidR="00A45946" w:rsidRPr="006E68AD">
        <w:rPr>
          <w:rFonts w:ascii="Sylfaen" w:hAnsi="Sylfaen"/>
          <w:sz w:val="20"/>
          <w:lang w:val="es-ES"/>
        </w:rPr>
        <w:t xml:space="preserve"> </w:t>
      </w:r>
      <w:r w:rsidR="00A45946" w:rsidRPr="006E68AD">
        <w:rPr>
          <w:rFonts w:ascii="Sylfaen" w:hAnsi="Sylfaen" w:cs="Sylfaen"/>
          <w:sz w:val="20"/>
          <w:lang w:val="es-ES"/>
        </w:rPr>
        <w:t>սահմանափակվել</w:t>
      </w:r>
      <w:r w:rsidR="00A45946" w:rsidRPr="006E68AD">
        <w:rPr>
          <w:rFonts w:ascii="Sylfaen" w:hAnsi="Sylfaen"/>
          <w:sz w:val="20"/>
          <w:lang w:val="es-ES"/>
        </w:rPr>
        <w:t>:</w:t>
      </w:r>
    </w:p>
    <w:p w:rsidR="00096865" w:rsidRPr="006E68AD" w:rsidRDefault="00096865" w:rsidP="00037DDE">
      <w:pPr>
        <w:pStyle w:val="23"/>
        <w:spacing w:line="240" w:lineRule="auto"/>
        <w:ind w:firstLine="567"/>
        <w:rPr>
          <w:rFonts w:ascii="Sylfaen" w:hAnsi="Sylfaen"/>
          <w:lang w:val="es-ES"/>
        </w:rPr>
      </w:pPr>
    </w:p>
    <w:p w:rsidR="00096865" w:rsidRPr="006E68AD" w:rsidRDefault="00220C7C" w:rsidP="00037DDE">
      <w:pPr>
        <w:jc w:val="center"/>
        <w:rPr>
          <w:rFonts w:ascii="Sylfaen" w:hAnsi="Sylfaen"/>
          <w:b/>
          <w:sz w:val="20"/>
          <w:lang w:val="es-ES"/>
        </w:rPr>
      </w:pPr>
      <w:r w:rsidRPr="006E68AD">
        <w:rPr>
          <w:rFonts w:ascii="Sylfaen" w:hAnsi="Sylfaen"/>
          <w:b/>
          <w:sz w:val="20"/>
          <w:lang w:val="es-ES"/>
        </w:rPr>
        <w:t>6</w:t>
      </w:r>
      <w:r w:rsidR="00955A1E" w:rsidRPr="006E68AD">
        <w:rPr>
          <w:rFonts w:ascii="Sylfaen" w:hAnsi="Sylfaen"/>
          <w:b/>
          <w:sz w:val="20"/>
          <w:lang w:val="es-ES"/>
        </w:rPr>
        <w:t xml:space="preserve">. </w:t>
      </w:r>
      <w:r w:rsidR="00955A1E" w:rsidRPr="006E68AD">
        <w:rPr>
          <w:rFonts w:ascii="Sylfaen" w:hAnsi="Sylfaen" w:cs="Sylfaen"/>
          <w:b/>
          <w:sz w:val="20"/>
        </w:rPr>
        <w:t>ՀԱՅՏԻ</w:t>
      </w:r>
      <w:r w:rsidR="00955A1E" w:rsidRPr="006E68AD">
        <w:rPr>
          <w:rFonts w:ascii="Sylfaen" w:hAnsi="Sylfaen"/>
          <w:b/>
          <w:sz w:val="20"/>
          <w:lang w:val="es-ES"/>
        </w:rPr>
        <w:t xml:space="preserve"> </w:t>
      </w:r>
      <w:r w:rsidR="00955A1E" w:rsidRPr="006E68AD">
        <w:rPr>
          <w:rFonts w:ascii="Sylfaen" w:hAnsi="Sylfaen" w:cs="Sylfaen"/>
          <w:b/>
          <w:sz w:val="20"/>
        </w:rPr>
        <w:t>ԳՈՐԾՈՂՈՒԹՅԱՆ</w:t>
      </w:r>
      <w:r w:rsidR="00955A1E" w:rsidRPr="006E68AD">
        <w:rPr>
          <w:rFonts w:ascii="Sylfaen" w:hAnsi="Sylfaen"/>
          <w:b/>
          <w:sz w:val="20"/>
          <w:lang w:val="es-ES"/>
        </w:rPr>
        <w:t xml:space="preserve"> </w:t>
      </w:r>
      <w:r w:rsidR="00955A1E" w:rsidRPr="006E68AD">
        <w:rPr>
          <w:rFonts w:ascii="Sylfaen" w:hAnsi="Sylfaen" w:cs="Sylfaen"/>
          <w:b/>
          <w:sz w:val="20"/>
        </w:rPr>
        <w:t>ԺԱՄԿԵՏԸ</w:t>
      </w:r>
      <w:r w:rsidR="00955A1E" w:rsidRPr="006E68AD">
        <w:rPr>
          <w:rFonts w:ascii="Sylfaen" w:hAnsi="Sylfaen"/>
          <w:b/>
          <w:sz w:val="20"/>
          <w:lang w:val="es-ES"/>
        </w:rPr>
        <w:t xml:space="preserve">, </w:t>
      </w:r>
      <w:r w:rsidR="00955A1E" w:rsidRPr="006E68AD">
        <w:rPr>
          <w:rFonts w:ascii="Sylfaen" w:hAnsi="Sylfaen" w:cs="Sylfaen"/>
          <w:b/>
          <w:sz w:val="20"/>
        </w:rPr>
        <w:t>ՀԱՅՏԵՐՈՒՄ</w:t>
      </w:r>
      <w:r w:rsidR="00955A1E" w:rsidRPr="006E68AD">
        <w:rPr>
          <w:rFonts w:ascii="Sylfaen" w:hAnsi="Sylfaen"/>
          <w:b/>
          <w:sz w:val="20"/>
          <w:lang w:val="es-ES"/>
        </w:rPr>
        <w:t xml:space="preserve"> </w:t>
      </w:r>
      <w:r w:rsidR="00955A1E" w:rsidRPr="006E68AD">
        <w:rPr>
          <w:rFonts w:ascii="Sylfaen" w:hAnsi="Sylfaen" w:cs="Sylfaen"/>
          <w:b/>
          <w:sz w:val="20"/>
        </w:rPr>
        <w:t>ՓՈՓՈԽՈՒԹՅՈՒՆ</w:t>
      </w:r>
      <w:r w:rsidR="00955A1E" w:rsidRPr="006E68AD">
        <w:rPr>
          <w:rFonts w:ascii="Sylfaen" w:hAnsi="Sylfaen"/>
          <w:b/>
          <w:sz w:val="20"/>
          <w:lang w:val="es-ES"/>
        </w:rPr>
        <w:t xml:space="preserve"> </w:t>
      </w:r>
      <w:r w:rsidR="00955A1E" w:rsidRPr="006E68AD">
        <w:rPr>
          <w:rFonts w:ascii="Sylfaen" w:hAnsi="Sylfaen" w:cs="Sylfaen"/>
          <w:b/>
          <w:sz w:val="20"/>
        </w:rPr>
        <w:t>ԿԱՏԱՐԵԼՈՒ</w:t>
      </w:r>
    </w:p>
    <w:p w:rsidR="00096865" w:rsidRPr="006E68AD" w:rsidRDefault="00955A1E" w:rsidP="00037DDE">
      <w:pPr>
        <w:jc w:val="center"/>
        <w:rPr>
          <w:rFonts w:ascii="Sylfaen" w:hAnsi="Sylfaen"/>
          <w:b/>
          <w:sz w:val="20"/>
          <w:lang w:val="es-ES"/>
        </w:rPr>
      </w:pPr>
      <w:r w:rsidRPr="006E68AD">
        <w:rPr>
          <w:rFonts w:ascii="Sylfaen" w:hAnsi="Sylfaen" w:cs="Sylfaen"/>
          <w:b/>
          <w:sz w:val="20"/>
        </w:rPr>
        <w:t>ԵՎ</w:t>
      </w:r>
      <w:r w:rsidRPr="006E68AD">
        <w:rPr>
          <w:rFonts w:ascii="Sylfaen" w:hAnsi="Sylfaen"/>
          <w:b/>
          <w:sz w:val="20"/>
          <w:lang w:val="es-ES"/>
        </w:rPr>
        <w:t xml:space="preserve"> </w:t>
      </w:r>
      <w:r w:rsidRPr="006E68AD">
        <w:rPr>
          <w:rFonts w:ascii="Sylfaen" w:hAnsi="Sylfaen" w:cs="Sylfaen"/>
          <w:b/>
          <w:sz w:val="20"/>
        </w:rPr>
        <w:t>ԴՐԱՆՔ</w:t>
      </w:r>
      <w:r w:rsidRPr="006E68AD">
        <w:rPr>
          <w:rFonts w:ascii="Sylfaen" w:hAnsi="Sylfaen"/>
          <w:b/>
          <w:sz w:val="20"/>
          <w:lang w:val="es-ES"/>
        </w:rPr>
        <w:t xml:space="preserve"> </w:t>
      </w:r>
      <w:r w:rsidRPr="006E68AD">
        <w:rPr>
          <w:rFonts w:ascii="Sylfaen" w:hAnsi="Sylfaen" w:cs="Sylfaen"/>
          <w:b/>
          <w:sz w:val="20"/>
        </w:rPr>
        <w:t>ՀԵՏ</w:t>
      </w:r>
      <w:r w:rsidRPr="006E68AD">
        <w:rPr>
          <w:rFonts w:ascii="Sylfaen" w:hAnsi="Sylfaen"/>
          <w:b/>
          <w:sz w:val="20"/>
          <w:lang w:val="es-ES"/>
        </w:rPr>
        <w:t xml:space="preserve"> </w:t>
      </w:r>
      <w:r w:rsidRPr="006E68AD">
        <w:rPr>
          <w:rFonts w:ascii="Sylfaen" w:hAnsi="Sylfaen" w:cs="Sylfaen"/>
          <w:b/>
          <w:sz w:val="20"/>
        </w:rPr>
        <w:t>ՎԵՐՑՆԵԼՈՒ</w:t>
      </w:r>
      <w:r w:rsidRPr="006E68AD">
        <w:rPr>
          <w:rFonts w:ascii="Sylfaen" w:hAnsi="Sylfaen"/>
          <w:b/>
          <w:sz w:val="20"/>
          <w:lang w:val="es-ES"/>
        </w:rPr>
        <w:t xml:space="preserve"> </w:t>
      </w:r>
      <w:r w:rsidRPr="006E68AD">
        <w:rPr>
          <w:rFonts w:ascii="Sylfaen" w:hAnsi="Sylfaen" w:cs="Sylfaen"/>
          <w:b/>
          <w:sz w:val="20"/>
        </w:rPr>
        <w:t>ԿԱՐԳԸ</w:t>
      </w:r>
    </w:p>
    <w:p w:rsidR="00096865" w:rsidRPr="006E68AD" w:rsidRDefault="00096865" w:rsidP="00037DDE">
      <w:pPr>
        <w:pStyle w:val="a3"/>
        <w:spacing w:line="240" w:lineRule="auto"/>
        <w:ind w:firstLine="567"/>
        <w:rPr>
          <w:rFonts w:ascii="Sylfaen" w:hAnsi="Sylfaen"/>
          <w:b/>
          <w:lang w:val="af-ZA"/>
        </w:rPr>
      </w:pPr>
    </w:p>
    <w:p w:rsidR="00096865" w:rsidRPr="006E68AD" w:rsidRDefault="00220C7C" w:rsidP="00037DDE">
      <w:pPr>
        <w:pStyle w:val="a3"/>
        <w:spacing w:line="240" w:lineRule="auto"/>
        <w:ind w:firstLine="567"/>
        <w:rPr>
          <w:rFonts w:ascii="Sylfaen" w:hAnsi="Sylfaen" w:cs="Sylfaen"/>
          <w:i w:val="0"/>
          <w:szCs w:val="24"/>
          <w:lang w:val="af-ZA"/>
        </w:rPr>
      </w:pPr>
      <w:r w:rsidRPr="006E68AD">
        <w:rPr>
          <w:rFonts w:ascii="Sylfaen" w:hAnsi="Sylfaen"/>
          <w:i w:val="0"/>
          <w:lang w:val="af-ZA"/>
        </w:rPr>
        <w:t>6</w:t>
      </w:r>
      <w:r w:rsidR="00096865" w:rsidRPr="006E68AD">
        <w:rPr>
          <w:rFonts w:ascii="Sylfaen" w:hAnsi="Sylfaen"/>
          <w:i w:val="0"/>
          <w:lang w:val="af-ZA"/>
        </w:rPr>
        <w:t>.1</w:t>
      </w:r>
      <w:r w:rsidR="00096865" w:rsidRPr="006E68AD">
        <w:rPr>
          <w:rFonts w:ascii="Sylfaen" w:hAnsi="Sylfaen"/>
          <w:lang w:val="af-ZA"/>
        </w:rPr>
        <w:t xml:space="preserve"> </w:t>
      </w:r>
      <w:r w:rsidR="00096865" w:rsidRPr="006E68AD">
        <w:rPr>
          <w:rFonts w:ascii="Sylfaen" w:hAnsi="Sylfaen" w:cs="Sylfaen"/>
          <w:i w:val="0"/>
          <w:szCs w:val="24"/>
          <w:lang w:val="ru-RU"/>
        </w:rPr>
        <w:t>Օրենքի</w:t>
      </w:r>
      <w:r w:rsidR="00096865" w:rsidRPr="006E68AD">
        <w:rPr>
          <w:rFonts w:ascii="Sylfaen" w:hAnsi="Sylfaen" w:cs="Sylfaen"/>
          <w:i w:val="0"/>
          <w:szCs w:val="24"/>
          <w:lang w:val="af-ZA"/>
        </w:rPr>
        <w:t xml:space="preserve"> </w:t>
      </w:r>
      <w:r w:rsidR="00A64339" w:rsidRPr="006E68AD">
        <w:rPr>
          <w:rFonts w:ascii="Sylfaen" w:hAnsi="Sylfaen" w:cs="Sylfaen"/>
          <w:i w:val="0"/>
          <w:szCs w:val="24"/>
          <w:lang w:val="af-ZA"/>
        </w:rPr>
        <w:t>31</w:t>
      </w:r>
      <w:r w:rsidR="00096865" w:rsidRPr="006E68AD">
        <w:rPr>
          <w:rFonts w:ascii="Sylfaen" w:hAnsi="Sylfaen" w:cs="Sylfaen"/>
          <w:i w:val="0"/>
          <w:szCs w:val="24"/>
          <w:lang w:val="af-ZA"/>
        </w:rPr>
        <w:t>-</w:t>
      </w:r>
      <w:r w:rsidR="00096865" w:rsidRPr="006E68AD">
        <w:rPr>
          <w:rFonts w:ascii="Sylfaen" w:hAnsi="Sylfaen" w:cs="Sylfaen"/>
          <w:i w:val="0"/>
          <w:szCs w:val="24"/>
          <w:lang w:val="ru-RU"/>
        </w:rPr>
        <w:t>րդ</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հոդվածի</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համաձայն</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հայտը</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վավեր</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է</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մինչև</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Օրենքին</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համապատասխան</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պայմանագրի</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կնքումը</w:t>
      </w:r>
      <w:r w:rsidR="00096865" w:rsidRPr="006E68AD">
        <w:rPr>
          <w:rFonts w:ascii="Sylfaen" w:hAnsi="Sylfaen" w:cs="Sylfaen"/>
          <w:i w:val="0"/>
          <w:szCs w:val="24"/>
          <w:lang w:val="af-ZA"/>
        </w:rPr>
        <w:t xml:space="preserve">, </w:t>
      </w:r>
      <w:r w:rsidR="00705706" w:rsidRPr="006E68AD">
        <w:rPr>
          <w:rFonts w:ascii="Sylfaen" w:hAnsi="Sylfaen" w:cs="Sylfaen"/>
          <w:i w:val="0"/>
          <w:szCs w:val="24"/>
          <w:lang w:val="en-US"/>
        </w:rPr>
        <w:t>մ</w:t>
      </w:r>
      <w:r w:rsidR="00096865" w:rsidRPr="006E68AD">
        <w:rPr>
          <w:rFonts w:ascii="Sylfaen" w:hAnsi="Sylfaen" w:cs="Sylfaen"/>
          <w:i w:val="0"/>
          <w:szCs w:val="24"/>
          <w:lang w:val="ru-RU"/>
        </w:rPr>
        <w:t>ասնակցի</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կողմից</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հայտի</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հետ</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վերցնելը</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հայտի</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մերժումը</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կամ</w:t>
      </w:r>
      <w:r w:rsidR="00096865" w:rsidRPr="006E68AD">
        <w:rPr>
          <w:rFonts w:ascii="Sylfaen" w:hAnsi="Sylfaen" w:cs="Sylfaen"/>
          <w:i w:val="0"/>
          <w:szCs w:val="24"/>
          <w:lang w:val="af-ZA"/>
        </w:rPr>
        <w:t xml:space="preserve"> </w:t>
      </w:r>
      <w:r w:rsidR="00402941" w:rsidRPr="006E68AD">
        <w:rPr>
          <w:rFonts w:ascii="Sylfaen" w:hAnsi="Sylfaen" w:cs="Sylfaen"/>
          <w:i w:val="0"/>
          <w:szCs w:val="24"/>
          <w:lang w:val="af-ZA"/>
        </w:rPr>
        <w:t xml:space="preserve">սույն </w:t>
      </w:r>
      <w:r w:rsidR="00096865" w:rsidRPr="006E68AD">
        <w:rPr>
          <w:rFonts w:ascii="Sylfaen" w:hAnsi="Sylfaen" w:cs="Sylfaen"/>
          <w:i w:val="0"/>
          <w:szCs w:val="24"/>
          <w:lang w:val="ru-RU"/>
        </w:rPr>
        <w:t>ընթացակարգը</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չկայացած</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հայտարարվելը</w:t>
      </w:r>
      <w:r w:rsidR="004D5671" w:rsidRPr="006E68AD">
        <w:rPr>
          <w:rFonts w:ascii="Sylfaen" w:hAnsi="Sylfaen" w:cs="Tahoma"/>
          <w:i w:val="0"/>
          <w:szCs w:val="24"/>
          <w:lang w:val="ru-RU"/>
        </w:rPr>
        <w:t>։</w:t>
      </w:r>
    </w:p>
    <w:p w:rsidR="00096865" w:rsidRPr="006E68AD" w:rsidRDefault="00220C7C" w:rsidP="00037DDE">
      <w:pPr>
        <w:pStyle w:val="a3"/>
        <w:spacing w:line="240" w:lineRule="auto"/>
        <w:ind w:firstLine="567"/>
        <w:rPr>
          <w:rFonts w:ascii="Sylfaen" w:hAnsi="Sylfaen" w:cs="Sylfaen"/>
          <w:i w:val="0"/>
          <w:szCs w:val="24"/>
          <w:lang w:val="af-ZA"/>
        </w:rPr>
      </w:pPr>
      <w:r w:rsidRPr="006E68AD">
        <w:rPr>
          <w:rFonts w:ascii="Sylfaen" w:hAnsi="Sylfaen" w:cs="Sylfaen"/>
          <w:i w:val="0"/>
          <w:szCs w:val="24"/>
          <w:lang w:val="af-ZA"/>
        </w:rPr>
        <w:t>6</w:t>
      </w:r>
      <w:r w:rsidR="00096865" w:rsidRPr="006E68AD">
        <w:rPr>
          <w:rFonts w:ascii="Sylfaen" w:hAnsi="Sylfaen" w:cs="Sylfaen"/>
          <w:i w:val="0"/>
          <w:szCs w:val="24"/>
          <w:lang w:val="af-ZA"/>
        </w:rPr>
        <w:t xml:space="preserve">.2 </w:t>
      </w:r>
      <w:r w:rsidR="00F20DA5" w:rsidRPr="006E68AD">
        <w:rPr>
          <w:rFonts w:ascii="Sylfaen" w:hAnsi="Sylfaen" w:cs="Sylfaen"/>
          <w:i w:val="0"/>
          <w:szCs w:val="24"/>
          <w:lang w:val="af-ZA"/>
        </w:rPr>
        <w:t xml:space="preserve"> </w:t>
      </w:r>
      <w:r w:rsidR="00096865" w:rsidRPr="006E68AD">
        <w:rPr>
          <w:rFonts w:ascii="Sylfaen" w:hAnsi="Sylfaen" w:cs="Sylfaen"/>
          <w:i w:val="0"/>
          <w:szCs w:val="24"/>
          <w:lang w:val="ru-RU"/>
        </w:rPr>
        <w:t>Օրենքի</w:t>
      </w:r>
      <w:r w:rsidR="00096865" w:rsidRPr="006E68AD">
        <w:rPr>
          <w:rFonts w:ascii="Sylfaen" w:hAnsi="Sylfaen" w:cs="Sylfaen"/>
          <w:i w:val="0"/>
          <w:szCs w:val="24"/>
          <w:lang w:val="af-ZA"/>
        </w:rPr>
        <w:t xml:space="preserve"> </w:t>
      </w:r>
      <w:r w:rsidR="00A64339" w:rsidRPr="006E68AD">
        <w:rPr>
          <w:rFonts w:ascii="Sylfaen" w:hAnsi="Sylfaen" w:cs="Sylfaen"/>
          <w:i w:val="0"/>
          <w:szCs w:val="24"/>
          <w:lang w:val="af-ZA"/>
        </w:rPr>
        <w:t>31</w:t>
      </w:r>
      <w:r w:rsidR="00096865" w:rsidRPr="006E68AD">
        <w:rPr>
          <w:rFonts w:ascii="Sylfaen" w:hAnsi="Sylfaen" w:cs="Sylfaen"/>
          <w:i w:val="0"/>
          <w:szCs w:val="24"/>
          <w:lang w:val="af-ZA"/>
        </w:rPr>
        <w:t>-</w:t>
      </w:r>
      <w:r w:rsidR="00096865" w:rsidRPr="006E68AD">
        <w:rPr>
          <w:rFonts w:ascii="Sylfaen" w:hAnsi="Sylfaen" w:cs="Sylfaen"/>
          <w:i w:val="0"/>
          <w:szCs w:val="24"/>
          <w:lang w:val="ru-RU"/>
        </w:rPr>
        <w:t>րդ</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հոդվածի</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համաձայն</w:t>
      </w:r>
      <w:r w:rsidR="00096865" w:rsidRPr="006E68AD">
        <w:rPr>
          <w:rFonts w:ascii="Sylfaen" w:hAnsi="Sylfaen" w:cs="Sylfaen"/>
          <w:i w:val="0"/>
          <w:szCs w:val="24"/>
          <w:lang w:val="af-ZA"/>
        </w:rPr>
        <w:t xml:space="preserve">` </w:t>
      </w:r>
      <w:r w:rsidR="00F70E55" w:rsidRPr="006E68AD">
        <w:rPr>
          <w:rFonts w:ascii="Sylfaen" w:hAnsi="Sylfaen" w:cs="Sylfaen"/>
          <w:i w:val="0"/>
          <w:szCs w:val="24"/>
          <w:lang w:val="en-US"/>
        </w:rPr>
        <w:t>մ</w:t>
      </w:r>
      <w:r w:rsidR="00096865" w:rsidRPr="006E68AD">
        <w:rPr>
          <w:rFonts w:ascii="Sylfaen" w:hAnsi="Sylfaen" w:cs="Sylfaen"/>
          <w:i w:val="0"/>
          <w:szCs w:val="24"/>
          <w:lang w:val="ru-RU"/>
        </w:rPr>
        <w:t>ասնակիցը</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մինչև</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սույն</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հրավերի</w:t>
      </w:r>
      <w:r w:rsidR="00096865" w:rsidRPr="006E68AD">
        <w:rPr>
          <w:rFonts w:ascii="Sylfaen" w:hAnsi="Sylfaen" w:cs="Sylfaen"/>
          <w:i w:val="0"/>
          <w:szCs w:val="24"/>
          <w:lang w:val="af-ZA"/>
        </w:rPr>
        <w:t xml:space="preserve"> </w:t>
      </w:r>
      <w:r w:rsidRPr="006E68AD">
        <w:rPr>
          <w:rFonts w:ascii="Sylfaen" w:hAnsi="Sylfaen" w:cs="Sylfaen"/>
          <w:i w:val="0"/>
          <w:szCs w:val="24"/>
          <w:lang w:val="af-ZA"/>
        </w:rPr>
        <w:t xml:space="preserve">1-ին մասի </w:t>
      </w:r>
      <w:r w:rsidR="00096865" w:rsidRPr="006E68AD">
        <w:rPr>
          <w:rFonts w:ascii="Sylfaen" w:hAnsi="Sylfaen" w:cs="Sylfaen"/>
          <w:i w:val="0"/>
          <w:szCs w:val="24"/>
          <w:lang w:val="af-ZA"/>
        </w:rPr>
        <w:t xml:space="preserve">4.2 </w:t>
      </w:r>
      <w:r w:rsidR="00096865" w:rsidRPr="006E68AD">
        <w:rPr>
          <w:rFonts w:ascii="Sylfaen" w:hAnsi="Sylfaen" w:cs="Sylfaen"/>
          <w:i w:val="0"/>
          <w:szCs w:val="24"/>
          <w:lang w:val="ru-RU"/>
        </w:rPr>
        <w:t>կետում</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նշված</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հայտերի</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ներկայացման</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վերջնաժամկետը</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կարող</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է</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փոփոխել</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կամ</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հետ</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վերցնել</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իր</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հայտը</w:t>
      </w:r>
      <w:r w:rsidR="004D5671" w:rsidRPr="006E68AD">
        <w:rPr>
          <w:rFonts w:ascii="Sylfaen" w:hAnsi="Sylfaen" w:cs="Tahoma"/>
          <w:i w:val="0"/>
          <w:szCs w:val="24"/>
          <w:lang w:val="ru-RU"/>
        </w:rPr>
        <w:t>։</w:t>
      </w:r>
    </w:p>
    <w:p w:rsidR="00FA0E41" w:rsidRPr="006E68AD" w:rsidRDefault="00FA0E41" w:rsidP="00037DDE">
      <w:pPr>
        <w:ind w:firstLine="567"/>
        <w:jc w:val="center"/>
        <w:rPr>
          <w:rFonts w:ascii="Sylfaen" w:hAnsi="Sylfaen"/>
          <w:b/>
          <w:sz w:val="20"/>
          <w:lang w:val="af-ZA"/>
        </w:rPr>
      </w:pPr>
    </w:p>
    <w:p w:rsidR="00606A9F" w:rsidRPr="006E68AD" w:rsidRDefault="00606A9F" w:rsidP="00037DDE">
      <w:pPr>
        <w:ind w:firstLine="567"/>
        <w:jc w:val="center"/>
        <w:rPr>
          <w:rFonts w:ascii="Sylfaen" w:hAnsi="Sylfaen"/>
          <w:b/>
          <w:sz w:val="20"/>
          <w:lang w:val="af-ZA"/>
        </w:rPr>
      </w:pPr>
    </w:p>
    <w:p w:rsidR="00EE5191" w:rsidRPr="006E68AD" w:rsidRDefault="00EE5191" w:rsidP="00037DDE">
      <w:pPr>
        <w:ind w:firstLine="567"/>
        <w:jc w:val="center"/>
        <w:rPr>
          <w:rFonts w:ascii="Sylfaen" w:hAnsi="Sylfaen"/>
          <w:b/>
          <w:sz w:val="20"/>
          <w:lang w:val="af-ZA"/>
        </w:rPr>
      </w:pPr>
    </w:p>
    <w:p w:rsidR="00EE5191" w:rsidRPr="006E68AD" w:rsidRDefault="00EE5191" w:rsidP="00037DDE">
      <w:pPr>
        <w:ind w:firstLine="567"/>
        <w:jc w:val="center"/>
        <w:rPr>
          <w:rFonts w:ascii="Sylfaen" w:hAnsi="Sylfaen"/>
          <w:b/>
          <w:sz w:val="20"/>
          <w:lang w:val="af-ZA"/>
        </w:rPr>
      </w:pPr>
    </w:p>
    <w:p w:rsidR="00EE5191" w:rsidRPr="006E68AD" w:rsidRDefault="00EE5191" w:rsidP="00037DDE">
      <w:pPr>
        <w:ind w:firstLine="567"/>
        <w:jc w:val="center"/>
        <w:rPr>
          <w:rFonts w:ascii="Sylfaen" w:hAnsi="Sylfaen"/>
          <w:b/>
          <w:sz w:val="20"/>
          <w:lang w:val="af-ZA"/>
        </w:rPr>
      </w:pPr>
    </w:p>
    <w:p w:rsidR="00807178" w:rsidRPr="006E68AD" w:rsidRDefault="00FF60C2" w:rsidP="00037DDE">
      <w:pPr>
        <w:ind w:firstLine="567"/>
        <w:jc w:val="center"/>
        <w:rPr>
          <w:rFonts w:ascii="Sylfaen" w:hAnsi="Sylfaen"/>
          <w:b/>
          <w:sz w:val="20"/>
          <w:lang w:val="hy-AM"/>
        </w:rPr>
      </w:pPr>
      <w:r w:rsidRPr="006E68AD">
        <w:rPr>
          <w:rFonts w:ascii="Sylfaen" w:hAnsi="Sylfaen"/>
          <w:b/>
          <w:sz w:val="20"/>
          <w:lang w:val="af-ZA"/>
        </w:rPr>
        <w:t>7</w:t>
      </w:r>
      <w:r w:rsidR="008D5016" w:rsidRPr="006E68AD">
        <w:rPr>
          <w:rFonts w:ascii="Sylfaen" w:hAnsi="Sylfaen"/>
          <w:b/>
          <w:sz w:val="20"/>
          <w:lang w:val="af-ZA"/>
        </w:rPr>
        <w:t xml:space="preserve">.  </w:t>
      </w:r>
      <w:r w:rsidR="008D5016" w:rsidRPr="006E68AD">
        <w:rPr>
          <w:rFonts w:ascii="Sylfaen" w:hAnsi="Sylfaen" w:cs="Sylfaen"/>
          <w:b/>
          <w:sz w:val="20"/>
          <w:lang w:val="af-ZA"/>
        </w:rPr>
        <w:t>ՀԱՅՏԵՐԻ</w:t>
      </w:r>
      <w:r w:rsidR="008D5016" w:rsidRPr="006E68AD">
        <w:rPr>
          <w:rFonts w:ascii="Sylfaen" w:hAnsi="Sylfaen"/>
          <w:b/>
          <w:sz w:val="20"/>
          <w:lang w:val="af-ZA"/>
        </w:rPr>
        <w:t xml:space="preserve"> </w:t>
      </w:r>
      <w:r w:rsidR="008D5016" w:rsidRPr="006E68AD">
        <w:rPr>
          <w:rFonts w:ascii="Sylfaen" w:hAnsi="Sylfaen" w:cs="Sylfaen"/>
          <w:b/>
          <w:sz w:val="20"/>
          <w:lang w:val="af-ZA"/>
        </w:rPr>
        <w:t>ԲԱՑՈՒՄԸ</w:t>
      </w:r>
      <w:r w:rsidR="00807178" w:rsidRPr="006E68AD">
        <w:rPr>
          <w:rFonts w:ascii="Sylfaen" w:hAnsi="Sylfaen"/>
          <w:b/>
          <w:sz w:val="20"/>
          <w:lang w:val="hy-AM"/>
        </w:rPr>
        <w:t xml:space="preserve">, </w:t>
      </w:r>
      <w:r w:rsidR="00807178" w:rsidRPr="006E68AD">
        <w:rPr>
          <w:rFonts w:ascii="Sylfaen" w:hAnsi="Sylfaen" w:cs="Sylfaen"/>
          <w:b/>
          <w:sz w:val="20"/>
          <w:lang w:val="af-ZA"/>
        </w:rPr>
        <w:t>ԳՆԱՀԱՏՈՒՄԸ</w:t>
      </w:r>
      <w:r w:rsidR="00807178" w:rsidRPr="006E68AD">
        <w:rPr>
          <w:rFonts w:ascii="Sylfaen" w:hAnsi="Sylfaen"/>
          <w:b/>
          <w:sz w:val="20"/>
          <w:lang w:val="af-ZA"/>
        </w:rPr>
        <w:t xml:space="preserve">  </w:t>
      </w:r>
      <w:r w:rsidR="00807178" w:rsidRPr="006E68AD">
        <w:rPr>
          <w:rFonts w:ascii="Sylfaen" w:hAnsi="Sylfaen" w:cs="Sylfaen"/>
          <w:b/>
          <w:sz w:val="20"/>
          <w:lang w:val="af-ZA"/>
        </w:rPr>
        <w:t>ԵՎ</w:t>
      </w:r>
      <w:r w:rsidR="00807178" w:rsidRPr="006E68AD">
        <w:rPr>
          <w:rFonts w:ascii="Sylfaen" w:hAnsi="Sylfaen"/>
          <w:b/>
          <w:sz w:val="20"/>
          <w:lang w:val="af-ZA"/>
        </w:rPr>
        <w:t xml:space="preserve">  </w:t>
      </w:r>
    </w:p>
    <w:p w:rsidR="00096865" w:rsidRPr="006E68AD" w:rsidRDefault="00807178" w:rsidP="00037DDE">
      <w:pPr>
        <w:ind w:firstLine="567"/>
        <w:jc w:val="center"/>
        <w:rPr>
          <w:rFonts w:ascii="Sylfaen" w:hAnsi="Sylfaen"/>
          <w:b/>
          <w:sz w:val="20"/>
          <w:lang w:val="af-ZA"/>
        </w:rPr>
      </w:pPr>
      <w:r w:rsidRPr="006E68AD">
        <w:rPr>
          <w:rFonts w:ascii="Sylfaen" w:hAnsi="Sylfaen" w:cs="Sylfaen"/>
          <w:b/>
          <w:sz w:val="20"/>
          <w:lang w:val="af-ZA"/>
        </w:rPr>
        <w:t>ԱՐԴՅՈՒՆՔՆԵՐԻ</w:t>
      </w:r>
      <w:r w:rsidRPr="006E68AD">
        <w:rPr>
          <w:rFonts w:ascii="Sylfaen" w:hAnsi="Sylfaen"/>
          <w:b/>
          <w:sz w:val="20"/>
          <w:lang w:val="af-ZA"/>
        </w:rPr>
        <w:t xml:space="preserve"> </w:t>
      </w:r>
      <w:r w:rsidRPr="006E68AD">
        <w:rPr>
          <w:rFonts w:ascii="Sylfaen" w:hAnsi="Sylfaen" w:cs="Sylfaen"/>
          <w:b/>
          <w:sz w:val="20"/>
          <w:lang w:val="af-ZA"/>
        </w:rPr>
        <w:t>ԱՄՓՈՓՈՒՄԸ</w:t>
      </w:r>
      <w:r w:rsidR="008D5016" w:rsidRPr="006E68AD">
        <w:rPr>
          <w:rFonts w:ascii="Sylfaen" w:hAnsi="Sylfaen"/>
          <w:b/>
          <w:sz w:val="20"/>
          <w:lang w:val="af-ZA"/>
        </w:rPr>
        <w:t xml:space="preserve"> </w:t>
      </w:r>
    </w:p>
    <w:p w:rsidR="00096865" w:rsidRPr="006E68AD" w:rsidRDefault="00096865" w:rsidP="00037DDE">
      <w:pPr>
        <w:ind w:firstLine="567"/>
        <w:jc w:val="both"/>
        <w:rPr>
          <w:rFonts w:ascii="Sylfaen" w:hAnsi="Sylfaen"/>
          <w:b/>
          <w:sz w:val="20"/>
          <w:lang w:val="af-ZA"/>
        </w:rPr>
      </w:pPr>
    </w:p>
    <w:p w:rsidR="00096865" w:rsidRPr="006E68AD" w:rsidRDefault="00FF60C2" w:rsidP="003F1EEA">
      <w:pPr>
        <w:pStyle w:val="23"/>
        <w:spacing w:line="240" w:lineRule="auto"/>
        <w:ind w:firstLine="567"/>
        <w:rPr>
          <w:rFonts w:ascii="Sylfaen" w:hAnsi="Sylfaen" w:cs="Tahoma"/>
        </w:rPr>
      </w:pPr>
      <w:r w:rsidRPr="006E68AD">
        <w:rPr>
          <w:rFonts w:ascii="Sylfaen" w:hAnsi="Sylfaen"/>
        </w:rPr>
        <w:t>7</w:t>
      </w:r>
      <w:r w:rsidR="00096865" w:rsidRPr="006E68AD">
        <w:rPr>
          <w:rFonts w:ascii="Sylfaen" w:hAnsi="Sylfaen"/>
        </w:rPr>
        <w:t xml:space="preserve">.1 </w:t>
      </w:r>
      <w:r w:rsidR="002C3CAA" w:rsidRPr="006E68AD">
        <w:rPr>
          <w:rFonts w:ascii="Sylfaen" w:hAnsi="Sylfaen" w:cs="Sylfaen"/>
          <w:lang w:val="ru-RU"/>
        </w:rPr>
        <w:t>Հայտերի</w:t>
      </w:r>
      <w:r w:rsidR="002C3CAA" w:rsidRPr="006E68AD">
        <w:rPr>
          <w:rFonts w:ascii="Sylfaen" w:hAnsi="Sylfaen" w:cs="Sylfaen"/>
        </w:rPr>
        <w:t xml:space="preserve"> </w:t>
      </w:r>
      <w:r w:rsidR="002C3CAA" w:rsidRPr="006E68AD">
        <w:rPr>
          <w:rFonts w:ascii="Sylfaen" w:hAnsi="Sylfaen" w:cs="Sylfaen"/>
          <w:lang w:val="ru-RU"/>
        </w:rPr>
        <w:t>բացումը</w:t>
      </w:r>
      <w:r w:rsidR="002C3CAA" w:rsidRPr="006E68AD">
        <w:rPr>
          <w:rFonts w:ascii="Sylfaen" w:hAnsi="Sylfaen" w:cs="Sylfaen"/>
        </w:rPr>
        <w:t xml:space="preserve"> </w:t>
      </w:r>
      <w:r w:rsidR="002C3CAA" w:rsidRPr="006E68AD">
        <w:rPr>
          <w:rFonts w:ascii="Sylfaen" w:hAnsi="Sylfaen" w:cs="Sylfaen"/>
          <w:lang w:val="ru-RU"/>
        </w:rPr>
        <w:t>կկատարվի</w:t>
      </w:r>
      <w:r w:rsidR="002C3CAA" w:rsidRPr="006E68AD">
        <w:rPr>
          <w:rFonts w:ascii="Sylfaen" w:hAnsi="Sylfaen" w:cs="Sylfaen"/>
        </w:rPr>
        <w:t xml:space="preserve"> </w:t>
      </w:r>
      <w:r w:rsidR="00887DCC" w:rsidRPr="006E68AD">
        <w:rPr>
          <w:rFonts w:ascii="Sylfaen" w:hAnsi="Sylfaen" w:cs="Sylfaen"/>
        </w:rPr>
        <w:t>հանձնաժողովի հայտերի բացման նիստում՝</w:t>
      </w:r>
      <w:r w:rsidR="004C3803" w:rsidRPr="006E68AD">
        <w:rPr>
          <w:rFonts w:ascii="Sylfaen" w:hAnsi="Sylfaen" w:cs="Sylfaen"/>
          <w:szCs w:val="24"/>
        </w:rPr>
        <w:t xml:space="preserve"> </w:t>
      </w:r>
      <w:r w:rsidR="004C3803" w:rsidRPr="006E68AD">
        <w:rPr>
          <w:rFonts w:ascii="Sylfaen" w:hAnsi="Sylfaen" w:cs="Sylfaen"/>
          <w:szCs w:val="24"/>
          <w:lang w:val="ru-RU"/>
        </w:rPr>
        <w:t>սույն</w:t>
      </w:r>
      <w:r w:rsidR="004C3803" w:rsidRPr="006E68AD">
        <w:rPr>
          <w:rFonts w:ascii="Sylfaen" w:hAnsi="Sylfaen" w:cs="Sylfaen"/>
          <w:szCs w:val="24"/>
        </w:rPr>
        <w:t xml:space="preserve"> </w:t>
      </w:r>
      <w:r w:rsidR="004C3803" w:rsidRPr="006E68AD">
        <w:rPr>
          <w:rFonts w:ascii="Sylfaen" w:hAnsi="Sylfaen" w:cs="Sylfaen"/>
          <w:szCs w:val="24"/>
          <w:lang w:val="ru-RU"/>
        </w:rPr>
        <w:t>ընթացակարգի</w:t>
      </w:r>
      <w:r w:rsidR="004C3803" w:rsidRPr="006E68AD">
        <w:rPr>
          <w:rFonts w:ascii="Sylfaen" w:hAnsi="Sylfaen" w:cs="Sylfaen"/>
          <w:szCs w:val="24"/>
        </w:rPr>
        <w:t xml:space="preserve"> </w:t>
      </w:r>
      <w:r w:rsidR="004C3803" w:rsidRPr="006E68AD">
        <w:rPr>
          <w:rFonts w:ascii="Sylfaen" w:hAnsi="Sylfaen" w:cs="Sylfaen"/>
          <w:szCs w:val="24"/>
          <w:lang w:val="ru-RU"/>
        </w:rPr>
        <w:t>հայտարարությունը</w:t>
      </w:r>
      <w:r w:rsidR="004C3803" w:rsidRPr="006E68AD">
        <w:rPr>
          <w:rFonts w:ascii="Sylfaen" w:hAnsi="Sylfaen" w:cs="Sylfaen"/>
          <w:szCs w:val="24"/>
        </w:rPr>
        <w:t xml:space="preserve"> </w:t>
      </w:r>
      <w:r w:rsidR="004C3803" w:rsidRPr="006E68AD">
        <w:rPr>
          <w:rFonts w:ascii="Sylfaen" w:hAnsi="Sylfaen" w:cs="Sylfaen"/>
          <w:szCs w:val="24"/>
          <w:lang w:val="ru-RU"/>
        </w:rPr>
        <w:t>և</w:t>
      </w:r>
      <w:r w:rsidR="004C3803" w:rsidRPr="006E68AD">
        <w:rPr>
          <w:rFonts w:ascii="Sylfaen" w:hAnsi="Sylfaen" w:cs="Sylfaen"/>
          <w:szCs w:val="24"/>
        </w:rPr>
        <w:t xml:space="preserve"> </w:t>
      </w:r>
      <w:r w:rsidR="004C3803" w:rsidRPr="006E68AD">
        <w:rPr>
          <w:rFonts w:ascii="Sylfaen" w:hAnsi="Sylfaen" w:cs="Sylfaen"/>
          <w:szCs w:val="24"/>
          <w:lang w:val="ru-RU"/>
        </w:rPr>
        <w:t>հրավերը</w:t>
      </w:r>
      <w:r w:rsidR="004C3803" w:rsidRPr="006E68AD">
        <w:rPr>
          <w:rFonts w:ascii="Sylfaen" w:hAnsi="Sylfaen" w:cs="Sylfaen"/>
          <w:szCs w:val="24"/>
        </w:rPr>
        <w:t xml:space="preserve"> </w:t>
      </w:r>
      <w:r w:rsidR="00887DCC" w:rsidRPr="006E68AD">
        <w:rPr>
          <w:rFonts w:ascii="Sylfaen" w:hAnsi="Sylfaen" w:cs="Sylfaen"/>
          <w:szCs w:val="24"/>
        </w:rPr>
        <w:t xml:space="preserve">տեղեկագրում </w:t>
      </w:r>
      <w:r w:rsidR="004C3803" w:rsidRPr="006E68AD">
        <w:rPr>
          <w:rFonts w:ascii="Sylfaen" w:hAnsi="Sylfaen" w:cs="Sylfaen"/>
          <w:szCs w:val="24"/>
          <w:lang w:val="en-US"/>
        </w:rPr>
        <w:t>հ</w:t>
      </w:r>
      <w:r w:rsidR="004C3803" w:rsidRPr="006E68AD">
        <w:rPr>
          <w:rFonts w:ascii="Sylfaen" w:hAnsi="Sylfaen" w:cs="Sylfaen"/>
          <w:szCs w:val="24"/>
          <w:lang w:val="ru-RU"/>
        </w:rPr>
        <w:t>րապարակվելու</w:t>
      </w:r>
      <w:r w:rsidR="004C3803" w:rsidRPr="006E68AD">
        <w:rPr>
          <w:rFonts w:ascii="Sylfaen" w:hAnsi="Sylfaen" w:cs="Sylfaen"/>
          <w:szCs w:val="24"/>
        </w:rPr>
        <w:t xml:space="preserve"> </w:t>
      </w:r>
      <w:r w:rsidR="004C3803" w:rsidRPr="006E68AD">
        <w:rPr>
          <w:rFonts w:ascii="Sylfaen" w:hAnsi="Sylfaen" w:cs="Sylfaen"/>
          <w:szCs w:val="24"/>
          <w:lang w:val="en-US"/>
        </w:rPr>
        <w:t>օրվանից</w:t>
      </w:r>
      <w:r w:rsidR="004C3803" w:rsidRPr="006E68AD">
        <w:rPr>
          <w:rFonts w:ascii="Sylfaen" w:hAnsi="Sylfaen" w:cs="Sylfaen"/>
          <w:szCs w:val="24"/>
        </w:rPr>
        <w:t xml:space="preserve"> </w:t>
      </w:r>
      <w:r w:rsidR="004C3803" w:rsidRPr="006E68AD">
        <w:rPr>
          <w:rFonts w:ascii="Sylfaen" w:hAnsi="Sylfaen" w:cs="Sylfaen"/>
          <w:szCs w:val="24"/>
          <w:lang w:val="ru-RU"/>
        </w:rPr>
        <w:t>հաշված</w:t>
      </w:r>
      <w:r w:rsidR="00EE5191" w:rsidRPr="006E68AD">
        <w:rPr>
          <w:rFonts w:ascii="Sylfaen" w:hAnsi="Sylfaen" w:cs="Sylfaen"/>
          <w:szCs w:val="24"/>
        </w:rPr>
        <w:t xml:space="preserve"> 7-</w:t>
      </w:r>
      <w:r w:rsidR="004C3803" w:rsidRPr="006E68AD">
        <w:rPr>
          <w:rFonts w:ascii="Sylfaen" w:hAnsi="Sylfaen" w:cs="Sylfaen"/>
          <w:szCs w:val="24"/>
          <w:lang w:val="ru-RU"/>
        </w:rPr>
        <w:t>րդ</w:t>
      </w:r>
      <w:r w:rsidR="004C3803" w:rsidRPr="006E68AD">
        <w:rPr>
          <w:rFonts w:ascii="Sylfaen" w:hAnsi="Sylfaen" w:cs="Sylfaen"/>
          <w:szCs w:val="24"/>
        </w:rPr>
        <w:t xml:space="preserve"> </w:t>
      </w:r>
      <w:r w:rsidR="004C3803" w:rsidRPr="006E68AD">
        <w:rPr>
          <w:rFonts w:ascii="Sylfaen" w:hAnsi="Sylfaen" w:cs="Sylfaen"/>
          <w:szCs w:val="24"/>
          <w:lang w:val="ru-RU"/>
        </w:rPr>
        <w:t>օրվա</w:t>
      </w:r>
      <w:r w:rsidR="004C3803" w:rsidRPr="006E68AD">
        <w:rPr>
          <w:rFonts w:ascii="Sylfaen" w:hAnsi="Sylfaen" w:cs="Sylfaen"/>
          <w:szCs w:val="24"/>
        </w:rPr>
        <w:t xml:space="preserve"> </w:t>
      </w:r>
      <w:r w:rsidR="004C3803" w:rsidRPr="006E68AD">
        <w:rPr>
          <w:rFonts w:ascii="Sylfaen" w:hAnsi="Sylfaen" w:cs="Sylfaen"/>
          <w:szCs w:val="24"/>
          <w:lang w:val="ru-RU"/>
        </w:rPr>
        <w:t>ժամը</w:t>
      </w:r>
      <w:r w:rsidR="004C3803" w:rsidRPr="006E68AD">
        <w:rPr>
          <w:rFonts w:ascii="Sylfaen" w:hAnsi="Sylfaen" w:cs="Sylfaen"/>
          <w:szCs w:val="24"/>
        </w:rPr>
        <w:t xml:space="preserve"> </w:t>
      </w:r>
      <w:r w:rsidR="002C0ED2" w:rsidRPr="006E68AD">
        <w:rPr>
          <w:rFonts w:ascii="Sylfaen" w:hAnsi="Sylfaen" w:cs="Sylfaen"/>
          <w:szCs w:val="24"/>
        </w:rPr>
        <w:t>15:00</w:t>
      </w:r>
      <w:r w:rsidR="004C3803" w:rsidRPr="006E68AD">
        <w:rPr>
          <w:rFonts w:ascii="Sylfaen" w:hAnsi="Sylfaen" w:cs="Sylfaen"/>
          <w:szCs w:val="24"/>
        </w:rPr>
        <w:t>-</w:t>
      </w:r>
      <w:r w:rsidR="004C3803" w:rsidRPr="006E68AD">
        <w:rPr>
          <w:rFonts w:ascii="Sylfaen" w:hAnsi="Sylfaen" w:cs="Sylfaen"/>
          <w:szCs w:val="24"/>
          <w:lang w:val="en-US"/>
        </w:rPr>
        <w:t>ի</w:t>
      </w:r>
      <w:r w:rsidR="004C3803" w:rsidRPr="006E68AD">
        <w:rPr>
          <w:rFonts w:ascii="Sylfaen" w:hAnsi="Sylfaen" w:cs="Sylfaen"/>
          <w:szCs w:val="24"/>
          <w:lang w:val="ru-RU"/>
        </w:rPr>
        <w:t>ն։</w:t>
      </w:r>
      <w:r w:rsidR="004C3803" w:rsidRPr="006E68AD">
        <w:rPr>
          <w:rFonts w:ascii="Sylfaen" w:hAnsi="Sylfaen" w:cs="Sylfaen"/>
          <w:szCs w:val="24"/>
        </w:rPr>
        <w:t xml:space="preserve"> </w:t>
      </w:r>
    </w:p>
    <w:p w:rsidR="00887DCC" w:rsidRPr="006E68AD" w:rsidRDefault="009B6D58" w:rsidP="00037DDE">
      <w:pPr>
        <w:ind w:firstLine="567"/>
        <w:jc w:val="both"/>
        <w:rPr>
          <w:ins w:id="6" w:author="User" w:date="2019-06-02T21:54:00Z"/>
          <w:rFonts w:ascii="Sylfaen" w:hAnsi="Sylfaen" w:cs="Sylfaen"/>
          <w:sz w:val="20"/>
          <w:lang w:val="af-ZA"/>
        </w:rPr>
      </w:pPr>
      <w:r w:rsidRPr="006E68AD">
        <w:rPr>
          <w:rFonts w:ascii="Sylfaen" w:hAnsi="Sylfaen" w:cs="Sylfaen"/>
          <w:sz w:val="20"/>
          <w:lang w:val="ru-RU"/>
        </w:rPr>
        <w:t>Հայտերի</w:t>
      </w:r>
      <w:r w:rsidRPr="006E68AD">
        <w:rPr>
          <w:rFonts w:ascii="Sylfaen" w:hAnsi="Sylfaen" w:cs="Sylfaen"/>
          <w:sz w:val="20"/>
          <w:lang w:val="af-ZA"/>
        </w:rPr>
        <w:t xml:space="preserve"> </w:t>
      </w:r>
      <w:r w:rsidRPr="006E68AD">
        <w:rPr>
          <w:rFonts w:ascii="Sylfaen" w:hAnsi="Sylfaen" w:cs="Sylfaen"/>
          <w:sz w:val="20"/>
          <w:lang w:val="ru-RU"/>
        </w:rPr>
        <w:t>բացման</w:t>
      </w:r>
      <w:r w:rsidRPr="006E68AD">
        <w:rPr>
          <w:rFonts w:ascii="Sylfaen" w:hAnsi="Sylfaen" w:cs="Sylfaen"/>
          <w:sz w:val="20"/>
          <w:lang w:val="af-ZA"/>
        </w:rPr>
        <w:t xml:space="preserve"> </w:t>
      </w:r>
      <w:r w:rsidRPr="006E68AD">
        <w:rPr>
          <w:rFonts w:ascii="Sylfaen" w:hAnsi="Sylfaen" w:cs="Sylfaen"/>
          <w:sz w:val="20"/>
          <w:lang w:val="ru-RU"/>
        </w:rPr>
        <w:t>նիստում</w:t>
      </w:r>
      <w:ins w:id="7" w:author="User" w:date="2019-06-02T21:54:00Z">
        <w:r w:rsidR="00887DCC" w:rsidRPr="006E68AD">
          <w:rPr>
            <w:rFonts w:ascii="Sylfaen" w:hAnsi="Sylfaen" w:cs="Sylfaen"/>
            <w:sz w:val="20"/>
          </w:rPr>
          <w:t>՝</w:t>
        </w:r>
      </w:ins>
    </w:p>
    <w:p w:rsidR="00ED6836" w:rsidRPr="006E68AD" w:rsidRDefault="00887DCC" w:rsidP="00037DDE">
      <w:pPr>
        <w:ind w:firstLine="567"/>
        <w:jc w:val="both"/>
        <w:rPr>
          <w:rFonts w:ascii="Sylfaen" w:hAnsi="Sylfaen" w:cs="Sylfaen"/>
          <w:sz w:val="20"/>
          <w:lang w:val="hy-AM"/>
        </w:rPr>
      </w:pPr>
      <w:r w:rsidRPr="006E68AD">
        <w:rPr>
          <w:rFonts w:ascii="Sylfaen" w:hAnsi="Sylfaen" w:cs="Sylfaen"/>
          <w:sz w:val="20"/>
          <w:lang w:val="af-ZA"/>
        </w:rPr>
        <w:t>1)</w:t>
      </w:r>
      <w:r w:rsidR="009B6D58" w:rsidRPr="006E68AD">
        <w:rPr>
          <w:rFonts w:ascii="Sylfaen" w:hAnsi="Sylfaen" w:cs="Sylfaen"/>
          <w:sz w:val="20"/>
          <w:lang w:val="af-ZA"/>
        </w:rPr>
        <w:t xml:space="preserve"> </w:t>
      </w:r>
      <w:r w:rsidR="009B6D58" w:rsidRPr="006E68AD">
        <w:rPr>
          <w:rFonts w:ascii="Sylfaen" w:hAnsi="Sylfaen" w:cs="Sylfaen"/>
          <w:sz w:val="20"/>
        </w:rPr>
        <w:t>հանձնաժողովի</w:t>
      </w:r>
      <w:r w:rsidR="009B6D58" w:rsidRPr="006E68AD">
        <w:rPr>
          <w:rFonts w:ascii="Sylfaen" w:hAnsi="Sylfaen" w:cs="Sylfaen"/>
          <w:sz w:val="20"/>
          <w:lang w:val="af-ZA"/>
        </w:rPr>
        <w:t xml:space="preserve"> </w:t>
      </w:r>
      <w:r w:rsidR="009B6D58" w:rsidRPr="006E68AD">
        <w:rPr>
          <w:rFonts w:ascii="Sylfaen" w:hAnsi="Sylfaen" w:cs="Sylfaen"/>
          <w:sz w:val="20"/>
        </w:rPr>
        <w:t>նախագահը</w:t>
      </w:r>
      <w:r w:rsidR="009B6D58" w:rsidRPr="006E68AD">
        <w:rPr>
          <w:rFonts w:ascii="Sylfaen" w:hAnsi="Sylfaen" w:cs="Sylfaen"/>
          <w:sz w:val="20"/>
          <w:lang w:val="af-ZA"/>
        </w:rPr>
        <w:t xml:space="preserve"> (</w:t>
      </w:r>
      <w:r w:rsidR="009B6D58" w:rsidRPr="006E68AD">
        <w:rPr>
          <w:rFonts w:ascii="Sylfaen" w:hAnsi="Sylfaen" w:cs="Sylfaen"/>
          <w:sz w:val="20"/>
          <w:lang w:val="hy-AM"/>
        </w:rPr>
        <w:t>նիստը</w:t>
      </w:r>
      <w:r w:rsidR="009B6D58" w:rsidRPr="006E68AD">
        <w:rPr>
          <w:rFonts w:ascii="Sylfaen" w:hAnsi="Sylfaen" w:cs="Sylfaen"/>
          <w:sz w:val="20"/>
          <w:lang w:val="af-ZA"/>
        </w:rPr>
        <w:t xml:space="preserve"> </w:t>
      </w:r>
      <w:r w:rsidR="009B6D58" w:rsidRPr="006E68AD">
        <w:rPr>
          <w:rFonts w:ascii="Sylfaen" w:hAnsi="Sylfaen" w:cs="Sylfaen"/>
          <w:sz w:val="20"/>
          <w:lang w:val="hy-AM"/>
        </w:rPr>
        <w:t>նախագահողը</w:t>
      </w:r>
      <w:r w:rsidR="009B6D58" w:rsidRPr="006E68AD">
        <w:rPr>
          <w:rFonts w:ascii="Sylfaen" w:hAnsi="Sylfaen" w:cs="Sylfaen"/>
          <w:sz w:val="20"/>
          <w:lang w:val="af-ZA"/>
        </w:rPr>
        <w:t xml:space="preserve">) </w:t>
      </w:r>
      <w:r w:rsidR="009B6D58" w:rsidRPr="006E68AD">
        <w:rPr>
          <w:rFonts w:ascii="Sylfaen" w:hAnsi="Sylfaen" w:cs="Sylfaen"/>
          <w:sz w:val="20"/>
          <w:lang w:val="hy-AM"/>
        </w:rPr>
        <w:t>նիստը</w:t>
      </w:r>
      <w:r w:rsidR="009B6D58" w:rsidRPr="006E68AD">
        <w:rPr>
          <w:rFonts w:ascii="Sylfaen" w:hAnsi="Sylfaen" w:cs="Sylfaen"/>
          <w:sz w:val="20"/>
          <w:lang w:val="af-ZA"/>
        </w:rPr>
        <w:t xml:space="preserve"> </w:t>
      </w:r>
      <w:r w:rsidR="009B6D58" w:rsidRPr="006E68AD">
        <w:rPr>
          <w:rFonts w:ascii="Sylfaen" w:hAnsi="Sylfaen" w:cs="Sylfaen"/>
          <w:sz w:val="20"/>
          <w:lang w:val="hy-AM"/>
        </w:rPr>
        <w:t>հայտարարում</w:t>
      </w:r>
      <w:r w:rsidR="009B6D58" w:rsidRPr="006E68AD">
        <w:rPr>
          <w:rFonts w:ascii="Sylfaen" w:hAnsi="Sylfaen" w:cs="Sylfaen"/>
          <w:sz w:val="20"/>
          <w:lang w:val="af-ZA"/>
        </w:rPr>
        <w:t xml:space="preserve"> </w:t>
      </w:r>
      <w:r w:rsidR="009B6D58" w:rsidRPr="006E68AD">
        <w:rPr>
          <w:rFonts w:ascii="Sylfaen" w:hAnsi="Sylfaen" w:cs="Sylfaen"/>
          <w:sz w:val="20"/>
          <w:lang w:val="hy-AM"/>
        </w:rPr>
        <w:t>է</w:t>
      </w:r>
      <w:r w:rsidR="009B6D58" w:rsidRPr="006E68AD">
        <w:rPr>
          <w:rFonts w:ascii="Sylfaen" w:hAnsi="Sylfaen" w:cs="Sylfaen"/>
          <w:sz w:val="20"/>
          <w:lang w:val="af-ZA"/>
        </w:rPr>
        <w:t xml:space="preserve"> </w:t>
      </w:r>
      <w:r w:rsidR="009B6D58" w:rsidRPr="006E68AD">
        <w:rPr>
          <w:rFonts w:ascii="Sylfaen" w:hAnsi="Sylfaen" w:cs="Sylfaen"/>
          <w:sz w:val="20"/>
          <w:lang w:val="hy-AM"/>
        </w:rPr>
        <w:t>բացված</w:t>
      </w:r>
      <w:r w:rsidR="009B6D58" w:rsidRPr="006E68AD">
        <w:rPr>
          <w:rFonts w:ascii="Sylfaen" w:hAnsi="Sylfaen" w:cs="Sylfaen"/>
          <w:sz w:val="20"/>
          <w:lang w:val="af-ZA"/>
        </w:rPr>
        <w:t xml:space="preserve"> </w:t>
      </w:r>
      <w:r w:rsidR="009B6D58" w:rsidRPr="006E68AD">
        <w:rPr>
          <w:rFonts w:ascii="Sylfaen" w:hAnsi="Sylfaen" w:cs="Sylfaen"/>
          <w:sz w:val="20"/>
          <w:lang w:val="hy-AM"/>
        </w:rPr>
        <w:t>և</w:t>
      </w:r>
      <w:r w:rsidR="009B6D58" w:rsidRPr="006E68AD">
        <w:rPr>
          <w:rFonts w:ascii="Sylfaen" w:hAnsi="Sylfaen" w:cs="Sylfaen"/>
          <w:sz w:val="20"/>
          <w:lang w:val="af-ZA"/>
        </w:rPr>
        <w:t xml:space="preserve"> </w:t>
      </w:r>
      <w:r w:rsidR="009B6D58" w:rsidRPr="006E68AD">
        <w:rPr>
          <w:rFonts w:ascii="Sylfaen" w:hAnsi="Sylfaen" w:cs="Sylfaen"/>
          <w:sz w:val="20"/>
          <w:lang w:val="hy-AM"/>
        </w:rPr>
        <w:t>հրապա</w:t>
      </w:r>
      <w:r w:rsidR="009B6D58" w:rsidRPr="006E68AD">
        <w:rPr>
          <w:rFonts w:ascii="Sylfaen" w:hAnsi="Sylfaen" w:cs="Sylfaen"/>
          <w:sz w:val="20"/>
          <w:lang w:val="hy-AM"/>
        </w:rPr>
        <w:softHyphen/>
        <w:t xml:space="preserve">րակում է </w:t>
      </w:r>
      <w:r w:rsidR="00A222D7" w:rsidRPr="006E68AD">
        <w:rPr>
          <w:rFonts w:ascii="Sylfaen" w:hAnsi="Sylfaen" w:cs="Sylfaen"/>
          <w:sz w:val="20"/>
          <w:lang w:val="hy-AM"/>
        </w:rPr>
        <w:t>գնման հայտով սահմանված</w:t>
      </w:r>
      <w:r w:rsidR="00A222D7" w:rsidRPr="006E68AD">
        <w:rPr>
          <w:rFonts w:ascii="Sylfaen" w:hAnsi="Sylfaen" w:cs="Sylfaen"/>
          <w:sz w:val="20"/>
          <w:lang w:val="af-ZA"/>
        </w:rPr>
        <w:t>`</w:t>
      </w:r>
      <w:r w:rsidR="00A222D7" w:rsidRPr="006E68AD">
        <w:rPr>
          <w:rFonts w:ascii="Sylfaen" w:hAnsi="Sylfaen" w:cs="Sylfaen"/>
          <w:sz w:val="20"/>
          <w:lang w:val="hy-AM"/>
        </w:rPr>
        <w:t xml:space="preserve"> </w:t>
      </w:r>
      <w:r w:rsidR="00A222D7" w:rsidRPr="006E68AD">
        <w:rPr>
          <w:rFonts w:ascii="Sylfaen" w:hAnsi="Sylfaen" w:cs="Sylfaen"/>
          <w:sz w:val="20"/>
        </w:rPr>
        <w:t>սույն</w:t>
      </w:r>
      <w:r w:rsidR="00A222D7" w:rsidRPr="006E68AD">
        <w:rPr>
          <w:rFonts w:ascii="Sylfaen" w:hAnsi="Sylfaen" w:cs="Sylfaen"/>
          <w:sz w:val="20"/>
          <w:lang w:val="af-ZA"/>
        </w:rPr>
        <w:t xml:space="preserve"> </w:t>
      </w:r>
      <w:r w:rsidR="00A222D7" w:rsidRPr="006E68AD">
        <w:rPr>
          <w:rFonts w:ascii="Sylfaen" w:hAnsi="Sylfaen" w:cs="Sylfaen"/>
          <w:sz w:val="20"/>
        </w:rPr>
        <w:t>ընթացակարգի</w:t>
      </w:r>
      <w:r w:rsidR="00A222D7" w:rsidRPr="006E68AD">
        <w:rPr>
          <w:rFonts w:ascii="Sylfaen" w:hAnsi="Sylfaen" w:cs="Sylfaen"/>
          <w:sz w:val="20"/>
          <w:lang w:val="af-ZA"/>
        </w:rPr>
        <w:t xml:space="preserve"> </w:t>
      </w:r>
      <w:r w:rsidR="00A222D7" w:rsidRPr="006E68AD">
        <w:rPr>
          <w:rFonts w:ascii="Sylfaen" w:hAnsi="Sylfaen" w:cs="Sylfaen"/>
          <w:sz w:val="20"/>
        </w:rPr>
        <w:t>շրջանակում</w:t>
      </w:r>
      <w:r w:rsidR="00A222D7" w:rsidRPr="006E68AD">
        <w:rPr>
          <w:rFonts w:ascii="Sylfaen" w:hAnsi="Sylfaen" w:cs="Sylfaen"/>
          <w:sz w:val="20"/>
          <w:lang w:val="af-ZA"/>
        </w:rPr>
        <w:t xml:space="preserve"> </w:t>
      </w:r>
      <w:r w:rsidR="00A222D7" w:rsidRPr="006E68AD">
        <w:rPr>
          <w:rFonts w:ascii="Sylfaen" w:hAnsi="Sylfaen" w:cs="Sylfaen"/>
          <w:sz w:val="20"/>
        </w:rPr>
        <w:t>գնվելիք</w:t>
      </w:r>
      <w:r w:rsidR="00A222D7" w:rsidRPr="006E68AD">
        <w:rPr>
          <w:rFonts w:ascii="Sylfaen" w:hAnsi="Sylfaen" w:cs="Sylfaen"/>
          <w:sz w:val="20"/>
          <w:lang w:val="af-ZA"/>
        </w:rPr>
        <w:t xml:space="preserve"> </w:t>
      </w:r>
      <w:r w:rsidR="00A222D7" w:rsidRPr="006E68AD">
        <w:rPr>
          <w:rFonts w:ascii="Sylfaen" w:hAnsi="Sylfaen" w:cs="Sylfaen"/>
          <w:sz w:val="20"/>
        </w:rPr>
        <w:t>ապրանքների</w:t>
      </w:r>
      <w:r w:rsidR="00A222D7" w:rsidRPr="006E68AD">
        <w:rPr>
          <w:rFonts w:ascii="Sylfaen" w:hAnsi="Sylfaen" w:cs="Sylfaen"/>
          <w:sz w:val="20"/>
          <w:lang w:val="af-ZA"/>
        </w:rPr>
        <w:t xml:space="preserve"> </w:t>
      </w:r>
      <w:r w:rsidR="009B6D58" w:rsidRPr="006E68AD">
        <w:rPr>
          <w:rFonts w:ascii="Sylfaen" w:hAnsi="Sylfaen" w:cs="Sylfaen"/>
          <w:sz w:val="20"/>
          <w:lang w:val="hy-AM"/>
        </w:rPr>
        <w:t>գինը՝</w:t>
      </w:r>
      <w:r w:rsidR="009B6D58" w:rsidRPr="006E68AD">
        <w:rPr>
          <w:rFonts w:ascii="Sylfaen" w:hAnsi="Sylfaen" w:cs="Sylfaen"/>
          <w:sz w:val="20"/>
          <w:lang w:val="af-ZA"/>
        </w:rPr>
        <w:t xml:space="preserve"> </w:t>
      </w:r>
      <w:r w:rsidR="009B6D58" w:rsidRPr="006E68AD">
        <w:rPr>
          <w:rFonts w:ascii="Sylfaen" w:hAnsi="Sylfaen" w:cs="Sylfaen"/>
          <w:sz w:val="20"/>
          <w:lang w:val="hy-AM"/>
        </w:rPr>
        <w:t>մեկ</w:t>
      </w:r>
      <w:r w:rsidR="009B6D58" w:rsidRPr="006E68AD">
        <w:rPr>
          <w:rFonts w:ascii="Sylfaen" w:hAnsi="Sylfaen" w:cs="Sylfaen"/>
          <w:sz w:val="20"/>
          <w:lang w:val="af-ZA"/>
        </w:rPr>
        <w:t xml:space="preserve"> </w:t>
      </w:r>
      <w:r w:rsidR="009B6D58" w:rsidRPr="006E68AD">
        <w:rPr>
          <w:rFonts w:ascii="Sylfaen" w:hAnsi="Sylfaen" w:cs="Sylfaen"/>
          <w:sz w:val="20"/>
          <w:lang w:val="hy-AM"/>
        </w:rPr>
        <w:t>թվով</w:t>
      </w:r>
      <w:r w:rsidR="009B6D58" w:rsidRPr="006E68AD">
        <w:rPr>
          <w:rFonts w:ascii="Sylfaen" w:hAnsi="Sylfaen" w:cs="Sylfaen"/>
          <w:sz w:val="20"/>
          <w:lang w:val="af-ZA"/>
        </w:rPr>
        <w:t xml:space="preserve"> </w:t>
      </w:r>
      <w:r w:rsidR="009B6D58" w:rsidRPr="006E68AD">
        <w:rPr>
          <w:rFonts w:ascii="Sylfaen" w:hAnsi="Sylfaen" w:cs="Sylfaen"/>
          <w:sz w:val="20"/>
          <w:lang w:val="hy-AM"/>
        </w:rPr>
        <w:t>արտահայտված</w:t>
      </w:r>
      <w:r w:rsidR="00745561" w:rsidRPr="006E68AD">
        <w:rPr>
          <w:rFonts w:ascii="Sylfaen" w:hAnsi="Sylfaen" w:cs="Sylfaen"/>
          <w:sz w:val="20"/>
          <w:lang w:val="af-ZA"/>
        </w:rPr>
        <w:t xml:space="preserve">, </w:t>
      </w:r>
      <w:r w:rsidR="00745561" w:rsidRPr="006E68AD">
        <w:rPr>
          <w:rFonts w:ascii="Sylfaen" w:hAnsi="Sylfaen" w:cs="Sylfaen"/>
          <w:sz w:val="20"/>
        </w:rPr>
        <w:t>ինչպես</w:t>
      </w:r>
      <w:r w:rsidR="00745561" w:rsidRPr="006E68AD">
        <w:rPr>
          <w:rFonts w:ascii="Sylfaen" w:hAnsi="Sylfaen" w:cs="Sylfaen"/>
          <w:sz w:val="20"/>
          <w:lang w:val="af-ZA"/>
        </w:rPr>
        <w:t xml:space="preserve"> </w:t>
      </w:r>
      <w:r w:rsidR="00745561" w:rsidRPr="006E68AD">
        <w:rPr>
          <w:rFonts w:ascii="Sylfaen" w:hAnsi="Sylfaen" w:cs="Sylfaen"/>
          <w:sz w:val="20"/>
        </w:rPr>
        <w:t>նաև</w:t>
      </w:r>
      <w:r w:rsidR="00F20DA5" w:rsidRPr="006E68AD">
        <w:rPr>
          <w:rFonts w:ascii="Sylfaen" w:hAnsi="Sylfaen" w:cs="Sylfaen"/>
          <w:sz w:val="20"/>
          <w:lang w:val="af-ZA"/>
        </w:rPr>
        <w:t xml:space="preserve"> </w:t>
      </w:r>
      <w:r w:rsidR="00745561" w:rsidRPr="006E68AD">
        <w:rPr>
          <w:rFonts w:ascii="Sylfaen" w:hAnsi="Sylfaen" w:cs="Sylfaen"/>
          <w:sz w:val="20"/>
          <w:lang w:val="hy-AM"/>
        </w:rPr>
        <w:t>հայտեր ներկայացրած մասնակիցների գնային առաջարկները՝ մեկ թվով արտահայտված, հիմք ընդունելով տառերով գրվածը</w:t>
      </w:r>
      <w:ins w:id="8" w:author="User" w:date="2019-06-02T22:29:00Z">
        <w:r w:rsidR="00B1655B" w:rsidRPr="006E68AD">
          <w:rPr>
            <w:rFonts w:ascii="Sylfaen" w:hAnsi="Sylfaen" w:cs="Sylfaen"/>
            <w:sz w:val="20"/>
            <w:lang w:val="af-ZA"/>
          </w:rPr>
          <w:t>.</w:t>
        </w:r>
      </w:ins>
      <w:del w:id="9" w:author="User" w:date="2019-06-02T22:29:00Z">
        <w:r w:rsidR="00745561" w:rsidRPr="006E68AD" w:rsidDel="00B1655B">
          <w:rPr>
            <w:rFonts w:ascii="Sylfaen" w:hAnsi="Sylfaen" w:cs="Sylfaen"/>
            <w:sz w:val="20"/>
            <w:lang w:val="af-ZA"/>
          </w:rPr>
          <w:delText>:</w:delText>
        </w:r>
      </w:del>
    </w:p>
    <w:p w:rsidR="00887DCC" w:rsidRPr="006E68AD" w:rsidRDefault="00887DCC" w:rsidP="00887DCC">
      <w:pPr>
        <w:ind w:firstLine="375"/>
        <w:jc w:val="both"/>
        <w:rPr>
          <w:rFonts w:ascii="Sylfaen" w:hAnsi="Sylfaen"/>
          <w:sz w:val="20"/>
          <w:szCs w:val="20"/>
          <w:lang w:val="hy-AM"/>
        </w:rPr>
      </w:pPr>
      <w:r w:rsidRPr="006E68AD">
        <w:rPr>
          <w:rFonts w:ascii="Sylfaen" w:hAnsi="Sylfaen"/>
          <w:sz w:val="20"/>
          <w:szCs w:val="20"/>
          <w:lang w:val="hy-AM"/>
        </w:rPr>
        <w:t xml:space="preserve">2) </w:t>
      </w:r>
      <w:r w:rsidRPr="006E68AD">
        <w:rPr>
          <w:rFonts w:ascii="Sylfaen" w:hAnsi="Sylfaen" w:cs="Sylfaen"/>
          <w:sz w:val="20"/>
          <w:szCs w:val="20"/>
          <w:lang w:val="hy-AM"/>
        </w:rPr>
        <w:t>սույն</w:t>
      </w:r>
      <w:r w:rsidRPr="006E68AD">
        <w:rPr>
          <w:rFonts w:ascii="Sylfaen" w:hAnsi="Sylfaen"/>
          <w:sz w:val="20"/>
          <w:szCs w:val="20"/>
          <w:lang w:val="hy-AM"/>
        </w:rPr>
        <w:t xml:space="preserve"> </w:t>
      </w:r>
      <w:r w:rsidRPr="006E68AD">
        <w:rPr>
          <w:rFonts w:ascii="Sylfaen" w:hAnsi="Sylfaen" w:cs="Sylfaen"/>
          <w:sz w:val="20"/>
          <w:szCs w:val="20"/>
          <w:lang w:val="hy-AM"/>
        </w:rPr>
        <w:t>կետի</w:t>
      </w:r>
      <w:r w:rsidRPr="006E68AD">
        <w:rPr>
          <w:rFonts w:ascii="Sylfaen" w:hAnsi="Sylfaen"/>
          <w:sz w:val="20"/>
          <w:szCs w:val="20"/>
          <w:lang w:val="hy-AM"/>
        </w:rPr>
        <w:t xml:space="preserve"> 1-</w:t>
      </w:r>
      <w:r w:rsidRPr="006E68AD">
        <w:rPr>
          <w:rFonts w:ascii="Sylfaen" w:hAnsi="Sylfaen" w:cs="Sylfaen"/>
          <w:sz w:val="20"/>
          <w:szCs w:val="20"/>
          <w:lang w:val="hy-AM"/>
        </w:rPr>
        <w:t>ին</w:t>
      </w:r>
      <w:r w:rsidRPr="006E68AD">
        <w:rPr>
          <w:rFonts w:ascii="Sylfaen" w:hAnsi="Sylfaen"/>
          <w:sz w:val="20"/>
          <w:szCs w:val="20"/>
          <w:lang w:val="hy-AM"/>
        </w:rPr>
        <w:t xml:space="preserve"> </w:t>
      </w:r>
      <w:r w:rsidRPr="006E68AD">
        <w:rPr>
          <w:rFonts w:ascii="Sylfaen" w:hAnsi="Sylfaen" w:cs="Sylfaen"/>
          <w:sz w:val="20"/>
          <w:szCs w:val="20"/>
          <w:lang w:val="hy-AM"/>
        </w:rPr>
        <w:t>ենթակետում</w:t>
      </w:r>
      <w:r w:rsidRPr="006E68AD">
        <w:rPr>
          <w:rFonts w:ascii="Sylfaen" w:hAnsi="Sylfaen"/>
          <w:sz w:val="20"/>
          <w:szCs w:val="20"/>
          <w:lang w:val="hy-AM"/>
        </w:rPr>
        <w:t xml:space="preserve"> </w:t>
      </w:r>
      <w:r w:rsidRPr="006E68AD">
        <w:rPr>
          <w:rFonts w:ascii="Sylfaen" w:hAnsi="Sylfaen" w:cs="Sylfaen"/>
          <w:sz w:val="20"/>
          <w:szCs w:val="20"/>
          <w:lang w:val="hy-AM"/>
        </w:rPr>
        <w:t>նշված</w:t>
      </w:r>
      <w:r w:rsidRPr="006E68AD">
        <w:rPr>
          <w:rFonts w:ascii="Sylfaen" w:hAnsi="Sylfaen"/>
          <w:sz w:val="20"/>
          <w:szCs w:val="20"/>
          <w:lang w:val="hy-AM"/>
        </w:rPr>
        <w:t xml:space="preserve"> </w:t>
      </w:r>
      <w:r w:rsidRPr="006E68AD">
        <w:rPr>
          <w:rFonts w:ascii="Sylfaen" w:hAnsi="Sylfaen" w:cs="Sylfaen"/>
          <w:sz w:val="20"/>
          <w:szCs w:val="20"/>
          <w:lang w:val="hy-AM"/>
        </w:rPr>
        <w:t>փաստաթղթերը</w:t>
      </w:r>
      <w:r w:rsidRPr="006E68AD">
        <w:rPr>
          <w:rFonts w:ascii="Sylfaen" w:hAnsi="Sylfaen"/>
          <w:sz w:val="20"/>
          <w:szCs w:val="20"/>
          <w:lang w:val="hy-AM"/>
        </w:rPr>
        <w:t xml:space="preserve"> </w:t>
      </w:r>
      <w:r w:rsidRPr="006E68AD">
        <w:rPr>
          <w:rFonts w:ascii="Sylfaen" w:hAnsi="Sylfaen" w:cs="Sylfaen"/>
          <w:sz w:val="20"/>
          <w:szCs w:val="20"/>
          <w:lang w:val="hy-AM"/>
        </w:rPr>
        <w:t>նախագահին</w:t>
      </w:r>
      <w:r w:rsidRPr="006E68AD">
        <w:rPr>
          <w:rFonts w:ascii="Sylfaen" w:hAnsi="Sylfaen"/>
          <w:sz w:val="20"/>
          <w:szCs w:val="20"/>
          <w:lang w:val="hy-AM"/>
        </w:rPr>
        <w:t xml:space="preserve"> (</w:t>
      </w:r>
      <w:r w:rsidRPr="006E68AD">
        <w:rPr>
          <w:rFonts w:ascii="Sylfaen" w:hAnsi="Sylfaen" w:cs="Sylfaen"/>
          <w:sz w:val="20"/>
          <w:szCs w:val="20"/>
          <w:lang w:val="hy-AM"/>
        </w:rPr>
        <w:t>նիստը</w:t>
      </w:r>
      <w:r w:rsidRPr="006E68AD">
        <w:rPr>
          <w:rFonts w:ascii="Sylfaen" w:hAnsi="Sylfaen"/>
          <w:sz w:val="20"/>
          <w:szCs w:val="20"/>
          <w:lang w:val="hy-AM"/>
        </w:rPr>
        <w:t xml:space="preserve"> </w:t>
      </w:r>
      <w:r w:rsidRPr="006E68AD">
        <w:rPr>
          <w:rFonts w:ascii="Sylfaen" w:hAnsi="Sylfaen" w:cs="Sylfaen"/>
          <w:sz w:val="20"/>
          <w:szCs w:val="20"/>
          <w:lang w:val="hy-AM"/>
        </w:rPr>
        <w:t>նախագահողին</w:t>
      </w:r>
      <w:r w:rsidRPr="006E68AD">
        <w:rPr>
          <w:rFonts w:ascii="Sylfaen" w:hAnsi="Sylfaen"/>
          <w:sz w:val="20"/>
          <w:szCs w:val="20"/>
          <w:lang w:val="hy-AM"/>
        </w:rPr>
        <w:t xml:space="preserve">) </w:t>
      </w:r>
      <w:r w:rsidRPr="006E68AD">
        <w:rPr>
          <w:rFonts w:ascii="Sylfaen" w:hAnsi="Sylfaen" w:cs="Sylfaen"/>
          <w:sz w:val="20"/>
          <w:szCs w:val="20"/>
          <w:lang w:val="hy-AM"/>
        </w:rPr>
        <w:t>փոխանցվելուց</w:t>
      </w:r>
      <w:r w:rsidRPr="006E68AD">
        <w:rPr>
          <w:rFonts w:ascii="Sylfaen" w:hAnsi="Sylfaen"/>
          <w:sz w:val="20"/>
          <w:szCs w:val="20"/>
          <w:lang w:val="hy-AM"/>
        </w:rPr>
        <w:t xml:space="preserve"> </w:t>
      </w:r>
      <w:r w:rsidRPr="006E68AD">
        <w:rPr>
          <w:rFonts w:ascii="Sylfaen" w:hAnsi="Sylfaen" w:cs="Sylfaen"/>
          <w:sz w:val="20"/>
          <w:szCs w:val="20"/>
          <w:lang w:val="hy-AM"/>
        </w:rPr>
        <w:t>հետո</w:t>
      </w:r>
      <w:r w:rsidRPr="006E68AD">
        <w:rPr>
          <w:rFonts w:ascii="Sylfaen" w:hAnsi="Sylfaen"/>
          <w:sz w:val="20"/>
          <w:szCs w:val="20"/>
          <w:lang w:val="hy-AM"/>
        </w:rPr>
        <w:t xml:space="preserve"> </w:t>
      </w:r>
      <w:r w:rsidRPr="006E68AD">
        <w:rPr>
          <w:rFonts w:ascii="Sylfaen" w:hAnsi="Sylfaen" w:cs="Sylfaen"/>
          <w:sz w:val="20"/>
          <w:szCs w:val="20"/>
          <w:lang w:val="hy-AM"/>
        </w:rPr>
        <w:t>հանձնաժողովը</w:t>
      </w:r>
      <w:r w:rsidRPr="006E68AD">
        <w:rPr>
          <w:rFonts w:ascii="Sylfaen" w:hAnsi="Sylfaen"/>
          <w:sz w:val="20"/>
          <w:szCs w:val="20"/>
          <w:lang w:val="hy-AM"/>
        </w:rPr>
        <w:t xml:space="preserve"> </w:t>
      </w:r>
      <w:r w:rsidRPr="006E68AD">
        <w:rPr>
          <w:rFonts w:ascii="Sylfaen" w:hAnsi="Sylfaen" w:cs="Sylfaen"/>
          <w:sz w:val="20"/>
          <w:szCs w:val="20"/>
          <w:lang w:val="hy-AM"/>
        </w:rPr>
        <w:t>գնահատում</w:t>
      </w:r>
      <w:r w:rsidRPr="006E68AD">
        <w:rPr>
          <w:rFonts w:ascii="Sylfaen" w:hAnsi="Sylfaen"/>
          <w:sz w:val="20"/>
          <w:szCs w:val="20"/>
          <w:lang w:val="hy-AM"/>
        </w:rPr>
        <w:t xml:space="preserve"> </w:t>
      </w:r>
      <w:r w:rsidRPr="006E68AD">
        <w:rPr>
          <w:rFonts w:ascii="Sylfaen" w:hAnsi="Sylfaen" w:cs="Sylfaen"/>
          <w:sz w:val="20"/>
          <w:szCs w:val="20"/>
          <w:lang w:val="hy-AM"/>
        </w:rPr>
        <w:t>է</w:t>
      </w:r>
      <w:r w:rsidRPr="006E68AD">
        <w:rPr>
          <w:rFonts w:ascii="Sylfaen" w:hAnsi="Sylfaen"/>
          <w:sz w:val="20"/>
          <w:szCs w:val="20"/>
          <w:lang w:val="hy-AM"/>
        </w:rPr>
        <w:t>`</w:t>
      </w:r>
    </w:p>
    <w:p w:rsidR="00887DCC" w:rsidRPr="006E68AD" w:rsidRDefault="00887DCC" w:rsidP="00887DCC">
      <w:pPr>
        <w:ind w:firstLine="375"/>
        <w:jc w:val="both"/>
        <w:rPr>
          <w:rFonts w:ascii="Sylfaen" w:hAnsi="Sylfaen"/>
          <w:sz w:val="20"/>
          <w:szCs w:val="20"/>
          <w:lang w:val="hy-AM"/>
        </w:rPr>
      </w:pPr>
      <w:r w:rsidRPr="006E68AD">
        <w:rPr>
          <w:rFonts w:ascii="Sylfaen" w:hAnsi="Sylfaen" w:cs="Sylfaen"/>
          <w:sz w:val="20"/>
          <w:szCs w:val="20"/>
          <w:lang w:val="hy-AM"/>
        </w:rPr>
        <w:t>ա</w:t>
      </w:r>
      <w:r w:rsidRPr="006E68AD">
        <w:rPr>
          <w:rFonts w:ascii="Sylfaen" w:hAnsi="Sylfaen"/>
          <w:sz w:val="20"/>
          <w:szCs w:val="20"/>
          <w:lang w:val="hy-AM"/>
        </w:rPr>
        <w:t xml:space="preserve">. </w:t>
      </w:r>
      <w:r w:rsidRPr="006E68AD">
        <w:rPr>
          <w:rFonts w:ascii="Sylfaen" w:hAnsi="Sylfaen" w:cs="Sylfaen"/>
          <w:sz w:val="20"/>
          <w:szCs w:val="20"/>
          <w:lang w:val="hy-AM"/>
        </w:rPr>
        <w:t>հայտեր</w:t>
      </w:r>
      <w:r w:rsidRPr="006E68AD">
        <w:rPr>
          <w:rFonts w:ascii="Sylfaen" w:hAnsi="Sylfaen"/>
          <w:sz w:val="20"/>
          <w:szCs w:val="20"/>
          <w:lang w:val="hy-AM"/>
        </w:rPr>
        <w:t xml:space="preserve"> </w:t>
      </w:r>
      <w:r w:rsidRPr="006E68AD">
        <w:rPr>
          <w:rFonts w:ascii="Sylfaen" w:hAnsi="Sylfaen" w:cs="Sylfaen"/>
          <w:sz w:val="20"/>
          <w:szCs w:val="20"/>
          <w:lang w:val="hy-AM"/>
        </w:rPr>
        <w:t>պարունակող</w:t>
      </w:r>
      <w:r w:rsidRPr="006E68AD">
        <w:rPr>
          <w:rFonts w:ascii="Sylfaen" w:hAnsi="Sylfaen"/>
          <w:sz w:val="20"/>
          <w:szCs w:val="20"/>
          <w:lang w:val="hy-AM"/>
        </w:rPr>
        <w:t xml:space="preserve"> </w:t>
      </w:r>
      <w:r w:rsidRPr="006E68AD">
        <w:rPr>
          <w:rFonts w:ascii="Sylfaen" w:hAnsi="Sylfaen" w:cs="Sylfaen"/>
          <w:sz w:val="20"/>
          <w:szCs w:val="20"/>
          <w:lang w:val="hy-AM"/>
        </w:rPr>
        <w:t>ծրարները</w:t>
      </w:r>
      <w:r w:rsidRPr="006E68AD">
        <w:rPr>
          <w:rFonts w:ascii="Sylfaen" w:hAnsi="Sylfaen"/>
          <w:sz w:val="20"/>
          <w:szCs w:val="20"/>
          <w:lang w:val="hy-AM"/>
        </w:rPr>
        <w:t xml:space="preserve"> </w:t>
      </w:r>
      <w:r w:rsidRPr="006E68AD">
        <w:rPr>
          <w:rFonts w:ascii="Sylfaen" w:hAnsi="Sylfaen" w:cs="Sylfaen"/>
          <w:sz w:val="20"/>
          <w:szCs w:val="20"/>
          <w:lang w:val="hy-AM"/>
        </w:rPr>
        <w:t>կազմելու</w:t>
      </w:r>
      <w:r w:rsidRPr="006E68AD">
        <w:rPr>
          <w:rFonts w:ascii="Sylfaen" w:hAnsi="Sylfaen"/>
          <w:sz w:val="20"/>
          <w:szCs w:val="20"/>
          <w:lang w:val="hy-AM"/>
        </w:rPr>
        <w:t xml:space="preserve"> </w:t>
      </w:r>
      <w:r w:rsidRPr="006E68AD">
        <w:rPr>
          <w:rFonts w:ascii="Sylfaen" w:hAnsi="Sylfaen" w:cs="Sylfaen"/>
          <w:sz w:val="20"/>
          <w:szCs w:val="20"/>
          <w:lang w:val="hy-AM"/>
        </w:rPr>
        <w:t>և</w:t>
      </w:r>
      <w:r w:rsidRPr="006E68AD">
        <w:rPr>
          <w:rFonts w:ascii="Sylfaen" w:hAnsi="Sylfaen"/>
          <w:sz w:val="20"/>
          <w:szCs w:val="20"/>
          <w:lang w:val="hy-AM"/>
        </w:rPr>
        <w:t xml:space="preserve"> </w:t>
      </w:r>
      <w:r w:rsidRPr="006E68AD">
        <w:rPr>
          <w:rFonts w:ascii="Sylfaen" w:hAnsi="Sylfaen" w:cs="Sylfaen"/>
          <w:sz w:val="20"/>
          <w:szCs w:val="20"/>
          <w:lang w:val="hy-AM"/>
        </w:rPr>
        <w:t>ներկայացնելու</w:t>
      </w:r>
      <w:r w:rsidRPr="006E68AD">
        <w:rPr>
          <w:rFonts w:ascii="Sylfaen" w:hAnsi="Sylfaen"/>
          <w:sz w:val="20"/>
          <w:szCs w:val="20"/>
          <w:lang w:val="hy-AM"/>
        </w:rPr>
        <w:t xml:space="preserve"> </w:t>
      </w:r>
      <w:r w:rsidRPr="006E68AD">
        <w:rPr>
          <w:rFonts w:ascii="Sylfaen" w:hAnsi="Sylfaen" w:cs="Sylfaen"/>
          <w:sz w:val="20"/>
          <w:szCs w:val="20"/>
          <w:lang w:val="hy-AM"/>
        </w:rPr>
        <w:t>համապատասխանությունը</w:t>
      </w:r>
      <w:r w:rsidRPr="006E68AD">
        <w:rPr>
          <w:rFonts w:ascii="Sylfaen" w:hAnsi="Sylfaen"/>
          <w:sz w:val="20"/>
          <w:szCs w:val="20"/>
          <w:lang w:val="hy-AM"/>
        </w:rPr>
        <w:t xml:space="preserve"> </w:t>
      </w:r>
      <w:r w:rsidRPr="006E68AD">
        <w:rPr>
          <w:rFonts w:ascii="Sylfaen" w:hAnsi="Sylfaen" w:cs="Sylfaen"/>
          <w:sz w:val="20"/>
          <w:szCs w:val="20"/>
          <w:lang w:val="hy-AM"/>
        </w:rPr>
        <w:t>սահմանված</w:t>
      </w:r>
      <w:r w:rsidRPr="006E68AD">
        <w:rPr>
          <w:rFonts w:ascii="Sylfaen" w:hAnsi="Sylfaen"/>
          <w:sz w:val="20"/>
          <w:szCs w:val="20"/>
          <w:lang w:val="hy-AM"/>
        </w:rPr>
        <w:t xml:space="preserve"> </w:t>
      </w:r>
      <w:r w:rsidRPr="006E68AD">
        <w:rPr>
          <w:rFonts w:ascii="Sylfaen" w:hAnsi="Sylfaen" w:cs="Sylfaen"/>
          <w:sz w:val="20"/>
          <w:szCs w:val="20"/>
          <w:lang w:val="hy-AM"/>
        </w:rPr>
        <w:t>կարգին</w:t>
      </w:r>
      <w:r w:rsidRPr="006E68AD">
        <w:rPr>
          <w:rFonts w:ascii="Sylfaen" w:hAnsi="Sylfaen"/>
          <w:sz w:val="20"/>
          <w:szCs w:val="20"/>
          <w:lang w:val="hy-AM"/>
        </w:rPr>
        <w:t xml:space="preserve"> </w:t>
      </w:r>
      <w:r w:rsidRPr="006E68AD">
        <w:rPr>
          <w:rFonts w:ascii="Sylfaen" w:hAnsi="Sylfaen" w:cs="Sylfaen"/>
          <w:sz w:val="20"/>
          <w:szCs w:val="20"/>
          <w:lang w:val="hy-AM"/>
        </w:rPr>
        <w:t>և</w:t>
      </w:r>
      <w:r w:rsidRPr="006E68AD">
        <w:rPr>
          <w:rFonts w:ascii="Sylfaen" w:hAnsi="Sylfaen"/>
          <w:sz w:val="20"/>
          <w:szCs w:val="20"/>
          <w:lang w:val="hy-AM"/>
        </w:rPr>
        <w:t xml:space="preserve"> </w:t>
      </w:r>
      <w:r w:rsidRPr="006E68AD">
        <w:rPr>
          <w:rFonts w:ascii="Sylfaen" w:hAnsi="Sylfaen" w:cs="Sylfaen"/>
          <w:sz w:val="20"/>
          <w:szCs w:val="20"/>
          <w:lang w:val="hy-AM"/>
        </w:rPr>
        <w:t>բացում</w:t>
      </w:r>
      <w:r w:rsidRPr="006E68AD">
        <w:rPr>
          <w:rFonts w:ascii="Sylfaen" w:hAnsi="Sylfaen"/>
          <w:sz w:val="20"/>
          <w:szCs w:val="20"/>
          <w:lang w:val="hy-AM"/>
        </w:rPr>
        <w:t xml:space="preserve"> </w:t>
      </w:r>
      <w:r w:rsidRPr="006E68AD">
        <w:rPr>
          <w:rFonts w:ascii="Sylfaen" w:hAnsi="Sylfaen" w:cs="Sylfaen"/>
          <w:sz w:val="20"/>
          <w:szCs w:val="20"/>
          <w:lang w:val="hy-AM"/>
        </w:rPr>
        <w:t>համապատասխանող</w:t>
      </w:r>
      <w:r w:rsidRPr="006E68AD">
        <w:rPr>
          <w:rFonts w:ascii="Sylfaen" w:hAnsi="Sylfaen"/>
          <w:sz w:val="20"/>
          <w:szCs w:val="20"/>
          <w:lang w:val="hy-AM"/>
        </w:rPr>
        <w:t xml:space="preserve"> </w:t>
      </w:r>
      <w:r w:rsidRPr="006E68AD">
        <w:rPr>
          <w:rFonts w:ascii="Sylfaen" w:hAnsi="Sylfaen" w:cs="Sylfaen"/>
          <w:sz w:val="20"/>
          <w:szCs w:val="20"/>
          <w:lang w:val="hy-AM"/>
        </w:rPr>
        <w:t>գնահատված</w:t>
      </w:r>
      <w:r w:rsidRPr="006E68AD">
        <w:rPr>
          <w:rFonts w:ascii="Sylfaen" w:hAnsi="Sylfaen"/>
          <w:sz w:val="20"/>
          <w:szCs w:val="20"/>
          <w:lang w:val="hy-AM"/>
        </w:rPr>
        <w:t xml:space="preserve"> </w:t>
      </w:r>
      <w:r w:rsidRPr="006E68AD">
        <w:rPr>
          <w:rFonts w:ascii="Sylfaen" w:hAnsi="Sylfaen" w:cs="Sylfaen"/>
          <w:sz w:val="20"/>
          <w:szCs w:val="20"/>
          <w:lang w:val="hy-AM"/>
        </w:rPr>
        <w:t>հայտերը</w:t>
      </w:r>
      <w:r w:rsidRPr="006E68AD">
        <w:rPr>
          <w:rFonts w:ascii="Sylfaen" w:hAnsi="Sylfaen"/>
          <w:sz w:val="20"/>
          <w:szCs w:val="20"/>
          <w:lang w:val="hy-AM"/>
        </w:rPr>
        <w:t>,</w:t>
      </w:r>
    </w:p>
    <w:p w:rsidR="00887DCC" w:rsidRPr="006E68AD" w:rsidRDefault="00887DCC" w:rsidP="00887DCC">
      <w:pPr>
        <w:ind w:firstLine="375"/>
        <w:jc w:val="both"/>
        <w:rPr>
          <w:rFonts w:ascii="Sylfaen" w:hAnsi="Sylfaen"/>
          <w:sz w:val="20"/>
          <w:szCs w:val="20"/>
          <w:lang w:val="hy-AM"/>
        </w:rPr>
      </w:pPr>
      <w:r w:rsidRPr="006E68AD">
        <w:rPr>
          <w:rFonts w:ascii="Sylfaen" w:hAnsi="Sylfaen" w:cs="Sylfaen"/>
          <w:sz w:val="20"/>
          <w:szCs w:val="20"/>
          <w:lang w:val="hy-AM"/>
        </w:rPr>
        <w:t>բ</w:t>
      </w:r>
      <w:r w:rsidRPr="006E68AD">
        <w:rPr>
          <w:rFonts w:ascii="Sylfaen" w:hAnsi="Sylfaen"/>
          <w:sz w:val="20"/>
          <w:szCs w:val="20"/>
          <w:lang w:val="hy-AM"/>
        </w:rPr>
        <w:t xml:space="preserve">. </w:t>
      </w:r>
      <w:r w:rsidRPr="006E68AD">
        <w:rPr>
          <w:rFonts w:ascii="Sylfaen" w:hAnsi="Sylfaen" w:cs="Sylfaen"/>
          <w:sz w:val="20"/>
          <w:szCs w:val="20"/>
          <w:lang w:val="hy-AM"/>
        </w:rPr>
        <w:t>բացված</w:t>
      </w:r>
      <w:r w:rsidRPr="006E68AD">
        <w:rPr>
          <w:rFonts w:ascii="Sylfaen" w:hAnsi="Sylfaen"/>
          <w:sz w:val="20"/>
          <w:szCs w:val="20"/>
          <w:lang w:val="hy-AM"/>
        </w:rPr>
        <w:t xml:space="preserve"> </w:t>
      </w:r>
      <w:r w:rsidRPr="006E68AD">
        <w:rPr>
          <w:rFonts w:ascii="Sylfaen" w:hAnsi="Sylfaen" w:cs="Sylfaen"/>
          <w:sz w:val="20"/>
          <w:szCs w:val="20"/>
          <w:lang w:val="hy-AM"/>
        </w:rPr>
        <w:t>յուրաքանչյուր</w:t>
      </w:r>
      <w:r w:rsidRPr="006E68AD">
        <w:rPr>
          <w:rFonts w:ascii="Sylfaen" w:hAnsi="Sylfaen"/>
          <w:sz w:val="20"/>
          <w:szCs w:val="20"/>
          <w:lang w:val="hy-AM"/>
        </w:rPr>
        <w:t xml:space="preserve"> </w:t>
      </w:r>
      <w:r w:rsidRPr="006E68AD">
        <w:rPr>
          <w:rFonts w:ascii="Sylfaen" w:hAnsi="Sylfaen" w:cs="Sylfaen"/>
          <w:sz w:val="20"/>
          <w:szCs w:val="20"/>
          <w:lang w:val="hy-AM"/>
        </w:rPr>
        <w:t>ծրարում</w:t>
      </w:r>
      <w:r w:rsidRPr="006E68AD">
        <w:rPr>
          <w:rFonts w:ascii="Sylfaen" w:hAnsi="Sylfaen"/>
          <w:sz w:val="20"/>
          <w:szCs w:val="20"/>
          <w:lang w:val="hy-AM"/>
        </w:rPr>
        <w:t xml:space="preserve"> </w:t>
      </w:r>
      <w:r w:rsidRPr="006E68AD">
        <w:rPr>
          <w:rFonts w:ascii="Sylfaen" w:hAnsi="Sylfaen" w:cs="Sylfaen"/>
          <w:sz w:val="20"/>
          <w:szCs w:val="20"/>
          <w:lang w:val="hy-AM"/>
        </w:rPr>
        <w:t>պահանջվող</w:t>
      </w:r>
      <w:r w:rsidRPr="006E68AD">
        <w:rPr>
          <w:rFonts w:ascii="Sylfaen" w:hAnsi="Sylfaen"/>
          <w:sz w:val="20"/>
          <w:szCs w:val="20"/>
          <w:lang w:val="hy-AM"/>
        </w:rPr>
        <w:t xml:space="preserve"> (</w:t>
      </w:r>
      <w:r w:rsidRPr="006E68AD">
        <w:rPr>
          <w:rFonts w:ascii="Sylfaen" w:hAnsi="Sylfaen" w:cs="Sylfaen"/>
          <w:sz w:val="20"/>
          <w:szCs w:val="20"/>
          <w:lang w:val="hy-AM"/>
        </w:rPr>
        <w:t>նախատեսված</w:t>
      </w:r>
      <w:r w:rsidRPr="006E68AD">
        <w:rPr>
          <w:rFonts w:ascii="Sylfaen" w:hAnsi="Sylfaen"/>
          <w:sz w:val="20"/>
          <w:szCs w:val="20"/>
          <w:lang w:val="hy-AM"/>
        </w:rPr>
        <w:t xml:space="preserve">) </w:t>
      </w:r>
      <w:r w:rsidRPr="006E68AD">
        <w:rPr>
          <w:rFonts w:ascii="Sylfaen" w:hAnsi="Sylfaen" w:cs="Sylfaen"/>
          <w:sz w:val="20"/>
          <w:szCs w:val="20"/>
          <w:lang w:val="hy-AM"/>
        </w:rPr>
        <w:t>փաստաթղթերի</w:t>
      </w:r>
      <w:r w:rsidRPr="006E68AD">
        <w:rPr>
          <w:rFonts w:ascii="Sylfaen" w:hAnsi="Sylfaen"/>
          <w:sz w:val="20"/>
          <w:szCs w:val="20"/>
          <w:lang w:val="hy-AM"/>
        </w:rPr>
        <w:t xml:space="preserve"> </w:t>
      </w:r>
      <w:r w:rsidRPr="006E68AD">
        <w:rPr>
          <w:rFonts w:ascii="Sylfaen" w:hAnsi="Sylfaen" w:cs="Sylfaen"/>
          <w:sz w:val="20"/>
          <w:szCs w:val="20"/>
          <w:lang w:val="hy-AM"/>
        </w:rPr>
        <w:t>առկայությունը</w:t>
      </w:r>
      <w:r w:rsidRPr="006E68AD">
        <w:rPr>
          <w:rFonts w:ascii="Sylfaen" w:hAnsi="Sylfaen"/>
          <w:sz w:val="20"/>
          <w:szCs w:val="20"/>
          <w:lang w:val="hy-AM"/>
        </w:rPr>
        <w:t xml:space="preserve"> </w:t>
      </w:r>
      <w:r w:rsidRPr="006E68AD">
        <w:rPr>
          <w:rFonts w:ascii="Sylfaen" w:hAnsi="Sylfaen" w:cs="Sylfaen"/>
          <w:sz w:val="20"/>
          <w:szCs w:val="20"/>
          <w:lang w:val="hy-AM"/>
        </w:rPr>
        <w:t>և</w:t>
      </w:r>
      <w:r w:rsidRPr="006E68AD">
        <w:rPr>
          <w:rFonts w:ascii="Sylfaen" w:hAnsi="Sylfaen"/>
          <w:sz w:val="20"/>
          <w:szCs w:val="20"/>
          <w:lang w:val="hy-AM"/>
        </w:rPr>
        <w:t xml:space="preserve"> </w:t>
      </w:r>
      <w:r w:rsidRPr="006E68AD">
        <w:rPr>
          <w:rFonts w:ascii="Sylfaen" w:hAnsi="Sylfaen" w:cs="Sylfaen"/>
          <w:sz w:val="20"/>
          <w:szCs w:val="20"/>
          <w:lang w:val="hy-AM"/>
        </w:rPr>
        <w:t>դրանց</w:t>
      </w:r>
      <w:r w:rsidRPr="006E68AD">
        <w:rPr>
          <w:rFonts w:ascii="Sylfaen" w:hAnsi="Sylfaen"/>
          <w:sz w:val="20"/>
          <w:szCs w:val="20"/>
          <w:lang w:val="hy-AM"/>
        </w:rPr>
        <w:t xml:space="preserve"> </w:t>
      </w:r>
      <w:r w:rsidRPr="006E68AD">
        <w:rPr>
          <w:rFonts w:ascii="Sylfaen" w:hAnsi="Sylfaen" w:cs="Sylfaen"/>
          <w:sz w:val="20"/>
          <w:szCs w:val="20"/>
          <w:lang w:val="hy-AM"/>
        </w:rPr>
        <w:t>կազմման</w:t>
      </w:r>
      <w:r w:rsidRPr="006E68AD">
        <w:rPr>
          <w:rFonts w:ascii="Sylfaen" w:hAnsi="Sylfaen"/>
          <w:sz w:val="20"/>
          <w:szCs w:val="20"/>
          <w:lang w:val="hy-AM"/>
        </w:rPr>
        <w:t xml:space="preserve"> </w:t>
      </w:r>
      <w:r w:rsidRPr="006E68AD">
        <w:rPr>
          <w:rFonts w:ascii="Sylfaen" w:hAnsi="Sylfaen" w:cs="Sylfaen"/>
          <w:sz w:val="20"/>
          <w:szCs w:val="20"/>
          <w:lang w:val="hy-AM"/>
        </w:rPr>
        <w:t>համապատասխանությունը</w:t>
      </w:r>
      <w:r w:rsidRPr="006E68AD">
        <w:rPr>
          <w:rFonts w:ascii="Sylfaen" w:hAnsi="Sylfaen"/>
          <w:sz w:val="20"/>
          <w:szCs w:val="20"/>
          <w:lang w:val="hy-AM"/>
        </w:rPr>
        <w:t xml:space="preserve"> </w:t>
      </w:r>
      <w:r w:rsidRPr="006E68AD">
        <w:rPr>
          <w:rFonts w:ascii="Sylfaen" w:hAnsi="Sylfaen" w:cs="Sylfaen"/>
          <w:sz w:val="20"/>
          <w:szCs w:val="20"/>
          <w:lang w:val="hy-AM"/>
        </w:rPr>
        <w:t>հրավերով</w:t>
      </w:r>
      <w:r w:rsidRPr="006E68AD">
        <w:rPr>
          <w:rFonts w:ascii="Sylfaen" w:hAnsi="Sylfaen"/>
          <w:sz w:val="20"/>
          <w:szCs w:val="20"/>
          <w:lang w:val="hy-AM"/>
        </w:rPr>
        <w:t xml:space="preserve"> </w:t>
      </w:r>
      <w:r w:rsidRPr="006E68AD">
        <w:rPr>
          <w:rFonts w:ascii="Sylfaen" w:hAnsi="Sylfaen" w:cs="Sylfaen"/>
          <w:sz w:val="20"/>
          <w:szCs w:val="20"/>
          <w:lang w:val="hy-AM"/>
        </w:rPr>
        <w:t>սահմանված</w:t>
      </w:r>
      <w:r w:rsidRPr="006E68AD">
        <w:rPr>
          <w:rFonts w:ascii="Sylfaen" w:hAnsi="Sylfaen"/>
          <w:sz w:val="20"/>
          <w:szCs w:val="20"/>
          <w:lang w:val="hy-AM"/>
        </w:rPr>
        <w:t xml:space="preserve"> </w:t>
      </w:r>
      <w:r w:rsidRPr="006E68AD">
        <w:rPr>
          <w:rFonts w:ascii="Sylfaen" w:hAnsi="Sylfaen" w:cs="Sylfaen"/>
          <w:sz w:val="20"/>
          <w:szCs w:val="20"/>
          <w:lang w:val="hy-AM"/>
        </w:rPr>
        <w:t>վավերապայմաններին</w:t>
      </w:r>
      <w:r w:rsidRPr="006E68AD">
        <w:rPr>
          <w:rFonts w:ascii="Sylfaen" w:hAnsi="Sylfaen"/>
          <w:sz w:val="20"/>
          <w:szCs w:val="20"/>
          <w:lang w:val="hy-AM"/>
        </w:rPr>
        <w:t>.</w:t>
      </w:r>
    </w:p>
    <w:p w:rsidR="00887DCC" w:rsidRPr="006E68AD" w:rsidRDefault="00887DCC" w:rsidP="00887DCC">
      <w:pPr>
        <w:ind w:firstLine="375"/>
        <w:jc w:val="both"/>
        <w:rPr>
          <w:rFonts w:ascii="Sylfaen" w:hAnsi="Sylfaen" w:cs="Sylfaen"/>
          <w:sz w:val="20"/>
          <w:lang w:val="hy-AM"/>
        </w:rPr>
      </w:pPr>
      <w:r w:rsidRPr="006E68AD">
        <w:rPr>
          <w:rFonts w:ascii="Sylfaen" w:hAnsi="Sylfaen"/>
          <w:sz w:val="20"/>
          <w:szCs w:val="20"/>
          <w:lang w:val="hy-AM"/>
        </w:rPr>
        <w:lastRenderedPageBreak/>
        <w:t xml:space="preserve">3) </w:t>
      </w:r>
      <w:r w:rsidRPr="006E68AD">
        <w:rPr>
          <w:rFonts w:ascii="Sylfaen" w:hAnsi="Sylfaen" w:cs="Sylfaen"/>
          <w:sz w:val="20"/>
          <w:szCs w:val="20"/>
          <w:lang w:val="hy-AM"/>
        </w:rPr>
        <w:t>հանձնաժողովի</w:t>
      </w:r>
      <w:r w:rsidRPr="006E68AD">
        <w:rPr>
          <w:rFonts w:ascii="Sylfaen" w:hAnsi="Sylfaen"/>
          <w:sz w:val="20"/>
          <w:szCs w:val="20"/>
          <w:lang w:val="hy-AM"/>
        </w:rPr>
        <w:t xml:space="preserve"> </w:t>
      </w:r>
      <w:r w:rsidRPr="006E68AD">
        <w:rPr>
          <w:rFonts w:ascii="Sylfaen" w:hAnsi="Sylfaen" w:cs="Sylfaen"/>
          <w:sz w:val="20"/>
          <w:szCs w:val="20"/>
          <w:lang w:val="hy-AM"/>
        </w:rPr>
        <w:t>նախագահը</w:t>
      </w:r>
      <w:r w:rsidRPr="006E68AD">
        <w:rPr>
          <w:rFonts w:ascii="Sylfaen" w:hAnsi="Sylfaen"/>
          <w:sz w:val="20"/>
          <w:szCs w:val="20"/>
          <w:lang w:val="hy-AM"/>
        </w:rPr>
        <w:t xml:space="preserve"> </w:t>
      </w:r>
      <w:r w:rsidRPr="006E68AD">
        <w:rPr>
          <w:rFonts w:ascii="Sylfaen" w:hAnsi="Sylfaen" w:cs="Sylfaen"/>
          <w:sz w:val="20"/>
          <w:szCs w:val="20"/>
          <w:lang w:val="hy-AM"/>
        </w:rPr>
        <w:t>հայտարարում</w:t>
      </w:r>
      <w:r w:rsidRPr="006E68AD">
        <w:rPr>
          <w:rFonts w:ascii="Sylfaen" w:hAnsi="Sylfaen"/>
          <w:sz w:val="20"/>
          <w:szCs w:val="20"/>
          <w:lang w:val="hy-AM"/>
        </w:rPr>
        <w:t xml:space="preserve"> </w:t>
      </w:r>
      <w:r w:rsidRPr="006E68AD">
        <w:rPr>
          <w:rFonts w:ascii="Sylfaen" w:hAnsi="Sylfaen" w:cs="Sylfaen"/>
          <w:sz w:val="20"/>
          <w:szCs w:val="20"/>
          <w:lang w:val="hy-AM"/>
        </w:rPr>
        <w:t>է</w:t>
      </w:r>
      <w:r w:rsidRPr="006E68AD">
        <w:rPr>
          <w:rFonts w:ascii="Sylfaen" w:hAnsi="Sylfaen"/>
          <w:sz w:val="20"/>
          <w:szCs w:val="20"/>
          <w:lang w:val="hy-AM"/>
        </w:rPr>
        <w:t xml:space="preserve"> </w:t>
      </w:r>
      <w:r w:rsidRPr="006E68AD">
        <w:rPr>
          <w:rFonts w:ascii="Sylfaen" w:hAnsi="Sylfaen" w:cs="Sylfaen"/>
          <w:sz w:val="20"/>
          <w:szCs w:val="20"/>
          <w:lang w:val="hy-AM"/>
        </w:rPr>
        <w:t>հայտեր</w:t>
      </w:r>
      <w:r w:rsidRPr="006E68AD">
        <w:rPr>
          <w:rFonts w:ascii="Sylfaen" w:hAnsi="Sylfaen"/>
          <w:sz w:val="20"/>
          <w:szCs w:val="20"/>
          <w:lang w:val="hy-AM"/>
        </w:rPr>
        <w:t xml:space="preserve"> </w:t>
      </w:r>
      <w:r w:rsidRPr="006E68AD">
        <w:rPr>
          <w:rFonts w:ascii="Sylfaen" w:hAnsi="Sylfaen" w:cs="Sylfaen"/>
          <w:sz w:val="20"/>
          <w:szCs w:val="20"/>
          <w:lang w:val="hy-AM"/>
        </w:rPr>
        <w:t>ներկայացրած</w:t>
      </w:r>
      <w:r w:rsidRPr="006E68AD">
        <w:rPr>
          <w:rFonts w:ascii="Sylfaen" w:hAnsi="Sylfaen"/>
          <w:sz w:val="20"/>
          <w:szCs w:val="20"/>
          <w:lang w:val="hy-AM"/>
        </w:rPr>
        <w:t xml:space="preserve"> </w:t>
      </w:r>
      <w:r w:rsidRPr="006E68AD">
        <w:rPr>
          <w:rFonts w:ascii="Sylfaen" w:hAnsi="Sylfaen" w:cs="Sylfaen"/>
          <w:sz w:val="20"/>
          <w:szCs w:val="20"/>
          <w:lang w:val="hy-AM"/>
        </w:rPr>
        <w:t>մասնակիցների</w:t>
      </w:r>
      <w:r w:rsidRPr="006E68AD">
        <w:rPr>
          <w:rFonts w:ascii="Sylfaen" w:hAnsi="Sylfaen"/>
          <w:sz w:val="20"/>
          <w:szCs w:val="20"/>
          <w:lang w:val="hy-AM"/>
        </w:rPr>
        <w:t xml:space="preserve"> </w:t>
      </w:r>
      <w:r w:rsidRPr="006E68AD">
        <w:rPr>
          <w:rFonts w:ascii="Sylfaen" w:hAnsi="Sylfaen" w:cs="Sylfaen"/>
          <w:sz w:val="20"/>
          <w:szCs w:val="20"/>
          <w:lang w:val="hy-AM"/>
        </w:rPr>
        <w:t>գնային</w:t>
      </w:r>
      <w:r w:rsidRPr="006E68AD">
        <w:rPr>
          <w:rFonts w:ascii="Sylfaen" w:hAnsi="Sylfaen"/>
          <w:sz w:val="20"/>
          <w:szCs w:val="20"/>
          <w:lang w:val="hy-AM"/>
        </w:rPr>
        <w:t xml:space="preserve"> </w:t>
      </w:r>
      <w:r w:rsidRPr="006E68AD">
        <w:rPr>
          <w:rFonts w:ascii="Sylfaen" w:hAnsi="Sylfaen" w:cs="Sylfaen"/>
          <w:sz w:val="20"/>
          <w:szCs w:val="20"/>
          <w:lang w:val="hy-AM"/>
        </w:rPr>
        <w:t>առաջարկները՝</w:t>
      </w:r>
      <w:r w:rsidRPr="006E68AD">
        <w:rPr>
          <w:rFonts w:ascii="Sylfaen" w:hAnsi="Sylfaen"/>
          <w:sz w:val="20"/>
          <w:szCs w:val="20"/>
          <w:lang w:val="hy-AM"/>
        </w:rPr>
        <w:t xml:space="preserve"> </w:t>
      </w:r>
      <w:r w:rsidRPr="006E68AD">
        <w:rPr>
          <w:rFonts w:ascii="Sylfaen" w:hAnsi="Sylfaen" w:cs="Sylfaen"/>
          <w:sz w:val="20"/>
          <w:szCs w:val="20"/>
          <w:lang w:val="hy-AM"/>
        </w:rPr>
        <w:t>մեկ</w:t>
      </w:r>
      <w:r w:rsidRPr="006E68AD">
        <w:rPr>
          <w:rFonts w:ascii="Sylfaen" w:hAnsi="Sylfaen"/>
          <w:sz w:val="20"/>
          <w:szCs w:val="20"/>
          <w:lang w:val="hy-AM"/>
        </w:rPr>
        <w:t xml:space="preserve"> </w:t>
      </w:r>
      <w:r w:rsidRPr="006E68AD">
        <w:rPr>
          <w:rFonts w:ascii="Sylfaen" w:hAnsi="Sylfaen" w:cs="Sylfaen"/>
          <w:sz w:val="20"/>
          <w:szCs w:val="20"/>
          <w:lang w:val="hy-AM"/>
        </w:rPr>
        <w:t>թվով</w:t>
      </w:r>
      <w:r w:rsidRPr="006E68AD">
        <w:rPr>
          <w:rFonts w:ascii="Sylfaen" w:hAnsi="Sylfaen"/>
          <w:sz w:val="20"/>
          <w:szCs w:val="20"/>
          <w:lang w:val="hy-AM"/>
        </w:rPr>
        <w:t xml:space="preserve"> </w:t>
      </w:r>
      <w:r w:rsidRPr="006E68AD">
        <w:rPr>
          <w:rFonts w:ascii="Sylfaen" w:hAnsi="Sylfaen" w:cs="Sylfaen"/>
          <w:sz w:val="20"/>
          <w:szCs w:val="20"/>
          <w:lang w:val="hy-AM"/>
        </w:rPr>
        <w:t>արտահայտված,</w:t>
      </w:r>
      <w:r w:rsidRPr="006E68AD">
        <w:rPr>
          <w:rFonts w:ascii="Sylfaen" w:hAnsi="Sylfaen"/>
          <w:sz w:val="20"/>
          <w:szCs w:val="20"/>
          <w:lang w:val="hy-AM"/>
        </w:rPr>
        <w:t xml:space="preserve"> </w:t>
      </w:r>
      <w:r w:rsidRPr="006E68AD">
        <w:rPr>
          <w:rFonts w:ascii="Sylfaen" w:hAnsi="Sylfaen" w:cs="Sylfaen"/>
          <w:sz w:val="20"/>
          <w:szCs w:val="20"/>
          <w:lang w:val="hy-AM"/>
        </w:rPr>
        <w:t>հիմք</w:t>
      </w:r>
      <w:r w:rsidRPr="006E68AD">
        <w:rPr>
          <w:rFonts w:ascii="Sylfaen" w:hAnsi="Sylfaen"/>
          <w:sz w:val="20"/>
          <w:szCs w:val="20"/>
          <w:lang w:val="hy-AM"/>
        </w:rPr>
        <w:t xml:space="preserve"> </w:t>
      </w:r>
      <w:r w:rsidRPr="006E68AD">
        <w:rPr>
          <w:rFonts w:ascii="Sylfaen" w:hAnsi="Sylfaen" w:cs="Sylfaen"/>
          <w:sz w:val="20"/>
          <w:szCs w:val="20"/>
          <w:lang w:val="hy-AM"/>
        </w:rPr>
        <w:t>ընդունելով</w:t>
      </w:r>
      <w:r w:rsidRPr="006E68AD">
        <w:rPr>
          <w:rFonts w:ascii="Sylfaen" w:hAnsi="Sylfaen"/>
          <w:sz w:val="20"/>
          <w:szCs w:val="20"/>
          <w:lang w:val="hy-AM"/>
        </w:rPr>
        <w:t xml:space="preserve"> </w:t>
      </w:r>
      <w:r w:rsidRPr="006E68AD">
        <w:rPr>
          <w:rFonts w:ascii="Sylfaen" w:hAnsi="Sylfaen" w:cs="Sylfaen"/>
          <w:sz w:val="20"/>
          <w:szCs w:val="20"/>
          <w:lang w:val="hy-AM"/>
        </w:rPr>
        <w:t>տառերով</w:t>
      </w:r>
      <w:r w:rsidRPr="006E68AD">
        <w:rPr>
          <w:rFonts w:ascii="Sylfaen" w:hAnsi="Sylfaen"/>
          <w:sz w:val="20"/>
          <w:szCs w:val="20"/>
          <w:lang w:val="hy-AM"/>
        </w:rPr>
        <w:t xml:space="preserve"> </w:t>
      </w:r>
      <w:r w:rsidRPr="006E68AD">
        <w:rPr>
          <w:rFonts w:ascii="Sylfaen" w:hAnsi="Sylfaen" w:cs="Sylfaen"/>
          <w:sz w:val="20"/>
          <w:szCs w:val="20"/>
          <w:lang w:val="hy-AM"/>
        </w:rPr>
        <w:t>գրվածը:</w:t>
      </w:r>
    </w:p>
    <w:p w:rsidR="00FF60C2" w:rsidRPr="006E68AD" w:rsidRDefault="00FF60C2" w:rsidP="00037DDE">
      <w:pPr>
        <w:ind w:firstLine="567"/>
        <w:jc w:val="both"/>
        <w:rPr>
          <w:rFonts w:ascii="Sylfaen" w:hAnsi="Sylfaen" w:cs="Sylfaen"/>
          <w:sz w:val="20"/>
          <w:lang w:val="af-ZA"/>
        </w:rPr>
      </w:pPr>
      <w:r w:rsidRPr="006E68AD">
        <w:rPr>
          <w:rFonts w:ascii="Sylfaen" w:hAnsi="Sylfaen" w:cs="Sylfaen"/>
          <w:sz w:val="20"/>
          <w:lang w:val="af-ZA"/>
        </w:rPr>
        <w:t>7</w:t>
      </w:r>
      <w:r w:rsidR="00152564" w:rsidRPr="006E68AD">
        <w:rPr>
          <w:rFonts w:ascii="Sylfaen" w:hAnsi="Sylfaen" w:cs="Sylfaen"/>
          <w:sz w:val="20"/>
          <w:lang w:val="af-ZA"/>
        </w:rPr>
        <w:t>.</w:t>
      </w:r>
      <w:r w:rsidR="00C029B6" w:rsidRPr="006E68AD">
        <w:rPr>
          <w:rFonts w:ascii="Sylfaen" w:hAnsi="Sylfaen" w:cs="Sylfaen"/>
          <w:sz w:val="20"/>
          <w:lang w:val="af-ZA"/>
        </w:rPr>
        <w:t>2</w:t>
      </w:r>
      <w:r w:rsidR="00152564" w:rsidRPr="006E68AD">
        <w:rPr>
          <w:rFonts w:ascii="Sylfaen" w:hAnsi="Sylfaen" w:cs="Sylfaen"/>
          <w:sz w:val="20"/>
          <w:lang w:val="af-ZA"/>
        </w:rPr>
        <w:t xml:space="preserve"> </w:t>
      </w:r>
      <w:r w:rsidR="00F61898" w:rsidRPr="006E68AD">
        <w:rPr>
          <w:rFonts w:ascii="Sylfaen" w:hAnsi="Sylfaen" w:cs="Sylfaen"/>
          <w:sz w:val="20"/>
          <w:lang w:val="hy-AM"/>
        </w:rPr>
        <w:t>Հայտերը</w:t>
      </w:r>
      <w:r w:rsidR="00F61898" w:rsidRPr="006E68AD">
        <w:rPr>
          <w:rFonts w:ascii="Sylfaen" w:hAnsi="Sylfaen" w:cs="Sylfaen"/>
          <w:sz w:val="20"/>
          <w:lang w:val="af-ZA"/>
        </w:rPr>
        <w:t xml:space="preserve"> </w:t>
      </w:r>
      <w:r w:rsidR="00F61898" w:rsidRPr="006E68AD">
        <w:rPr>
          <w:rFonts w:ascii="Sylfaen" w:hAnsi="Sylfaen" w:cs="Sylfaen"/>
          <w:sz w:val="20"/>
          <w:lang w:val="hy-AM"/>
        </w:rPr>
        <w:t>գնահատվում</w:t>
      </w:r>
      <w:r w:rsidR="00F61898" w:rsidRPr="006E68AD">
        <w:rPr>
          <w:rFonts w:ascii="Sylfaen" w:hAnsi="Sylfaen" w:cs="Sylfaen"/>
          <w:sz w:val="20"/>
          <w:lang w:val="af-ZA"/>
        </w:rPr>
        <w:t xml:space="preserve"> </w:t>
      </w:r>
      <w:r w:rsidR="00F61898" w:rsidRPr="006E68AD">
        <w:rPr>
          <w:rFonts w:ascii="Sylfaen" w:hAnsi="Sylfaen" w:cs="Sylfaen"/>
          <w:sz w:val="20"/>
          <w:lang w:val="hy-AM"/>
        </w:rPr>
        <w:t>են</w:t>
      </w:r>
      <w:r w:rsidR="00F61898" w:rsidRPr="006E68AD">
        <w:rPr>
          <w:rFonts w:ascii="Sylfaen" w:hAnsi="Sylfaen" w:cs="Sylfaen"/>
          <w:sz w:val="20"/>
          <w:lang w:val="af-ZA"/>
        </w:rPr>
        <w:t xml:space="preserve"> </w:t>
      </w:r>
      <w:r w:rsidR="00F61898" w:rsidRPr="006E68AD">
        <w:rPr>
          <w:rFonts w:ascii="Sylfaen" w:hAnsi="Sylfaen" w:cs="Sylfaen"/>
          <w:sz w:val="20"/>
          <w:lang w:val="hy-AM"/>
        </w:rPr>
        <w:t>սույն</w:t>
      </w:r>
      <w:r w:rsidR="00F61898" w:rsidRPr="006E68AD">
        <w:rPr>
          <w:rFonts w:ascii="Sylfaen" w:hAnsi="Sylfaen" w:cs="Sylfaen"/>
          <w:sz w:val="20"/>
          <w:lang w:val="af-ZA"/>
        </w:rPr>
        <w:t xml:space="preserve"> </w:t>
      </w:r>
      <w:r w:rsidR="00F61898" w:rsidRPr="006E68AD">
        <w:rPr>
          <w:rFonts w:ascii="Sylfaen" w:hAnsi="Sylfaen" w:cs="Sylfaen"/>
          <w:sz w:val="20"/>
          <w:lang w:val="hy-AM"/>
        </w:rPr>
        <w:t>հրավերով</w:t>
      </w:r>
      <w:r w:rsidR="00F61898" w:rsidRPr="006E68AD">
        <w:rPr>
          <w:rFonts w:ascii="Sylfaen" w:hAnsi="Sylfaen" w:cs="Sylfaen"/>
          <w:sz w:val="20"/>
          <w:lang w:val="af-ZA"/>
        </w:rPr>
        <w:t xml:space="preserve"> </w:t>
      </w:r>
      <w:r w:rsidR="00F61898" w:rsidRPr="006E68AD">
        <w:rPr>
          <w:rFonts w:ascii="Sylfaen" w:hAnsi="Sylfaen" w:cs="Sylfaen"/>
          <w:sz w:val="20"/>
          <w:lang w:val="hy-AM"/>
        </w:rPr>
        <w:t>սահմանված</w:t>
      </w:r>
      <w:r w:rsidR="00F61898" w:rsidRPr="006E68AD">
        <w:rPr>
          <w:rFonts w:ascii="Sylfaen" w:hAnsi="Sylfaen" w:cs="Sylfaen"/>
          <w:sz w:val="20"/>
          <w:lang w:val="af-ZA"/>
        </w:rPr>
        <w:t xml:space="preserve"> </w:t>
      </w:r>
      <w:r w:rsidR="00F61898" w:rsidRPr="006E68AD">
        <w:rPr>
          <w:rFonts w:ascii="Sylfaen" w:hAnsi="Sylfaen" w:cs="Sylfaen"/>
          <w:sz w:val="20"/>
          <w:lang w:val="hy-AM"/>
        </w:rPr>
        <w:t>կարգով</w:t>
      </w:r>
      <w:r w:rsidR="00152564" w:rsidRPr="006E68AD">
        <w:rPr>
          <w:rFonts w:ascii="Sylfaen" w:hAnsi="Sylfaen" w:cs="Sylfaen"/>
          <w:sz w:val="20"/>
          <w:lang w:val="af-ZA"/>
        </w:rPr>
        <w:t>:</w:t>
      </w:r>
      <w:r w:rsidR="00B46279" w:rsidRPr="006E68AD">
        <w:rPr>
          <w:rFonts w:ascii="Sylfaen" w:hAnsi="Sylfaen" w:cs="Sylfaen"/>
          <w:sz w:val="20"/>
          <w:lang w:val="af-ZA"/>
        </w:rPr>
        <w:t xml:space="preserve"> </w:t>
      </w:r>
    </w:p>
    <w:p w:rsidR="00FF60C2" w:rsidRPr="006E68AD" w:rsidRDefault="00FF60C2" w:rsidP="00FF60C2">
      <w:pPr>
        <w:ind w:firstLine="567"/>
        <w:jc w:val="both"/>
        <w:rPr>
          <w:rFonts w:ascii="Sylfaen" w:hAnsi="Sylfaen" w:cs="Sylfaen"/>
          <w:sz w:val="20"/>
          <w:lang w:val="af-ZA"/>
        </w:rPr>
      </w:pPr>
      <w:r w:rsidRPr="006E68AD">
        <w:rPr>
          <w:rFonts w:ascii="Sylfaen" w:hAnsi="Sylfaen" w:cs="Sylfaen"/>
          <w:sz w:val="20"/>
        </w:rPr>
        <w:t>Հայտերի</w:t>
      </w:r>
      <w:r w:rsidRPr="006E68AD">
        <w:rPr>
          <w:rFonts w:ascii="Sylfaen" w:hAnsi="Sylfaen" w:cs="Sylfaen"/>
          <w:sz w:val="20"/>
          <w:lang w:val="af-ZA"/>
        </w:rPr>
        <w:t xml:space="preserve"> </w:t>
      </w:r>
      <w:r w:rsidRPr="006E68AD">
        <w:rPr>
          <w:rFonts w:ascii="Sylfaen" w:hAnsi="Sylfaen" w:cs="Sylfaen"/>
          <w:sz w:val="20"/>
        </w:rPr>
        <w:t>գնահատումն</w:t>
      </w:r>
      <w:r w:rsidRPr="006E68AD">
        <w:rPr>
          <w:rFonts w:ascii="Sylfaen" w:hAnsi="Sylfaen" w:cs="Sylfaen"/>
          <w:sz w:val="20"/>
          <w:lang w:val="af-ZA"/>
        </w:rPr>
        <w:t xml:space="preserve"> </w:t>
      </w:r>
      <w:r w:rsidRPr="006E68AD">
        <w:rPr>
          <w:rFonts w:ascii="Sylfaen" w:hAnsi="Sylfaen" w:cs="Sylfaen"/>
          <w:sz w:val="20"/>
        </w:rPr>
        <w:t>իրականացվում</w:t>
      </w:r>
      <w:r w:rsidRPr="006E68AD">
        <w:rPr>
          <w:rFonts w:ascii="Sylfaen" w:hAnsi="Sylfaen" w:cs="Sylfaen"/>
          <w:sz w:val="20"/>
          <w:lang w:val="af-ZA"/>
        </w:rPr>
        <w:t xml:space="preserve"> </w:t>
      </w:r>
      <w:r w:rsidRPr="006E68AD">
        <w:rPr>
          <w:rFonts w:ascii="Sylfaen" w:hAnsi="Sylfaen" w:cs="Sylfaen"/>
          <w:sz w:val="20"/>
        </w:rPr>
        <w:t>է</w:t>
      </w:r>
      <w:r w:rsidRPr="006E68AD">
        <w:rPr>
          <w:rFonts w:ascii="Sylfaen" w:hAnsi="Sylfaen" w:cs="Sylfaen"/>
          <w:sz w:val="20"/>
          <w:lang w:val="af-ZA"/>
        </w:rPr>
        <w:t xml:space="preserve"> </w:t>
      </w:r>
      <w:r w:rsidRPr="006E68AD">
        <w:rPr>
          <w:rFonts w:ascii="Sylfaen" w:hAnsi="Sylfaen" w:cs="Sylfaen"/>
          <w:sz w:val="20"/>
        </w:rPr>
        <w:t>դրանց</w:t>
      </w:r>
      <w:r w:rsidRPr="006E68AD">
        <w:rPr>
          <w:rFonts w:ascii="Sylfaen" w:hAnsi="Sylfaen" w:cs="Sylfaen"/>
          <w:sz w:val="20"/>
          <w:lang w:val="af-ZA"/>
        </w:rPr>
        <w:t xml:space="preserve"> </w:t>
      </w:r>
      <w:r w:rsidRPr="006E68AD">
        <w:rPr>
          <w:rFonts w:ascii="Sylfaen" w:hAnsi="Sylfaen" w:cs="Sylfaen"/>
          <w:sz w:val="20"/>
        </w:rPr>
        <w:t>ներկայացման</w:t>
      </w:r>
      <w:r w:rsidRPr="006E68AD">
        <w:rPr>
          <w:rFonts w:ascii="Sylfaen" w:hAnsi="Sylfaen" w:cs="Sylfaen"/>
          <w:sz w:val="20"/>
          <w:lang w:val="af-ZA"/>
        </w:rPr>
        <w:t xml:space="preserve"> </w:t>
      </w:r>
      <w:r w:rsidRPr="006E68AD">
        <w:rPr>
          <w:rFonts w:ascii="Sylfaen" w:hAnsi="Sylfaen" w:cs="Sylfaen"/>
          <w:sz w:val="20"/>
        </w:rPr>
        <w:t>վերջնաժամկետը</w:t>
      </w:r>
      <w:r w:rsidRPr="006E68AD">
        <w:rPr>
          <w:rFonts w:ascii="Sylfaen" w:hAnsi="Sylfaen" w:cs="Sylfaen"/>
          <w:sz w:val="20"/>
          <w:lang w:val="af-ZA"/>
        </w:rPr>
        <w:t xml:space="preserve"> </w:t>
      </w:r>
      <w:r w:rsidRPr="006E68AD">
        <w:rPr>
          <w:rFonts w:ascii="Sylfaen" w:hAnsi="Sylfaen" w:cs="Sylfaen"/>
          <w:sz w:val="20"/>
        </w:rPr>
        <w:t>լրանալու</w:t>
      </w:r>
      <w:r w:rsidRPr="006E68AD">
        <w:rPr>
          <w:rFonts w:ascii="Sylfaen" w:hAnsi="Sylfaen" w:cs="Sylfaen"/>
          <w:sz w:val="20"/>
          <w:lang w:val="af-ZA"/>
        </w:rPr>
        <w:t xml:space="preserve"> </w:t>
      </w:r>
      <w:r w:rsidRPr="006E68AD">
        <w:rPr>
          <w:rFonts w:ascii="Sylfaen" w:hAnsi="Sylfaen" w:cs="Sylfaen"/>
          <w:sz w:val="20"/>
        </w:rPr>
        <w:t>օրվանից</w:t>
      </w:r>
      <w:r w:rsidRPr="006E68AD">
        <w:rPr>
          <w:rFonts w:ascii="Sylfaen" w:hAnsi="Sylfaen" w:cs="Sylfaen"/>
          <w:sz w:val="20"/>
          <w:lang w:val="af-ZA"/>
        </w:rPr>
        <w:t xml:space="preserve"> </w:t>
      </w:r>
      <w:r w:rsidRPr="006E68AD">
        <w:rPr>
          <w:rFonts w:ascii="Sylfaen" w:hAnsi="Sylfaen" w:cs="Sylfaen"/>
          <w:sz w:val="20"/>
        </w:rPr>
        <w:t>հաշված</w:t>
      </w:r>
      <w:r w:rsidRPr="006E68AD">
        <w:rPr>
          <w:rFonts w:ascii="Sylfaen" w:hAnsi="Sylfaen" w:cs="Sylfaen"/>
          <w:sz w:val="20"/>
          <w:lang w:val="af-ZA"/>
        </w:rPr>
        <w:t xml:space="preserve"> </w:t>
      </w:r>
      <w:r w:rsidRPr="006E68AD">
        <w:rPr>
          <w:rFonts w:ascii="Sylfaen" w:hAnsi="Sylfaen" w:cs="Sylfaen"/>
          <w:sz w:val="20"/>
        </w:rPr>
        <w:t>մինչև</w:t>
      </w:r>
      <w:r w:rsidRPr="006E68AD">
        <w:rPr>
          <w:rFonts w:ascii="Sylfaen" w:hAnsi="Sylfaen" w:cs="Sylfaen"/>
          <w:sz w:val="20"/>
          <w:lang w:val="af-ZA"/>
        </w:rPr>
        <w:t xml:space="preserve"> </w:t>
      </w:r>
      <w:r w:rsidRPr="006E68AD">
        <w:rPr>
          <w:rFonts w:ascii="Sylfaen" w:hAnsi="Sylfaen" w:cs="Sylfaen"/>
          <w:sz w:val="20"/>
        </w:rPr>
        <w:t>հինգ</w:t>
      </w:r>
      <w:r w:rsidRPr="006E68AD">
        <w:rPr>
          <w:rFonts w:ascii="Sylfaen" w:hAnsi="Sylfaen" w:cs="Sylfaen"/>
          <w:sz w:val="20"/>
          <w:lang w:val="af-ZA"/>
        </w:rPr>
        <w:t xml:space="preserve">, </w:t>
      </w:r>
      <w:r w:rsidRPr="006E68AD">
        <w:rPr>
          <w:rFonts w:ascii="Sylfaen" w:hAnsi="Sylfaen" w:cs="Sylfaen"/>
          <w:sz w:val="20"/>
        </w:rPr>
        <w:t>իսկ</w:t>
      </w:r>
      <w:r w:rsidRPr="006E68AD">
        <w:rPr>
          <w:rFonts w:ascii="Sylfaen" w:hAnsi="Sylfaen" w:cs="Sylfaen"/>
          <w:sz w:val="20"/>
          <w:lang w:val="af-ZA"/>
        </w:rPr>
        <w:t xml:space="preserve"> </w:t>
      </w:r>
      <w:r w:rsidRPr="006E68AD">
        <w:rPr>
          <w:rFonts w:ascii="Sylfaen" w:hAnsi="Sylfaen" w:cs="Sylfaen"/>
          <w:sz w:val="20"/>
        </w:rPr>
        <w:t>առաջին</w:t>
      </w:r>
      <w:r w:rsidRPr="006E68AD">
        <w:rPr>
          <w:rFonts w:ascii="Sylfaen" w:hAnsi="Sylfaen" w:cs="Sylfaen"/>
          <w:sz w:val="20"/>
          <w:lang w:val="af-ZA"/>
        </w:rPr>
        <w:t xml:space="preserve"> </w:t>
      </w:r>
      <w:r w:rsidRPr="006E68AD">
        <w:rPr>
          <w:rFonts w:ascii="Sylfaen" w:hAnsi="Sylfaen" w:cs="Sylfaen"/>
          <w:sz w:val="20"/>
        </w:rPr>
        <w:t>տեղը</w:t>
      </w:r>
      <w:r w:rsidRPr="006E68AD">
        <w:rPr>
          <w:rFonts w:ascii="Sylfaen" w:hAnsi="Sylfaen" w:cs="Sylfaen"/>
          <w:sz w:val="20"/>
          <w:lang w:val="af-ZA"/>
        </w:rPr>
        <w:t xml:space="preserve"> </w:t>
      </w:r>
      <w:r w:rsidRPr="006E68AD">
        <w:rPr>
          <w:rFonts w:ascii="Sylfaen" w:hAnsi="Sylfaen" w:cs="Sylfaen"/>
          <w:sz w:val="20"/>
        </w:rPr>
        <w:t>զբաղեցրած</w:t>
      </w:r>
      <w:r w:rsidRPr="006E68AD">
        <w:rPr>
          <w:rFonts w:ascii="Sylfaen" w:hAnsi="Sylfaen" w:cs="Sylfaen"/>
          <w:sz w:val="20"/>
          <w:lang w:val="af-ZA"/>
        </w:rPr>
        <w:t xml:space="preserve"> </w:t>
      </w:r>
      <w:r w:rsidRPr="006E68AD">
        <w:rPr>
          <w:rFonts w:ascii="Sylfaen" w:hAnsi="Sylfaen" w:cs="Sylfaen"/>
          <w:sz w:val="20"/>
        </w:rPr>
        <w:t>մասնակցի</w:t>
      </w:r>
      <w:r w:rsidRPr="006E68AD">
        <w:rPr>
          <w:rFonts w:ascii="Sylfaen" w:hAnsi="Sylfaen" w:cs="Sylfaen"/>
          <w:sz w:val="20"/>
          <w:lang w:val="af-ZA"/>
        </w:rPr>
        <w:t xml:space="preserve"> </w:t>
      </w:r>
      <w:r w:rsidRPr="006E68AD">
        <w:rPr>
          <w:rFonts w:ascii="Sylfaen" w:hAnsi="Sylfaen" w:cs="Sylfaen"/>
          <w:sz w:val="20"/>
        </w:rPr>
        <w:t>ներկայացրած</w:t>
      </w:r>
      <w:r w:rsidRPr="006E68AD">
        <w:rPr>
          <w:rFonts w:ascii="Sylfaen" w:hAnsi="Sylfaen" w:cs="Sylfaen"/>
          <w:sz w:val="20"/>
          <w:lang w:val="af-ZA"/>
        </w:rPr>
        <w:t xml:space="preserve"> </w:t>
      </w:r>
      <w:r w:rsidRPr="006E68AD">
        <w:rPr>
          <w:rFonts w:ascii="Sylfaen" w:hAnsi="Sylfaen" w:cs="Sylfaen"/>
          <w:sz w:val="20"/>
        </w:rPr>
        <w:t>փաստաթղթերի</w:t>
      </w:r>
      <w:r w:rsidRPr="006E68AD">
        <w:rPr>
          <w:rFonts w:ascii="Sylfaen" w:hAnsi="Sylfaen" w:cs="Sylfaen"/>
          <w:sz w:val="20"/>
          <w:lang w:val="af-ZA"/>
        </w:rPr>
        <w:t xml:space="preserve"> </w:t>
      </w:r>
      <w:r w:rsidRPr="006E68AD">
        <w:rPr>
          <w:rFonts w:ascii="Sylfaen" w:hAnsi="Sylfaen" w:cs="Sylfaen"/>
          <w:sz w:val="20"/>
        </w:rPr>
        <w:t>գնահատումը</w:t>
      </w:r>
      <w:r w:rsidRPr="006E68AD">
        <w:rPr>
          <w:rFonts w:ascii="Sylfaen" w:hAnsi="Sylfaen" w:cs="Sylfaen"/>
          <w:sz w:val="20"/>
          <w:lang w:val="af-ZA"/>
        </w:rPr>
        <w:t xml:space="preserve">` </w:t>
      </w:r>
      <w:r w:rsidRPr="006E68AD">
        <w:rPr>
          <w:rFonts w:ascii="Sylfaen" w:hAnsi="Sylfaen" w:cs="Sylfaen"/>
          <w:sz w:val="20"/>
        </w:rPr>
        <w:t>դրանք</w:t>
      </w:r>
      <w:r w:rsidRPr="006E68AD">
        <w:rPr>
          <w:rFonts w:ascii="Sylfaen" w:hAnsi="Sylfaen" w:cs="Sylfaen"/>
          <w:sz w:val="20"/>
          <w:lang w:val="af-ZA"/>
        </w:rPr>
        <w:t xml:space="preserve"> </w:t>
      </w:r>
      <w:r w:rsidRPr="006E68AD">
        <w:rPr>
          <w:rFonts w:ascii="Sylfaen" w:hAnsi="Sylfaen" w:cs="Sylfaen"/>
          <w:sz w:val="20"/>
        </w:rPr>
        <w:t>ներկայացվելու</w:t>
      </w:r>
      <w:r w:rsidRPr="006E68AD">
        <w:rPr>
          <w:rFonts w:ascii="Sylfaen" w:hAnsi="Sylfaen" w:cs="Sylfaen"/>
          <w:sz w:val="20"/>
          <w:lang w:val="af-ZA"/>
        </w:rPr>
        <w:t xml:space="preserve"> </w:t>
      </w:r>
      <w:r w:rsidRPr="006E68AD">
        <w:rPr>
          <w:rFonts w:ascii="Sylfaen" w:hAnsi="Sylfaen" w:cs="Sylfaen"/>
          <w:sz w:val="20"/>
        </w:rPr>
        <w:t>օրվանից</w:t>
      </w:r>
      <w:r w:rsidRPr="006E68AD">
        <w:rPr>
          <w:rFonts w:ascii="Sylfaen" w:hAnsi="Sylfaen" w:cs="Sylfaen"/>
          <w:sz w:val="20"/>
          <w:lang w:val="af-ZA"/>
        </w:rPr>
        <w:t xml:space="preserve"> </w:t>
      </w:r>
      <w:r w:rsidRPr="006E68AD">
        <w:rPr>
          <w:rFonts w:ascii="Sylfaen" w:hAnsi="Sylfaen" w:cs="Sylfaen"/>
          <w:sz w:val="20"/>
        </w:rPr>
        <w:t>հաշված</w:t>
      </w:r>
      <w:r w:rsidRPr="006E68AD">
        <w:rPr>
          <w:rFonts w:ascii="Sylfaen" w:hAnsi="Sylfaen" w:cs="Sylfaen"/>
          <w:sz w:val="20"/>
          <w:lang w:val="af-ZA"/>
        </w:rPr>
        <w:t xml:space="preserve"> </w:t>
      </w:r>
      <w:r w:rsidRPr="006E68AD">
        <w:rPr>
          <w:rFonts w:ascii="Sylfaen" w:hAnsi="Sylfaen" w:cs="Sylfaen"/>
          <w:sz w:val="20"/>
        </w:rPr>
        <w:t>մինչև</w:t>
      </w:r>
      <w:r w:rsidRPr="006E68AD">
        <w:rPr>
          <w:rFonts w:ascii="Sylfaen" w:hAnsi="Sylfaen" w:cs="Sylfaen"/>
          <w:sz w:val="20"/>
          <w:lang w:val="af-ZA"/>
        </w:rPr>
        <w:t xml:space="preserve"> </w:t>
      </w:r>
      <w:r w:rsidRPr="006E68AD">
        <w:rPr>
          <w:rFonts w:ascii="Sylfaen" w:hAnsi="Sylfaen" w:cs="Sylfaen"/>
          <w:sz w:val="20"/>
        </w:rPr>
        <w:t>տաս</w:t>
      </w:r>
      <w:r w:rsidRPr="006E68AD">
        <w:rPr>
          <w:rFonts w:ascii="Sylfaen" w:hAnsi="Sylfaen" w:cs="Sylfaen"/>
          <w:sz w:val="20"/>
          <w:lang w:val="af-ZA"/>
        </w:rPr>
        <w:t xml:space="preserve"> </w:t>
      </w:r>
      <w:r w:rsidRPr="006E68AD">
        <w:rPr>
          <w:rFonts w:ascii="Sylfaen" w:hAnsi="Sylfaen" w:cs="Sylfaen"/>
          <w:sz w:val="20"/>
        </w:rPr>
        <w:t>աշխատանքային</w:t>
      </w:r>
      <w:r w:rsidRPr="006E68AD">
        <w:rPr>
          <w:rFonts w:ascii="Sylfaen" w:hAnsi="Sylfaen" w:cs="Sylfaen"/>
          <w:sz w:val="20"/>
          <w:lang w:val="af-ZA"/>
        </w:rPr>
        <w:t xml:space="preserve"> </w:t>
      </w:r>
      <w:r w:rsidRPr="006E68AD">
        <w:rPr>
          <w:rFonts w:ascii="Sylfaen" w:hAnsi="Sylfaen" w:cs="Sylfaen"/>
          <w:sz w:val="20"/>
        </w:rPr>
        <w:t>օրվա</w:t>
      </w:r>
      <w:r w:rsidRPr="006E68AD">
        <w:rPr>
          <w:rFonts w:ascii="Sylfaen" w:hAnsi="Sylfaen" w:cs="Sylfaen"/>
          <w:sz w:val="20"/>
          <w:lang w:val="af-ZA"/>
        </w:rPr>
        <w:t xml:space="preserve"> </w:t>
      </w:r>
      <w:r w:rsidRPr="006E68AD">
        <w:rPr>
          <w:rFonts w:ascii="Sylfaen" w:hAnsi="Sylfaen" w:cs="Sylfaen"/>
          <w:sz w:val="20"/>
        </w:rPr>
        <w:t>ընթացքում</w:t>
      </w:r>
      <w:r w:rsidRPr="006E68AD">
        <w:rPr>
          <w:rFonts w:ascii="Sylfaen" w:hAnsi="Sylfaen" w:cs="Sylfaen"/>
          <w:sz w:val="20"/>
          <w:lang w:val="af-ZA"/>
        </w:rPr>
        <w:t>:</w:t>
      </w:r>
    </w:p>
    <w:p w:rsidR="00FF60C2" w:rsidRPr="006E68AD" w:rsidRDefault="00FF60C2" w:rsidP="00FF60C2">
      <w:pPr>
        <w:ind w:firstLine="567"/>
        <w:jc w:val="both"/>
        <w:rPr>
          <w:rFonts w:ascii="Sylfaen" w:hAnsi="Sylfaen" w:cs="Sylfaen"/>
          <w:sz w:val="20"/>
          <w:lang w:val="af-ZA"/>
        </w:rPr>
      </w:pPr>
      <w:r w:rsidRPr="006E68AD">
        <w:rPr>
          <w:rFonts w:ascii="Sylfaen" w:hAnsi="Sylfaen" w:cs="Sylfaen"/>
          <w:sz w:val="20"/>
        </w:rPr>
        <w:t>Հայտերի</w:t>
      </w:r>
      <w:r w:rsidRPr="006E68AD">
        <w:rPr>
          <w:rFonts w:ascii="Sylfaen" w:hAnsi="Sylfaen" w:cs="Sylfaen"/>
          <w:sz w:val="20"/>
          <w:lang w:val="af-ZA"/>
        </w:rPr>
        <w:t xml:space="preserve"> </w:t>
      </w:r>
      <w:r w:rsidRPr="006E68AD">
        <w:rPr>
          <w:rFonts w:ascii="Sylfaen" w:hAnsi="Sylfaen" w:cs="Sylfaen"/>
          <w:sz w:val="20"/>
        </w:rPr>
        <w:t>գնահատումն</w:t>
      </w:r>
      <w:r w:rsidRPr="006E68AD">
        <w:rPr>
          <w:rFonts w:ascii="Sylfaen" w:hAnsi="Sylfaen" w:cs="Sylfaen"/>
          <w:sz w:val="20"/>
          <w:lang w:val="af-ZA"/>
        </w:rPr>
        <w:t xml:space="preserve"> </w:t>
      </w:r>
      <w:r w:rsidRPr="006E68AD">
        <w:rPr>
          <w:rFonts w:ascii="Sylfaen" w:hAnsi="Sylfaen" w:cs="Sylfaen"/>
          <w:sz w:val="20"/>
        </w:rPr>
        <w:t>իրականացվում</w:t>
      </w:r>
      <w:r w:rsidRPr="006E68AD">
        <w:rPr>
          <w:rFonts w:ascii="Sylfaen" w:hAnsi="Sylfaen" w:cs="Sylfaen"/>
          <w:sz w:val="20"/>
          <w:lang w:val="af-ZA"/>
        </w:rPr>
        <w:t xml:space="preserve"> </w:t>
      </w:r>
      <w:r w:rsidRPr="006E68AD">
        <w:rPr>
          <w:rFonts w:ascii="Sylfaen" w:hAnsi="Sylfaen" w:cs="Sylfaen"/>
          <w:sz w:val="20"/>
        </w:rPr>
        <w:t>է</w:t>
      </w:r>
      <w:r w:rsidRPr="006E68AD">
        <w:rPr>
          <w:rFonts w:ascii="Sylfaen" w:hAnsi="Sylfaen" w:cs="Sylfaen"/>
          <w:sz w:val="20"/>
          <w:lang w:val="af-ZA"/>
        </w:rPr>
        <w:t xml:space="preserve"> </w:t>
      </w:r>
      <w:r w:rsidRPr="006E68AD">
        <w:rPr>
          <w:rFonts w:ascii="Sylfaen" w:hAnsi="Sylfaen" w:cs="Sylfaen"/>
          <w:sz w:val="20"/>
        </w:rPr>
        <w:t>դրանց</w:t>
      </w:r>
      <w:r w:rsidRPr="006E68AD">
        <w:rPr>
          <w:rFonts w:ascii="Sylfaen" w:hAnsi="Sylfaen" w:cs="Sylfaen"/>
          <w:sz w:val="20"/>
          <w:lang w:val="af-ZA"/>
        </w:rPr>
        <w:t xml:space="preserve"> </w:t>
      </w:r>
      <w:r w:rsidRPr="006E68AD">
        <w:rPr>
          <w:rFonts w:ascii="Sylfaen" w:hAnsi="Sylfaen" w:cs="Sylfaen"/>
          <w:sz w:val="20"/>
        </w:rPr>
        <w:t>ներկայացման</w:t>
      </w:r>
      <w:r w:rsidRPr="006E68AD">
        <w:rPr>
          <w:rFonts w:ascii="Sylfaen" w:hAnsi="Sylfaen" w:cs="Sylfaen"/>
          <w:sz w:val="20"/>
          <w:lang w:val="af-ZA"/>
        </w:rPr>
        <w:t xml:space="preserve"> </w:t>
      </w:r>
      <w:r w:rsidRPr="006E68AD">
        <w:rPr>
          <w:rFonts w:ascii="Sylfaen" w:hAnsi="Sylfaen" w:cs="Sylfaen"/>
          <w:sz w:val="20"/>
        </w:rPr>
        <w:t>վերջնաժամկետը</w:t>
      </w:r>
      <w:r w:rsidRPr="006E68AD">
        <w:rPr>
          <w:rFonts w:ascii="Sylfaen" w:hAnsi="Sylfaen" w:cs="Sylfaen"/>
          <w:sz w:val="20"/>
          <w:lang w:val="af-ZA"/>
        </w:rPr>
        <w:t xml:space="preserve"> </w:t>
      </w:r>
      <w:r w:rsidRPr="006E68AD">
        <w:rPr>
          <w:rFonts w:ascii="Sylfaen" w:hAnsi="Sylfaen" w:cs="Sylfaen"/>
          <w:sz w:val="20"/>
        </w:rPr>
        <w:t>լրանալու</w:t>
      </w:r>
      <w:r w:rsidRPr="006E68AD">
        <w:rPr>
          <w:rFonts w:ascii="Sylfaen" w:hAnsi="Sylfaen" w:cs="Sylfaen"/>
          <w:sz w:val="20"/>
          <w:lang w:val="af-ZA"/>
        </w:rPr>
        <w:t xml:space="preserve"> </w:t>
      </w:r>
      <w:r w:rsidRPr="006E68AD">
        <w:rPr>
          <w:rFonts w:ascii="Sylfaen" w:hAnsi="Sylfaen" w:cs="Sylfaen"/>
          <w:sz w:val="20"/>
        </w:rPr>
        <w:t>օրվանից</w:t>
      </w:r>
      <w:r w:rsidRPr="006E68AD">
        <w:rPr>
          <w:rFonts w:ascii="Sylfaen" w:hAnsi="Sylfaen" w:cs="Sylfaen"/>
          <w:sz w:val="20"/>
          <w:lang w:val="af-ZA"/>
        </w:rPr>
        <w:t xml:space="preserve"> </w:t>
      </w:r>
      <w:r w:rsidRPr="006E68AD">
        <w:rPr>
          <w:rFonts w:ascii="Sylfaen" w:hAnsi="Sylfaen" w:cs="Sylfaen"/>
          <w:sz w:val="20"/>
        </w:rPr>
        <w:t>հաշված</w:t>
      </w:r>
      <w:r w:rsidRPr="006E68AD">
        <w:rPr>
          <w:rFonts w:ascii="Sylfaen" w:hAnsi="Sylfaen" w:cs="Sylfaen"/>
          <w:sz w:val="20"/>
          <w:lang w:val="af-ZA"/>
        </w:rPr>
        <w:t xml:space="preserve"> </w:t>
      </w:r>
      <w:r w:rsidRPr="006E68AD">
        <w:rPr>
          <w:rFonts w:ascii="Sylfaen" w:hAnsi="Sylfaen" w:cs="Sylfaen"/>
          <w:sz w:val="20"/>
        </w:rPr>
        <w:t>մինչև</w:t>
      </w:r>
      <w:r w:rsidRPr="006E68AD">
        <w:rPr>
          <w:rFonts w:ascii="Sylfaen" w:hAnsi="Sylfaen" w:cs="Sylfaen"/>
          <w:sz w:val="20"/>
          <w:lang w:val="af-ZA"/>
        </w:rPr>
        <w:t xml:space="preserve"> </w:t>
      </w:r>
      <w:r w:rsidRPr="006E68AD">
        <w:rPr>
          <w:rFonts w:ascii="Sylfaen" w:hAnsi="Sylfaen" w:cs="Sylfaen"/>
          <w:sz w:val="20"/>
        </w:rPr>
        <w:t>տասներկու</w:t>
      </w:r>
      <w:r w:rsidRPr="006E68AD">
        <w:rPr>
          <w:rFonts w:ascii="Sylfaen" w:hAnsi="Sylfaen" w:cs="Sylfaen"/>
          <w:sz w:val="20"/>
          <w:lang w:val="af-ZA"/>
        </w:rPr>
        <w:t xml:space="preserve">, </w:t>
      </w:r>
      <w:r w:rsidRPr="006E68AD">
        <w:rPr>
          <w:rFonts w:ascii="Sylfaen" w:hAnsi="Sylfaen" w:cs="Sylfaen"/>
          <w:sz w:val="20"/>
        </w:rPr>
        <w:t>իսկ</w:t>
      </w:r>
      <w:r w:rsidRPr="006E68AD">
        <w:rPr>
          <w:rFonts w:ascii="Sylfaen" w:hAnsi="Sylfaen" w:cs="Sylfaen"/>
          <w:sz w:val="20"/>
          <w:lang w:val="af-ZA"/>
        </w:rPr>
        <w:t xml:space="preserve"> </w:t>
      </w:r>
      <w:r w:rsidRPr="006E68AD">
        <w:rPr>
          <w:rFonts w:ascii="Sylfaen" w:hAnsi="Sylfaen" w:cs="Sylfaen"/>
          <w:sz w:val="20"/>
        </w:rPr>
        <w:t>առաջին</w:t>
      </w:r>
      <w:r w:rsidRPr="006E68AD">
        <w:rPr>
          <w:rFonts w:ascii="Sylfaen" w:hAnsi="Sylfaen" w:cs="Sylfaen"/>
          <w:sz w:val="20"/>
          <w:lang w:val="af-ZA"/>
        </w:rPr>
        <w:t xml:space="preserve"> </w:t>
      </w:r>
      <w:r w:rsidRPr="006E68AD">
        <w:rPr>
          <w:rFonts w:ascii="Sylfaen" w:hAnsi="Sylfaen" w:cs="Sylfaen"/>
          <w:sz w:val="20"/>
        </w:rPr>
        <w:t>տեղը</w:t>
      </w:r>
      <w:r w:rsidRPr="006E68AD">
        <w:rPr>
          <w:rFonts w:ascii="Sylfaen" w:hAnsi="Sylfaen" w:cs="Sylfaen"/>
          <w:sz w:val="20"/>
          <w:lang w:val="af-ZA"/>
        </w:rPr>
        <w:t xml:space="preserve"> </w:t>
      </w:r>
      <w:r w:rsidRPr="006E68AD">
        <w:rPr>
          <w:rFonts w:ascii="Sylfaen" w:hAnsi="Sylfaen" w:cs="Sylfaen"/>
          <w:sz w:val="20"/>
        </w:rPr>
        <w:t>զբաղեցրած</w:t>
      </w:r>
      <w:r w:rsidRPr="006E68AD">
        <w:rPr>
          <w:rFonts w:ascii="Sylfaen" w:hAnsi="Sylfaen" w:cs="Sylfaen"/>
          <w:sz w:val="20"/>
          <w:lang w:val="af-ZA"/>
        </w:rPr>
        <w:t xml:space="preserve"> </w:t>
      </w:r>
      <w:r w:rsidRPr="006E68AD">
        <w:rPr>
          <w:rFonts w:ascii="Sylfaen" w:hAnsi="Sylfaen" w:cs="Sylfaen"/>
          <w:sz w:val="20"/>
        </w:rPr>
        <w:t>մասնակցի</w:t>
      </w:r>
      <w:r w:rsidRPr="006E68AD">
        <w:rPr>
          <w:rFonts w:ascii="Sylfaen" w:hAnsi="Sylfaen" w:cs="Sylfaen"/>
          <w:sz w:val="20"/>
          <w:lang w:val="af-ZA"/>
        </w:rPr>
        <w:t xml:space="preserve"> </w:t>
      </w:r>
      <w:r w:rsidRPr="006E68AD">
        <w:rPr>
          <w:rFonts w:ascii="Sylfaen" w:hAnsi="Sylfaen" w:cs="Sylfaen"/>
          <w:sz w:val="20"/>
        </w:rPr>
        <w:t>ներկայացրած</w:t>
      </w:r>
      <w:r w:rsidRPr="006E68AD">
        <w:rPr>
          <w:rFonts w:ascii="Sylfaen" w:hAnsi="Sylfaen" w:cs="Sylfaen"/>
          <w:sz w:val="20"/>
          <w:lang w:val="af-ZA"/>
        </w:rPr>
        <w:t xml:space="preserve"> </w:t>
      </w:r>
      <w:r w:rsidRPr="006E68AD">
        <w:rPr>
          <w:rFonts w:ascii="Sylfaen" w:hAnsi="Sylfaen" w:cs="Sylfaen"/>
          <w:sz w:val="20"/>
        </w:rPr>
        <w:t>փաստաթղթերի</w:t>
      </w:r>
      <w:r w:rsidRPr="006E68AD">
        <w:rPr>
          <w:rFonts w:ascii="Sylfaen" w:hAnsi="Sylfaen" w:cs="Sylfaen"/>
          <w:sz w:val="20"/>
          <w:lang w:val="af-ZA"/>
        </w:rPr>
        <w:t xml:space="preserve"> </w:t>
      </w:r>
      <w:r w:rsidRPr="006E68AD">
        <w:rPr>
          <w:rFonts w:ascii="Sylfaen" w:hAnsi="Sylfaen" w:cs="Sylfaen"/>
          <w:sz w:val="20"/>
        </w:rPr>
        <w:t>գնահատումը</w:t>
      </w:r>
      <w:r w:rsidRPr="006E68AD">
        <w:rPr>
          <w:rFonts w:ascii="Sylfaen" w:hAnsi="Sylfaen" w:cs="Sylfaen"/>
          <w:sz w:val="20"/>
          <w:lang w:val="af-ZA"/>
        </w:rPr>
        <w:t xml:space="preserve">` </w:t>
      </w:r>
      <w:r w:rsidRPr="006E68AD">
        <w:rPr>
          <w:rFonts w:ascii="Sylfaen" w:hAnsi="Sylfaen" w:cs="Sylfaen"/>
          <w:sz w:val="20"/>
        </w:rPr>
        <w:t>դրանք</w:t>
      </w:r>
      <w:r w:rsidRPr="006E68AD">
        <w:rPr>
          <w:rFonts w:ascii="Sylfaen" w:hAnsi="Sylfaen" w:cs="Sylfaen"/>
          <w:sz w:val="20"/>
          <w:lang w:val="af-ZA"/>
        </w:rPr>
        <w:t xml:space="preserve"> </w:t>
      </w:r>
      <w:r w:rsidRPr="006E68AD">
        <w:rPr>
          <w:rFonts w:ascii="Sylfaen" w:hAnsi="Sylfaen" w:cs="Sylfaen"/>
          <w:sz w:val="20"/>
        </w:rPr>
        <w:t>ներկայացվելու</w:t>
      </w:r>
      <w:r w:rsidRPr="006E68AD">
        <w:rPr>
          <w:rFonts w:ascii="Sylfaen" w:hAnsi="Sylfaen" w:cs="Sylfaen"/>
          <w:sz w:val="20"/>
          <w:lang w:val="af-ZA"/>
        </w:rPr>
        <w:t xml:space="preserve"> </w:t>
      </w:r>
      <w:r w:rsidRPr="006E68AD">
        <w:rPr>
          <w:rFonts w:ascii="Sylfaen" w:hAnsi="Sylfaen" w:cs="Sylfaen"/>
          <w:sz w:val="20"/>
        </w:rPr>
        <w:t>օրվանից</w:t>
      </w:r>
      <w:r w:rsidRPr="006E68AD">
        <w:rPr>
          <w:rFonts w:ascii="Sylfaen" w:hAnsi="Sylfaen" w:cs="Sylfaen"/>
          <w:sz w:val="20"/>
          <w:lang w:val="af-ZA"/>
        </w:rPr>
        <w:t xml:space="preserve"> </w:t>
      </w:r>
      <w:r w:rsidRPr="006E68AD">
        <w:rPr>
          <w:rFonts w:ascii="Sylfaen" w:hAnsi="Sylfaen" w:cs="Sylfaen"/>
          <w:sz w:val="20"/>
        </w:rPr>
        <w:t>հաշված</w:t>
      </w:r>
      <w:r w:rsidRPr="006E68AD">
        <w:rPr>
          <w:rFonts w:ascii="Sylfaen" w:hAnsi="Sylfaen" w:cs="Sylfaen"/>
          <w:sz w:val="20"/>
          <w:lang w:val="af-ZA"/>
        </w:rPr>
        <w:t xml:space="preserve"> </w:t>
      </w:r>
      <w:r w:rsidRPr="006E68AD">
        <w:rPr>
          <w:rFonts w:ascii="Sylfaen" w:hAnsi="Sylfaen" w:cs="Sylfaen"/>
          <w:sz w:val="20"/>
        </w:rPr>
        <w:t>մինչև</w:t>
      </w:r>
      <w:r w:rsidRPr="006E68AD">
        <w:rPr>
          <w:rFonts w:ascii="Sylfaen" w:hAnsi="Sylfaen" w:cs="Sylfaen"/>
          <w:sz w:val="20"/>
          <w:lang w:val="af-ZA"/>
        </w:rPr>
        <w:t xml:space="preserve"> </w:t>
      </w:r>
      <w:r w:rsidRPr="006E68AD">
        <w:rPr>
          <w:rFonts w:ascii="Sylfaen" w:hAnsi="Sylfaen" w:cs="Sylfaen"/>
          <w:sz w:val="20"/>
        </w:rPr>
        <w:t>տասնյոթ</w:t>
      </w:r>
      <w:r w:rsidRPr="006E68AD">
        <w:rPr>
          <w:rFonts w:ascii="Sylfaen" w:hAnsi="Sylfaen" w:cs="Sylfaen"/>
          <w:sz w:val="20"/>
          <w:lang w:val="af-ZA"/>
        </w:rPr>
        <w:t xml:space="preserve"> </w:t>
      </w:r>
      <w:r w:rsidRPr="006E68AD">
        <w:rPr>
          <w:rFonts w:ascii="Sylfaen" w:hAnsi="Sylfaen" w:cs="Sylfaen"/>
          <w:sz w:val="20"/>
        </w:rPr>
        <w:t>աշխատանքային</w:t>
      </w:r>
      <w:r w:rsidRPr="006E68AD">
        <w:rPr>
          <w:rFonts w:ascii="Sylfaen" w:hAnsi="Sylfaen" w:cs="Sylfaen"/>
          <w:sz w:val="20"/>
          <w:lang w:val="af-ZA"/>
        </w:rPr>
        <w:t xml:space="preserve"> </w:t>
      </w:r>
      <w:r w:rsidRPr="006E68AD">
        <w:rPr>
          <w:rFonts w:ascii="Sylfaen" w:hAnsi="Sylfaen" w:cs="Sylfaen"/>
          <w:sz w:val="20"/>
        </w:rPr>
        <w:t>օրվա</w:t>
      </w:r>
      <w:r w:rsidRPr="006E68AD">
        <w:rPr>
          <w:rFonts w:ascii="Sylfaen" w:hAnsi="Sylfaen" w:cs="Sylfaen"/>
          <w:sz w:val="20"/>
          <w:lang w:val="af-ZA"/>
        </w:rPr>
        <w:t xml:space="preserve"> </w:t>
      </w:r>
      <w:r w:rsidRPr="006E68AD">
        <w:rPr>
          <w:rFonts w:ascii="Sylfaen" w:hAnsi="Sylfaen" w:cs="Sylfaen"/>
          <w:sz w:val="20"/>
        </w:rPr>
        <w:t>ընթացքում</w:t>
      </w:r>
      <w:r w:rsidRPr="006E68AD">
        <w:rPr>
          <w:rFonts w:ascii="Sylfaen" w:hAnsi="Sylfaen" w:cs="Sylfaen"/>
          <w:sz w:val="20"/>
          <w:lang w:val="af-ZA"/>
        </w:rPr>
        <w:t>:</w:t>
      </w:r>
    </w:p>
    <w:p w:rsidR="00FF60C2" w:rsidRPr="006E68AD" w:rsidRDefault="00745561" w:rsidP="00FF60C2">
      <w:pPr>
        <w:ind w:firstLine="567"/>
        <w:jc w:val="both"/>
        <w:rPr>
          <w:rFonts w:ascii="Sylfaen" w:hAnsi="Sylfaen" w:cs="Sylfaen"/>
          <w:sz w:val="20"/>
          <w:lang w:val="af-ZA"/>
        </w:rPr>
      </w:pPr>
      <w:r w:rsidRPr="006E68AD">
        <w:rPr>
          <w:rFonts w:ascii="Sylfaen" w:hAnsi="Sylfaen" w:cs="Sylfaen"/>
          <w:sz w:val="20"/>
        </w:rPr>
        <w:t>Բավարար</w:t>
      </w:r>
      <w:r w:rsidRPr="006E68AD">
        <w:rPr>
          <w:rFonts w:ascii="Sylfaen" w:hAnsi="Sylfaen" w:cs="Sylfaen"/>
          <w:sz w:val="20"/>
          <w:lang w:val="af-ZA"/>
        </w:rPr>
        <w:t xml:space="preserve"> </w:t>
      </w:r>
      <w:r w:rsidRPr="006E68AD">
        <w:rPr>
          <w:rFonts w:ascii="Sylfaen" w:hAnsi="Sylfaen" w:cs="Sylfaen"/>
          <w:sz w:val="20"/>
        </w:rPr>
        <w:t>են</w:t>
      </w:r>
      <w:r w:rsidRPr="006E68AD">
        <w:rPr>
          <w:rFonts w:ascii="Sylfaen" w:hAnsi="Sylfaen" w:cs="Sylfaen"/>
          <w:sz w:val="20"/>
          <w:lang w:val="af-ZA"/>
        </w:rPr>
        <w:t xml:space="preserve"> </w:t>
      </w:r>
      <w:r w:rsidRPr="006E68AD">
        <w:rPr>
          <w:rFonts w:ascii="Sylfaen" w:hAnsi="Sylfaen" w:cs="Sylfaen"/>
          <w:sz w:val="20"/>
        </w:rPr>
        <w:t>գնահատվում</w:t>
      </w:r>
      <w:r w:rsidRPr="006E68AD">
        <w:rPr>
          <w:rFonts w:ascii="Sylfaen" w:hAnsi="Sylfaen" w:cs="Sylfaen"/>
          <w:sz w:val="20"/>
          <w:lang w:val="af-ZA"/>
        </w:rPr>
        <w:t xml:space="preserve"> </w:t>
      </w:r>
      <w:r w:rsidRPr="006E68AD">
        <w:rPr>
          <w:rFonts w:ascii="Sylfaen" w:hAnsi="Sylfaen" w:cs="Sylfaen"/>
          <w:sz w:val="20"/>
        </w:rPr>
        <w:t>սույն</w:t>
      </w:r>
      <w:r w:rsidRPr="006E68AD">
        <w:rPr>
          <w:rFonts w:ascii="Sylfaen" w:hAnsi="Sylfaen" w:cs="Sylfaen"/>
          <w:sz w:val="20"/>
          <w:lang w:val="af-ZA"/>
        </w:rPr>
        <w:t xml:space="preserve"> </w:t>
      </w:r>
      <w:r w:rsidRPr="006E68AD">
        <w:rPr>
          <w:rFonts w:ascii="Sylfaen" w:hAnsi="Sylfaen" w:cs="Sylfaen"/>
          <w:sz w:val="20"/>
        </w:rPr>
        <w:t>հրավերով</w:t>
      </w:r>
      <w:r w:rsidRPr="006E68AD">
        <w:rPr>
          <w:rFonts w:ascii="Sylfaen" w:hAnsi="Sylfaen" w:cs="Sylfaen"/>
          <w:sz w:val="20"/>
          <w:lang w:val="af-ZA"/>
        </w:rPr>
        <w:t xml:space="preserve"> </w:t>
      </w:r>
      <w:r w:rsidRPr="006E68AD">
        <w:rPr>
          <w:rFonts w:ascii="Sylfaen" w:hAnsi="Sylfaen" w:cs="Sylfaen"/>
          <w:sz w:val="20"/>
        </w:rPr>
        <w:t>նախատեսված</w:t>
      </w:r>
      <w:r w:rsidRPr="006E68AD">
        <w:rPr>
          <w:rFonts w:ascii="Sylfaen" w:hAnsi="Sylfaen" w:cs="Sylfaen"/>
          <w:sz w:val="20"/>
          <w:lang w:val="af-ZA"/>
        </w:rPr>
        <w:t xml:space="preserve"> </w:t>
      </w:r>
      <w:r w:rsidRPr="006E68AD">
        <w:rPr>
          <w:rFonts w:ascii="Sylfaen" w:hAnsi="Sylfaen" w:cs="Sylfaen"/>
          <w:sz w:val="20"/>
        </w:rPr>
        <w:t>պայմաններին</w:t>
      </w:r>
      <w:r w:rsidRPr="006E68AD">
        <w:rPr>
          <w:rFonts w:ascii="Sylfaen" w:hAnsi="Sylfaen" w:cs="Sylfaen"/>
          <w:sz w:val="20"/>
          <w:lang w:val="af-ZA"/>
        </w:rPr>
        <w:t xml:space="preserve"> </w:t>
      </w:r>
      <w:r w:rsidRPr="006E68AD">
        <w:rPr>
          <w:rFonts w:ascii="Sylfaen" w:hAnsi="Sylfaen" w:cs="Sylfaen"/>
          <w:sz w:val="20"/>
        </w:rPr>
        <w:t>համապատասխանող</w:t>
      </w:r>
      <w:r w:rsidRPr="006E68AD">
        <w:rPr>
          <w:rFonts w:ascii="Sylfaen" w:hAnsi="Sylfaen" w:cs="Sylfaen"/>
          <w:sz w:val="20"/>
          <w:lang w:val="af-ZA"/>
        </w:rPr>
        <w:t xml:space="preserve"> </w:t>
      </w:r>
      <w:r w:rsidRPr="006E68AD">
        <w:rPr>
          <w:rFonts w:ascii="Sylfaen" w:hAnsi="Sylfaen" w:cs="Sylfaen"/>
          <w:sz w:val="20"/>
        </w:rPr>
        <w:t>հայտերը</w:t>
      </w:r>
      <w:r w:rsidRPr="006E68AD">
        <w:rPr>
          <w:rFonts w:ascii="Sylfaen" w:hAnsi="Sylfaen" w:cs="Sylfaen"/>
          <w:sz w:val="20"/>
          <w:lang w:val="af-ZA"/>
        </w:rPr>
        <w:t xml:space="preserve">, </w:t>
      </w:r>
      <w:r w:rsidRPr="006E68AD">
        <w:rPr>
          <w:rFonts w:ascii="Sylfaen" w:hAnsi="Sylfaen" w:cs="Sylfaen"/>
          <w:sz w:val="20"/>
        </w:rPr>
        <w:t>հակառակ</w:t>
      </w:r>
      <w:r w:rsidRPr="006E68AD">
        <w:rPr>
          <w:rFonts w:ascii="Sylfaen" w:hAnsi="Sylfaen" w:cs="Sylfaen"/>
          <w:sz w:val="20"/>
          <w:lang w:val="af-ZA"/>
        </w:rPr>
        <w:t xml:space="preserve"> </w:t>
      </w:r>
      <w:r w:rsidRPr="006E68AD">
        <w:rPr>
          <w:rFonts w:ascii="Sylfaen" w:hAnsi="Sylfaen" w:cs="Sylfaen"/>
          <w:sz w:val="20"/>
        </w:rPr>
        <w:t>դեպքում</w:t>
      </w:r>
      <w:r w:rsidRPr="006E68AD">
        <w:rPr>
          <w:rFonts w:ascii="Sylfaen" w:hAnsi="Sylfaen" w:cs="Sylfaen"/>
          <w:sz w:val="20"/>
          <w:lang w:val="af-ZA"/>
        </w:rPr>
        <w:t xml:space="preserve"> </w:t>
      </w:r>
      <w:r w:rsidRPr="006E68AD">
        <w:rPr>
          <w:rFonts w:ascii="Sylfaen" w:hAnsi="Sylfaen" w:cs="Sylfaen"/>
          <w:sz w:val="20"/>
        </w:rPr>
        <w:t>հայտերը</w:t>
      </w:r>
      <w:r w:rsidRPr="006E68AD">
        <w:rPr>
          <w:rFonts w:ascii="Sylfaen" w:hAnsi="Sylfaen" w:cs="Sylfaen"/>
          <w:sz w:val="20"/>
          <w:lang w:val="af-ZA"/>
        </w:rPr>
        <w:t xml:space="preserve"> </w:t>
      </w:r>
      <w:r w:rsidRPr="006E68AD">
        <w:rPr>
          <w:rFonts w:ascii="Sylfaen" w:hAnsi="Sylfaen" w:cs="Sylfaen"/>
          <w:sz w:val="20"/>
        </w:rPr>
        <w:t>գնահատվում</w:t>
      </w:r>
      <w:r w:rsidRPr="006E68AD">
        <w:rPr>
          <w:rFonts w:ascii="Sylfaen" w:hAnsi="Sylfaen" w:cs="Sylfaen"/>
          <w:sz w:val="20"/>
          <w:lang w:val="af-ZA"/>
        </w:rPr>
        <w:t xml:space="preserve"> </w:t>
      </w:r>
      <w:r w:rsidRPr="006E68AD">
        <w:rPr>
          <w:rFonts w:ascii="Sylfaen" w:hAnsi="Sylfaen" w:cs="Sylfaen"/>
          <w:sz w:val="20"/>
        </w:rPr>
        <w:t>են</w:t>
      </w:r>
      <w:r w:rsidRPr="006E68AD">
        <w:rPr>
          <w:rFonts w:ascii="Sylfaen" w:hAnsi="Sylfaen" w:cs="Sylfaen"/>
          <w:sz w:val="20"/>
          <w:lang w:val="af-ZA"/>
        </w:rPr>
        <w:t xml:space="preserve"> </w:t>
      </w:r>
      <w:r w:rsidRPr="006E68AD">
        <w:rPr>
          <w:rFonts w:ascii="Sylfaen" w:hAnsi="Sylfaen" w:cs="Sylfaen"/>
          <w:sz w:val="20"/>
        </w:rPr>
        <w:t>անբավարար</w:t>
      </w:r>
      <w:r w:rsidRPr="006E68AD">
        <w:rPr>
          <w:rFonts w:ascii="Sylfaen" w:hAnsi="Sylfaen" w:cs="Sylfaen"/>
          <w:sz w:val="20"/>
          <w:lang w:val="af-ZA"/>
        </w:rPr>
        <w:t xml:space="preserve"> </w:t>
      </w:r>
      <w:r w:rsidRPr="006E68AD">
        <w:rPr>
          <w:rFonts w:ascii="Sylfaen" w:hAnsi="Sylfaen" w:cs="Sylfaen"/>
          <w:sz w:val="20"/>
        </w:rPr>
        <w:t>և</w:t>
      </w:r>
      <w:r w:rsidRPr="006E68AD">
        <w:rPr>
          <w:rFonts w:ascii="Sylfaen" w:hAnsi="Sylfaen" w:cs="Sylfaen"/>
          <w:sz w:val="20"/>
          <w:lang w:val="af-ZA"/>
        </w:rPr>
        <w:t xml:space="preserve"> </w:t>
      </w:r>
      <w:r w:rsidRPr="006E68AD">
        <w:rPr>
          <w:rFonts w:ascii="Sylfaen" w:hAnsi="Sylfaen" w:cs="Sylfaen"/>
          <w:sz w:val="20"/>
        </w:rPr>
        <w:t>մերժվում</w:t>
      </w:r>
      <w:r w:rsidRPr="006E68AD">
        <w:rPr>
          <w:rFonts w:ascii="Sylfaen" w:hAnsi="Sylfaen" w:cs="Sylfaen"/>
          <w:sz w:val="20"/>
          <w:lang w:val="af-ZA"/>
        </w:rPr>
        <w:t xml:space="preserve"> </w:t>
      </w:r>
      <w:r w:rsidRPr="006E68AD">
        <w:rPr>
          <w:rFonts w:ascii="Sylfaen" w:hAnsi="Sylfaen" w:cs="Sylfaen"/>
          <w:sz w:val="20"/>
        </w:rPr>
        <w:t>են</w:t>
      </w:r>
      <w:r w:rsidR="00F20DA5" w:rsidRPr="006E68AD">
        <w:rPr>
          <w:rFonts w:ascii="Sylfaen" w:hAnsi="Sylfaen" w:cs="Sylfaen"/>
          <w:sz w:val="20"/>
          <w:lang w:val="af-ZA"/>
        </w:rPr>
        <w:t>:</w:t>
      </w:r>
      <w:r w:rsidRPr="006E68AD">
        <w:rPr>
          <w:rFonts w:ascii="Sylfaen" w:hAnsi="Sylfaen" w:cs="Sylfaen"/>
          <w:sz w:val="20"/>
          <w:lang w:val="af-ZA"/>
        </w:rPr>
        <w:t xml:space="preserve"> </w:t>
      </w:r>
      <w:r w:rsidR="00FF60C2" w:rsidRPr="006E68AD">
        <w:rPr>
          <w:rFonts w:ascii="Sylfaen" w:hAnsi="Sylfaen" w:cs="Sylfaen"/>
          <w:sz w:val="20"/>
        </w:rPr>
        <w:t>Ընդ</w:t>
      </w:r>
      <w:r w:rsidR="00FF60C2" w:rsidRPr="006E68AD">
        <w:rPr>
          <w:rFonts w:ascii="Sylfaen" w:hAnsi="Sylfaen" w:cs="Sylfaen"/>
          <w:sz w:val="20"/>
          <w:lang w:val="af-ZA"/>
        </w:rPr>
        <w:t xml:space="preserve"> որում հայտերի բացման նիստում հանձնաժողովը մերժում է այն հայտերը, </w:t>
      </w:r>
      <w:r w:rsidR="00FF60C2" w:rsidRPr="006E68AD">
        <w:rPr>
          <w:rFonts w:ascii="Sylfaen" w:hAnsi="Sylfaen" w:cs="Sylfaen"/>
          <w:sz w:val="20"/>
        </w:rPr>
        <w:t>որոնցում</w:t>
      </w:r>
      <w:r w:rsidR="00FF60C2" w:rsidRPr="006E68AD">
        <w:rPr>
          <w:rFonts w:ascii="Sylfaen" w:hAnsi="Sylfaen" w:cs="Sylfaen"/>
          <w:sz w:val="20"/>
          <w:lang w:val="af-ZA"/>
        </w:rPr>
        <w:t xml:space="preserve"> </w:t>
      </w:r>
      <w:r w:rsidR="00FF60C2" w:rsidRPr="006E68AD">
        <w:rPr>
          <w:rFonts w:ascii="Sylfaen" w:hAnsi="Sylfaen" w:cs="Sylfaen"/>
          <w:sz w:val="20"/>
        </w:rPr>
        <w:t>բացակայում</w:t>
      </w:r>
      <w:r w:rsidR="00FF60C2" w:rsidRPr="006E68AD">
        <w:rPr>
          <w:rFonts w:ascii="Sylfaen" w:hAnsi="Sylfaen" w:cs="Sylfaen"/>
          <w:sz w:val="20"/>
          <w:lang w:val="af-ZA"/>
        </w:rPr>
        <w:t xml:space="preserve"> է </w:t>
      </w:r>
      <w:r w:rsidR="00FF60C2" w:rsidRPr="006E68AD">
        <w:rPr>
          <w:rFonts w:ascii="Sylfaen" w:hAnsi="Sylfaen" w:cs="Sylfaen"/>
          <w:sz w:val="20"/>
        </w:rPr>
        <w:t>գնային</w:t>
      </w:r>
      <w:r w:rsidR="00FF60C2" w:rsidRPr="006E68AD">
        <w:rPr>
          <w:rFonts w:ascii="Sylfaen" w:hAnsi="Sylfaen" w:cs="Sylfaen"/>
          <w:sz w:val="20"/>
          <w:lang w:val="af-ZA"/>
        </w:rPr>
        <w:t xml:space="preserve"> </w:t>
      </w:r>
      <w:r w:rsidR="00FF60C2" w:rsidRPr="006E68AD">
        <w:rPr>
          <w:rFonts w:ascii="Sylfaen" w:hAnsi="Sylfaen" w:cs="Sylfaen"/>
          <w:sz w:val="20"/>
        </w:rPr>
        <w:t>առաջարկը</w:t>
      </w:r>
      <w:r w:rsidR="00FF60C2" w:rsidRPr="006E68AD">
        <w:rPr>
          <w:rFonts w:ascii="Sylfaen" w:hAnsi="Sylfaen" w:cs="Sylfaen"/>
          <w:sz w:val="20"/>
          <w:lang w:val="af-ZA"/>
        </w:rPr>
        <w:t xml:space="preserve"> </w:t>
      </w:r>
      <w:r w:rsidR="00FF60C2" w:rsidRPr="006E68AD">
        <w:rPr>
          <w:rFonts w:ascii="Sylfaen" w:hAnsi="Sylfaen" w:cs="Sylfaen"/>
          <w:sz w:val="20"/>
        </w:rPr>
        <w:t>կամ</w:t>
      </w:r>
      <w:r w:rsidR="00FF60C2" w:rsidRPr="006E68AD">
        <w:rPr>
          <w:rFonts w:ascii="Sylfaen" w:hAnsi="Sylfaen" w:cs="Sylfaen"/>
          <w:sz w:val="20"/>
          <w:lang w:val="af-ZA"/>
        </w:rPr>
        <w:t xml:space="preserve"> </w:t>
      </w:r>
      <w:r w:rsidR="00FF60C2" w:rsidRPr="006E68AD">
        <w:rPr>
          <w:rFonts w:ascii="Sylfaen" w:hAnsi="Sylfaen" w:cs="Sylfaen"/>
          <w:sz w:val="20"/>
        </w:rPr>
        <w:t>գնային</w:t>
      </w:r>
      <w:r w:rsidR="00FF60C2" w:rsidRPr="006E68AD">
        <w:rPr>
          <w:rFonts w:ascii="Sylfaen" w:hAnsi="Sylfaen" w:cs="Sylfaen"/>
          <w:sz w:val="20"/>
          <w:lang w:val="af-ZA"/>
        </w:rPr>
        <w:t xml:space="preserve"> </w:t>
      </w:r>
      <w:r w:rsidR="00FF60C2" w:rsidRPr="006E68AD">
        <w:rPr>
          <w:rFonts w:ascii="Sylfaen" w:hAnsi="Sylfaen" w:cs="Sylfaen"/>
          <w:sz w:val="20"/>
        </w:rPr>
        <w:t>առաջարկը</w:t>
      </w:r>
      <w:r w:rsidR="00FF60C2" w:rsidRPr="006E68AD">
        <w:rPr>
          <w:rFonts w:ascii="Sylfaen" w:hAnsi="Sylfaen" w:cs="Sylfaen"/>
          <w:sz w:val="20"/>
          <w:lang w:val="af-ZA"/>
        </w:rPr>
        <w:t xml:space="preserve"> </w:t>
      </w:r>
      <w:r w:rsidR="00FF60C2" w:rsidRPr="006E68AD">
        <w:rPr>
          <w:rFonts w:ascii="Sylfaen" w:hAnsi="Sylfaen" w:cs="Sylfaen"/>
          <w:sz w:val="20"/>
        </w:rPr>
        <w:t>ներկայացված</w:t>
      </w:r>
      <w:r w:rsidR="00FF60C2" w:rsidRPr="006E68AD">
        <w:rPr>
          <w:rFonts w:ascii="Sylfaen" w:hAnsi="Sylfaen" w:cs="Sylfaen"/>
          <w:sz w:val="20"/>
          <w:lang w:val="af-ZA"/>
        </w:rPr>
        <w:t xml:space="preserve"> է </w:t>
      </w:r>
      <w:r w:rsidR="00FF60C2" w:rsidRPr="006E68AD">
        <w:rPr>
          <w:rFonts w:ascii="Sylfaen" w:hAnsi="Sylfaen" w:cs="Sylfaen"/>
          <w:sz w:val="20"/>
        </w:rPr>
        <w:t>հրավերի</w:t>
      </w:r>
      <w:r w:rsidR="00FF60C2" w:rsidRPr="006E68AD">
        <w:rPr>
          <w:rFonts w:ascii="Sylfaen" w:hAnsi="Sylfaen" w:cs="Sylfaen"/>
          <w:sz w:val="20"/>
          <w:lang w:val="af-ZA"/>
        </w:rPr>
        <w:t xml:space="preserve"> </w:t>
      </w:r>
      <w:r w:rsidR="00FF60C2" w:rsidRPr="006E68AD">
        <w:rPr>
          <w:rFonts w:ascii="Sylfaen" w:hAnsi="Sylfaen" w:cs="Sylfaen"/>
          <w:sz w:val="20"/>
        </w:rPr>
        <w:t>պահանջներին</w:t>
      </w:r>
      <w:r w:rsidR="00FF60C2" w:rsidRPr="006E68AD">
        <w:rPr>
          <w:rFonts w:ascii="Sylfaen" w:hAnsi="Sylfaen" w:cs="Sylfaen"/>
          <w:sz w:val="20"/>
          <w:lang w:val="af-ZA"/>
        </w:rPr>
        <w:t xml:space="preserve"> </w:t>
      </w:r>
      <w:r w:rsidR="00FF60C2" w:rsidRPr="006E68AD">
        <w:rPr>
          <w:rFonts w:ascii="Sylfaen" w:hAnsi="Sylfaen" w:cs="Sylfaen"/>
          <w:sz w:val="20"/>
        </w:rPr>
        <w:t>անհամապատասխան</w:t>
      </w:r>
      <w:r w:rsidR="00FF60C2" w:rsidRPr="006E68AD">
        <w:rPr>
          <w:rFonts w:ascii="Sylfaen" w:hAnsi="Sylfaen" w:cs="Sylfaen"/>
          <w:sz w:val="20"/>
          <w:lang w:val="af-ZA"/>
        </w:rPr>
        <w:t>:</w:t>
      </w:r>
    </w:p>
    <w:p w:rsidR="00B514E8" w:rsidRPr="006E68AD" w:rsidRDefault="00FF60C2" w:rsidP="00037DDE">
      <w:pPr>
        <w:pStyle w:val="23"/>
        <w:spacing w:line="240" w:lineRule="auto"/>
        <w:ind w:firstLine="567"/>
        <w:rPr>
          <w:rFonts w:ascii="Sylfaen" w:hAnsi="Sylfaen" w:cs="Sylfaen"/>
          <w:szCs w:val="24"/>
          <w:lang w:val="hy-AM"/>
        </w:rPr>
      </w:pPr>
      <w:r w:rsidRPr="006E68AD">
        <w:rPr>
          <w:rFonts w:ascii="Sylfaen" w:hAnsi="Sylfaen" w:cs="Sylfaen"/>
          <w:szCs w:val="24"/>
        </w:rPr>
        <w:t>7</w:t>
      </w:r>
      <w:r w:rsidR="00096865" w:rsidRPr="006E68AD">
        <w:rPr>
          <w:rFonts w:ascii="Sylfaen" w:hAnsi="Sylfaen" w:cs="Sylfaen"/>
          <w:szCs w:val="24"/>
        </w:rPr>
        <w:t>.</w:t>
      </w:r>
      <w:r w:rsidR="00887DCC" w:rsidRPr="006E68AD">
        <w:rPr>
          <w:rFonts w:ascii="Sylfaen" w:hAnsi="Sylfaen" w:cs="Sylfaen"/>
          <w:szCs w:val="24"/>
        </w:rPr>
        <w:t>3</w:t>
      </w:r>
      <w:r w:rsidR="00D7435F" w:rsidRPr="006E68AD">
        <w:rPr>
          <w:rFonts w:ascii="Sylfaen" w:hAnsi="Sylfaen" w:cs="Sylfaen"/>
          <w:szCs w:val="24"/>
        </w:rPr>
        <w:t xml:space="preserve"> </w:t>
      </w:r>
      <w:r w:rsidR="00B514E8" w:rsidRPr="006E68AD">
        <w:rPr>
          <w:rFonts w:ascii="Sylfaen" w:hAnsi="Sylfaen" w:cs="Sylfaen"/>
          <w:szCs w:val="24"/>
          <w:lang w:val="ru-RU"/>
        </w:rPr>
        <w:t>Առաջին</w:t>
      </w:r>
      <w:r w:rsidR="00B514E8" w:rsidRPr="006E68AD">
        <w:rPr>
          <w:rFonts w:ascii="Sylfaen" w:hAnsi="Sylfaen" w:cs="Sylfaen"/>
          <w:szCs w:val="24"/>
        </w:rPr>
        <w:t xml:space="preserve"> </w:t>
      </w:r>
      <w:r w:rsidR="00B514E8" w:rsidRPr="006E68AD">
        <w:rPr>
          <w:rFonts w:ascii="Sylfaen" w:hAnsi="Sylfaen" w:cs="Sylfaen"/>
          <w:szCs w:val="24"/>
          <w:lang w:val="ru-RU"/>
        </w:rPr>
        <w:t>տեղը</w:t>
      </w:r>
      <w:r w:rsidR="00B514E8" w:rsidRPr="006E68AD">
        <w:rPr>
          <w:rFonts w:ascii="Sylfaen" w:hAnsi="Sylfaen" w:cs="Sylfaen"/>
          <w:szCs w:val="24"/>
        </w:rPr>
        <w:t xml:space="preserve"> </w:t>
      </w:r>
      <w:r w:rsidR="00B514E8" w:rsidRPr="006E68AD">
        <w:rPr>
          <w:rFonts w:ascii="Sylfaen" w:hAnsi="Sylfaen" w:cs="Sylfaen"/>
          <w:szCs w:val="24"/>
          <w:lang w:val="ru-RU"/>
        </w:rPr>
        <w:t>զբաղեցրած</w:t>
      </w:r>
      <w:r w:rsidR="00B514E8" w:rsidRPr="006E68AD">
        <w:rPr>
          <w:rFonts w:ascii="Sylfaen" w:hAnsi="Sylfaen" w:cs="Sylfaen"/>
          <w:szCs w:val="24"/>
        </w:rPr>
        <w:t xml:space="preserve"> </w:t>
      </w:r>
      <w:r w:rsidR="00B514E8" w:rsidRPr="006E68AD">
        <w:rPr>
          <w:rFonts w:ascii="Sylfaen" w:hAnsi="Sylfaen" w:cs="Sylfaen"/>
          <w:szCs w:val="24"/>
          <w:lang w:val="ru-RU"/>
        </w:rPr>
        <w:t>մասնակիցը</w:t>
      </w:r>
      <w:r w:rsidR="00B514E8" w:rsidRPr="006E68AD">
        <w:rPr>
          <w:rFonts w:ascii="Sylfaen" w:hAnsi="Sylfaen" w:cs="Sylfaen"/>
          <w:szCs w:val="24"/>
        </w:rPr>
        <w:t xml:space="preserve"> </w:t>
      </w:r>
      <w:r w:rsidR="00B514E8" w:rsidRPr="006E68AD">
        <w:rPr>
          <w:rFonts w:ascii="Sylfaen" w:hAnsi="Sylfaen" w:cs="Sylfaen"/>
          <w:szCs w:val="24"/>
          <w:lang w:val="ru-RU"/>
        </w:rPr>
        <w:t>որոշվում</w:t>
      </w:r>
      <w:r w:rsidR="00B514E8" w:rsidRPr="006E68AD">
        <w:rPr>
          <w:rFonts w:ascii="Sylfaen" w:hAnsi="Sylfaen" w:cs="Sylfaen"/>
          <w:szCs w:val="24"/>
        </w:rPr>
        <w:t xml:space="preserve"> </w:t>
      </w:r>
      <w:r w:rsidR="00B514E8" w:rsidRPr="006E68AD">
        <w:rPr>
          <w:rFonts w:ascii="Sylfaen" w:hAnsi="Sylfaen" w:cs="Sylfaen"/>
          <w:szCs w:val="24"/>
          <w:lang w:val="ru-RU"/>
        </w:rPr>
        <w:t>է</w:t>
      </w:r>
      <w:r w:rsidR="00B514E8" w:rsidRPr="006E68AD">
        <w:rPr>
          <w:rFonts w:ascii="Sylfaen" w:hAnsi="Sylfaen" w:cs="Sylfaen"/>
          <w:szCs w:val="24"/>
        </w:rPr>
        <w:t xml:space="preserve">` </w:t>
      </w:r>
      <w:r w:rsidR="00B514E8" w:rsidRPr="006E68AD">
        <w:rPr>
          <w:rFonts w:ascii="Sylfaen" w:hAnsi="Sylfaen" w:cs="Sylfaen"/>
          <w:szCs w:val="24"/>
          <w:lang w:val="ru-RU"/>
        </w:rPr>
        <w:t>բավարար</w:t>
      </w:r>
      <w:r w:rsidR="00B514E8" w:rsidRPr="006E68AD">
        <w:rPr>
          <w:rFonts w:ascii="Sylfaen" w:hAnsi="Sylfaen" w:cs="Sylfaen"/>
          <w:szCs w:val="24"/>
        </w:rPr>
        <w:t xml:space="preserve"> </w:t>
      </w:r>
      <w:r w:rsidR="00B514E8" w:rsidRPr="006E68AD">
        <w:rPr>
          <w:rFonts w:ascii="Sylfaen" w:hAnsi="Sylfaen" w:cs="Sylfaen"/>
          <w:szCs w:val="24"/>
          <w:lang w:val="ru-RU"/>
        </w:rPr>
        <w:t>գնահատված</w:t>
      </w:r>
      <w:r w:rsidR="00B514E8" w:rsidRPr="006E68AD">
        <w:rPr>
          <w:rFonts w:ascii="Sylfaen" w:hAnsi="Sylfaen" w:cs="Sylfaen"/>
          <w:szCs w:val="24"/>
        </w:rPr>
        <w:t xml:space="preserve"> </w:t>
      </w:r>
      <w:r w:rsidR="00B514E8" w:rsidRPr="006E68AD">
        <w:rPr>
          <w:rFonts w:ascii="Sylfaen" w:hAnsi="Sylfaen" w:cs="Sylfaen"/>
          <w:szCs w:val="24"/>
          <w:lang w:val="ru-RU"/>
        </w:rPr>
        <w:t>հայտեր</w:t>
      </w:r>
      <w:r w:rsidR="00B514E8" w:rsidRPr="006E68AD">
        <w:rPr>
          <w:rFonts w:ascii="Sylfaen" w:hAnsi="Sylfaen" w:cs="Sylfaen"/>
          <w:szCs w:val="24"/>
        </w:rPr>
        <w:t xml:space="preserve"> </w:t>
      </w:r>
      <w:r w:rsidR="00B514E8" w:rsidRPr="006E68AD">
        <w:rPr>
          <w:rFonts w:ascii="Sylfaen" w:hAnsi="Sylfaen" w:cs="Sylfaen"/>
          <w:szCs w:val="24"/>
          <w:lang w:val="ru-RU"/>
        </w:rPr>
        <w:t>ներկայացրած</w:t>
      </w:r>
      <w:r w:rsidR="00B514E8" w:rsidRPr="006E68AD">
        <w:rPr>
          <w:rFonts w:ascii="Sylfaen" w:hAnsi="Sylfaen" w:cs="Sylfaen"/>
          <w:szCs w:val="24"/>
        </w:rPr>
        <w:t xml:space="preserve"> </w:t>
      </w:r>
      <w:r w:rsidR="00B514E8" w:rsidRPr="006E68AD">
        <w:rPr>
          <w:rFonts w:ascii="Sylfaen" w:hAnsi="Sylfaen" w:cs="Sylfaen"/>
          <w:szCs w:val="24"/>
          <w:lang w:val="ru-RU"/>
        </w:rPr>
        <w:t>մասնակիցների</w:t>
      </w:r>
      <w:r w:rsidR="00B514E8" w:rsidRPr="006E68AD">
        <w:rPr>
          <w:rFonts w:ascii="Sylfaen" w:hAnsi="Sylfaen" w:cs="Sylfaen"/>
          <w:szCs w:val="24"/>
        </w:rPr>
        <w:t xml:space="preserve"> </w:t>
      </w:r>
      <w:r w:rsidR="00B514E8" w:rsidRPr="006E68AD">
        <w:rPr>
          <w:rFonts w:ascii="Sylfaen" w:hAnsi="Sylfaen" w:cs="Sylfaen"/>
          <w:szCs w:val="24"/>
          <w:lang w:val="ru-RU"/>
        </w:rPr>
        <w:t>թվից</w:t>
      </w:r>
      <w:r w:rsidR="00B514E8" w:rsidRPr="006E68AD">
        <w:rPr>
          <w:rFonts w:ascii="Sylfaen" w:hAnsi="Sylfaen" w:cs="Sylfaen"/>
          <w:szCs w:val="24"/>
        </w:rPr>
        <w:t xml:space="preserve">` </w:t>
      </w:r>
      <w:r w:rsidR="00B514E8" w:rsidRPr="006E68AD">
        <w:rPr>
          <w:rFonts w:ascii="Sylfaen" w:hAnsi="Sylfaen" w:cs="Sylfaen"/>
          <w:szCs w:val="24"/>
          <w:lang w:val="ru-RU"/>
        </w:rPr>
        <w:t>նվազագույն</w:t>
      </w:r>
      <w:r w:rsidR="00B514E8" w:rsidRPr="006E68AD">
        <w:rPr>
          <w:rFonts w:ascii="Sylfaen" w:hAnsi="Sylfaen" w:cs="Sylfaen"/>
          <w:szCs w:val="24"/>
        </w:rPr>
        <w:t xml:space="preserve"> </w:t>
      </w:r>
      <w:r w:rsidR="00B514E8" w:rsidRPr="006E68AD">
        <w:rPr>
          <w:rFonts w:ascii="Sylfaen" w:hAnsi="Sylfaen" w:cs="Sylfaen"/>
          <w:szCs w:val="24"/>
          <w:lang w:val="ru-RU"/>
        </w:rPr>
        <w:t>գնային</w:t>
      </w:r>
      <w:r w:rsidR="00B514E8" w:rsidRPr="006E68AD">
        <w:rPr>
          <w:rFonts w:ascii="Sylfaen" w:hAnsi="Sylfaen" w:cs="Sylfaen"/>
          <w:szCs w:val="24"/>
        </w:rPr>
        <w:t xml:space="preserve"> </w:t>
      </w:r>
      <w:r w:rsidR="00B514E8" w:rsidRPr="006E68AD">
        <w:rPr>
          <w:rFonts w:ascii="Sylfaen" w:hAnsi="Sylfaen" w:cs="Sylfaen"/>
          <w:szCs w:val="24"/>
          <w:lang w:val="ru-RU"/>
        </w:rPr>
        <w:t>առաջարկ</w:t>
      </w:r>
      <w:r w:rsidR="00B514E8" w:rsidRPr="006E68AD">
        <w:rPr>
          <w:rFonts w:ascii="Sylfaen" w:hAnsi="Sylfaen" w:cs="Sylfaen"/>
          <w:szCs w:val="24"/>
        </w:rPr>
        <w:t xml:space="preserve"> </w:t>
      </w:r>
      <w:r w:rsidR="00B514E8" w:rsidRPr="006E68AD">
        <w:rPr>
          <w:rFonts w:ascii="Sylfaen" w:hAnsi="Sylfaen" w:cs="Sylfaen"/>
          <w:szCs w:val="24"/>
          <w:lang w:val="ru-RU"/>
        </w:rPr>
        <w:t>ներկայացրած</w:t>
      </w:r>
      <w:r w:rsidR="00B514E8" w:rsidRPr="006E68AD">
        <w:rPr>
          <w:rFonts w:ascii="Sylfaen" w:hAnsi="Sylfaen" w:cs="Sylfaen"/>
          <w:szCs w:val="24"/>
        </w:rPr>
        <w:t xml:space="preserve"> </w:t>
      </w:r>
      <w:r w:rsidR="00153C87" w:rsidRPr="006E68AD">
        <w:rPr>
          <w:rFonts w:ascii="Sylfaen" w:hAnsi="Sylfaen" w:cs="Sylfaen"/>
          <w:szCs w:val="24"/>
          <w:lang w:val="en-US"/>
        </w:rPr>
        <w:t>մ</w:t>
      </w:r>
      <w:r w:rsidR="00153C87" w:rsidRPr="006E68AD">
        <w:rPr>
          <w:rFonts w:ascii="Sylfaen" w:hAnsi="Sylfaen" w:cs="Sylfaen"/>
          <w:szCs w:val="24"/>
          <w:lang w:val="ru-RU"/>
        </w:rPr>
        <w:t>ասնակցին</w:t>
      </w:r>
      <w:r w:rsidR="00153C87" w:rsidRPr="006E68AD">
        <w:rPr>
          <w:rFonts w:ascii="Sylfaen" w:hAnsi="Sylfaen" w:cs="Sylfaen"/>
          <w:szCs w:val="24"/>
        </w:rPr>
        <w:t xml:space="preserve"> </w:t>
      </w:r>
      <w:r w:rsidR="00B514E8" w:rsidRPr="006E68AD">
        <w:rPr>
          <w:rFonts w:ascii="Sylfaen" w:hAnsi="Sylfaen" w:cs="Sylfaen"/>
          <w:szCs w:val="24"/>
          <w:lang w:val="ru-RU"/>
        </w:rPr>
        <w:t>նախապատվություն</w:t>
      </w:r>
      <w:r w:rsidR="00B514E8" w:rsidRPr="006E68AD">
        <w:rPr>
          <w:rFonts w:ascii="Sylfaen" w:hAnsi="Sylfaen" w:cs="Sylfaen"/>
          <w:szCs w:val="24"/>
        </w:rPr>
        <w:t xml:space="preserve"> </w:t>
      </w:r>
      <w:r w:rsidR="00B514E8" w:rsidRPr="006E68AD">
        <w:rPr>
          <w:rFonts w:ascii="Sylfaen" w:hAnsi="Sylfaen" w:cs="Sylfaen"/>
          <w:szCs w:val="24"/>
          <w:lang w:val="ru-RU"/>
        </w:rPr>
        <w:t>տալու</w:t>
      </w:r>
      <w:r w:rsidR="00B514E8" w:rsidRPr="006E68AD">
        <w:rPr>
          <w:rFonts w:ascii="Sylfaen" w:hAnsi="Sylfaen" w:cs="Sylfaen"/>
          <w:szCs w:val="24"/>
        </w:rPr>
        <w:t xml:space="preserve"> </w:t>
      </w:r>
      <w:r w:rsidR="00B514E8" w:rsidRPr="006E68AD">
        <w:rPr>
          <w:rFonts w:ascii="Sylfaen" w:hAnsi="Sylfaen" w:cs="Sylfaen"/>
          <w:szCs w:val="24"/>
          <w:lang w:val="ru-RU"/>
        </w:rPr>
        <w:t>սկզբունքով։</w:t>
      </w:r>
      <w:r w:rsidR="00B514E8" w:rsidRPr="006E68AD">
        <w:rPr>
          <w:rFonts w:ascii="Sylfaen" w:hAnsi="Sylfaen" w:cs="Sylfaen"/>
          <w:szCs w:val="24"/>
        </w:rPr>
        <w:t xml:space="preserve"> </w:t>
      </w:r>
      <w:r w:rsidR="00B514E8" w:rsidRPr="006E68AD">
        <w:rPr>
          <w:rFonts w:ascii="Sylfaen" w:hAnsi="Sylfaen" w:cs="Sylfaen"/>
          <w:szCs w:val="24"/>
          <w:lang w:val="ru-RU"/>
        </w:rPr>
        <w:t>Ընդ</w:t>
      </w:r>
      <w:r w:rsidR="00B514E8" w:rsidRPr="006E68AD">
        <w:rPr>
          <w:rFonts w:ascii="Sylfaen" w:hAnsi="Sylfaen" w:cs="Sylfaen"/>
          <w:szCs w:val="24"/>
        </w:rPr>
        <w:t xml:space="preserve"> </w:t>
      </w:r>
      <w:r w:rsidR="00B514E8" w:rsidRPr="006E68AD">
        <w:rPr>
          <w:rFonts w:ascii="Sylfaen" w:hAnsi="Sylfaen" w:cs="Sylfaen"/>
          <w:szCs w:val="24"/>
          <w:lang w:val="ru-RU"/>
        </w:rPr>
        <w:t>որում</w:t>
      </w:r>
      <w:r w:rsidR="00B514E8" w:rsidRPr="006E68AD">
        <w:rPr>
          <w:rFonts w:ascii="Sylfaen" w:hAnsi="Sylfaen" w:cs="Sylfaen"/>
          <w:szCs w:val="24"/>
        </w:rPr>
        <w:t xml:space="preserve">, </w:t>
      </w:r>
      <w:r w:rsidR="00B514E8" w:rsidRPr="006E68AD">
        <w:rPr>
          <w:rFonts w:ascii="Sylfaen" w:hAnsi="Sylfaen" w:cs="Sylfaen"/>
          <w:szCs w:val="24"/>
          <w:lang w:val="ru-RU"/>
        </w:rPr>
        <w:t>հանձնաժողովի</w:t>
      </w:r>
      <w:r w:rsidR="00B514E8" w:rsidRPr="006E68AD">
        <w:rPr>
          <w:rFonts w:ascii="Sylfaen" w:hAnsi="Sylfaen" w:cs="Sylfaen"/>
          <w:szCs w:val="24"/>
        </w:rPr>
        <w:t xml:space="preserve"> </w:t>
      </w:r>
      <w:r w:rsidR="00B514E8" w:rsidRPr="006E68AD">
        <w:rPr>
          <w:rFonts w:ascii="Sylfaen" w:hAnsi="Sylfaen" w:cs="Sylfaen"/>
          <w:szCs w:val="24"/>
          <w:lang w:val="ru-RU"/>
        </w:rPr>
        <w:t>կողմից</w:t>
      </w:r>
      <w:r w:rsidR="00B514E8" w:rsidRPr="006E68AD">
        <w:rPr>
          <w:rFonts w:ascii="Sylfaen" w:hAnsi="Sylfaen" w:cs="Sylfaen"/>
          <w:szCs w:val="24"/>
        </w:rPr>
        <w:t xml:space="preserve"> </w:t>
      </w:r>
      <w:r w:rsidR="00B514E8" w:rsidRPr="006E68AD">
        <w:rPr>
          <w:rFonts w:ascii="Sylfaen" w:hAnsi="Sylfaen" w:cs="Sylfaen"/>
          <w:szCs w:val="24"/>
          <w:lang w:val="en-US"/>
        </w:rPr>
        <w:t>առաջին</w:t>
      </w:r>
      <w:r w:rsidR="00B514E8" w:rsidRPr="006E68AD">
        <w:rPr>
          <w:rFonts w:ascii="Sylfaen" w:hAnsi="Sylfaen" w:cs="Sylfaen"/>
          <w:szCs w:val="24"/>
        </w:rPr>
        <w:t xml:space="preserve"> </w:t>
      </w:r>
      <w:r w:rsidR="00B514E8" w:rsidRPr="006E68AD">
        <w:rPr>
          <w:rFonts w:ascii="Sylfaen" w:hAnsi="Sylfaen" w:cs="Sylfaen"/>
          <w:szCs w:val="24"/>
          <w:lang w:val="en-US"/>
        </w:rPr>
        <w:t>և</w:t>
      </w:r>
      <w:r w:rsidR="00B514E8" w:rsidRPr="006E68AD">
        <w:rPr>
          <w:rFonts w:ascii="Sylfaen" w:hAnsi="Sylfaen" w:cs="Sylfaen"/>
          <w:szCs w:val="24"/>
        </w:rPr>
        <w:t xml:space="preserve"> </w:t>
      </w:r>
      <w:r w:rsidR="00B514E8" w:rsidRPr="006E68AD">
        <w:rPr>
          <w:rFonts w:ascii="Sylfaen" w:hAnsi="Sylfaen" w:cs="Sylfaen"/>
          <w:szCs w:val="24"/>
          <w:lang w:val="en-US"/>
        </w:rPr>
        <w:t>հաջորդաբար</w:t>
      </w:r>
      <w:r w:rsidR="00B514E8" w:rsidRPr="006E68AD">
        <w:rPr>
          <w:rFonts w:ascii="Sylfaen" w:hAnsi="Sylfaen" w:cs="Sylfaen"/>
          <w:szCs w:val="24"/>
        </w:rPr>
        <w:t xml:space="preserve"> </w:t>
      </w:r>
      <w:r w:rsidR="00B514E8" w:rsidRPr="006E68AD">
        <w:rPr>
          <w:rFonts w:ascii="Sylfaen" w:hAnsi="Sylfaen" w:cs="Sylfaen"/>
          <w:szCs w:val="24"/>
          <w:lang w:val="en-US"/>
        </w:rPr>
        <w:t>տեղեր</w:t>
      </w:r>
      <w:r w:rsidR="00B514E8" w:rsidRPr="006E68AD">
        <w:rPr>
          <w:rFonts w:ascii="Sylfaen" w:hAnsi="Sylfaen" w:cs="Sylfaen"/>
          <w:szCs w:val="24"/>
        </w:rPr>
        <w:t xml:space="preserve"> </w:t>
      </w:r>
      <w:r w:rsidR="00B514E8" w:rsidRPr="006E68AD">
        <w:rPr>
          <w:rFonts w:ascii="Sylfaen" w:hAnsi="Sylfaen" w:cs="Sylfaen"/>
          <w:szCs w:val="24"/>
          <w:lang w:val="ru-RU"/>
        </w:rPr>
        <w:t>զբաղեցրած</w:t>
      </w:r>
      <w:r w:rsidR="00B514E8" w:rsidRPr="006E68AD">
        <w:rPr>
          <w:rFonts w:ascii="Sylfaen" w:hAnsi="Sylfaen" w:cs="Sylfaen"/>
          <w:szCs w:val="24"/>
        </w:rPr>
        <w:t xml:space="preserve"> </w:t>
      </w:r>
      <w:r w:rsidR="00B514E8" w:rsidRPr="006E68AD">
        <w:rPr>
          <w:rFonts w:ascii="Sylfaen" w:hAnsi="Sylfaen" w:cs="Sylfaen"/>
          <w:szCs w:val="24"/>
          <w:lang w:val="ru-RU"/>
        </w:rPr>
        <w:t>մասնակիցներին</w:t>
      </w:r>
      <w:r w:rsidR="00B514E8" w:rsidRPr="006E68AD">
        <w:rPr>
          <w:rFonts w:ascii="Sylfaen" w:hAnsi="Sylfaen" w:cs="Sylfaen"/>
          <w:szCs w:val="24"/>
        </w:rPr>
        <w:t xml:space="preserve"> </w:t>
      </w:r>
      <w:r w:rsidR="00B514E8" w:rsidRPr="006E68AD">
        <w:rPr>
          <w:rFonts w:ascii="Sylfaen" w:hAnsi="Sylfaen" w:cs="Sylfaen"/>
          <w:szCs w:val="24"/>
          <w:lang w:val="ru-RU"/>
        </w:rPr>
        <w:t>որոշելիս</w:t>
      </w:r>
      <w:r w:rsidR="00B514E8" w:rsidRPr="006E68AD">
        <w:rPr>
          <w:rFonts w:ascii="Sylfaen" w:hAnsi="Sylfaen" w:cs="Sylfaen"/>
          <w:szCs w:val="24"/>
        </w:rPr>
        <w:t xml:space="preserve"> </w:t>
      </w:r>
      <w:r w:rsidR="00B514E8" w:rsidRPr="006E68AD">
        <w:rPr>
          <w:rFonts w:ascii="Sylfaen" w:hAnsi="Sylfaen" w:cs="Sylfaen"/>
          <w:szCs w:val="24"/>
          <w:lang w:val="ru-RU"/>
        </w:rPr>
        <w:t>գնային</w:t>
      </w:r>
      <w:r w:rsidR="00B514E8" w:rsidRPr="006E68AD">
        <w:rPr>
          <w:rFonts w:ascii="Sylfaen" w:hAnsi="Sylfaen" w:cs="Sylfaen"/>
          <w:szCs w:val="24"/>
        </w:rPr>
        <w:t xml:space="preserve"> </w:t>
      </w:r>
      <w:r w:rsidR="00B514E8" w:rsidRPr="006E68AD">
        <w:rPr>
          <w:rFonts w:ascii="Sylfaen" w:hAnsi="Sylfaen" w:cs="Sylfaen"/>
          <w:szCs w:val="24"/>
          <w:lang w:val="ru-RU"/>
        </w:rPr>
        <w:t>առաջարկների</w:t>
      </w:r>
      <w:r w:rsidR="00B514E8" w:rsidRPr="006E68AD">
        <w:rPr>
          <w:rFonts w:ascii="Sylfaen" w:hAnsi="Sylfaen" w:cs="Sylfaen"/>
          <w:szCs w:val="24"/>
        </w:rPr>
        <w:t xml:space="preserve"> գնահատումը և </w:t>
      </w:r>
      <w:r w:rsidR="00B514E8" w:rsidRPr="006E68AD">
        <w:rPr>
          <w:rFonts w:ascii="Sylfaen" w:hAnsi="Sylfaen" w:cs="Sylfaen"/>
          <w:szCs w:val="24"/>
          <w:lang w:val="ru-RU"/>
        </w:rPr>
        <w:t>համեմատումն</w:t>
      </w:r>
      <w:r w:rsidR="00B514E8" w:rsidRPr="006E68AD">
        <w:rPr>
          <w:rFonts w:ascii="Sylfaen" w:hAnsi="Sylfaen" w:cs="Sylfaen"/>
          <w:szCs w:val="24"/>
        </w:rPr>
        <w:t xml:space="preserve"> </w:t>
      </w:r>
      <w:r w:rsidR="00B514E8" w:rsidRPr="006E68AD">
        <w:rPr>
          <w:rFonts w:ascii="Sylfaen" w:hAnsi="Sylfaen" w:cs="Sylfaen"/>
          <w:szCs w:val="24"/>
          <w:lang w:val="ru-RU"/>
        </w:rPr>
        <w:t>իրականացվում</w:t>
      </w:r>
      <w:r w:rsidR="00B514E8" w:rsidRPr="006E68AD">
        <w:rPr>
          <w:rFonts w:ascii="Sylfaen" w:hAnsi="Sylfaen" w:cs="Sylfaen"/>
          <w:szCs w:val="24"/>
        </w:rPr>
        <w:t xml:space="preserve"> </w:t>
      </w:r>
      <w:r w:rsidR="00B514E8" w:rsidRPr="006E68AD">
        <w:rPr>
          <w:rFonts w:ascii="Sylfaen" w:hAnsi="Sylfaen" w:cs="Sylfaen"/>
          <w:szCs w:val="24"/>
          <w:lang w:val="ru-RU"/>
        </w:rPr>
        <w:t>է</w:t>
      </w:r>
      <w:r w:rsidR="00B514E8" w:rsidRPr="006E68AD">
        <w:rPr>
          <w:rFonts w:ascii="Sylfaen" w:hAnsi="Sylfaen" w:cs="Sylfaen"/>
          <w:szCs w:val="24"/>
        </w:rPr>
        <w:t xml:space="preserve"> </w:t>
      </w:r>
      <w:r w:rsidR="00B514E8" w:rsidRPr="006E68AD">
        <w:rPr>
          <w:rFonts w:ascii="Sylfaen" w:hAnsi="Sylfaen" w:cs="Sylfaen"/>
          <w:szCs w:val="24"/>
          <w:lang w:val="ru-RU"/>
        </w:rPr>
        <w:t>առանց</w:t>
      </w:r>
      <w:r w:rsidR="00B514E8" w:rsidRPr="006E68AD">
        <w:rPr>
          <w:rFonts w:ascii="Sylfaen" w:hAnsi="Sylfaen" w:cs="Sylfaen"/>
          <w:szCs w:val="24"/>
        </w:rPr>
        <w:t xml:space="preserve"> </w:t>
      </w:r>
      <w:r w:rsidR="00B514E8" w:rsidRPr="006E68AD">
        <w:rPr>
          <w:rFonts w:ascii="Sylfaen" w:hAnsi="Sylfaen" w:cs="Sylfaen"/>
          <w:szCs w:val="24"/>
          <w:lang w:val="ru-RU"/>
        </w:rPr>
        <w:t>սույն</w:t>
      </w:r>
      <w:r w:rsidR="00B514E8" w:rsidRPr="006E68AD">
        <w:rPr>
          <w:rFonts w:ascii="Sylfaen" w:hAnsi="Sylfaen" w:cs="Sylfaen"/>
          <w:szCs w:val="24"/>
        </w:rPr>
        <w:t xml:space="preserve"> </w:t>
      </w:r>
      <w:r w:rsidR="00B514E8" w:rsidRPr="006E68AD">
        <w:rPr>
          <w:rFonts w:ascii="Sylfaen" w:hAnsi="Sylfaen" w:cs="Sylfaen"/>
          <w:szCs w:val="24"/>
          <w:lang w:val="ru-RU"/>
        </w:rPr>
        <w:t>հրավերի</w:t>
      </w:r>
      <w:r w:rsidR="00B514E8" w:rsidRPr="006E68AD">
        <w:rPr>
          <w:rFonts w:ascii="Sylfaen" w:hAnsi="Sylfaen" w:cs="Sylfaen"/>
          <w:szCs w:val="24"/>
        </w:rPr>
        <w:t xml:space="preserve"> </w:t>
      </w:r>
      <w:r w:rsidR="00AE4008" w:rsidRPr="006E68AD">
        <w:rPr>
          <w:rFonts w:ascii="Sylfaen" w:hAnsi="Sylfaen" w:cs="Sylfaen"/>
          <w:szCs w:val="24"/>
        </w:rPr>
        <w:t>1-ին</w:t>
      </w:r>
      <w:r w:rsidR="00B514E8" w:rsidRPr="006E68AD">
        <w:rPr>
          <w:rFonts w:ascii="Sylfaen" w:hAnsi="Sylfaen" w:cs="Sylfaen"/>
          <w:szCs w:val="24"/>
        </w:rPr>
        <w:t xml:space="preserve"> </w:t>
      </w:r>
      <w:r w:rsidR="00B514E8" w:rsidRPr="006E68AD">
        <w:rPr>
          <w:rFonts w:ascii="Sylfaen" w:hAnsi="Sylfaen" w:cs="Sylfaen"/>
          <w:szCs w:val="24"/>
          <w:lang w:val="ru-RU"/>
        </w:rPr>
        <w:t>մասի</w:t>
      </w:r>
      <w:r w:rsidR="00B514E8" w:rsidRPr="006E68AD">
        <w:rPr>
          <w:rFonts w:ascii="Sylfaen" w:hAnsi="Sylfaen" w:cs="Sylfaen"/>
          <w:szCs w:val="24"/>
        </w:rPr>
        <w:t xml:space="preserve"> </w:t>
      </w:r>
      <w:r w:rsidR="00AE4008" w:rsidRPr="006E68AD">
        <w:rPr>
          <w:rFonts w:ascii="Sylfaen" w:hAnsi="Sylfaen" w:cs="Sylfaen"/>
          <w:szCs w:val="24"/>
        </w:rPr>
        <w:t>5</w:t>
      </w:r>
      <w:r w:rsidR="00B514E8" w:rsidRPr="006E68AD">
        <w:rPr>
          <w:rFonts w:ascii="Sylfaen" w:hAnsi="Sylfaen" w:cs="Sylfaen"/>
          <w:szCs w:val="24"/>
        </w:rPr>
        <w:t>.2</w:t>
      </w:r>
      <w:r w:rsidR="00F20DA5" w:rsidRPr="006E68AD">
        <w:rPr>
          <w:rFonts w:ascii="Sylfaen" w:hAnsi="Sylfaen" w:cs="Sylfaen"/>
          <w:szCs w:val="24"/>
        </w:rPr>
        <w:t>-րդ</w:t>
      </w:r>
      <w:r w:rsidR="00B514E8" w:rsidRPr="006E68AD">
        <w:rPr>
          <w:rFonts w:ascii="Sylfaen" w:hAnsi="Sylfaen" w:cs="Sylfaen"/>
          <w:szCs w:val="24"/>
        </w:rPr>
        <w:t xml:space="preserve"> </w:t>
      </w:r>
      <w:r w:rsidR="00B514E8" w:rsidRPr="006E68AD">
        <w:rPr>
          <w:rFonts w:ascii="Sylfaen" w:hAnsi="Sylfaen" w:cs="Sylfaen"/>
          <w:szCs w:val="24"/>
          <w:lang w:val="ru-RU"/>
        </w:rPr>
        <w:t>կետում</w:t>
      </w:r>
      <w:r w:rsidR="00B514E8" w:rsidRPr="006E68AD">
        <w:rPr>
          <w:rFonts w:ascii="Sylfaen" w:hAnsi="Sylfaen" w:cs="Sylfaen"/>
          <w:szCs w:val="24"/>
        </w:rPr>
        <w:t xml:space="preserve"> </w:t>
      </w:r>
      <w:r w:rsidR="00B514E8" w:rsidRPr="006E68AD">
        <w:rPr>
          <w:rFonts w:ascii="Sylfaen" w:hAnsi="Sylfaen" w:cs="Sylfaen"/>
          <w:szCs w:val="24"/>
          <w:lang w:val="ru-RU"/>
        </w:rPr>
        <w:t>նշված</w:t>
      </w:r>
      <w:r w:rsidR="00B514E8" w:rsidRPr="006E68AD">
        <w:rPr>
          <w:rFonts w:ascii="Sylfaen" w:hAnsi="Sylfaen" w:cs="Sylfaen"/>
          <w:szCs w:val="24"/>
        </w:rPr>
        <w:t xml:space="preserve"> </w:t>
      </w:r>
      <w:r w:rsidR="00B514E8" w:rsidRPr="006E68AD">
        <w:rPr>
          <w:rFonts w:ascii="Sylfaen" w:hAnsi="Sylfaen" w:cs="Sylfaen"/>
          <w:szCs w:val="24"/>
          <w:lang w:val="ru-RU"/>
        </w:rPr>
        <w:t>հարկի</w:t>
      </w:r>
      <w:r w:rsidR="00B514E8" w:rsidRPr="006E68AD">
        <w:rPr>
          <w:rFonts w:ascii="Sylfaen" w:hAnsi="Sylfaen" w:cs="Sylfaen"/>
          <w:szCs w:val="24"/>
        </w:rPr>
        <w:t xml:space="preserve"> </w:t>
      </w:r>
      <w:r w:rsidR="00B514E8" w:rsidRPr="006E68AD">
        <w:rPr>
          <w:rFonts w:ascii="Sylfaen" w:hAnsi="Sylfaen" w:cs="Sylfaen"/>
          <w:szCs w:val="24"/>
          <w:lang w:val="ru-RU"/>
        </w:rPr>
        <w:t>գումարի</w:t>
      </w:r>
      <w:r w:rsidR="00B514E8" w:rsidRPr="006E68AD">
        <w:rPr>
          <w:rFonts w:ascii="Sylfaen" w:hAnsi="Sylfaen" w:cs="Sylfaen"/>
          <w:szCs w:val="24"/>
        </w:rPr>
        <w:t xml:space="preserve"> </w:t>
      </w:r>
      <w:r w:rsidR="00B514E8" w:rsidRPr="006E68AD">
        <w:rPr>
          <w:rFonts w:ascii="Sylfaen" w:hAnsi="Sylfaen" w:cs="Sylfaen"/>
          <w:szCs w:val="24"/>
          <w:lang w:val="ru-RU"/>
        </w:rPr>
        <w:t>հաշվարկման</w:t>
      </w:r>
      <w:r w:rsidR="00770C17" w:rsidRPr="006E68AD">
        <w:rPr>
          <w:rFonts w:ascii="Sylfaen" w:hAnsi="Sylfaen" w:cs="Sylfaen"/>
          <w:szCs w:val="24"/>
        </w:rPr>
        <w:t>:</w:t>
      </w:r>
    </w:p>
    <w:p w:rsidR="00096865" w:rsidRPr="006E68AD" w:rsidRDefault="00FF60C2" w:rsidP="00037DDE">
      <w:pPr>
        <w:pStyle w:val="a3"/>
        <w:spacing w:line="240" w:lineRule="auto"/>
        <w:ind w:firstLine="567"/>
        <w:rPr>
          <w:rFonts w:ascii="Sylfaen" w:hAnsi="Sylfaen" w:cs="Sylfaen"/>
          <w:i w:val="0"/>
          <w:szCs w:val="24"/>
          <w:lang w:val="af-ZA"/>
        </w:rPr>
      </w:pPr>
      <w:r w:rsidRPr="006E68AD">
        <w:rPr>
          <w:rFonts w:ascii="Sylfaen" w:hAnsi="Sylfaen" w:cs="Sylfaen"/>
          <w:i w:val="0"/>
          <w:szCs w:val="24"/>
          <w:lang w:val="af-ZA"/>
        </w:rPr>
        <w:t>7</w:t>
      </w:r>
      <w:r w:rsidR="00096865" w:rsidRPr="006E68AD">
        <w:rPr>
          <w:rFonts w:ascii="Sylfaen" w:hAnsi="Sylfaen" w:cs="Sylfaen"/>
          <w:i w:val="0"/>
          <w:szCs w:val="24"/>
          <w:lang w:val="af-ZA"/>
        </w:rPr>
        <w:t>.</w:t>
      </w:r>
      <w:r w:rsidR="00887DCC" w:rsidRPr="006E68AD">
        <w:rPr>
          <w:rFonts w:ascii="Sylfaen" w:hAnsi="Sylfaen" w:cs="Sylfaen"/>
          <w:i w:val="0"/>
          <w:szCs w:val="24"/>
          <w:lang w:val="af-ZA"/>
        </w:rPr>
        <w:t>4</w:t>
      </w:r>
      <w:r w:rsidR="00D7435F" w:rsidRPr="006E68AD">
        <w:rPr>
          <w:rFonts w:ascii="Sylfaen" w:hAnsi="Sylfaen" w:cs="Sylfaen"/>
          <w:i w:val="0"/>
          <w:szCs w:val="24"/>
          <w:lang w:val="af-ZA"/>
        </w:rPr>
        <w:t xml:space="preserve"> </w:t>
      </w:r>
      <w:r w:rsidR="00096865" w:rsidRPr="006E68AD">
        <w:rPr>
          <w:rFonts w:ascii="Sylfaen" w:hAnsi="Sylfaen" w:cs="Sylfaen"/>
          <w:i w:val="0"/>
          <w:szCs w:val="24"/>
          <w:lang w:val="hy-AM"/>
        </w:rPr>
        <w:t>Եթե</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hy-AM"/>
        </w:rPr>
        <w:t>հայտում</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hy-AM"/>
        </w:rPr>
        <w:t>անհամապատասխանություն</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hy-AM"/>
        </w:rPr>
        <w:t>է</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hy-AM"/>
        </w:rPr>
        <w:t>տեղ</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hy-AM"/>
        </w:rPr>
        <w:t>գտել</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hy-AM"/>
        </w:rPr>
        <w:t>տառերով</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hy-AM"/>
        </w:rPr>
        <w:t>և</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hy-AM"/>
        </w:rPr>
        <w:t>թվերով</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hy-AM"/>
        </w:rPr>
        <w:t>գրված</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hy-AM"/>
        </w:rPr>
        <w:t>գումարների</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hy-AM"/>
        </w:rPr>
        <w:t>միջև</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hy-AM"/>
        </w:rPr>
        <w:t>ապա</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hy-AM"/>
        </w:rPr>
        <w:t>հիմք</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hy-AM"/>
        </w:rPr>
        <w:t>է</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hy-AM"/>
        </w:rPr>
        <w:t>ընդունվում</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hy-AM"/>
        </w:rPr>
        <w:t>տառերով</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hy-AM"/>
        </w:rPr>
        <w:t>գրված</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hy-AM"/>
        </w:rPr>
        <w:t>գումարը</w:t>
      </w:r>
      <w:r w:rsidR="004D5671" w:rsidRPr="006E68AD">
        <w:rPr>
          <w:rFonts w:ascii="Sylfaen" w:hAnsi="Sylfaen" w:cs="Tahoma"/>
          <w:i w:val="0"/>
          <w:szCs w:val="24"/>
          <w:lang w:val="hy-AM"/>
        </w:rPr>
        <w:t>։</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Եթե</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առաջարկվող</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գները</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ներկայացված</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են</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երկու</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կամ</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ավելի</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արժույթներով</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ապա</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դրանք</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համեմատվում</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են</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Հայաստանի</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Հանրապետության</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դրամով</w:t>
      </w:r>
      <w:r w:rsidR="00096865" w:rsidRPr="006E68AD">
        <w:rPr>
          <w:rFonts w:ascii="Sylfaen" w:hAnsi="Sylfaen" w:cs="Sylfaen"/>
          <w:i w:val="0"/>
          <w:szCs w:val="24"/>
          <w:lang w:val="af-ZA"/>
        </w:rPr>
        <w:t xml:space="preserve">` </w:t>
      </w:r>
      <w:r w:rsidR="00EE5191" w:rsidRPr="006E68AD">
        <w:rPr>
          <w:rFonts w:ascii="Sylfaen" w:hAnsi="Sylfaen" w:cs="Sylfaen"/>
          <w:i w:val="0"/>
          <w:szCs w:val="24"/>
          <w:lang w:val="af-ZA"/>
        </w:rPr>
        <w:t xml:space="preserve">ՀՀ կենտրոնական բանկի կողմից այդ պահին սահմանած </w:t>
      </w:r>
      <w:r w:rsidR="00096865" w:rsidRPr="006E68AD">
        <w:rPr>
          <w:rFonts w:ascii="Sylfaen" w:hAnsi="Sylfaen" w:cs="Sylfaen"/>
          <w:i w:val="0"/>
          <w:szCs w:val="24"/>
          <w:lang w:val="ru-RU"/>
        </w:rPr>
        <w:t>փոխարժեքով</w:t>
      </w:r>
      <w:r w:rsidR="004D5671" w:rsidRPr="006E68AD">
        <w:rPr>
          <w:rFonts w:ascii="Sylfaen" w:hAnsi="Sylfaen" w:cs="Tahoma"/>
          <w:i w:val="0"/>
          <w:szCs w:val="24"/>
          <w:lang w:val="ru-RU"/>
        </w:rPr>
        <w:t>։</w:t>
      </w:r>
      <w:r w:rsidR="00507FEA" w:rsidRPr="006E68AD">
        <w:rPr>
          <w:rFonts w:ascii="Sylfaen" w:hAnsi="Sylfaen" w:cs="Sylfaen"/>
          <w:i w:val="0"/>
          <w:szCs w:val="24"/>
          <w:lang w:val="af-ZA"/>
        </w:rPr>
        <w:t xml:space="preserve"> </w:t>
      </w:r>
    </w:p>
    <w:p w:rsidR="00096865" w:rsidRPr="006E68AD" w:rsidRDefault="00FF60C2" w:rsidP="00037DDE">
      <w:pPr>
        <w:pStyle w:val="a3"/>
        <w:spacing w:line="240" w:lineRule="auto"/>
        <w:ind w:firstLine="567"/>
        <w:rPr>
          <w:rFonts w:ascii="Sylfaen" w:hAnsi="Sylfaen" w:cs="Sylfaen"/>
          <w:i w:val="0"/>
          <w:szCs w:val="24"/>
          <w:lang w:val="af-ZA"/>
        </w:rPr>
      </w:pPr>
      <w:r w:rsidRPr="006E68AD">
        <w:rPr>
          <w:rFonts w:ascii="Sylfaen" w:hAnsi="Sylfaen" w:cs="Sylfaen"/>
          <w:i w:val="0"/>
          <w:szCs w:val="24"/>
          <w:lang w:val="af-ZA"/>
        </w:rPr>
        <w:t>7</w:t>
      </w:r>
      <w:r w:rsidR="00096865" w:rsidRPr="006E68AD">
        <w:rPr>
          <w:rFonts w:ascii="Sylfaen" w:hAnsi="Sylfaen" w:cs="Sylfaen"/>
          <w:i w:val="0"/>
          <w:szCs w:val="24"/>
          <w:lang w:val="af-ZA"/>
        </w:rPr>
        <w:t>.</w:t>
      </w:r>
      <w:r w:rsidR="00887DCC" w:rsidRPr="006E68AD">
        <w:rPr>
          <w:rFonts w:ascii="Sylfaen" w:hAnsi="Sylfaen" w:cs="Sylfaen"/>
          <w:i w:val="0"/>
          <w:szCs w:val="24"/>
          <w:lang w:val="af-ZA"/>
        </w:rPr>
        <w:t>5</w:t>
      </w:r>
      <w:r w:rsidR="00D7435F" w:rsidRPr="006E68AD">
        <w:rPr>
          <w:rFonts w:ascii="Sylfaen" w:hAnsi="Sylfaen" w:cs="Sylfaen"/>
          <w:i w:val="0"/>
          <w:szCs w:val="24"/>
          <w:lang w:val="af-ZA"/>
        </w:rPr>
        <w:t xml:space="preserve"> </w:t>
      </w:r>
      <w:r w:rsidR="00153C87" w:rsidRPr="006E68AD">
        <w:rPr>
          <w:rFonts w:ascii="Sylfaen" w:hAnsi="Sylfaen" w:cs="Sylfaen"/>
          <w:i w:val="0"/>
          <w:szCs w:val="24"/>
          <w:lang w:val="af-ZA"/>
        </w:rPr>
        <w:t>Հ</w:t>
      </w:r>
      <w:r w:rsidR="00096865" w:rsidRPr="006E68AD">
        <w:rPr>
          <w:rFonts w:ascii="Sylfaen" w:hAnsi="Sylfaen" w:cs="Sylfaen"/>
          <w:i w:val="0"/>
          <w:szCs w:val="24"/>
          <w:lang w:val="ru-RU"/>
        </w:rPr>
        <w:t>անձնաժողովի</w:t>
      </w:r>
      <w:r w:rsidR="00096865" w:rsidRPr="006E68AD">
        <w:rPr>
          <w:rFonts w:ascii="Sylfaen" w:hAnsi="Sylfaen" w:cs="Sylfaen"/>
          <w:i w:val="0"/>
          <w:szCs w:val="24"/>
          <w:lang w:val="af-ZA"/>
        </w:rPr>
        <w:t xml:space="preserve">, </w:t>
      </w:r>
      <w:r w:rsidR="00153C87" w:rsidRPr="006E68AD">
        <w:rPr>
          <w:rFonts w:ascii="Sylfaen" w:hAnsi="Sylfaen" w:cs="Sylfaen"/>
          <w:i w:val="0"/>
          <w:szCs w:val="24"/>
          <w:lang w:val="en-US"/>
        </w:rPr>
        <w:t>պ</w:t>
      </w:r>
      <w:r w:rsidR="00153C87" w:rsidRPr="006E68AD">
        <w:rPr>
          <w:rFonts w:ascii="Sylfaen" w:hAnsi="Sylfaen" w:cs="Sylfaen"/>
          <w:i w:val="0"/>
          <w:szCs w:val="24"/>
          <w:lang w:val="ru-RU"/>
        </w:rPr>
        <w:t>ատվիրատուի</w:t>
      </w:r>
      <w:r w:rsidR="00153C87" w:rsidRPr="006E68AD">
        <w:rPr>
          <w:rFonts w:ascii="Sylfaen" w:hAnsi="Sylfaen" w:cs="Sylfaen"/>
          <w:i w:val="0"/>
          <w:szCs w:val="24"/>
          <w:lang w:val="af-ZA"/>
        </w:rPr>
        <w:t xml:space="preserve"> </w:t>
      </w:r>
      <w:r w:rsidR="00096865" w:rsidRPr="006E68AD">
        <w:rPr>
          <w:rFonts w:ascii="Sylfaen" w:hAnsi="Sylfaen" w:cs="Sylfaen"/>
          <w:i w:val="0"/>
          <w:szCs w:val="24"/>
          <w:lang w:val="ru-RU"/>
        </w:rPr>
        <w:t>և</w:t>
      </w:r>
      <w:r w:rsidR="00096865" w:rsidRPr="006E68AD">
        <w:rPr>
          <w:rFonts w:ascii="Sylfaen" w:hAnsi="Sylfaen" w:cs="Sylfaen"/>
          <w:i w:val="0"/>
          <w:szCs w:val="24"/>
          <w:lang w:val="af-ZA"/>
        </w:rPr>
        <w:t xml:space="preserve"> </w:t>
      </w:r>
      <w:r w:rsidR="00153C87" w:rsidRPr="006E68AD">
        <w:rPr>
          <w:rFonts w:ascii="Sylfaen" w:hAnsi="Sylfaen" w:cs="Sylfaen"/>
          <w:i w:val="0"/>
          <w:szCs w:val="24"/>
          <w:lang w:val="en-US"/>
        </w:rPr>
        <w:t>մ</w:t>
      </w:r>
      <w:r w:rsidR="00153C87" w:rsidRPr="006E68AD">
        <w:rPr>
          <w:rFonts w:ascii="Sylfaen" w:hAnsi="Sylfaen" w:cs="Sylfaen"/>
          <w:i w:val="0"/>
          <w:szCs w:val="24"/>
          <w:lang w:val="ru-RU"/>
        </w:rPr>
        <w:t>ասնակիցների</w:t>
      </w:r>
      <w:r w:rsidR="00153C87" w:rsidRPr="006E68AD">
        <w:rPr>
          <w:rFonts w:ascii="Sylfaen" w:hAnsi="Sylfaen" w:cs="Sylfaen"/>
          <w:i w:val="0"/>
          <w:szCs w:val="24"/>
          <w:lang w:val="af-ZA"/>
        </w:rPr>
        <w:t xml:space="preserve"> </w:t>
      </w:r>
      <w:r w:rsidR="00096865" w:rsidRPr="006E68AD">
        <w:rPr>
          <w:rFonts w:ascii="Sylfaen" w:hAnsi="Sylfaen" w:cs="Sylfaen"/>
          <w:i w:val="0"/>
          <w:szCs w:val="24"/>
          <w:lang w:val="ru-RU"/>
        </w:rPr>
        <w:t>միջև</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բանակցություններն</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արգելվում</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են</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բացառությամբ</w:t>
      </w:r>
      <w:r w:rsidR="00096865" w:rsidRPr="006E68AD">
        <w:rPr>
          <w:rFonts w:ascii="Sylfaen" w:hAnsi="Sylfaen" w:cs="Sylfaen"/>
          <w:i w:val="0"/>
          <w:szCs w:val="24"/>
          <w:lang w:val="af-ZA"/>
        </w:rPr>
        <w:t>`</w:t>
      </w:r>
    </w:p>
    <w:p w:rsidR="00096865" w:rsidRPr="006E68AD" w:rsidRDefault="00096865" w:rsidP="00037DDE">
      <w:pPr>
        <w:pStyle w:val="a3"/>
        <w:spacing w:line="240" w:lineRule="auto"/>
        <w:rPr>
          <w:rFonts w:ascii="Sylfaen" w:hAnsi="Sylfaen" w:cs="Sylfaen"/>
          <w:i w:val="0"/>
          <w:szCs w:val="24"/>
          <w:lang w:val="af-ZA"/>
        </w:rPr>
      </w:pPr>
      <w:r w:rsidRPr="006E68AD">
        <w:rPr>
          <w:rFonts w:ascii="Sylfaen" w:hAnsi="Sylfaen" w:cs="Sylfaen"/>
          <w:i w:val="0"/>
          <w:szCs w:val="24"/>
          <w:lang w:val="af-ZA"/>
        </w:rPr>
        <w:t xml:space="preserve">1) </w:t>
      </w:r>
      <w:r w:rsidRPr="006E68AD">
        <w:rPr>
          <w:rFonts w:ascii="Sylfaen" w:hAnsi="Sylfaen" w:cs="Sylfaen"/>
          <w:i w:val="0"/>
          <w:szCs w:val="24"/>
          <w:lang w:val="ru-RU"/>
        </w:rPr>
        <w:t>երբ</w:t>
      </w:r>
      <w:r w:rsidRPr="006E68AD">
        <w:rPr>
          <w:rFonts w:ascii="Sylfaen" w:hAnsi="Sylfaen" w:cs="Sylfaen"/>
          <w:i w:val="0"/>
          <w:szCs w:val="24"/>
          <w:lang w:val="af-ZA"/>
        </w:rPr>
        <w:t xml:space="preserve"> </w:t>
      </w:r>
      <w:r w:rsidRPr="006E68AD">
        <w:rPr>
          <w:rFonts w:ascii="Sylfaen" w:hAnsi="Sylfaen" w:cs="Sylfaen"/>
          <w:i w:val="0"/>
          <w:szCs w:val="24"/>
          <w:lang w:val="ru-RU"/>
        </w:rPr>
        <w:t>ընթացակարգին</w:t>
      </w:r>
      <w:r w:rsidRPr="006E68AD">
        <w:rPr>
          <w:rFonts w:ascii="Sylfaen" w:hAnsi="Sylfaen" w:cs="Sylfaen"/>
          <w:i w:val="0"/>
          <w:szCs w:val="24"/>
          <w:lang w:val="af-ZA"/>
        </w:rPr>
        <w:t xml:space="preserve"> </w:t>
      </w:r>
      <w:r w:rsidRPr="006E68AD">
        <w:rPr>
          <w:rFonts w:ascii="Sylfaen" w:hAnsi="Sylfaen" w:cs="Sylfaen"/>
          <w:i w:val="0"/>
          <w:szCs w:val="24"/>
          <w:lang w:val="ru-RU"/>
        </w:rPr>
        <w:t>մասնակցել</w:t>
      </w:r>
      <w:r w:rsidRPr="006E68AD">
        <w:rPr>
          <w:rFonts w:ascii="Sylfaen" w:hAnsi="Sylfaen" w:cs="Sylfaen"/>
          <w:i w:val="0"/>
          <w:szCs w:val="24"/>
          <w:lang w:val="af-ZA"/>
        </w:rPr>
        <w:t xml:space="preserve"> </w:t>
      </w:r>
      <w:r w:rsidRPr="006E68AD">
        <w:rPr>
          <w:rFonts w:ascii="Sylfaen" w:hAnsi="Sylfaen" w:cs="Sylfaen"/>
          <w:i w:val="0"/>
          <w:szCs w:val="24"/>
          <w:lang w:val="ru-RU"/>
        </w:rPr>
        <w:t>է</w:t>
      </w:r>
      <w:r w:rsidRPr="006E68AD">
        <w:rPr>
          <w:rFonts w:ascii="Sylfaen" w:hAnsi="Sylfaen" w:cs="Sylfaen"/>
          <w:i w:val="0"/>
          <w:szCs w:val="24"/>
          <w:lang w:val="af-ZA"/>
        </w:rPr>
        <w:t xml:space="preserve"> </w:t>
      </w:r>
      <w:r w:rsidRPr="006E68AD">
        <w:rPr>
          <w:rFonts w:ascii="Sylfaen" w:hAnsi="Sylfaen" w:cs="Sylfaen"/>
          <w:i w:val="0"/>
          <w:szCs w:val="24"/>
          <w:lang w:val="ru-RU"/>
        </w:rPr>
        <w:t>մեկ</w:t>
      </w:r>
      <w:r w:rsidRPr="006E68AD">
        <w:rPr>
          <w:rFonts w:ascii="Sylfaen" w:hAnsi="Sylfaen" w:cs="Sylfaen"/>
          <w:i w:val="0"/>
          <w:szCs w:val="24"/>
          <w:lang w:val="af-ZA"/>
        </w:rPr>
        <w:t xml:space="preserve"> </w:t>
      </w:r>
      <w:r w:rsidR="00153C87" w:rsidRPr="006E68AD">
        <w:rPr>
          <w:rFonts w:ascii="Sylfaen" w:hAnsi="Sylfaen" w:cs="Sylfaen"/>
          <w:i w:val="0"/>
          <w:szCs w:val="24"/>
          <w:lang w:val="af-ZA"/>
        </w:rPr>
        <w:t>մ</w:t>
      </w:r>
      <w:r w:rsidR="00153C87" w:rsidRPr="006E68AD">
        <w:rPr>
          <w:rFonts w:ascii="Sylfaen" w:hAnsi="Sylfaen" w:cs="Sylfaen"/>
          <w:i w:val="0"/>
          <w:szCs w:val="24"/>
          <w:lang w:val="ru-RU"/>
        </w:rPr>
        <w:t>ասնակից</w:t>
      </w:r>
      <w:r w:rsidRPr="006E68AD">
        <w:rPr>
          <w:rFonts w:ascii="Sylfaen" w:hAnsi="Sylfaen" w:cs="Sylfaen"/>
          <w:i w:val="0"/>
          <w:szCs w:val="24"/>
          <w:lang w:val="af-ZA"/>
        </w:rPr>
        <w:t xml:space="preserve">, </w:t>
      </w:r>
      <w:r w:rsidRPr="006E68AD">
        <w:rPr>
          <w:rFonts w:ascii="Sylfaen" w:hAnsi="Sylfaen" w:cs="Sylfaen"/>
          <w:i w:val="0"/>
          <w:szCs w:val="24"/>
          <w:lang w:val="ru-RU"/>
        </w:rPr>
        <w:t>որի</w:t>
      </w:r>
      <w:r w:rsidRPr="006E68AD">
        <w:rPr>
          <w:rFonts w:ascii="Sylfaen" w:hAnsi="Sylfaen" w:cs="Sylfaen"/>
          <w:i w:val="0"/>
          <w:szCs w:val="24"/>
          <w:lang w:val="af-ZA"/>
        </w:rPr>
        <w:t xml:space="preserve"> </w:t>
      </w:r>
      <w:r w:rsidRPr="006E68AD">
        <w:rPr>
          <w:rFonts w:ascii="Sylfaen" w:hAnsi="Sylfaen" w:cs="Sylfaen"/>
          <w:i w:val="0"/>
          <w:szCs w:val="24"/>
          <w:lang w:val="ru-RU"/>
        </w:rPr>
        <w:t>ներկայացրած</w:t>
      </w:r>
      <w:r w:rsidRPr="006E68AD">
        <w:rPr>
          <w:rFonts w:ascii="Sylfaen" w:hAnsi="Sylfaen" w:cs="Sylfaen"/>
          <w:i w:val="0"/>
          <w:szCs w:val="24"/>
          <w:lang w:val="af-ZA"/>
        </w:rPr>
        <w:t xml:space="preserve"> </w:t>
      </w:r>
      <w:r w:rsidRPr="006E68AD">
        <w:rPr>
          <w:rFonts w:ascii="Sylfaen" w:hAnsi="Sylfaen" w:cs="Sylfaen"/>
          <w:i w:val="0"/>
          <w:szCs w:val="24"/>
          <w:lang w:val="ru-RU"/>
        </w:rPr>
        <w:t>հայտը</w:t>
      </w:r>
      <w:r w:rsidRPr="006E68AD">
        <w:rPr>
          <w:rFonts w:ascii="Sylfaen" w:hAnsi="Sylfaen" w:cs="Sylfaen"/>
          <w:i w:val="0"/>
          <w:szCs w:val="24"/>
          <w:lang w:val="af-ZA"/>
        </w:rPr>
        <w:t xml:space="preserve"> </w:t>
      </w:r>
      <w:r w:rsidRPr="006E68AD">
        <w:rPr>
          <w:rFonts w:ascii="Sylfaen" w:hAnsi="Sylfaen" w:cs="Sylfaen"/>
          <w:i w:val="0"/>
          <w:szCs w:val="24"/>
          <w:lang w:val="ru-RU"/>
        </w:rPr>
        <w:t>համապատասխանում</w:t>
      </w:r>
      <w:r w:rsidRPr="006E68AD">
        <w:rPr>
          <w:rFonts w:ascii="Sylfaen" w:hAnsi="Sylfaen" w:cs="Sylfaen"/>
          <w:i w:val="0"/>
          <w:szCs w:val="24"/>
          <w:lang w:val="af-ZA"/>
        </w:rPr>
        <w:t xml:space="preserve"> </w:t>
      </w:r>
      <w:r w:rsidRPr="006E68AD">
        <w:rPr>
          <w:rFonts w:ascii="Sylfaen" w:hAnsi="Sylfaen" w:cs="Sylfaen"/>
          <w:i w:val="0"/>
          <w:szCs w:val="24"/>
          <w:lang w:val="ru-RU"/>
        </w:rPr>
        <w:t>է</w:t>
      </w:r>
      <w:r w:rsidRPr="006E68AD">
        <w:rPr>
          <w:rFonts w:ascii="Sylfaen" w:hAnsi="Sylfaen" w:cs="Sylfaen"/>
          <w:i w:val="0"/>
          <w:szCs w:val="24"/>
          <w:lang w:val="af-ZA"/>
        </w:rPr>
        <w:t xml:space="preserve"> </w:t>
      </w:r>
      <w:r w:rsidRPr="006E68AD">
        <w:rPr>
          <w:rFonts w:ascii="Sylfaen" w:hAnsi="Sylfaen" w:cs="Sylfaen"/>
          <w:i w:val="0"/>
          <w:szCs w:val="24"/>
          <w:lang w:val="ru-RU"/>
        </w:rPr>
        <w:t>հրավերի</w:t>
      </w:r>
      <w:r w:rsidRPr="006E68AD">
        <w:rPr>
          <w:rFonts w:ascii="Sylfaen" w:hAnsi="Sylfaen" w:cs="Sylfaen"/>
          <w:i w:val="0"/>
          <w:szCs w:val="24"/>
          <w:lang w:val="af-ZA"/>
        </w:rPr>
        <w:t xml:space="preserve"> </w:t>
      </w:r>
      <w:r w:rsidRPr="006E68AD">
        <w:rPr>
          <w:rFonts w:ascii="Sylfaen" w:hAnsi="Sylfaen" w:cs="Sylfaen"/>
          <w:i w:val="0"/>
          <w:szCs w:val="24"/>
          <w:lang w:val="ru-RU"/>
        </w:rPr>
        <w:t>պահանջներին</w:t>
      </w:r>
      <w:r w:rsidRPr="006E68AD">
        <w:rPr>
          <w:rFonts w:ascii="Sylfaen" w:hAnsi="Sylfaen" w:cs="Sylfaen"/>
          <w:i w:val="0"/>
          <w:szCs w:val="24"/>
          <w:lang w:val="af-ZA"/>
        </w:rPr>
        <w:t xml:space="preserve"> </w:t>
      </w:r>
      <w:r w:rsidRPr="006E68AD">
        <w:rPr>
          <w:rFonts w:ascii="Sylfaen" w:hAnsi="Sylfaen" w:cs="Sylfaen"/>
          <w:i w:val="0"/>
          <w:szCs w:val="24"/>
          <w:lang w:val="ru-RU"/>
        </w:rPr>
        <w:t>կամ</w:t>
      </w:r>
      <w:r w:rsidRPr="006E68AD">
        <w:rPr>
          <w:rFonts w:ascii="Sylfaen" w:hAnsi="Sylfaen" w:cs="Sylfaen"/>
          <w:i w:val="0"/>
          <w:szCs w:val="24"/>
          <w:lang w:val="af-ZA"/>
        </w:rPr>
        <w:t xml:space="preserve"> </w:t>
      </w:r>
      <w:r w:rsidRPr="006E68AD">
        <w:rPr>
          <w:rFonts w:ascii="Sylfaen" w:hAnsi="Sylfaen" w:cs="Sylfaen"/>
          <w:i w:val="0"/>
          <w:szCs w:val="24"/>
          <w:lang w:val="ru-RU"/>
        </w:rPr>
        <w:t>հայտերի</w:t>
      </w:r>
      <w:r w:rsidRPr="006E68AD">
        <w:rPr>
          <w:rFonts w:ascii="Sylfaen" w:hAnsi="Sylfaen" w:cs="Sylfaen"/>
          <w:i w:val="0"/>
          <w:szCs w:val="24"/>
          <w:lang w:val="af-ZA"/>
        </w:rPr>
        <w:t xml:space="preserve"> </w:t>
      </w:r>
      <w:r w:rsidRPr="006E68AD">
        <w:rPr>
          <w:rFonts w:ascii="Sylfaen" w:hAnsi="Sylfaen" w:cs="Sylfaen"/>
          <w:i w:val="0"/>
          <w:szCs w:val="24"/>
          <w:lang w:val="ru-RU"/>
        </w:rPr>
        <w:t>գնահատման</w:t>
      </w:r>
      <w:r w:rsidRPr="006E68AD">
        <w:rPr>
          <w:rFonts w:ascii="Sylfaen" w:hAnsi="Sylfaen" w:cs="Sylfaen"/>
          <w:i w:val="0"/>
          <w:szCs w:val="24"/>
          <w:lang w:val="af-ZA"/>
        </w:rPr>
        <w:t xml:space="preserve"> </w:t>
      </w:r>
      <w:r w:rsidRPr="006E68AD">
        <w:rPr>
          <w:rFonts w:ascii="Sylfaen" w:hAnsi="Sylfaen" w:cs="Sylfaen"/>
          <w:i w:val="0"/>
          <w:szCs w:val="24"/>
          <w:lang w:val="ru-RU"/>
        </w:rPr>
        <w:t>արդյունքում</w:t>
      </w:r>
      <w:r w:rsidRPr="006E68AD">
        <w:rPr>
          <w:rFonts w:ascii="Sylfaen" w:hAnsi="Sylfaen" w:cs="Sylfaen"/>
          <w:i w:val="0"/>
          <w:szCs w:val="24"/>
          <w:lang w:val="af-ZA"/>
        </w:rPr>
        <w:t xml:space="preserve"> </w:t>
      </w:r>
      <w:r w:rsidRPr="006E68AD">
        <w:rPr>
          <w:rFonts w:ascii="Sylfaen" w:hAnsi="Sylfaen" w:cs="Sylfaen"/>
          <w:i w:val="0"/>
          <w:szCs w:val="24"/>
          <w:lang w:val="ru-RU"/>
        </w:rPr>
        <w:t>հրավերի</w:t>
      </w:r>
      <w:r w:rsidRPr="006E68AD">
        <w:rPr>
          <w:rFonts w:ascii="Sylfaen" w:hAnsi="Sylfaen" w:cs="Sylfaen"/>
          <w:i w:val="0"/>
          <w:szCs w:val="24"/>
          <w:lang w:val="af-ZA"/>
        </w:rPr>
        <w:t xml:space="preserve"> </w:t>
      </w:r>
      <w:r w:rsidRPr="006E68AD">
        <w:rPr>
          <w:rFonts w:ascii="Sylfaen" w:hAnsi="Sylfaen" w:cs="Sylfaen"/>
          <w:i w:val="0"/>
          <w:szCs w:val="24"/>
          <w:lang w:val="ru-RU"/>
        </w:rPr>
        <w:t>պահանջներին</w:t>
      </w:r>
      <w:r w:rsidRPr="006E68AD">
        <w:rPr>
          <w:rFonts w:ascii="Sylfaen" w:hAnsi="Sylfaen" w:cs="Sylfaen"/>
          <w:i w:val="0"/>
          <w:szCs w:val="24"/>
          <w:lang w:val="af-ZA"/>
        </w:rPr>
        <w:t xml:space="preserve"> </w:t>
      </w:r>
      <w:r w:rsidRPr="006E68AD">
        <w:rPr>
          <w:rFonts w:ascii="Sylfaen" w:hAnsi="Sylfaen" w:cs="Sylfaen"/>
          <w:i w:val="0"/>
          <w:szCs w:val="24"/>
          <w:lang w:val="ru-RU"/>
        </w:rPr>
        <w:t>համապատասխան</w:t>
      </w:r>
      <w:r w:rsidRPr="006E68AD">
        <w:rPr>
          <w:rFonts w:ascii="Sylfaen" w:hAnsi="Sylfaen" w:cs="Sylfaen"/>
          <w:i w:val="0"/>
          <w:szCs w:val="24"/>
          <w:lang w:val="af-ZA"/>
        </w:rPr>
        <w:t xml:space="preserve"> </w:t>
      </w:r>
      <w:r w:rsidRPr="006E68AD">
        <w:rPr>
          <w:rFonts w:ascii="Sylfaen" w:hAnsi="Sylfaen" w:cs="Sylfaen"/>
          <w:i w:val="0"/>
          <w:szCs w:val="24"/>
          <w:lang w:val="ru-RU"/>
        </w:rPr>
        <w:t>է</w:t>
      </w:r>
      <w:r w:rsidRPr="006E68AD">
        <w:rPr>
          <w:rFonts w:ascii="Sylfaen" w:hAnsi="Sylfaen" w:cs="Sylfaen"/>
          <w:i w:val="0"/>
          <w:szCs w:val="24"/>
          <w:lang w:val="af-ZA"/>
        </w:rPr>
        <w:t xml:space="preserve"> </w:t>
      </w:r>
      <w:r w:rsidRPr="006E68AD">
        <w:rPr>
          <w:rFonts w:ascii="Sylfaen" w:hAnsi="Sylfaen" w:cs="Sylfaen"/>
          <w:i w:val="0"/>
          <w:szCs w:val="24"/>
          <w:lang w:val="ru-RU"/>
        </w:rPr>
        <w:t>գնահատվել</w:t>
      </w:r>
      <w:r w:rsidRPr="006E68AD">
        <w:rPr>
          <w:rFonts w:ascii="Sylfaen" w:hAnsi="Sylfaen" w:cs="Sylfaen"/>
          <w:i w:val="0"/>
          <w:szCs w:val="24"/>
          <w:lang w:val="af-ZA"/>
        </w:rPr>
        <w:t xml:space="preserve"> </w:t>
      </w:r>
      <w:r w:rsidRPr="006E68AD">
        <w:rPr>
          <w:rFonts w:ascii="Sylfaen" w:hAnsi="Sylfaen" w:cs="Sylfaen"/>
          <w:i w:val="0"/>
          <w:szCs w:val="24"/>
          <w:lang w:val="ru-RU"/>
        </w:rPr>
        <w:t>միայն</w:t>
      </w:r>
      <w:r w:rsidRPr="006E68AD">
        <w:rPr>
          <w:rFonts w:ascii="Sylfaen" w:hAnsi="Sylfaen" w:cs="Sylfaen"/>
          <w:i w:val="0"/>
          <w:szCs w:val="24"/>
          <w:lang w:val="af-ZA"/>
        </w:rPr>
        <w:t xml:space="preserve"> </w:t>
      </w:r>
      <w:r w:rsidRPr="006E68AD">
        <w:rPr>
          <w:rFonts w:ascii="Sylfaen" w:hAnsi="Sylfaen" w:cs="Sylfaen"/>
          <w:i w:val="0"/>
          <w:szCs w:val="24"/>
          <w:lang w:val="ru-RU"/>
        </w:rPr>
        <w:t>մեկ</w:t>
      </w:r>
      <w:r w:rsidRPr="006E68AD">
        <w:rPr>
          <w:rFonts w:ascii="Sylfaen" w:hAnsi="Sylfaen" w:cs="Sylfaen"/>
          <w:i w:val="0"/>
          <w:szCs w:val="24"/>
          <w:lang w:val="af-ZA"/>
        </w:rPr>
        <w:t xml:space="preserve"> </w:t>
      </w:r>
      <w:r w:rsidR="00153C87" w:rsidRPr="006E68AD">
        <w:rPr>
          <w:rFonts w:ascii="Sylfaen" w:hAnsi="Sylfaen" w:cs="Sylfaen"/>
          <w:i w:val="0"/>
          <w:szCs w:val="24"/>
          <w:lang w:val="af-ZA"/>
        </w:rPr>
        <w:t>մ</w:t>
      </w:r>
      <w:r w:rsidR="00153C87" w:rsidRPr="006E68AD">
        <w:rPr>
          <w:rFonts w:ascii="Sylfaen" w:hAnsi="Sylfaen" w:cs="Sylfaen"/>
          <w:i w:val="0"/>
          <w:szCs w:val="24"/>
          <w:lang w:val="ru-RU"/>
        </w:rPr>
        <w:t>ասնակցի</w:t>
      </w:r>
      <w:r w:rsidR="00153C87" w:rsidRPr="006E68AD">
        <w:rPr>
          <w:rFonts w:ascii="Sylfaen" w:hAnsi="Sylfaen" w:cs="Sylfaen"/>
          <w:i w:val="0"/>
          <w:szCs w:val="24"/>
          <w:lang w:val="af-ZA"/>
        </w:rPr>
        <w:t xml:space="preserve"> </w:t>
      </w:r>
      <w:r w:rsidRPr="006E68AD">
        <w:rPr>
          <w:rFonts w:ascii="Sylfaen" w:hAnsi="Sylfaen" w:cs="Sylfaen"/>
          <w:i w:val="0"/>
          <w:szCs w:val="24"/>
          <w:lang w:val="ru-RU"/>
        </w:rPr>
        <w:t>հայտ</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կամ</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առաջարկված</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նվազագույն</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գների</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հավասարության</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դեպքում</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կամ</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եթե</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ոչ</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գնային</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պայմանները</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բավարարող</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գնահատված</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հայտեր</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ներկայացրած</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բոլոր</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մասնակիցների</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ներկայացրած</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գնային</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առաջարկները</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գերազանցում</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են</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այդ</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գնումը</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կատարելու</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համար</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նախատեսված</w:t>
      </w:r>
      <w:r w:rsidR="00153C87" w:rsidRPr="006E68AD">
        <w:rPr>
          <w:rFonts w:ascii="Sylfaen" w:hAnsi="Sylfaen" w:cs="Sylfaen"/>
          <w:i w:val="0"/>
          <w:szCs w:val="24"/>
          <w:lang w:val="af-ZA"/>
        </w:rPr>
        <w:t xml:space="preserve">` </w:t>
      </w:r>
      <w:r w:rsidR="00153C87" w:rsidRPr="006E68AD">
        <w:rPr>
          <w:rFonts w:ascii="Sylfaen" w:hAnsi="Sylfaen" w:cs="Sylfaen"/>
          <w:i w:val="0"/>
          <w:szCs w:val="24"/>
          <w:lang w:val="en-US"/>
        </w:rPr>
        <w:t>սույն</w:t>
      </w:r>
      <w:r w:rsidR="00153C87" w:rsidRPr="006E68AD">
        <w:rPr>
          <w:rFonts w:ascii="Sylfaen" w:hAnsi="Sylfaen" w:cs="Sylfaen"/>
          <w:i w:val="0"/>
          <w:szCs w:val="24"/>
          <w:lang w:val="af-ZA"/>
        </w:rPr>
        <w:t xml:space="preserve"> </w:t>
      </w:r>
      <w:r w:rsidR="00153C87" w:rsidRPr="006E68AD">
        <w:rPr>
          <w:rFonts w:ascii="Sylfaen" w:hAnsi="Sylfaen" w:cs="Sylfaen"/>
          <w:i w:val="0"/>
          <w:szCs w:val="24"/>
          <w:lang w:val="en-US"/>
        </w:rPr>
        <w:t>հրավերի</w:t>
      </w:r>
      <w:r w:rsidR="00153C87" w:rsidRPr="006E68AD">
        <w:rPr>
          <w:rFonts w:ascii="Sylfaen" w:hAnsi="Sylfaen" w:cs="Sylfaen"/>
          <w:i w:val="0"/>
          <w:szCs w:val="24"/>
          <w:lang w:val="af-ZA"/>
        </w:rPr>
        <w:t xml:space="preserve"> 1-</w:t>
      </w:r>
      <w:r w:rsidR="00153C87" w:rsidRPr="006E68AD">
        <w:rPr>
          <w:rFonts w:ascii="Sylfaen" w:hAnsi="Sylfaen" w:cs="Sylfaen"/>
          <w:i w:val="0"/>
          <w:szCs w:val="24"/>
          <w:lang w:val="en-US"/>
        </w:rPr>
        <w:t>ին</w:t>
      </w:r>
      <w:r w:rsidR="00153C87" w:rsidRPr="006E68AD">
        <w:rPr>
          <w:rFonts w:ascii="Sylfaen" w:hAnsi="Sylfaen" w:cs="Sylfaen"/>
          <w:i w:val="0"/>
          <w:szCs w:val="24"/>
          <w:lang w:val="af-ZA"/>
        </w:rPr>
        <w:t xml:space="preserve"> </w:t>
      </w:r>
      <w:r w:rsidR="00153C87" w:rsidRPr="006E68AD">
        <w:rPr>
          <w:rFonts w:ascii="Sylfaen" w:hAnsi="Sylfaen" w:cs="Sylfaen"/>
          <w:i w:val="0"/>
          <w:szCs w:val="24"/>
          <w:lang w:val="en-US"/>
        </w:rPr>
        <w:t>մասի</w:t>
      </w:r>
      <w:r w:rsidR="00153C87" w:rsidRPr="006E68AD">
        <w:rPr>
          <w:rFonts w:ascii="Sylfaen" w:hAnsi="Sylfaen" w:cs="Sylfaen"/>
          <w:i w:val="0"/>
          <w:szCs w:val="24"/>
          <w:lang w:val="af-ZA"/>
        </w:rPr>
        <w:t xml:space="preserve"> </w:t>
      </w:r>
      <w:r w:rsidR="00FF60C2" w:rsidRPr="006E68AD">
        <w:rPr>
          <w:rFonts w:ascii="Sylfaen" w:hAnsi="Sylfaen" w:cs="Sylfaen"/>
          <w:i w:val="0"/>
          <w:szCs w:val="24"/>
          <w:lang w:val="af-ZA"/>
        </w:rPr>
        <w:t>7</w:t>
      </w:r>
      <w:r w:rsidR="00153C87" w:rsidRPr="006E68AD">
        <w:rPr>
          <w:rFonts w:ascii="Sylfaen" w:hAnsi="Sylfaen" w:cs="Sylfaen"/>
          <w:i w:val="0"/>
          <w:szCs w:val="24"/>
          <w:lang w:val="af-ZA"/>
        </w:rPr>
        <w:t xml:space="preserve">.1 </w:t>
      </w:r>
      <w:r w:rsidR="00153C87" w:rsidRPr="006E68AD">
        <w:rPr>
          <w:rFonts w:ascii="Sylfaen" w:hAnsi="Sylfaen" w:cs="Sylfaen"/>
          <w:i w:val="0"/>
          <w:szCs w:val="24"/>
          <w:lang w:val="en-US"/>
        </w:rPr>
        <w:t>կետի</w:t>
      </w:r>
      <w:r w:rsidR="00153C87" w:rsidRPr="006E68AD">
        <w:rPr>
          <w:rFonts w:ascii="Sylfaen" w:hAnsi="Sylfaen" w:cs="Sylfaen"/>
          <w:i w:val="0"/>
          <w:szCs w:val="24"/>
          <w:lang w:val="af-ZA"/>
        </w:rPr>
        <w:t xml:space="preserve"> 2-</w:t>
      </w:r>
      <w:r w:rsidR="00153C87" w:rsidRPr="006E68AD">
        <w:rPr>
          <w:rFonts w:ascii="Sylfaen" w:hAnsi="Sylfaen" w:cs="Sylfaen"/>
          <w:i w:val="0"/>
          <w:szCs w:val="24"/>
          <w:lang w:val="en-US"/>
        </w:rPr>
        <w:t>րդ</w:t>
      </w:r>
      <w:r w:rsidR="00153C87" w:rsidRPr="006E68AD">
        <w:rPr>
          <w:rFonts w:ascii="Sylfaen" w:hAnsi="Sylfaen" w:cs="Sylfaen"/>
          <w:i w:val="0"/>
          <w:szCs w:val="24"/>
          <w:lang w:val="af-ZA"/>
        </w:rPr>
        <w:t xml:space="preserve"> </w:t>
      </w:r>
      <w:r w:rsidR="00153C87" w:rsidRPr="006E68AD">
        <w:rPr>
          <w:rFonts w:ascii="Sylfaen" w:hAnsi="Sylfaen" w:cs="Sylfaen"/>
          <w:i w:val="0"/>
          <w:szCs w:val="24"/>
          <w:lang w:val="en-US"/>
        </w:rPr>
        <w:t>պարբերությամբ</w:t>
      </w:r>
      <w:r w:rsidR="00153C87" w:rsidRPr="006E68AD">
        <w:rPr>
          <w:rFonts w:ascii="Sylfaen" w:hAnsi="Sylfaen" w:cs="Sylfaen"/>
          <w:i w:val="0"/>
          <w:szCs w:val="24"/>
          <w:lang w:val="af-ZA"/>
        </w:rPr>
        <w:t xml:space="preserve"> </w:t>
      </w:r>
      <w:r w:rsidR="00153C87" w:rsidRPr="006E68AD">
        <w:rPr>
          <w:rFonts w:ascii="Sylfaen" w:hAnsi="Sylfaen" w:cs="Sylfaen"/>
          <w:i w:val="0"/>
          <w:szCs w:val="24"/>
          <w:lang w:val="en-US"/>
        </w:rPr>
        <w:t>նախատեսված</w:t>
      </w:r>
      <w:r w:rsidR="00153C87" w:rsidRPr="006E68AD">
        <w:rPr>
          <w:rFonts w:ascii="Sylfaen" w:hAnsi="Sylfaen" w:cs="Sylfaen"/>
          <w:i w:val="0"/>
          <w:szCs w:val="24"/>
          <w:lang w:val="af-ZA"/>
        </w:rPr>
        <w:t xml:space="preserve"> </w:t>
      </w:r>
      <w:r w:rsidR="00940C2A" w:rsidRPr="006E68AD">
        <w:rPr>
          <w:rFonts w:ascii="Sylfaen" w:hAnsi="Sylfaen" w:cs="Sylfaen"/>
          <w:i w:val="0"/>
          <w:szCs w:val="24"/>
          <w:lang w:val="ru-RU"/>
        </w:rPr>
        <w:t>ֆինանսական</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միջոցները</w:t>
      </w:r>
      <w:r w:rsidR="00FF60C2" w:rsidRPr="006E68AD">
        <w:rPr>
          <w:rFonts w:ascii="Sylfaen" w:hAnsi="Sylfaen" w:cs="Sylfaen"/>
          <w:i w:val="0"/>
          <w:szCs w:val="24"/>
          <w:lang w:val="af-ZA"/>
        </w:rPr>
        <w:t xml:space="preserve"> </w:t>
      </w:r>
      <w:r w:rsidR="00FF60C2" w:rsidRPr="006E68AD">
        <w:rPr>
          <w:rFonts w:ascii="Sylfaen" w:hAnsi="Sylfaen" w:cs="Sylfaen"/>
          <w:i w:val="0"/>
          <w:szCs w:val="24"/>
          <w:lang w:val="ru-RU"/>
        </w:rPr>
        <w:t>կամ</w:t>
      </w:r>
      <w:r w:rsidR="00FF60C2" w:rsidRPr="006E68AD">
        <w:rPr>
          <w:rFonts w:ascii="Sylfaen" w:hAnsi="Sylfaen" w:cs="Sylfaen"/>
          <w:i w:val="0"/>
          <w:szCs w:val="24"/>
          <w:lang w:val="af-ZA"/>
        </w:rPr>
        <w:t xml:space="preserve"> </w:t>
      </w:r>
      <w:r w:rsidR="00FF60C2" w:rsidRPr="006E68AD">
        <w:rPr>
          <w:rFonts w:ascii="Sylfaen" w:hAnsi="Sylfaen" w:cs="Sylfaen"/>
          <w:i w:val="0"/>
          <w:szCs w:val="24"/>
          <w:lang w:val="ru-RU"/>
        </w:rPr>
        <w:t>գնումն</w:t>
      </w:r>
      <w:r w:rsidR="00FF60C2" w:rsidRPr="006E68AD">
        <w:rPr>
          <w:rFonts w:ascii="Sylfaen" w:hAnsi="Sylfaen" w:cs="Sylfaen"/>
          <w:i w:val="0"/>
          <w:szCs w:val="24"/>
          <w:lang w:val="af-ZA"/>
        </w:rPr>
        <w:t xml:space="preserve"> </w:t>
      </w:r>
      <w:r w:rsidR="00FF60C2" w:rsidRPr="006E68AD">
        <w:rPr>
          <w:rFonts w:ascii="Sylfaen" w:hAnsi="Sylfaen" w:cs="Sylfaen"/>
          <w:i w:val="0"/>
          <w:szCs w:val="24"/>
          <w:lang w:val="ru-RU"/>
        </w:rPr>
        <w:t>իրականացվում</w:t>
      </w:r>
      <w:r w:rsidR="00FF60C2" w:rsidRPr="006E68AD">
        <w:rPr>
          <w:rFonts w:ascii="Sylfaen" w:hAnsi="Sylfaen" w:cs="Sylfaen"/>
          <w:i w:val="0"/>
          <w:szCs w:val="24"/>
          <w:lang w:val="af-ZA"/>
        </w:rPr>
        <w:t xml:space="preserve"> </w:t>
      </w:r>
      <w:r w:rsidR="00FF60C2" w:rsidRPr="006E68AD">
        <w:rPr>
          <w:rFonts w:ascii="Sylfaen" w:hAnsi="Sylfaen" w:cs="Sylfaen"/>
          <w:i w:val="0"/>
          <w:szCs w:val="24"/>
          <w:lang w:val="ru-RU"/>
        </w:rPr>
        <w:t>է</w:t>
      </w:r>
      <w:r w:rsidR="00FF60C2" w:rsidRPr="006E68AD">
        <w:rPr>
          <w:rFonts w:ascii="Sylfaen" w:hAnsi="Sylfaen" w:cs="Sylfaen"/>
          <w:i w:val="0"/>
          <w:szCs w:val="24"/>
          <w:lang w:val="af-ZA"/>
        </w:rPr>
        <w:t xml:space="preserve"> </w:t>
      </w:r>
      <w:r w:rsidR="00FF60C2" w:rsidRPr="006E68AD">
        <w:rPr>
          <w:rFonts w:ascii="Sylfaen" w:hAnsi="Sylfaen" w:cs="Sylfaen"/>
          <w:i w:val="0"/>
          <w:szCs w:val="24"/>
          <w:lang w:val="ru-RU"/>
        </w:rPr>
        <w:t>Օրենքի</w:t>
      </w:r>
      <w:r w:rsidR="00FF60C2" w:rsidRPr="006E68AD">
        <w:rPr>
          <w:rFonts w:ascii="Sylfaen" w:hAnsi="Sylfaen" w:cs="Sylfaen"/>
          <w:i w:val="0"/>
          <w:szCs w:val="24"/>
          <w:lang w:val="af-ZA"/>
        </w:rPr>
        <w:t xml:space="preserve"> 15-</w:t>
      </w:r>
      <w:r w:rsidR="00FF60C2" w:rsidRPr="006E68AD">
        <w:rPr>
          <w:rFonts w:ascii="Sylfaen" w:hAnsi="Sylfaen" w:cs="Sylfaen"/>
          <w:i w:val="0"/>
          <w:szCs w:val="24"/>
          <w:lang w:val="ru-RU"/>
        </w:rPr>
        <w:t>րդ</w:t>
      </w:r>
      <w:r w:rsidR="00FF60C2" w:rsidRPr="006E68AD">
        <w:rPr>
          <w:rFonts w:ascii="Sylfaen" w:hAnsi="Sylfaen" w:cs="Sylfaen"/>
          <w:i w:val="0"/>
          <w:szCs w:val="24"/>
          <w:lang w:val="af-ZA"/>
        </w:rPr>
        <w:t xml:space="preserve"> </w:t>
      </w:r>
      <w:r w:rsidR="00FF60C2" w:rsidRPr="006E68AD">
        <w:rPr>
          <w:rFonts w:ascii="Sylfaen" w:hAnsi="Sylfaen" w:cs="Sylfaen"/>
          <w:i w:val="0"/>
          <w:szCs w:val="24"/>
          <w:lang w:val="ru-RU"/>
        </w:rPr>
        <w:t>հոդվածի</w:t>
      </w:r>
      <w:r w:rsidR="00FF60C2" w:rsidRPr="006E68AD">
        <w:rPr>
          <w:rFonts w:ascii="Sylfaen" w:hAnsi="Sylfaen" w:cs="Sylfaen"/>
          <w:i w:val="0"/>
          <w:szCs w:val="24"/>
          <w:lang w:val="af-ZA"/>
        </w:rPr>
        <w:t xml:space="preserve"> 6-</w:t>
      </w:r>
      <w:r w:rsidR="00FF60C2" w:rsidRPr="006E68AD">
        <w:rPr>
          <w:rFonts w:ascii="Sylfaen" w:hAnsi="Sylfaen" w:cs="Sylfaen"/>
          <w:i w:val="0"/>
          <w:szCs w:val="24"/>
          <w:lang w:val="ru-RU"/>
        </w:rPr>
        <w:t>րդ</w:t>
      </w:r>
      <w:r w:rsidR="00FF60C2" w:rsidRPr="006E68AD">
        <w:rPr>
          <w:rFonts w:ascii="Sylfaen" w:hAnsi="Sylfaen" w:cs="Sylfaen"/>
          <w:i w:val="0"/>
          <w:szCs w:val="24"/>
          <w:lang w:val="af-ZA"/>
        </w:rPr>
        <w:t xml:space="preserve"> </w:t>
      </w:r>
      <w:r w:rsidR="00FF60C2" w:rsidRPr="006E68AD">
        <w:rPr>
          <w:rFonts w:ascii="Sylfaen" w:hAnsi="Sylfaen" w:cs="Sylfaen"/>
          <w:i w:val="0"/>
          <w:szCs w:val="24"/>
          <w:lang w:val="ru-RU"/>
        </w:rPr>
        <w:t>մասի</w:t>
      </w:r>
      <w:r w:rsidR="00FF60C2" w:rsidRPr="006E68AD">
        <w:rPr>
          <w:rFonts w:ascii="Sylfaen" w:hAnsi="Sylfaen" w:cs="Sylfaen"/>
          <w:i w:val="0"/>
          <w:szCs w:val="24"/>
          <w:lang w:val="af-ZA"/>
        </w:rPr>
        <w:t xml:space="preserve"> </w:t>
      </w:r>
      <w:r w:rsidR="00FF60C2" w:rsidRPr="006E68AD">
        <w:rPr>
          <w:rFonts w:ascii="Sylfaen" w:hAnsi="Sylfaen" w:cs="Sylfaen"/>
          <w:i w:val="0"/>
          <w:szCs w:val="24"/>
          <w:lang w:val="ru-RU"/>
        </w:rPr>
        <w:t>հիման</w:t>
      </w:r>
      <w:r w:rsidR="00FF60C2" w:rsidRPr="006E68AD">
        <w:rPr>
          <w:rFonts w:ascii="Sylfaen" w:hAnsi="Sylfaen" w:cs="Sylfaen"/>
          <w:i w:val="0"/>
          <w:szCs w:val="24"/>
          <w:lang w:val="af-ZA"/>
        </w:rPr>
        <w:t xml:space="preserve"> </w:t>
      </w:r>
      <w:r w:rsidR="00FF60C2" w:rsidRPr="006E68AD">
        <w:rPr>
          <w:rFonts w:ascii="Sylfaen" w:hAnsi="Sylfaen" w:cs="Sylfaen"/>
          <w:i w:val="0"/>
          <w:szCs w:val="24"/>
          <w:lang w:val="ru-RU"/>
        </w:rPr>
        <w:t>վրա</w:t>
      </w:r>
      <w:r w:rsidR="004D5671" w:rsidRPr="006E68AD">
        <w:rPr>
          <w:rFonts w:ascii="Sylfaen" w:hAnsi="Sylfaen" w:cs="Tahoma"/>
          <w:i w:val="0"/>
          <w:szCs w:val="24"/>
          <w:lang w:val="ru-RU"/>
        </w:rPr>
        <w:t>։</w:t>
      </w:r>
      <w:r w:rsidRPr="006E68AD">
        <w:rPr>
          <w:rFonts w:ascii="Sylfaen" w:hAnsi="Sylfaen" w:cs="Sylfaen"/>
          <w:i w:val="0"/>
          <w:szCs w:val="24"/>
          <w:lang w:val="af-ZA"/>
        </w:rPr>
        <w:t xml:space="preserve"> </w:t>
      </w:r>
      <w:r w:rsidRPr="006E68AD">
        <w:rPr>
          <w:rFonts w:ascii="Sylfaen" w:hAnsi="Sylfaen" w:cs="Sylfaen"/>
          <w:i w:val="0"/>
          <w:szCs w:val="24"/>
          <w:lang w:val="ru-RU"/>
        </w:rPr>
        <w:t>Սույն</w:t>
      </w:r>
      <w:r w:rsidRPr="006E68AD">
        <w:rPr>
          <w:rFonts w:ascii="Sylfaen" w:hAnsi="Sylfaen" w:cs="Sylfaen"/>
          <w:i w:val="0"/>
          <w:szCs w:val="24"/>
          <w:lang w:val="af-ZA"/>
        </w:rPr>
        <w:t xml:space="preserve"> </w:t>
      </w:r>
      <w:r w:rsidRPr="006E68AD">
        <w:rPr>
          <w:rFonts w:ascii="Sylfaen" w:hAnsi="Sylfaen" w:cs="Sylfaen"/>
          <w:i w:val="0"/>
          <w:szCs w:val="24"/>
          <w:lang w:val="ru-RU"/>
        </w:rPr>
        <w:t>կետի</w:t>
      </w:r>
      <w:r w:rsidRPr="006E68AD">
        <w:rPr>
          <w:rFonts w:ascii="Sylfaen" w:hAnsi="Sylfaen" w:cs="Sylfaen"/>
          <w:i w:val="0"/>
          <w:szCs w:val="24"/>
          <w:lang w:val="af-ZA"/>
        </w:rPr>
        <w:t xml:space="preserve"> </w:t>
      </w:r>
      <w:r w:rsidRPr="006E68AD">
        <w:rPr>
          <w:rFonts w:ascii="Sylfaen" w:hAnsi="Sylfaen" w:cs="Sylfaen"/>
          <w:i w:val="0"/>
          <w:szCs w:val="24"/>
          <w:lang w:val="ru-RU"/>
        </w:rPr>
        <w:t>համաձայն</w:t>
      </w:r>
      <w:r w:rsidRPr="006E68AD">
        <w:rPr>
          <w:rFonts w:ascii="Sylfaen" w:hAnsi="Sylfaen" w:cs="Sylfaen"/>
          <w:i w:val="0"/>
          <w:szCs w:val="24"/>
          <w:lang w:val="af-ZA"/>
        </w:rPr>
        <w:t xml:space="preserve"> </w:t>
      </w:r>
      <w:r w:rsidRPr="006E68AD">
        <w:rPr>
          <w:rFonts w:ascii="Sylfaen" w:hAnsi="Sylfaen" w:cs="Sylfaen"/>
          <w:i w:val="0"/>
          <w:szCs w:val="24"/>
          <w:lang w:val="ru-RU"/>
        </w:rPr>
        <w:t>վարվող</w:t>
      </w:r>
      <w:r w:rsidRPr="006E68AD">
        <w:rPr>
          <w:rFonts w:ascii="Sylfaen" w:hAnsi="Sylfaen" w:cs="Sylfaen"/>
          <w:i w:val="0"/>
          <w:szCs w:val="24"/>
          <w:lang w:val="af-ZA"/>
        </w:rPr>
        <w:t xml:space="preserve"> </w:t>
      </w:r>
      <w:r w:rsidRPr="006E68AD">
        <w:rPr>
          <w:rFonts w:ascii="Sylfaen" w:hAnsi="Sylfaen" w:cs="Sylfaen"/>
          <w:i w:val="0"/>
          <w:szCs w:val="24"/>
          <w:lang w:val="ru-RU"/>
        </w:rPr>
        <w:t>բանակցությունները</w:t>
      </w:r>
      <w:r w:rsidRPr="006E68AD">
        <w:rPr>
          <w:rFonts w:ascii="Sylfaen" w:hAnsi="Sylfaen" w:cs="Sylfaen"/>
          <w:i w:val="0"/>
          <w:szCs w:val="24"/>
          <w:lang w:val="af-ZA"/>
        </w:rPr>
        <w:t xml:space="preserve"> </w:t>
      </w:r>
      <w:r w:rsidRPr="006E68AD">
        <w:rPr>
          <w:rFonts w:ascii="Sylfaen" w:hAnsi="Sylfaen" w:cs="Sylfaen"/>
          <w:i w:val="0"/>
          <w:szCs w:val="24"/>
          <w:lang w:val="ru-RU"/>
        </w:rPr>
        <w:t>կարող</w:t>
      </w:r>
      <w:r w:rsidRPr="006E68AD">
        <w:rPr>
          <w:rFonts w:ascii="Sylfaen" w:hAnsi="Sylfaen" w:cs="Sylfaen"/>
          <w:i w:val="0"/>
          <w:szCs w:val="24"/>
          <w:lang w:val="af-ZA"/>
        </w:rPr>
        <w:t xml:space="preserve"> </w:t>
      </w:r>
      <w:r w:rsidRPr="006E68AD">
        <w:rPr>
          <w:rFonts w:ascii="Sylfaen" w:hAnsi="Sylfaen" w:cs="Sylfaen"/>
          <w:i w:val="0"/>
          <w:szCs w:val="24"/>
          <w:lang w:val="ru-RU"/>
        </w:rPr>
        <w:t>են</w:t>
      </w:r>
      <w:r w:rsidRPr="006E68AD">
        <w:rPr>
          <w:rFonts w:ascii="Sylfaen" w:hAnsi="Sylfaen" w:cs="Sylfaen"/>
          <w:i w:val="0"/>
          <w:szCs w:val="24"/>
          <w:lang w:val="af-ZA"/>
        </w:rPr>
        <w:t xml:space="preserve"> </w:t>
      </w:r>
      <w:r w:rsidRPr="006E68AD">
        <w:rPr>
          <w:rFonts w:ascii="Sylfaen" w:hAnsi="Sylfaen" w:cs="Sylfaen"/>
          <w:i w:val="0"/>
          <w:szCs w:val="24"/>
          <w:lang w:val="ru-RU"/>
        </w:rPr>
        <w:t>հանգեցնել</w:t>
      </w:r>
      <w:r w:rsidRPr="006E68AD">
        <w:rPr>
          <w:rFonts w:ascii="Sylfaen" w:hAnsi="Sylfaen" w:cs="Sylfaen"/>
          <w:i w:val="0"/>
          <w:szCs w:val="24"/>
          <w:lang w:val="af-ZA"/>
        </w:rPr>
        <w:t xml:space="preserve"> </w:t>
      </w:r>
      <w:r w:rsidRPr="006E68AD">
        <w:rPr>
          <w:rFonts w:ascii="Sylfaen" w:hAnsi="Sylfaen" w:cs="Sylfaen"/>
          <w:i w:val="0"/>
          <w:szCs w:val="24"/>
          <w:lang w:val="ru-RU"/>
        </w:rPr>
        <w:t>միայն</w:t>
      </w:r>
      <w:r w:rsidRPr="006E68AD">
        <w:rPr>
          <w:rFonts w:ascii="Sylfaen" w:hAnsi="Sylfaen" w:cs="Sylfaen"/>
          <w:i w:val="0"/>
          <w:szCs w:val="24"/>
          <w:lang w:val="af-ZA"/>
        </w:rPr>
        <w:t xml:space="preserve"> </w:t>
      </w:r>
      <w:r w:rsidRPr="006E68AD">
        <w:rPr>
          <w:rFonts w:ascii="Sylfaen" w:hAnsi="Sylfaen" w:cs="Sylfaen"/>
          <w:i w:val="0"/>
          <w:szCs w:val="24"/>
          <w:lang w:val="ru-RU"/>
        </w:rPr>
        <w:t>առաջարկված</w:t>
      </w:r>
      <w:r w:rsidRPr="006E68AD">
        <w:rPr>
          <w:rFonts w:ascii="Sylfaen" w:hAnsi="Sylfaen" w:cs="Sylfaen"/>
          <w:i w:val="0"/>
          <w:szCs w:val="24"/>
          <w:lang w:val="af-ZA"/>
        </w:rPr>
        <w:t xml:space="preserve"> </w:t>
      </w:r>
      <w:r w:rsidRPr="006E68AD">
        <w:rPr>
          <w:rFonts w:ascii="Sylfaen" w:hAnsi="Sylfaen" w:cs="Sylfaen"/>
          <w:i w:val="0"/>
          <w:szCs w:val="24"/>
          <w:lang w:val="ru-RU"/>
        </w:rPr>
        <w:t>գնի</w:t>
      </w:r>
      <w:r w:rsidRPr="006E68AD">
        <w:rPr>
          <w:rFonts w:ascii="Sylfaen" w:hAnsi="Sylfaen" w:cs="Sylfaen"/>
          <w:i w:val="0"/>
          <w:szCs w:val="24"/>
          <w:lang w:val="af-ZA"/>
        </w:rPr>
        <w:t xml:space="preserve"> </w:t>
      </w:r>
      <w:r w:rsidRPr="006E68AD">
        <w:rPr>
          <w:rFonts w:ascii="Sylfaen" w:hAnsi="Sylfaen" w:cs="Sylfaen"/>
          <w:i w:val="0"/>
          <w:szCs w:val="24"/>
          <w:lang w:val="ru-RU"/>
        </w:rPr>
        <w:t>նվազեցմանը</w:t>
      </w:r>
      <w:r w:rsidRPr="006E68AD">
        <w:rPr>
          <w:rFonts w:ascii="Sylfaen" w:hAnsi="Sylfaen" w:cs="Sylfaen"/>
          <w:i w:val="0"/>
          <w:szCs w:val="24"/>
          <w:lang w:val="af-ZA"/>
        </w:rPr>
        <w:t xml:space="preserve"> </w:t>
      </w:r>
      <w:r w:rsidRPr="006E68AD">
        <w:rPr>
          <w:rFonts w:ascii="Sylfaen" w:hAnsi="Sylfaen" w:cs="Sylfaen"/>
          <w:i w:val="0"/>
          <w:szCs w:val="24"/>
          <w:lang w:val="ru-RU"/>
        </w:rPr>
        <w:t>կամ</w:t>
      </w:r>
      <w:r w:rsidRPr="006E68AD">
        <w:rPr>
          <w:rFonts w:ascii="Sylfaen" w:hAnsi="Sylfaen" w:cs="Sylfaen"/>
          <w:i w:val="0"/>
          <w:szCs w:val="24"/>
          <w:lang w:val="af-ZA"/>
        </w:rPr>
        <w:t xml:space="preserve"> </w:t>
      </w:r>
      <w:r w:rsidRPr="006E68AD">
        <w:rPr>
          <w:rFonts w:ascii="Sylfaen" w:hAnsi="Sylfaen" w:cs="Sylfaen"/>
          <w:i w:val="0"/>
          <w:szCs w:val="24"/>
          <w:lang w:val="ru-RU"/>
        </w:rPr>
        <w:t>վճարման</w:t>
      </w:r>
      <w:r w:rsidRPr="006E68AD">
        <w:rPr>
          <w:rFonts w:ascii="Sylfaen" w:hAnsi="Sylfaen" w:cs="Sylfaen"/>
          <w:i w:val="0"/>
          <w:szCs w:val="24"/>
          <w:lang w:val="af-ZA"/>
        </w:rPr>
        <w:t xml:space="preserve"> </w:t>
      </w:r>
      <w:r w:rsidRPr="006E68AD">
        <w:rPr>
          <w:rFonts w:ascii="Sylfaen" w:hAnsi="Sylfaen" w:cs="Sylfaen"/>
          <w:i w:val="0"/>
          <w:szCs w:val="24"/>
          <w:lang w:val="ru-RU"/>
        </w:rPr>
        <w:t>պայմանների</w:t>
      </w:r>
      <w:r w:rsidRPr="006E68AD">
        <w:rPr>
          <w:rFonts w:ascii="Sylfaen" w:hAnsi="Sylfaen" w:cs="Sylfaen"/>
          <w:i w:val="0"/>
          <w:szCs w:val="24"/>
          <w:lang w:val="af-ZA"/>
        </w:rPr>
        <w:t xml:space="preserve"> </w:t>
      </w:r>
      <w:r w:rsidRPr="006E68AD">
        <w:rPr>
          <w:rFonts w:ascii="Sylfaen" w:hAnsi="Sylfaen" w:cs="Sylfaen"/>
          <w:i w:val="0"/>
          <w:szCs w:val="24"/>
          <w:lang w:val="ru-RU"/>
        </w:rPr>
        <w:t>փոփոխությանը</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իսկ</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բանակցությունները</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վարվում</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են</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միաժամանակյա</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բոլոր</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մասնակիցների</w:t>
      </w:r>
      <w:r w:rsidR="00940C2A" w:rsidRPr="006E68AD">
        <w:rPr>
          <w:rFonts w:ascii="Sylfaen" w:hAnsi="Sylfaen" w:cs="Sylfaen"/>
          <w:i w:val="0"/>
          <w:szCs w:val="24"/>
          <w:lang w:val="af-ZA"/>
        </w:rPr>
        <w:t xml:space="preserve"> </w:t>
      </w:r>
      <w:r w:rsidR="00940C2A" w:rsidRPr="006E68AD">
        <w:rPr>
          <w:rFonts w:ascii="Sylfaen" w:hAnsi="Sylfaen" w:cs="Sylfaen"/>
          <w:i w:val="0"/>
          <w:szCs w:val="24"/>
          <w:lang w:val="ru-RU"/>
        </w:rPr>
        <w:t>հետ</w:t>
      </w:r>
      <w:r w:rsidRPr="006E68AD">
        <w:rPr>
          <w:rFonts w:ascii="Sylfaen" w:hAnsi="Sylfaen" w:cs="Sylfaen"/>
          <w:i w:val="0"/>
          <w:szCs w:val="24"/>
          <w:lang w:val="af-ZA"/>
        </w:rPr>
        <w:t>.</w:t>
      </w:r>
    </w:p>
    <w:p w:rsidR="00096865" w:rsidRPr="006E68AD" w:rsidDel="00992C40" w:rsidRDefault="00096865" w:rsidP="00037DDE">
      <w:pPr>
        <w:pStyle w:val="23"/>
        <w:spacing w:line="240" w:lineRule="auto"/>
        <w:ind w:firstLine="567"/>
        <w:rPr>
          <w:rFonts w:ascii="Sylfaen" w:hAnsi="Sylfaen" w:cs="Sylfaen"/>
          <w:szCs w:val="24"/>
        </w:rPr>
      </w:pPr>
      <w:r w:rsidRPr="006E68AD">
        <w:rPr>
          <w:rFonts w:ascii="Sylfaen" w:hAnsi="Sylfaen" w:cs="Sylfaen"/>
          <w:szCs w:val="24"/>
        </w:rPr>
        <w:t xml:space="preserve">2)  </w:t>
      </w:r>
      <w:r w:rsidRPr="006E68AD">
        <w:rPr>
          <w:rFonts w:ascii="Sylfaen" w:hAnsi="Sylfaen" w:cs="Sylfaen"/>
          <w:szCs w:val="24"/>
          <w:lang w:val="ru-RU"/>
        </w:rPr>
        <w:t>Օրենքով</w:t>
      </w:r>
      <w:r w:rsidRPr="006E68AD">
        <w:rPr>
          <w:rFonts w:ascii="Sylfaen" w:hAnsi="Sylfaen" w:cs="Sylfaen"/>
          <w:szCs w:val="24"/>
        </w:rPr>
        <w:t xml:space="preserve"> </w:t>
      </w:r>
      <w:r w:rsidRPr="006E68AD">
        <w:rPr>
          <w:rFonts w:ascii="Sylfaen" w:hAnsi="Sylfaen" w:cs="Sylfaen"/>
          <w:szCs w:val="24"/>
          <w:lang w:val="ru-RU"/>
        </w:rPr>
        <w:t>նախատեսված</w:t>
      </w:r>
      <w:r w:rsidRPr="006E68AD">
        <w:rPr>
          <w:rFonts w:ascii="Sylfaen" w:hAnsi="Sylfaen" w:cs="Sylfaen"/>
          <w:szCs w:val="24"/>
        </w:rPr>
        <w:t xml:space="preserve"> </w:t>
      </w:r>
      <w:r w:rsidRPr="006E68AD">
        <w:rPr>
          <w:rFonts w:ascii="Sylfaen" w:hAnsi="Sylfaen" w:cs="Sylfaen"/>
          <w:szCs w:val="24"/>
          <w:lang w:val="ru-RU"/>
        </w:rPr>
        <w:t>այլ</w:t>
      </w:r>
      <w:r w:rsidRPr="006E68AD">
        <w:rPr>
          <w:rFonts w:ascii="Sylfaen" w:hAnsi="Sylfaen" w:cs="Sylfaen"/>
          <w:szCs w:val="24"/>
        </w:rPr>
        <w:t xml:space="preserve"> </w:t>
      </w:r>
      <w:r w:rsidRPr="006E68AD">
        <w:rPr>
          <w:rFonts w:ascii="Sylfaen" w:hAnsi="Sylfaen" w:cs="Sylfaen"/>
          <w:szCs w:val="24"/>
          <w:lang w:val="ru-RU"/>
        </w:rPr>
        <w:t>դեպքերի</w:t>
      </w:r>
      <w:r w:rsidR="004D5671" w:rsidRPr="006E68AD">
        <w:rPr>
          <w:rFonts w:ascii="Sylfaen" w:hAnsi="Sylfaen" w:cs="Tahoma"/>
          <w:szCs w:val="24"/>
          <w:lang w:val="ru-RU"/>
        </w:rPr>
        <w:t>։</w:t>
      </w:r>
    </w:p>
    <w:p w:rsidR="009B6D58" w:rsidRPr="006E68AD" w:rsidRDefault="00FF60C2" w:rsidP="00037DDE">
      <w:pPr>
        <w:pStyle w:val="norm"/>
        <w:spacing w:line="240" w:lineRule="auto"/>
        <w:rPr>
          <w:rFonts w:ascii="Sylfaen" w:hAnsi="Sylfaen" w:cs="Sylfaen"/>
          <w:sz w:val="20"/>
          <w:szCs w:val="24"/>
          <w:lang w:val="af-ZA" w:eastAsia="en-US"/>
        </w:rPr>
      </w:pPr>
      <w:r w:rsidRPr="006E68AD">
        <w:rPr>
          <w:rFonts w:ascii="Sylfaen" w:hAnsi="Sylfaen"/>
          <w:sz w:val="20"/>
          <w:lang w:val="af-ZA" w:eastAsia="x-none"/>
        </w:rPr>
        <w:t>7</w:t>
      </w:r>
      <w:r w:rsidR="00633389" w:rsidRPr="006E68AD">
        <w:rPr>
          <w:rFonts w:ascii="Sylfaen" w:hAnsi="Sylfaen"/>
          <w:sz w:val="20"/>
          <w:lang w:val="af-ZA" w:eastAsia="x-none"/>
        </w:rPr>
        <w:t>.</w:t>
      </w:r>
      <w:r w:rsidR="00887DCC" w:rsidRPr="006E68AD">
        <w:rPr>
          <w:rFonts w:ascii="Sylfaen" w:hAnsi="Sylfaen"/>
          <w:sz w:val="20"/>
          <w:lang w:val="af-ZA" w:eastAsia="x-none"/>
        </w:rPr>
        <w:t>6</w:t>
      </w:r>
      <w:r w:rsidR="00D7435F" w:rsidRPr="006E68AD">
        <w:rPr>
          <w:rFonts w:ascii="Sylfaen" w:hAnsi="Sylfaen"/>
          <w:sz w:val="20"/>
          <w:lang w:val="af-ZA" w:eastAsia="x-none"/>
        </w:rPr>
        <w:t xml:space="preserve"> </w:t>
      </w:r>
      <w:r w:rsidR="00973FB1" w:rsidRPr="006E68AD">
        <w:rPr>
          <w:rFonts w:ascii="Sylfaen" w:hAnsi="Sylfaen" w:cs="Sylfaen"/>
          <w:sz w:val="20"/>
          <w:lang w:val="af-ZA" w:eastAsia="x-none"/>
        </w:rPr>
        <w:t>Հ</w:t>
      </w:r>
      <w:r w:rsidR="00973FB1" w:rsidRPr="006E68AD">
        <w:rPr>
          <w:rFonts w:ascii="Sylfaen" w:hAnsi="Sylfaen" w:cs="Sylfaen"/>
          <w:sz w:val="20"/>
          <w:szCs w:val="24"/>
          <w:lang w:val="ru-RU" w:eastAsia="en-US"/>
        </w:rPr>
        <w:t>անձնաժողովը</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հրավերի</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պահանջների</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նկատմամբ</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բավարար</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գնահատված</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հայտեր</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ներկայացրած</w:t>
      </w:r>
      <w:r w:rsidR="00973FB1" w:rsidRPr="006E68AD">
        <w:rPr>
          <w:rFonts w:ascii="Sylfaen" w:hAnsi="Sylfaen" w:cs="Sylfaen"/>
          <w:sz w:val="20"/>
          <w:szCs w:val="24"/>
          <w:lang w:val="af-ZA" w:eastAsia="en-US"/>
        </w:rPr>
        <w:t xml:space="preserve"> </w:t>
      </w:r>
      <w:r w:rsidR="00FD2748" w:rsidRPr="006E68AD">
        <w:rPr>
          <w:rFonts w:ascii="Sylfaen" w:hAnsi="Sylfaen" w:cs="Sylfaen"/>
          <w:sz w:val="20"/>
          <w:szCs w:val="24"/>
          <w:lang w:eastAsia="en-US"/>
        </w:rPr>
        <w:t>մ</w:t>
      </w:r>
      <w:r w:rsidR="00973FB1" w:rsidRPr="006E68AD">
        <w:rPr>
          <w:rFonts w:ascii="Sylfaen" w:hAnsi="Sylfaen" w:cs="Sylfaen"/>
          <w:sz w:val="20"/>
          <w:szCs w:val="24"/>
          <w:lang w:val="ru-RU" w:eastAsia="en-US"/>
        </w:rPr>
        <w:t>ասնակիցներից</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որոշում</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և</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հայտարարում</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է</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առաջին</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և</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հաջորդաբար</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տեղեր</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զբաղեցրած</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մասնակիցներին</w:t>
      </w:r>
      <w:r w:rsidR="00973FB1" w:rsidRPr="006E68AD">
        <w:rPr>
          <w:rFonts w:ascii="Sylfaen" w:hAnsi="Sylfaen" w:cs="Sylfaen"/>
          <w:sz w:val="20"/>
          <w:szCs w:val="24"/>
          <w:lang w:val="af-ZA" w:eastAsia="en-US"/>
        </w:rPr>
        <w:t xml:space="preserve">: </w:t>
      </w:r>
      <w:r w:rsidR="009B6D58" w:rsidRPr="006E68AD">
        <w:rPr>
          <w:rFonts w:ascii="Sylfaen" w:hAnsi="Sylfaen" w:cs="Sylfaen"/>
          <w:sz w:val="20"/>
          <w:szCs w:val="24"/>
          <w:lang w:val="ru-RU" w:eastAsia="en-US"/>
        </w:rPr>
        <w:t>Առաջարկված</w:t>
      </w:r>
      <w:r w:rsidR="009B6D58" w:rsidRPr="006E68AD">
        <w:rPr>
          <w:rFonts w:ascii="Sylfaen" w:hAnsi="Sylfaen" w:cs="Sylfaen"/>
          <w:sz w:val="20"/>
          <w:szCs w:val="24"/>
          <w:lang w:val="af-ZA" w:eastAsia="en-US"/>
        </w:rPr>
        <w:t xml:space="preserve"> </w:t>
      </w:r>
      <w:r w:rsidR="009B6D58" w:rsidRPr="006E68AD">
        <w:rPr>
          <w:rFonts w:ascii="Sylfaen" w:hAnsi="Sylfaen" w:cs="Sylfaen"/>
          <w:sz w:val="20"/>
          <w:szCs w:val="24"/>
          <w:lang w:val="ru-RU" w:eastAsia="en-US"/>
        </w:rPr>
        <w:t>նվազագույն</w:t>
      </w:r>
      <w:r w:rsidR="009B6D58" w:rsidRPr="006E68AD">
        <w:rPr>
          <w:rFonts w:ascii="Sylfaen" w:hAnsi="Sylfaen" w:cs="Sylfaen"/>
          <w:sz w:val="20"/>
          <w:szCs w:val="24"/>
          <w:lang w:val="af-ZA" w:eastAsia="en-US"/>
        </w:rPr>
        <w:t xml:space="preserve"> </w:t>
      </w:r>
      <w:r w:rsidR="009B6D58" w:rsidRPr="006E68AD">
        <w:rPr>
          <w:rFonts w:ascii="Sylfaen" w:hAnsi="Sylfaen" w:cs="Sylfaen"/>
          <w:sz w:val="20"/>
          <w:szCs w:val="24"/>
          <w:lang w:val="ru-RU" w:eastAsia="en-US"/>
        </w:rPr>
        <w:t>գների</w:t>
      </w:r>
      <w:r w:rsidR="009B6D58" w:rsidRPr="006E68AD">
        <w:rPr>
          <w:rFonts w:ascii="Sylfaen" w:hAnsi="Sylfaen" w:cs="Sylfaen"/>
          <w:sz w:val="20"/>
          <w:szCs w:val="24"/>
          <w:lang w:val="af-ZA" w:eastAsia="en-US"/>
        </w:rPr>
        <w:t xml:space="preserve"> </w:t>
      </w:r>
      <w:r w:rsidR="009B6D58" w:rsidRPr="006E68AD">
        <w:rPr>
          <w:rFonts w:ascii="Sylfaen" w:hAnsi="Sylfaen" w:cs="Sylfaen"/>
          <w:sz w:val="20"/>
          <w:szCs w:val="24"/>
          <w:lang w:val="ru-RU" w:eastAsia="en-US"/>
        </w:rPr>
        <w:t>հավասարության</w:t>
      </w:r>
      <w:r w:rsidR="009B6D58" w:rsidRPr="006E68AD">
        <w:rPr>
          <w:rFonts w:ascii="Sylfaen" w:hAnsi="Sylfaen" w:cs="Sylfaen"/>
          <w:sz w:val="20"/>
          <w:szCs w:val="24"/>
          <w:lang w:val="af-ZA" w:eastAsia="en-US"/>
        </w:rPr>
        <w:t xml:space="preserve"> </w:t>
      </w:r>
      <w:r w:rsidR="009B6D58" w:rsidRPr="006E68AD">
        <w:rPr>
          <w:rFonts w:ascii="Sylfaen" w:hAnsi="Sylfaen" w:cs="Sylfaen"/>
          <w:sz w:val="20"/>
          <w:szCs w:val="24"/>
          <w:lang w:val="ru-RU" w:eastAsia="en-US"/>
        </w:rPr>
        <w:t>դեպքում</w:t>
      </w:r>
      <w:r w:rsidR="009B6D58" w:rsidRPr="006E68AD">
        <w:rPr>
          <w:rFonts w:ascii="Sylfaen" w:hAnsi="Sylfaen" w:cs="Sylfaen"/>
          <w:sz w:val="20"/>
          <w:szCs w:val="24"/>
          <w:lang w:val="af-ZA" w:eastAsia="en-US"/>
        </w:rPr>
        <w:t xml:space="preserve"> </w:t>
      </w:r>
      <w:r w:rsidR="009B6D58" w:rsidRPr="006E68AD">
        <w:rPr>
          <w:rFonts w:ascii="Sylfaen" w:hAnsi="Sylfaen" w:cs="Sylfaen"/>
          <w:sz w:val="20"/>
          <w:szCs w:val="24"/>
          <w:lang w:val="ru-RU" w:eastAsia="en-US"/>
        </w:rPr>
        <w:t>կամ</w:t>
      </w:r>
      <w:r w:rsidR="009B6D58" w:rsidRPr="006E68AD">
        <w:rPr>
          <w:rFonts w:ascii="Sylfaen" w:hAnsi="Sylfaen" w:cs="Sylfaen"/>
          <w:sz w:val="20"/>
          <w:szCs w:val="24"/>
          <w:lang w:val="af-ZA" w:eastAsia="en-US"/>
        </w:rPr>
        <w:t xml:space="preserve"> </w:t>
      </w:r>
      <w:r w:rsidR="009B6D58" w:rsidRPr="006E68AD">
        <w:rPr>
          <w:rFonts w:ascii="Sylfaen" w:hAnsi="Sylfaen" w:cs="Sylfaen"/>
          <w:sz w:val="20"/>
          <w:szCs w:val="24"/>
          <w:lang w:val="ru-RU" w:eastAsia="en-US"/>
        </w:rPr>
        <w:t>եթե</w:t>
      </w:r>
      <w:r w:rsidR="009B6D58" w:rsidRPr="006E68AD">
        <w:rPr>
          <w:rFonts w:ascii="Sylfaen" w:hAnsi="Sylfaen" w:cs="Sylfaen"/>
          <w:sz w:val="20"/>
          <w:szCs w:val="24"/>
          <w:lang w:val="af-ZA" w:eastAsia="en-US"/>
        </w:rPr>
        <w:t xml:space="preserve"> </w:t>
      </w:r>
      <w:r w:rsidR="009B6D58" w:rsidRPr="006E68AD">
        <w:rPr>
          <w:rFonts w:ascii="Sylfaen" w:hAnsi="Sylfaen" w:cs="Sylfaen"/>
          <w:sz w:val="20"/>
          <w:szCs w:val="24"/>
          <w:lang w:val="ru-RU" w:eastAsia="en-US"/>
        </w:rPr>
        <w:t>ոչ</w:t>
      </w:r>
      <w:r w:rsidR="009B6D58" w:rsidRPr="006E68AD">
        <w:rPr>
          <w:rFonts w:ascii="Sylfaen" w:hAnsi="Sylfaen" w:cs="Sylfaen"/>
          <w:sz w:val="20"/>
          <w:szCs w:val="24"/>
          <w:lang w:val="af-ZA" w:eastAsia="en-US"/>
        </w:rPr>
        <w:t xml:space="preserve"> </w:t>
      </w:r>
      <w:r w:rsidR="009B6D58" w:rsidRPr="006E68AD">
        <w:rPr>
          <w:rFonts w:ascii="Sylfaen" w:hAnsi="Sylfaen" w:cs="Sylfaen"/>
          <w:sz w:val="20"/>
          <w:szCs w:val="24"/>
          <w:lang w:val="ru-RU" w:eastAsia="en-US"/>
        </w:rPr>
        <w:t>գնային</w:t>
      </w:r>
      <w:r w:rsidR="009B6D58" w:rsidRPr="006E68AD">
        <w:rPr>
          <w:rFonts w:ascii="Sylfaen" w:hAnsi="Sylfaen" w:cs="Sylfaen"/>
          <w:sz w:val="20"/>
          <w:szCs w:val="24"/>
          <w:lang w:val="af-ZA" w:eastAsia="en-US"/>
        </w:rPr>
        <w:t xml:space="preserve"> </w:t>
      </w:r>
      <w:r w:rsidR="009B6D58" w:rsidRPr="006E68AD">
        <w:rPr>
          <w:rFonts w:ascii="Sylfaen" w:hAnsi="Sylfaen" w:cs="Sylfaen"/>
          <w:sz w:val="20"/>
          <w:szCs w:val="24"/>
          <w:lang w:val="ru-RU" w:eastAsia="en-US"/>
        </w:rPr>
        <w:t>պայմաններին</w:t>
      </w:r>
      <w:r w:rsidR="009B6D58" w:rsidRPr="006E68AD">
        <w:rPr>
          <w:rFonts w:ascii="Sylfaen" w:hAnsi="Sylfaen" w:cs="Sylfaen"/>
          <w:sz w:val="20"/>
          <w:szCs w:val="24"/>
          <w:lang w:val="af-ZA" w:eastAsia="en-US"/>
        </w:rPr>
        <w:t xml:space="preserve"> </w:t>
      </w:r>
      <w:r w:rsidR="009B6D58" w:rsidRPr="006E68AD">
        <w:rPr>
          <w:rFonts w:ascii="Sylfaen" w:hAnsi="Sylfaen" w:cs="Sylfaen"/>
          <w:sz w:val="20"/>
          <w:szCs w:val="24"/>
          <w:lang w:val="ru-RU" w:eastAsia="en-US"/>
        </w:rPr>
        <w:t>բավարարող</w:t>
      </w:r>
      <w:r w:rsidR="009B6D58" w:rsidRPr="006E68AD">
        <w:rPr>
          <w:rFonts w:ascii="Sylfaen" w:hAnsi="Sylfaen" w:cs="Sylfaen"/>
          <w:sz w:val="20"/>
          <w:szCs w:val="24"/>
          <w:lang w:val="af-ZA" w:eastAsia="en-US"/>
        </w:rPr>
        <w:t xml:space="preserve"> </w:t>
      </w:r>
      <w:r w:rsidR="009B6D58" w:rsidRPr="006E68AD">
        <w:rPr>
          <w:rFonts w:ascii="Sylfaen" w:hAnsi="Sylfaen" w:cs="Sylfaen"/>
          <w:sz w:val="20"/>
          <w:szCs w:val="24"/>
          <w:lang w:val="ru-RU" w:eastAsia="en-US"/>
        </w:rPr>
        <w:t>գնահատված</w:t>
      </w:r>
      <w:r w:rsidR="009B6D58" w:rsidRPr="006E68AD">
        <w:rPr>
          <w:rFonts w:ascii="Sylfaen" w:hAnsi="Sylfaen" w:cs="Sylfaen"/>
          <w:sz w:val="20"/>
          <w:szCs w:val="24"/>
          <w:lang w:val="af-ZA" w:eastAsia="en-US"/>
        </w:rPr>
        <w:t xml:space="preserve"> </w:t>
      </w:r>
      <w:r w:rsidR="009B6D58" w:rsidRPr="006E68AD">
        <w:rPr>
          <w:rFonts w:ascii="Sylfaen" w:hAnsi="Sylfaen" w:cs="Sylfaen"/>
          <w:sz w:val="20"/>
          <w:szCs w:val="24"/>
          <w:lang w:val="ru-RU" w:eastAsia="en-US"/>
        </w:rPr>
        <w:t>հայտեր</w:t>
      </w:r>
      <w:r w:rsidR="009B6D58" w:rsidRPr="006E68AD">
        <w:rPr>
          <w:rFonts w:ascii="Sylfaen" w:hAnsi="Sylfaen" w:cs="Sylfaen"/>
          <w:sz w:val="20"/>
          <w:szCs w:val="24"/>
          <w:lang w:val="af-ZA" w:eastAsia="en-US"/>
        </w:rPr>
        <w:t xml:space="preserve"> </w:t>
      </w:r>
      <w:r w:rsidR="009B6D58" w:rsidRPr="006E68AD">
        <w:rPr>
          <w:rFonts w:ascii="Sylfaen" w:hAnsi="Sylfaen" w:cs="Sylfaen"/>
          <w:sz w:val="20"/>
          <w:szCs w:val="24"/>
          <w:lang w:val="ru-RU" w:eastAsia="en-US"/>
        </w:rPr>
        <w:t>ներկայացրած</w:t>
      </w:r>
      <w:r w:rsidR="009B6D58" w:rsidRPr="006E68AD">
        <w:rPr>
          <w:rFonts w:ascii="Sylfaen" w:hAnsi="Sylfaen" w:cs="Sylfaen"/>
          <w:sz w:val="20"/>
          <w:szCs w:val="24"/>
          <w:lang w:val="af-ZA" w:eastAsia="en-US"/>
        </w:rPr>
        <w:t xml:space="preserve"> </w:t>
      </w:r>
      <w:r w:rsidR="009B6D58" w:rsidRPr="006E68AD">
        <w:rPr>
          <w:rFonts w:ascii="Sylfaen" w:hAnsi="Sylfaen" w:cs="Sylfaen"/>
          <w:sz w:val="20"/>
          <w:szCs w:val="24"/>
          <w:lang w:val="ru-RU" w:eastAsia="en-US"/>
        </w:rPr>
        <w:t>բոլոր</w:t>
      </w:r>
      <w:r w:rsidR="009B6D58" w:rsidRPr="006E68AD">
        <w:rPr>
          <w:rFonts w:ascii="Sylfaen" w:hAnsi="Sylfaen" w:cs="Sylfaen"/>
          <w:sz w:val="20"/>
          <w:szCs w:val="24"/>
          <w:lang w:val="af-ZA" w:eastAsia="en-US"/>
        </w:rPr>
        <w:t xml:space="preserve"> </w:t>
      </w:r>
      <w:r w:rsidR="00FD2748" w:rsidRPr="006E68AD">
        <w:rPr>
          <w:rFonts w:ascii="Sylfaen" w:hAnsi="Sylfaen" w:cs="Sylfaen"/>
          <w:sz w:val="20"/>
          <w:szCs w:val="24"/>
          <w:lang w:val="af-ZA" w:eastAsia="en-US"/>
        </w:rPr>
        <w:t>մ</w:t>
      </w:r>
      <w:r w:rsidR="009B6D58" w:rsidRPr="006E68AD">
        <w:rPr>
          <w:rFonts w:ascii="Sylfaen" w:hAnsi="Sylfaen" w:cs="Sylfaen"/>
          <w:sz w:val="20"/>
          <w:szCs w:val="24"/>
          <w:lang w:val="ru-RU" w:eastAsia="en-US"/>
        </w:rPr>
        <w:t>ասնակիցների</w:t>
      </w:r>
      <w:r w:rsidR="009B6D58" w:rsidRPr="006E68AD">
        <w:rPr>
          <w:rFonts w:ascii="Sylfaen" w:hAnsi="Sylfaen" w:cs="Sylfaen"/>
          <w:sz w:val="20"/>
          <w:szCs w:val="24"/>
          <w:lang w:val="af-ZA" w:eastAsia="en-US"/>
        </w:rPr>
        <w:t xml:space="preserve"> </w:t>
      </w:r>
      <w:r w:rsidR="009B6D58" w:rsidRPr="006E68AD">
        <w:rPr>
          <w:rFonts w:ascii="Sylfaen" w:hAnsi="Sylfaen" w:cs="Sylfaen"/>
          <w:sz w:val="20"/>
          <w:szCs w:val="24"/>
          <w:lang w:val="ru-RU" w:eastAsia="en-US"/>
        </w:rPr>
        <w:t>ներկայացրած</w:t>
      </w:r>
      <w:r w:rsidR="009B6D58" w:rsidRPr="006E68AD">
        <w:rPr>
          <w:rFonts w:ascii="Sylfaen" w:hAnsi="Sylfaen" w:cs="Sylfaen"/>
          <w:sz w:val="20"/>
          <w:szCs w:val="24"/>
          <w:lang w:val="af-ZA" w:eastAsia="en-US"/>
        </w:rPr>
        <w:t xml:space="preserve"> </w:t>
      </w:r>
      <w:r w:rsidR="009B6D58" w:rsidRPr="006E68AD">
        <w:rPr>
          <w:rFonts w:ascii="Sylfaen" w:hAnsi="Sylfaen" w:cs="Sylfaen"/>
          <w:sz w:val="20"/>
          <w:szCs w:val="24"/>
          <w:lang w:val="ru-RU" w:eastAsia="en-US"/>
        </w:rPr>
        <w:t>գնային</w:t>
      </w:r>
      <w:r w:rsidR="009B6D58" w:rsidRPr="006E68AD">
        <w:rPr>
          <w:rFonts w:ascii="Sylfaen" w:hAnsi="Sylfaen" w:cs="Sylfaen"/>
          <w:sz w:val="20"/>
          <w:szCs w:val="24"/>
          <w:lang w:val="af-ZA" w:eastAsia="en-US"/>
        </w:rPr>
        <w:t xml:space="preserve"> </w:t>
      </w:r>
      <w:r w:rsidR="009B6D58" w:rsidRPr="006E68AD">
        <w:rPr>
          <w:rFonts w:ascii="Sylfaen" w:hAnsi="Sylfaen" w:cs="Sylfaen"/>
          <w:sz w:val="20"/>
          <w:szCs w:val="24"/>
          <w:lang w:val="ru-RU" w:eastAsia="en-US"/>
        </w:rPr>
        <w:t>առաջարկները</w:t>
      </w:r>
      <w:r w:rsidR="009B6D58" w:rsidRPr="006E68AD">
        <w:rPr>
          <w:rFonts w:ascii="Sylfaen" w:hAnsi="Sylfaen" w:cs="Sylfaen"/>
          <w:sz w:val="20"/>
          <w:szCs w:val="24"/>
          <w:lang w:val="af-ZA" w:eastAsia="en-US"/>
        </w:rPr>
        <w:t xml:space="preserve"> </w:t>
      </w:r>
      <w:r w:rsidR="009B6D58" w:rsidRPr="006E68AD">
        <w:rPr>
          <w:rFonts w:ascii="Sylfaen" w:hAnsi="Sylfaen" w:cs="Sylfaen"/>
          <w:sz w:val="20"/>
          <w:szCs w:val="24"/>
          <w:lang w:val="ru-RU" w:eastAsia="en-US"/>
        </w:rPr>
        <w:t>գերազանցում</w:t>
      </w:r>
      <w:r w:rsidR="009B6D58" w:rsidRPr="006E68AD">
        <w:rPr>
          <w:rFonts w:ascii="Sylfaen" w:hAnsi="Sylfaen" w:cs="Sylfaen"/>
          <w:sz w:val="20"/>
          <w:szCs w:val="24"/>
          <w:lang w:val="af-ZA" w:eastAsia="en-US"/>
        </w:rPr>
        <w:t xml:space="preserve"> </w:t>
      </w:r>
      <w:r w:rsidR="009B6D58" w:rsidRPr="006E68AD">
        <w:rPr>
          <w:rFonts w:ascii="Sylfaen" w:hAnsi="Sylfaen" w:cs="Sylfaen"/>
          <w:sz w:val="20"/>
          <w:szCs w:val="24"/>
          <w:lang w:val="ru-RU" w:eastAsia="en-US"/>
        </w:rPr>
        <w:t>են</w:t>
      </w:r>
      <w:r w:rsidR="009B6D58"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սույն</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ընթացակարգի</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շրջանակում</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գնվելիք</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ապրանքների</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գնման</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հայտով</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սահմանված</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գինը</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կամ</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գնումն</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իրականացվում</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է</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Օրենքի</w:t>
      </w:r>
      <w:r w:rsidRPr="006E68AD">
        <w:rPr>
          <w:rFonts w:ascii="Sylfaen" w:hAnsi="Sylfaen" w:cs="Sylfaen"/>
          <w:sz w:val="20"/>
          <w:szCs w:val="24"/>
          <w:lang w:val="af-ZA" w:eastAsia="en-US"/>
        </w:rPr>
        <w:t xml:space="preserve"> 15-</w:t>
      </w:r>
      <w:r w:rsidRPr="006E68AD">
        <w:rPr>
          <w:rFonts w:ascii="Sylfaen" w:hAnsi="Sylfaen" w:cs="Sylfaen"/>
          <w:sz w:val="20"/>
          <w:szCs w:val="24"/>
          <w:lang w:val="ru-RU" w:eastAsia="en-US"/>
        </w:rPr>
        <w:t>րդ</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հոդվածի</w:t>
      </w:r>
      <w:r w:rsidRPr="006E68AD">
        <w:rPr>
          <w:rFonts w:ascii="Sylfaen" w:hAnsi="Sylfaen" w:cs="Sylfaen"/>
          <w:sz w:val="20"/>
          <w:szCs w:val="24"/>
          <w:lang w:val="af-ZA" w:eastAsia="en-US"/>
        </w:rPr>
        <w:t xml:space="preserve"> 6-</w:t>
      </w:r>
      <w:r w:rsidRPr="006E68AD">
        <w:rPr>
          <w:rFonts w:ascii="Sylfaen" w:hAnsi="Sylfaen" w:cs="Sylfaen"/>
          <w:sz w:val="20"/>
          <w:szCs w:val="24"/>
          <w:lang w:val="ru-RU" w:eastAsia="en-US"/>
        </w:rPr>
        <w:t>րդ</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մասի</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հիման</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վրա</w:t>
      </w:r>
      <w:r w:rsidR="009B6D58" w:rsidRPr="006E68AD">
        <w:rPr>
          <w:rFonts w:ascii="Sylfaen" w:hAnsi="Sylfaen" w:cs="Sylfaen"/>
          <w:sz w:val="20"/>
          <w:szCs w:val="24"/>
          <w:lang w:val="ru-RU" w:eastAsia="en-US"/>
        </w:rPr>
        <w:t>՝</w:t>
      </w:r>
      <w:r w:rsidR="009B6D58" w:rsidRPr="006E68AD">
        <w:rPr>
          <w:rFonts w:ascii="Sylfaen" w:hAnsi="Sylfaen" w:cs="Sylfaen"/>
          <w:sz w:val="20"/>
          <w:szCs w:val="24"/>
          <w:lang w:val="af-ZA" w:eastAsia="en-US"/>
        </w:rPr>
        <w:t xml:space="preserve"> </w:t>
      </w:r>
    </w:p>
    <w:p w:rsidR="009B6D58" w:rsidRPr="006E68AD" w:rsidRDefault="009B6D58" w:rsidP="00037DDE">
      <w:pPr>
        <w:pStyle w:val="norm"/>
        <w:spacing w:line="240" w:lineRule="auto"/>
        <w:rPr>
          <w:rFonts w:ascii="Sylfaen" w:hAnsi="Sylfaen" w:cs="Sylfaen"/>
          <w:sz w:val="20"/>
          <w:szCs w:val="24"/>
          <w:lang w:val="af-ZA" w:eastAsia="en-US"/>
        </w:rPr>
      </w:pPr>
      <w:r w:rsidRPr="006E68AD">
        <w:rPr>
          <w:rFonts w:ascii="Sylfaen" w:hAnsi="Sylfaen" w:cs="Sylfaen"/>
          <w:sz w:val="20"/>
          <w:szCs w:val="24"/>
          <w:lang w:val="ru-RU" w:eastAsia="en-US"/>
        </w:rPr>
        <w:t>ա</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առաջին</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և</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հաջորդաբար</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տեղեր</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զբաղեցրած</w:t>
      </w:r>
      <w:r w:rsidRPr="006E68AD">
        <w:rPr>
          <w:rFonts w:ascii="Sylfaen" w:hAnsi="Sylfaen" w:cs="Sylfaen"/>
          <w:sz w:val="20"/>
          <w:szCs w:val="24"/>
          <w:lang w:val="af-ZA" w:eastAsia="en-US"/>
        </w:rPr>
        <w:t xml:space="preserve"> </w:t>
      </w:r>
      <w:r w:rsidR="00FD2748" w:rsidRPr="006E68AD">
        <w:rPr>
          <w:rFonts w:ascii="Sylfaen" w:hAnsi="Sylfaen" w:cs="Sylfaen"/>
          <w:sz w:val="20"/>
          <w:szCs w:val="24"/>
          <w:lang w:val="af-ZA" w:eastAsia="en-US"/>
        </w:rPr>
        <w:t>մ</w:t>
      </w:r>
      <w:r w:rsidRPr="006E68AD">
        <w:rPr>
          <w:rFonts w:ascii="Sylfaen" w:hAnsi="Sylfaen" w:cs="Sylfaen"/>
          <w:sz w:val="20"/>
          <w:szCs w:val="24"/>
          <w:lang w:val="ru-RU" w:eastAsia="en-US"/>
        </w:rPr>
        <w:t>ասնակիցներին</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որոշելու</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նպատակով</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հանձնաժողովի</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նիստում</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առաջարկված</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գների</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նվազեցման</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նպատակով</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ոչ</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գնային</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պայման</w:t>
      </w:r>
      <w:r w:rsidRPr="006E68AD">
        <w:rPr>
          <w:rFonts w:ascii="Sylfaen" w:hAnsi="Sylfaen" w:cs="Sylfaen"/>
          <w:sz w:val="20"/>
          <w:szCs w:val="24"/>
          <w:lang w:val="af-ZA" w:eastAsia="en-US"/>
        </w:rPr>
        <w:softHyphen/>
      </w:r>
      <w:r w:rsidRPr="006E68AD">
        <w:rPr>
          <w:rFonts w:ascii="Sylfaen" w:hAnsi="Sylfaen" w:cs="Sylfaen"/>
          <w:sz w:val="20"/>
          <w:szCs w:val="24"/>
          <w:lang w:val="ru-RU" w:eastAsia="en-US"/>
        </w:rPr>
        <w:t>ները</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բավարարող</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գնահատված</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բոլոր</w:t>
      </w:r>
      <w:r w:rsidRPr="006E68AD">
        <w:rPr>
          <w:rFonts w:ascii="Sylfaen" w:hAnsi="Sylfaen" w:cs="Sylfaen"/>
          <w:sz w:val="20"/>
          <w:szCs w:val="24"/>
          <w:lang w:val="af-ZA" w:eastAsia="en-US"/>
        </w:rPr>
        <w:t xml:space="preserve"> </w:t>
      </w:r>
      <w:r w:rsidR="00FD2748" w:rsidRPr="006E68AD">
        <w:rPr>
          <w:rFonts w:ascii="Sylfaen" w:hAnsi="Sylfaen" w:cs="Sylfaen"/>
          <w:sz w:val="20"/>
          <w:szCs w:val="24"/>
          <w:lang w:val="af-ZA" w:eastAsia="en-US"/>
        </w:rPr>
        <w:t>մ</w:t>
      </w:r>
      <w:r w:rsidRPr="006E68AD">
        <w:rPr>
          <w:rFonts w:ascii="Sylfaen" w:hAnsi="Sylfaen" w:cs="Sylfaen"/>
          <w:sz w:val="20"/>
          <w:szCs w:val="24"/>
          <w:lang w:val="ru-RU" w:eastAsia="en-US"/>
        </w:rPr>
        <w:t>ասնակիցների</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հետ</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վարվում</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են</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միաժամանակյա</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բանակցություններ</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եթե</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նիստին</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ներկա</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են</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բոլոր</w:t>
      </w:r>
      <w:r w:rsidRPr="006E68AD">
        <w:rPr>
          <w:rFonts w:ascii="Sylfaen" w:hAnsi="Sylfaen" w:cs="Sylfaen"/>
          <w:sz w:val="20"/>
          <w:szCs w:val="24"/>
          <w:lang w:val="af-ZA" w:eastAsia="en-US"/>
        </w:rPr>
        <w:t xml:space="preserve"> </w:t>
      </w:r>
      <w:r w:rsidR="00FD2748" w:rsidRPr="006E68AD">
        <w:rPr>
          <w:rFonts w:ascii="Sylfaen" w:hAnsi="Sylfaen" w:cs="Sylfaen"/>
          <w:sz w:val="20"/>
          <w:szCs w:val="24"/>
          <w:lang w:val="af-ZA" w:eastAsia="en-US"/>
        </w:rPr>
        <w:t>մ</w:t>
      </w:r>
      <w:r w:rsidRPr="006E68AD">
        <w:rPr>
          <w:rFonts w:ascii="Sylfaen" w:hAnsi="Sylfaen" w:cs="Sylfaen"/>
          <w:sz w:val="20"/>
          <w:szCs w:val="24"/>
          <w:lang w:val="ru-RU" w:eastAsia="en-US"/>
        </w:rPr>
        <w:t>ասնակիցները</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համապատասխան</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լիազորություն</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ունեցող</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ներկայացուցիչները</w:t>
      </w:r>
      <w:r w:rsidRPr="006E68AD">
        <w:rPr>
          <w:rFonts w:ascii="Sylfaen" w:hAnsi="Sylfaen" w:cs="Sylfaen"/>
          <w:sz w:val="20"/>
          <w:szCs w:val="24"/>
          <w:lang w:val="af-ZA" w:eastAsia="en-US"/>
        </w:rPr>
        <w:t>),</w:t>
      </w:r>
    </w:p>
    <w:p w:rsidR="009B6D58" w:rsidRPr="006E68AD" w:rsidRDefault="009B6D58" w:rsidP="00037DDE">
      <w:pPr>
        <w:pStyle w:val="norm"/>
        <w:spacing w:line="240" w:lineRule="auto"/>
        <w:rPr>
          <w:rFonts w:ascii="Sylfaen" w:hAnsi="Sylfaen" w:cs="Sylfaen"/>
          <w:sz w:val="20"/>
          <w:szCs w:val="24"/>
          <w:lang w:val="af-ZA" w:eastAsia="en-US"/>
        </w:rPr>
      </w:pPr>
      <w:r w:rsidRPr="006E68AD">
        <w:rPr>
          <w:rFonts w:ascii="Sylfaen" w:hAnsi="Sylfaen" w:cs="Sylfaen"/>
          <w:sz w:val="20"/>
          <w:szCs w:val="24"/>
          <w:lang w:val="ru-RU" w:eastAsia="en-US"/>
        </w:rPr>
        <w:t>բ</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հակառակ</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դեպքում</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հանձնաժողովի</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նիստը</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կասեցվում</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է</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և</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մեկ</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աշխատանքային</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օրվա</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ընթացքում</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հանձնաժողովի</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քարտուղարը</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բավարար</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գնահատված</w:t>
      </w:r>
      <w:r w:rsidRPr="006E68AD">
        <w:rPr>
          <w:rFonts w:ascii="Sylfaen" w:hAnsi="Sylfaen" w:cs="Sylfaen"/>
          <w:sz w:val="20"/>
          <w:szCs w:val="24"/>
          <w:lang w:val="af-ZA" w:eastAsia="en-US"/>
        </w:rPr>
        <w:t xml:space="preserve"> </w:t>
      </w:r>
      <w:r w:rsidR="00143E8C" w:rsidRPr="006E68AD">
        <w:rPr>
          <w:rFonts w:ascii="Sylfaen" w:hAnsi="Sylfaen" w:cs="Sylfaen"/>
          <w:sz w:val="20"/>
          <w:szCs w:val="24"/>
          <w:lang w:val="ru-RU" w:eastAsia="en-US"/>
        </w:rPr>
        <w:t>հայտեր</w:t>
      </w:r>
      <w:r w:rsidR="00143E8C" w:rsidRPr="006E68AD">
        <w:rPr>
          <w:rFonts w:ascii="Sylfaen" w:hAnsi="Sylfaen" w:cs="Sylfaen"/>
          <w:sz w:val="20"/>
          <w:szCs w:val="24"/>
          <w:lang w:val="af-ZA" w:eastAsia="en-US"/>
        </w:rPr>
        <w:t xml:space="preserve"> </w:t>
      </w:r>
      <w:r w:rsidR="00143E8C" w:rsidRPr="006E68AD">
        <w:rPr>
          <w:rFonts w:ascii="Sylfaen" w:hAnsi="Sylfaen" w:cs="Sylfaen"/>
          <w:sz w:val="20"/>
          <w:szCs w:val="24"/>
          <w:lang w:val="ru-RU" w:eastAsia="en-US"/>
        </w:rPr>
        <w:t>ներկայացրած</w:t>
      </w:r>
      <w:r w:rsidR="00143E8C"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բոլոր</w:t>
      </w:r>
      <w:r w:rsidRPr="006E68AD">
        <w:rPr>
          <w:rFonts w:ascii="Sylfaen" w:hAnsi="Sylfaen" w:cs="Sylfaen"/>
          <w:sz w:val="20"/>
          <w:szCs w:val="24"/>
          <w:lang w:val="af-ZA" w:eastAsia="en-US"/>
        </w:rPr>
        <w:t xml:space="preserve"> </w:t>
      </w:r>
      <w:r w:rsidR="00143E8C" w:rsidRPr="006E68AD">
        <w:rPr>
          <w:rFonts w:ascii="Sylfaen" w:hAnsi="Sylfaen" w:cs="Sylfaen"/>
          <w:sz w:val="20"/>
          <w:szCs w:val="24"/>
          <w:lang w:val="ru-RU" w:eastAsia="en-US"/>
        </w:rPr>
        <w:t>մասնակիցներին</w:t>
      </w:r>
      <w:r w:rsidR="00143E8C" w:rsidRPr="006E68AD">
        <w:rPr>
          <w:rFonts w:ascii="Sylfaen" w:hAnsi="Sylfaen" w:cs="Sylfaen"/>
          <w:sz w:val="20"/>
          <w:szCs w:val="24"/>
          <w:lang w:val="af-ZA" w:eastAsia="en-US"/>
        </w:rPr>
        <w:t xml:space="preserve"> </w:t>
      </w:r>
      <w:r w:rsidR="00887DCC" w:rsidRPr="006E68AD">
        <w:rPr>
          <w:rFonts w:ascii="Sylfaen" w:hAnsi="Sylfaen" w:cs="Sylfaen"/>
          <w:sz w:val="20"/>
          <w:szCs w:val="24"/>
          <w:lang w:val="af-ZA" w:eastAsia="en-US"/>
        </w:rPr>
        <w:t xml:space="preserve">էլեկտրոնային </w:t>
      </w:r>
      <w:r w:rsidR="00C71C58" w:rsidRPr="006E68AD">
        <w:rPr>
          <w:rFonts w:ascii="Sylfaen" w:hAnsi="Sylfaen" w:cs="Sylfaen"/>
          <w:sz w:val="20"/>
          <w:szCs w:val="24"/>
          <w:lang w:val="af-ZA" w:eastAsia="en-US"/>
        </w:rPr>
        <w:t xml:space="preserve">եղանակով </w:t>
      </w:r>
      <w:r w:rsidRPr="006E68AD">
        <w:rPr>
          <w:rFonts w:ascii="Sylfaen" w:hAnsi="Sylfaen" w:cs="Sylfaen"/>
          <w:sz w:val="20"/>
          <w:szCs w:val="24"/>
          <w:lang w:val="ru-RU" w:eastAsia="en-US"/>
        </w:rPr>
        <w:t>միաժամանակ</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ծանուցում</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է</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գների</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նվազեցման</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շուրջ</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միաժամանակյա</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բանակցությունների</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վարման</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օրվա</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ժամի</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և</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վայրի</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մասին</w:t>
      </w:r>
      <w:r w:rsidRPr="006E68AD">
        <w:rPr>
          <w:rFonts w:ascii="Sylfaen" w:hAnsi="Sylfaen" w:cs="Sylfaen"/>
          <w:sz w:val="20"/>
          <w:szCs w:val="24"/>
          <w:lang w:val="af-ZA" w:eastAsia="en-US"/>
        </w:rPr>
        <w:t>,</w:t>
      </w:r>
    </w:p>
    <w:p w:rsidR="009B6D58" w:rsidRPr="006E68AD" w:rsidRDefault="009B6D58" w:rsidP="00037DDE">
      <w:pPr>
        <w:pStyle w:val="norm"/>
        <w:spacing w:line="240" w:lineRule="auto"/>
        <w:rPr>
          <w:rFonts w:ascii="Sylfaen" w:hAnsi="Sylfaen" w:cs="Sylfaen"/>
          <w:color w:val="FF0000"/>
          <w:sz w:val="20"/>
          <w:szCs w:val="24"/>
          <w:lang w:val="af-ZA" w:eastAsia="en-US"/>
        </w:rPr>
      </w:pPr>
      <w:r w:rsidRPr="006E68AD">
        <w:rPr>
          <w:rFonts w:ascii="Sylfaen" w:hAnsi="Sylfaen" w:cs="Sylfaen"/>
          <w:sz w:val="20"/>
          <w:szCs w:val="24"/>
          <w:lang w:val="ru-RU" w:eastAsia="en-US"/>
        </w:rPr>
        <w:t>գ</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բանակցությունները</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վարվում</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են</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ոչ</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շուտ</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քան</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ծանուցումն</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ուղարկվելու</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օրվան</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հաջորդող</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օրվանից</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երկրորդ</w:t>
      </w:r>
      <w:r w:rsidRPr="006E68AD">
        <w:rPr>
          <w:rFonts w:ascii="Sylfaen" w:hAnsi="Sylfaen" w:cs="Sylfaen"/>
          <w:sz w:val="20"/>
          <w:szCs w:val="24"/>
          <w:lang w:val="af-ZA" w:eastAsia="en-US"/>
        </w:rPr>
        <w:t xml:space="preserve"> </w:t>
      </w:r>
      <w:r w:rsidR="00973FB1" w:rsidRPr="006E68AD">
        <w:rPr>
          <w:rFonts w:ascii="Sylfaen" w:hAnsi="Sylfaen" w:cs="Sylfaen"/>
          <w:sz w:val="20"/>
          <w:szCs w:val="24"/>
          <w:lang w:val="af-ZA" w:eastAsia="en-US"/>
        </w:rPr>
        <w:t xml:space="preserve">և ոչ ուշ, քան տասներորդ </w:t>
      </w:r>
      <w:r w:rsidRPr="006E68AD">
        <w:rPr>
          <w:rFonts w:ascii="Sylfaen" w:hAnsi="Sylfaen" w:cs="Sylfaen"/>
          <w:sz w:val="20"/>
          <w:szCs w:val="24"/>
          <w:lang w:val="ru-RU" w:eastAsia="en-US"/>
        </w:rPr>
        <w:t>աշխատանքային</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օրը</w:t>
      </w:r>
      <w:r w:rsidRPr="006E68AD">
        <w:rPr>
          <w:rFonts w:ascii="Sylfaen" w:hAnsi="Sylfaen" w:cs="Sylfaen"/>
          <w:sz w:val="20"/>
          <w:szCs w:val="24"/>
          <w:lang w:val="af-ZA" w:eastAsia="en-US"/>
        </w:rPr>
        <w:t xml:space="preserve">, </w:t>
      </w:r>
    </w:p>
    <w:p w:rsidR="009B6D58" w:rsidRPr="006E68AD" w:rsidRDefault="009B6D58" w:rsidP="00037DDE">
      <w:pPr>
        <w:pStyle w:val="norm"/>
        <w:spacing w:line="240" w:lineRule="auto"/>
        <w:rPr>
          <w:rFonts w:ascii="Sylfaen" w:hAnsi="Sylfaen" w:cs="Sylfaen"/>
          <w:sz w:val="20"/>
          <w:szCs w:val="24"/>
          <w:lang w:val="af-ZA" w:eastAsia="en-US"/>
        </w:rPr>
      </w:pPr>
      <w:r w:rsidRPr="006E68AD">
        <w:rPr>
          <w:rFonts w:ascii="Sylfaen" w:hAnsi="Sylfaen" w:cs="Sylfaen"/>
          <w:sz w:val="20"/>
          <w:szCs w:val="24"/>
          <w:lang w:val="ru-RU" w:eastAsia="en-US"/>
        </w:rPr>
        <w:t>դ</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յուրաքանչյուր</w:t>
      </w:r>
      <w:r w:rsidRPr="006E68AD">
        <w:rPr>
          <w:rFonts w:ascii="Sylfaen" w:hAnsi="Sylfaen" w:cs="Sylfaen"/>
          <w:sz w:val="20"/>
          <w:szCs w:val="24"/>
          <w:lang w:val="af-ZA" w:eastAsia="en-US"/>
        </w:rPr>
        <w:t xml:space="preserve"> </w:t>
      </w:r>
      <w:r w:rsidR="007210AC" w:rsidRPr="006E68AD">
        <w:rPr>
          <w:rFonts w:ascii="Sylfaen" w:hAnsi="Sylfaen" w:cs="Sylfaen"/>
          <w:sz w:val="20"/>
          <w:szCs w:val="24"/>
          <w:lang w:eastAsia="en-US"/>
        </w:rPr>
        <w:t>մ</w:t>
      </w:r>
      <w:r w:rsidR="003B1FC0" w:rsidRPr="006E68AD">
        <w:rPr>
          <w:rFonts w:ascii="Sylfaen" w:hAnsi="Sylfaen" w:cs="Sylfaen"/>
          <w:sz w:val="20"/>
          <w:szCs w:val="24"/>
          <w:lang w:eastAsia="en-US"/>
        </w:rPr>
        <w:t>ա</w:t>
      </w:r>
      <w:r w:rsidRPr="006E68AD">
        <w:rPr>
          <w:rFonts w:ascii="Sylfaen" w:hAnsi="Sylfaen" w:cs="Sylfaen"/>
          <w:sz w:val="20"/>
          <w:szCs w:val="24"/>
          <w:lang w:val="ru-RU" w:eastAsia="en-US"/>
        </w:rPr>
        <w:t>սնակցի</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տվյալ</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պահին</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ներկայացրած</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գնային</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առաջարկը</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հրապարակվում</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է</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մյուս</w:t>
      </w:r>
      <w:r w:rsidRPr="006E68AD">
        <w:rPr>
          <w:rFonts w:ascii="Sylfaen" w:hAnsi="Sylfaen" w:cs="Sylfaen"/>
          <w:sz w:val="20"/>
          <w:szCs w:val="24"/>
          <w:lang w:val="af-ZA" w:eastAsia="en-US"/>
        </w:rPr>
        <w:t xml:space="preserve"> </w:t>
      </w:r>
      <w:r w:rsidR="007210AC" w:rsidRPr="006E68AD">
        <w:rPr>
          <w:rFonts w:ascii="Sylfaen" w:hAnsi="Sylfaen" w:cs="Sylfaen"/>
          <w:sz w:val="20"/>
          <w:szCs w:val="24"/>
          <w:lang w:val="af-ZA" w:eastAsia="en-US"/>
        </w:rPr>
        <w:t>մ</w:t>
      </w:r>
      <w:r w:rsidRPr="006E68AD">
        <w:rPr>
          <w:rFonts w:ascii="Sylfaen" w:hAnsi="Sylfaen" w:cs="Sylfaen"/>
          <w:sz w:val="20"/>
          <w:szCs w:val="24"/>
          <w:lang w:val="ru-RU" w:eastAsia="en-US"/>
        </w:rPr>
        <w:t>ասնակիցների</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համար</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և</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մինչև</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բանակցությունների</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համար</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նախատեսված</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վերջնաժամկետի</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ավարտը</w:t>
      </w:r>
      <w:r w:rsidRPr="006E68AD">
        <w:rPr>
          <w:rFonts w:ascii="Sylfaen" w:hAnsi="Sylfaen" w:cs="Sylfaen"/>
          <w:sz w:val="20"/>
          <w:szCs w:val="24"/>
          <w:lang w:val="af-ZA" w:eastAsia="en-US"/>
        </w:rPr>
        <w:t xml:space="preserve"> </w:t>
      </w:r>
      <w:r w:rsidR="007210AC" w:rsidRPr="006E68AD">
        <w:rPr>
          <w:rFonts w:ascii="Sylfaen" w:hAnsi="Sylfaen" w:cs="Sylfaen"/>
          <w:sz w:val="20"/>
          <w:szCs w:val="24"/>
          <w:lang w:val="af-ZA" w:eastAsia="en-US"/>
        </w:rPr>
        <w:t>մ</w:t>
      </w:r>
      <w:r w:rsidRPr="006E68AD">
        <w:rPr>
          <w:rFonts w:ascii="Sylfaen" w:hAnsi="Sylfaen" w:cs="Sylfaen"/>
          <w:sz w:val="20"/>
          <w:szCs w:val="24"/>
          <w:lang w:val="ru-RU" w:eastAsia="en-US"/>
        </w:rPr>
        <w:t>ասնակիցը</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կարող</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է</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վերանայել</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իր</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գնային</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առաջարկը</w:t>
      </w:r>
      <w:r w:rsidRPr="006E68AD">
        <w:rPr>
          <w:rFonts w:ascii="Sylfaen" w:hAnsi="Sylfaen" w:cs="Sylfaen"/>
          <w:sz w:val="20"/>
          <w:szCs w:val="24"/>
          <w:lang w:val="af-ZA" w:eastAsia="en-US"/>
        </w:rPr>
        <w:t>,</w:t>
      </w:r>
    </w:p>
    <w:p w:rsidR="009B6D58" w:rsidRPr="006E68AD" w:rsidRDefault="009B6D58" w:rsidP="00037DDE">
      <w:pPr>
        <w:pStyle w:val="norm"/>
        <w:spacing w:line="240" w:lineRule="auto"/>
        <w:rPr>
          <w:rFonts w:ascii="Sylfaen" w:hAnsi="Sylfaen" w:cs="Sylfaen"/>
          <w:sz w:val="20"/>
          <w:szCs w:val="24"/>
          <w:lang w:val="af-ZA" w:eastAsia="en-US"/>
        </w:rPr>
      </w:pPr>
      <w:r w:rsidRPr="006E68AD">
        <w:rPr>
          <w:rFonts w:ascii="Sylfaen" w:hAnsi="Sylfaen" w:cs="Sylfaen"/>
          <w:sz w:val="20"/>
          <w:szCs w:val="24"/>
          <w:lang w:val="ru-RU" w:eastAsia="en-US"/>
        </w:rPr>
        <w:t>ե</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բանակցությունների</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համար</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սահմանված</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վերջնաժամկետը</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լրանալու</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պահին</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ըստ</w:t>
      </w:r>
      <w:r w:rsidRPr="006E68AD">
        <w:rPr>
          <w:rFonts w:ascii="Sylfaen" w:hAnsi="Sylfaen" w:cs="Sylfaen"/>
          <w:sz w:val="20"/>
          <w:szCs w:val="24"/>
          <w:lang w:val="af-ZA" w:eastAsia="en-US"/>
        </w:rPr>
        <w:t xml:space="preserve"> </w:t>
      </w:r>
      <w:r w:rsidR="007210AC" w:rsidRPr="006E68AD">
        <w:rPr>
          <w:rFonts w:ascii="Sylfaen" w:hAnsi="Sylfaen" w:cs="Sylfaen"/>
          <w:sz w:val="20"/>
          <w:szCs w:val="24"/>
          <w:lang w:val="af-ZA" w:eastAsia="en-US"/>
        </w:rPr>
        <w:t>մ</w:t>
      </w:r>
      <w:r w:rsidRPr="006E68AD">
        <w:rPr>
          <w:rFonts w:ascii="Sylfaen" w:hAnsi="Sylfaen" w:cs="Sylfaen"/>
          <w:sz w:val="20"/>
          <w:szCs w:val="24"/>
          <w:lang w:val="ru-RU" w:eastAsia="en-US"/>
        </w:rPr>
        <w:t>ասնակիցների</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ներկայացրած</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գների</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որոնց</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գինը</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չի</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գերազանցում</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այդ</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գնումը</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կատարելու</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համար</w:t>
      </w:r>
      <w:r w:rsidRPr="006E68AD">
        <w:rPr>
          <w:rFonts w:ascii="Sylfaen" w:hAnsi="Sylfaen" w:cs="Sylfaen"/>
          <w:sz w:val="20"/>
          <w:szCs w:val="24"/>
          <w:lang w:val="af-ZA" w:eastAsia="en-US"/>
        </w:rPr>
        <w:t xml:space="preserve"> </w:t>
      </w:r>
      <w:r w:rsidR="00973FB1" w:rsidRPr="006E68AD">
        <w:rPr>
          <w:rFonts w:ascii="Sylfaen" w:hAnsi="Sylfaen" w:cs="Sylfaen"/>
          <w:sz w:val="20"/>
          <w:szCs w:val="24"/>
          <w:lang w:val="af-ZA" w:eastAsia="en-US"/>
        </w:rPr>
        <w:t xml:space="preserve">հատկացված </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ֆինանսական</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միջոցների</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չափը</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որոշվում</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և</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հայտարարվում</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են</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առաջին</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և</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հաջորդաբար</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տեղերը</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զբաղեցրած</w:t>
      </w:r>
      <w:r w:rsidRPr="006E68AD">
        <w:rPr>
          <w:rFonts w:ascii="Sylfaen" w:hAnsi="Sylfaen" w:cs="Sylfaen"/>
          <w:sz w:val="20"/>
          <w:szCs w:val="24"/>
          <w:lang w:val="af-ZA" w:eastAsia="en-US"/>
        </w:rPr>
        <w:t xml:space="preserve"> </w:t>
      </w:r>
      <w:r w:rsidR="007210AC" w:rsidRPr="006E68AD">
        <w:rPr>
          <w:rFonts w:ascii="Sylfaen" w:hAnsi="Sylfaen" w:cs="Sylfaen"/>
          <w:sz w:val="20"/>
          <w:szCs w:val="24"/>
          <w:lang w:val="af-ZA" w:eastAsia="en-US"/>
        </w:rPr>
        <w:t>մ</w:t>
      </w:r>
      <w:r w:rsidRPr="006E68AD">
        <w:rPr>
          <w:rFonts w:ascii="Sylfaen" w:hAnsi="Sylfaen" w:cs="Sylfaen"/>
          <w:sz w:val="20"/>
          <w:szCs w:val="24"/>
          <w:lang w:val="ru-RU" w:eastAsia="en-US"/>
        </w:rPr>
        <w:t>ասնակիցները</w:t>
      </w:r>
      <w:r w:rsidRPr="006E68AD">
        <w:rPr>
          <w:rFonts w:ascii="Sylfaen" w:hAnsi="Sylfaen" w:cs="Sylfaen"/>
          <w:sz w:val="20"/>
          <w:szCs w:val="24"/>
          <w:lang w:val="af-ZA" w:eastAsia="en-US"/>
        </w:rPr>
        <w:t>,</w:t>
      </w:r>
    </w:p>
    <w:p w:rsidR="009B6D58" w:rsidRPr="006E68AD" w:rsidRDefault="009B6D58" w:rsidP="00037DDE">
      <w:pPr>
        <w:pStyle w:val="norm"/>
        <w:spacing w:line="240" w:lineRule="auto"/>
        <w:rPr>
          <w:rFonts w:ascii="Sylfaen" w:hAnsi="Sylfaen" w:cs="Sylfaen"/>
          <w:sz w:val="20"/>
          <w:szCs w:val="24"/>
          <w:lang w:val="af-ZA" w:eastAsia="en-US"/>
        </w:rPr>
      </w:pPr>
      <w:r w:rsidRPr="006E68AD">
        <w:rPr>
          <w:rFonts w:ascii="Sylfaen" w:hAnsi="Sylfaen" w:cs="Sylfaen"/>
          <w:sz w:val="20"/>
          <w:szCs w:val="24"/>
          <w:lang w:val="ru-RU" w:eastAsia="en-US"/>
        </w:rPr>
        <w:t>զ</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բանակցությունների</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համար</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սահմանված</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վերջնաժամկետը</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լրանալու</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պահին</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եթե</w:t>
      </w:r>
      <w:r w:rsidRPr="006E68AD">
        <w:rPr>
          <w:rFonts w:ascii="Sylfaen" w:hAnsi="Sylfaen" w:cs="Sylfaen"/>
          <w:sz w:val="20"/>
          <w:szCs w:val="24"/>
          <w:lang w:val="af-ZA" w:eastAsia="en-US"/>
        </w:rPr>
        <w:t xml:space="preserve"> </w:t>
      </w:r>
      <w:r w:rsidR="007210AC" w:rsidRPr="006E68AD">
        <w:rPr>
          <w:rFonts w:ascii="Sylfaen" w:hAnsi="Sylfaen" w:cs="Sylfaen"/>
          <w:sz w:val="20"/>
          <w:szCs w:val="24"/>
          <w:lang w:val="af-ZA" w:eastAsia="en-US"/>
        </w:rPr>
        <w:t>մ</w:t>
      </w:r>
      <w:r w:rsidRPr="006E68AD">
        <w:rPr>
          <w:rFonts w:ascii="Sylfaen" w:hAnsi="Sylfaen" w:cs="Sylfaen"/>
          <w:sz w:val="20"/>
          <w:szCs w:val="24"/>
          <w:lang w:val="ru-RU" w:eastAsia="en-US"/>
        </w:rPr>
        <w:t>ասնակիցների</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ներկայացրած</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գները</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գերազանցում</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են</w:t>
      </w:r>
      <w:r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սույն</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ընթացակարգի</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շրջանակում</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գնվելիք</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ապրանքների</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համար</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գնման</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lastRenderedPageBreak/>
        <w:t>հայտով</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սահմանված</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գինը</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կամ</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նվազագույն</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գները</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հավասար</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են</w:t>
      </w:r>
      <w:r w:rsidR="00973FB1" w:rsidRPr="006E68AD">
        <w:rPr>
          <w:rFonts w:ascii="Sylfaen" w:hAnsi="Sylfaen" w:cs="Sylfaen"/>
          <w:sz w:val="20"/>
          <w:szCs w:val="24"/>
          <w:lang w:val="af-ZA" w:eastAsia="en-US"/>
        </w:rPr>
        <w:t>,</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գնման</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ընթացակարգը</w:t>
      </w:r>
      <w:r w:rsidRPr="006E68AD">
        <w:rPr>
          <w:rFonts w:ascii="Sylfaen" w:hAnsi="Sylfaen" w:cs="Sylfaen"/>
          <w:sz w:val="20"/>
          <w:szCs w:val="24"/>
          <w:lang w:val="af-ZA" w:eastAsia="en-US"/>
        </w:rPr>
        <w:t xml:space="preserve"> </w:t>
      </w:r>
      <w:r w:rsidR="005A3DC6" w:rsidRPr="006E68AD">
        <w:rPr>
          <w:rFonts w:ascii="Sylfaen" w:hAnsi="Sylfaen" w:cs="Sylfaen"/>
          <w:sz w:val="20"/>
          <w:szCs w:val="24"/>
          <w:lang w:val="ru-RU" w:eastAsia="en-US"/>
        </w:rPr>
        <w:t>Օ</w:t>
      </w:r>
      <w:r w:rsidR="00973FB1" w:rsidRPr="006E68AD">
        <w:rPr>
          <w:rFonts w:ascii="Sylfaen" w:hAnsi="Sylfaen" w:cs="Sylfaen"/>
          <w:sz w:val="20"/>
          <w:szCs w:val="24"/>
          <w:lang w:val="ru-RU" w:eastAsia="en-US"/>
        </w:rPr>
        <w:t>րենքի</w:t>
      </w:r>
      <w:r w:rsidR="00973FB1" w:rsidRPr="006E68AD">
        <w:rPr>
          <w:rFonts w:ascii="Sylfaen" w:hAnsi="Sylfaen" w:cs="Sylfaen"/>
          <w:sz w:val="20"/>
          <w:szCs w:val="24"/>
          <w:lang w:val="af-ZA" w:eastAsia="en-US"/>
        </w:rPr>
        <w:t xml:space="preserve"> 37-</w:t>
      </w:r>
      <w:r w:rsidR="00973FB1" w:rsidRPr="006E68AD">
        <w:rPr>
          <w:rFonts w:ascii="Sylfaen" w:hAnsi="Sylfaen" w:cs="Sylfaen"/>
          <w:sz w:val="20"/>
          <w:szCs w:val="24"/>
          <w:lang w:val="ru-RU" w:eastAsia="en-US"/>
        </w:rPr>
        <w:t>րդ</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հոդվածի</w:t>
      </w:r>
      <w:r w:rsidR="00973FB1" w:rsidRPr="006E68AD">
        <w:rPr>
          <w:rFonts w:ascii="Sylfaen" w:hAnsi="Sylfaen" w:cs="Sylfaen"/>
          <w:sz w:val="20"/>
          <w:szCs w:val="24"/>
          <w:lang w:val="af-ZA" w:eastAsia="en-US"/>
        </w:rPr>
        <w:t xml:space="preserve"> 1-</w:t>
      </w:r>
      <w:r w:rsidR="00973FB1" w:rsidRPr="006E68AD">
        <w:rPr>
          <w:rFonts w:ascii="Sylfaen" w:hAnsi="Sylfaen" w:cs="Sylfaen"/>
          <w:sz w:val="20"/>
          <w:szCs w:val="24"/>
          <w:lang w:val="ru-RU" w:eastAsia="en-US"/>
        </w:rPr>
        <w:t>ին</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մասի</w:t>
      </w:r>
      <w:r w:rsidR="00973FB1" w:rsidRPr="006E68AD">
        <w:rPr>
          <w:rFonts w:ascii="Sylfaen" w:hAnsi="Sylfaen" w:cs="Sylfaen"/>
          <w:sz w:val="20"/>
          <w:szCs w:val="24"/>
          <w:lang w:val="af-ZA" w:eastAsia="en-US"/>
        </w:rPr>
        <w:t xml:space="preserve"> 1-</w:t>
      </w:r>
      <w:r w:rsidR="00973FB1" w:rsidRPr="006E68AD">
        <w:rPr>
          <w:rFonts w:ascii="Sylfaen" w:hAnsi="Sylfaen" w:cs="Sylfaen"/>
          <w:sz w:val="20"/>
          <w:szCs w:val="24"/>
          <w:lang w:val="ru-RU" w:eastAsia="en-US"/>
        </w:rPr>
        <w:t>ին</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կետի</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հիման</w:t>
      </w:r>
      <w:r w:rsidR="00973FB1" w:rsidRPr="006E68AD">
        <w:rPr>
          <w:rFonts w:ascii="Sylfaen" w:hAnsi="Sylfaen" w:cs="Sylfaen"/>
          <w:sz w:val="20"/>
          <w:szCs w:val="24"/>
          <w:lang w:val="af-ZA" w:eastAsia="en-US"/>
        </w:rPr>
        <w:t xml:space="preserve"> </w:t>
      </w:r>
      <w:r w:rsidR="00973FB1" w:rsidRPr="006E68AD">
        <w:rPr>
          <w:rFonts w:ascii="Sylfaen" w:hAnsi="Sylfaen" w:cs="Sylfaen"/>
          <w:sz w:val="20"/>
          <w:szCs w:val="24"/>
          <w:lang w:val="ru-RU" w:eastAsia="en-US"/>
        </w:rPr>
        <w:t>վրա</w:t>
      </w:r>
      <w:r w:rsidR="00973FB1"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հայտարարվում</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է</w:t>
      </w:r>
      <w:r w:rsidRPr="006E68AD">
        <w:rPr>
          <w:rFonts w:ascii="Sylfaen" w:hAnsi="Sylfaen" w:cs="Sylfaen"/>
          <w:sz w:val="20"/>
          <w:szCs w:val="24"/>
          <w:lang w:val="af-ZA" w:eastAsia="en-US"/>
        </w:rPr>
        <w:t xml:space="preserve"> </w:t>
      </w:r>
      <w:r w:rsidRPr="006E68AD">
        <w:rPr>
          <w:rFonts w:ascii="Sylfaen" w:hAnsi="Sylfaen" w:cs="Sylfaen"/>
          <w:sz w:val="20"/>
          <w:szCs w:val="24"/>
          <w:lang w:val="ru-RU" w:eastAsia="en-US"/>
        </w:rPr>
        <w:t>չկայացած</w:t>
      </w:r>
      <w:r w:rsidRPr="006E68AD">
        <w:rPr>
          <w:rFonts w:ascii="Sylfaen" w:hAnsi="Sylfaen" w:cs="Sylfaen"/>
          <w:sz w:val="20"/>
          <w:szCs w:val="24"/>
          <w:lang w:val="af-ZA" w:eastAsia="en-US"/>
        </w:rPr>
        <w:t xml:space="preserve">: </w:t>
      </w:r>
    </w:p>
    <w:p w:rsidR="00B514E8" w:rsidRPr="006E68AD" w:rsidRDefault="00FF60C2" w:rsidP="00037DDE">
      <w:pPr>
        <w:ind w:firstLine="708"/>
        <w:jc w:val="both"/>
        <w:rPr>
          <w:rFonts w:ascii="Sylfaen" w:hAnsi="Sylfaen"/>
          <w:sz w:val="20"/>
          <w:szCs w:val="20"/>
          <w:lang w:val="hy-AM" w:eastAsia="x-none"/>
        </w:rPr>
      </w:pPr>
      <w:r w:rsidRPr="006E68AD">
        <w:rPr>
          <w:rFonts w:ascii="Sylfaen" w:hAnsi="Sylfaen"/>
          <w:sz w:val="20"/>
          <w:szCs w:val="20"/>
          <w:lang w:val="af-ZA" w:eastAsia="x-none"/>
        </w:rPr>
        <w:t>7</w:t>
      </w:r>
      <w:r w:rsidR="00C82BD2" w:rsidRPr="006E68AD">
        <w:rPr>
          <w:rFonts w:ascii="Sylfaen" w:hAnsi="Sylfaen"/>
          <w:sz w:val="20"/>
          <w:szCs w:val="20"/>
          <w:lang w:val="af-ZA" w:eastAsia="x-none"/>
        </w:rPr>
        <w:t>.</w:t>
      </w:r>
      <w:r w:rsidR="00887DCC" w:rsidRPr="006E68AD">
        <w:rPr>
          <w:rFonts w:ascii="Sylfaen" w:hAnsi="Sylfaen"/>
          <w:sz w:val="20"/>
          <w:szCs w:val="20"/>
          <w:lang w:val="af-ZA" w:eastAsia="x-none"/>
        </w:rPr>
        <w:t>7</w:t>
      </w:r>
      <w:r w:rsidR="00E24EBF" w:rsidRPr="006E68AD">
        <w:rPr>
          <w:rFonts w:ascii="Sylfaen" w:hAnsi="Sylfaen"/>
          <w:sz w:val="20"/>
          <w:szCs w:val="20"/>
          <w:lang w:val="af-ZA" w:eastAsia="x-none"/>
        </w:rPr>
        <w:t xml:space="preserve"> </w:t>
      </w:r>
      <w:r w:rsidR="00753C9B" w:rsidRPr="006E68AD">
        <w:rPr>
          <w:rFonts w:ascii="Sylfaen" w:hAnsi="Sylfaen" w:cs="Sylfaen"/>
          <w:sz w:val="20"/>
          <w:szCs w:val="20"/>
          <w:lang w:val="af-ZA" w:eastAsia="x-none"/>
        </w:rPr>
        <w:t>Պ</w:t>
      </w:r>
      <w:r w:rsidR="00B514E8" w:rsidRPr="006E68AD">
        <w:rPr>
          <w:rFonts w:ascii="Sylfaen" w:hAnsi="Sylfaen" w:cs="Sylfaen"/>
          <w:sz w:val="20"/>
          <w:szCs w:val="20"/>
          <w:lang w:val="af-ZA" w:eastAsia="x-none"/>
        </w:rPr>
        <w:t>ահանջի</w:t>
      </w:r>
      <w:r w:rsidR="00B514E8" w:rsidRPr="006E68AD">
        <w:rPr>
          <w:rFonts w:ascii="Sylfaen" w:hAnsi="Sylfaen"/>
          <w:sz w:val="20"/>
          <w:szCs w:val="20"/>
          <w:lang w:val="af-ZA" w:eastAsia="x-none"/>
        </w:rPr>
        <w:t xml:space="preserve"> </w:t>
      </w:r>
      <w:r w:rsidR="00B514E8" w:rsidRPr="006E68AD">
        <w:rPr>
          <w:rFonts w:ascii="Sylfaen" w:hAnsi="Sylfaen" w:cs="Sylfaen"/>
          <w:sz w:val="20"/>
          <w:szCs w:val="20"/>
          <w:lang w:val="af-ZA" w:eastAsia="x-none"/>
        </w:rPr>
        <w:t>դեպքում</w:t>
      </w:r>
      <w:r w:rsidR="00B514E8" w:rsidRPr="006E68AD">
        <w:rPr>
          <w:rFonts w:ascii="Sylfaen" w:hAnsi="Sylfaen"/>
          <w:sz w:val="20"/>
          <w:szCs w:val="20"/>
          <w:lang w:val="af-ZA" w:eastAsia="x-none"/>
        </w:rPr>
        <w:t xml:space="preserve"> </w:t>
      </w:r>
      <w:r w:rsidR="00AD522C" w:rsidRPr="006E68AD">
        <w:rPr>
          <w:rFonts w:ascii="Sylfaen" w:hAnsi="Sylfaen" w:cs="Sylfaen"/>
          <w:sz w:val="20"/>
          <w:szCs w:val="20"/>
          <w:lang w:val="af-ZA" w:eastAsia="x-none"/>
        </w:rPr>
        <w:t>որևէ</w:t>
      </w:r>
      <w:r w:rsidR="00AD522C" w:rsidRPr="006E68AD">
        <w:rPr>
          <w:rFonts w:ascii="Sylfaen" w:hAnsi="Sylfaen"/>
          <w:sz w:val="20"/>
          <w:szCs w:val="20"/>
          <w:lang w:val="af-ZA" w:eastAsia="x-none"/>
        </w:rPr>
        <w:t xml:space="preserve"> </w:t>
      </w:r>
      <w:r w:rsidR="007210AC" w:rsidRPr="006E68AD">
        <w:rPr>
          <w:rFonts w:ascii="Sylfaen" w:hAnsi="Sylfaen" w:cs="Sylfaen"/>
          <w:sz w:val="20"/>
          <w:szCs w:val="20"/>
          <w:lang w:val="af-ZA" w:eastAsia="x-none"/>
        </w:rPr>
        <w:t>մ</w:t>
      </w:r>
      <w:r w:rsidR="00B514E8" w:rsidRPr="006E68AD">
        <w:rPr>
          <w:rFonts w:ascii="Sylfaen" w:hAnsi="Sylfaen" w:cs="Sylfaen"/>
          <w:sz w:val="20"/>
          <w:szCs w:val="20"/>
          <w:lang w:val="af-ZA" w:eastAsia="x-none"/>
        </w:rPr>
        <w:t>ասնակցի</w:t>
      </w:r>
      <w:r w:rsidR="00B514E8" w:rsidRPr="006E68AD">
        <w:rPr>
          <w:rFonts w:ascii="Sylfaen" w:hAnsi="Sylfaen"/>
          <w:sz w:val="20"/>
          <w:szCs w:val="20"/>
          <w:lang w:val="af-ZA" w:eastAsia="x-none"/>
        </w:rPr>
        <w:t xml:space="preserve"> </w:t>
      </w:r>
      <w:r w:rsidR="00B514E8" w:rsidRPr="006E68AD">
        <w:rPr>
          <w:rFonts w:ascii="Sylfaen" w:hAnsi="Sylfaen" w:cs="Sylfaen"/>
          <w:sz w:val="20"/>
          <w:szCs w:val="20"/>
          <w:lang w:val="af-ZA" w:eastAsia="x-none"/>
        </w:rPr>
        <w:t>հայտի</w:t>
      </w:r>
      <w:r w:rsidR="00B514E8" w:rsidRPr="006E68AD">
        <w:rPr>
          <w:rFonts w:ascii="Sylfaen" w:hAnsi="Sylfaen"/>
          <w:sz w:val="20"/>
          <w:szCs w:val="20"/>
          <w:lang w:val="af-ZA" w:eastAsia="x-none"/>
        </w:rPr>
        <w:t xml:space="preserve">, </w:t>
      </w:r>
      <w:r w:rsidR="00B514E8" w:rsidRPr="006E68AD">
        <w:rPr>
          <w:rFonts w:ascii="Sylfaen" w:hAnsi="Sylfaen" w:cs="Sylfaen"/>
          <w:sz w:val="20"/>
          <w:szCs w:val="20"/>
          <w:lang w:val="af-ZA" w:eastAsia="x-none"/>
        </w:rPr>
        <w:t>ներառյալ</w:t>
      </w:r>
      <w:r w:rsidR="00B514E8" w:rsidRPr="006E68AD">
        <w:rPr>
          <w:rFonts w:ascii="Sylfaen" w:hAnsi="Sylfaen"/>
          <w:sz w:val="20"/>
          <w:szCs w:val="20"/>
          <w:lang w:val="af-ZA" w:eastAsia="x-none"/>
        </w:rPr>
        <w:t xml:space="preserve"> </w:t>
      </w:r>
      <w:r w:rsidR="00B514E8" w:rsidRPr="006E68AD">
        <w:rPr>
          <w:rFonts w:ascii="Sylfaen" w:hAnsi="Sylfaen" w:cs="Sylfaen"/>
          <w:sz w:val="20"/>
          <w:szCs w:val="20"/>
          <w:lang w:val="af-ZA" w:eastAsia="x-none"/>
        </w:rPr>
        <w:t>գնային</w:t>
      </w:r>
      <w:r w:rsidR="00B514E8" w:rsidRPr="006E68AD">
        <w:rPr>
          <w:rFonts w:ascii="Sylfaen" w:hAnsi="Sylfaen"/>
          <w:sz w:val="20"/>
          <w:szCs w:val="20"/>
          <w:lang w:val="af-ZA" w:eastAsia="x-none"/>
        </w:rPr>
        <w:t xml:space="preserve"> </w:t>
      </w:r>
      <w:r w:rsidR="00B514E8" w:rsidRPr="006E68AD">
        <w:rPr>
          <w:rFonts w:ascii="Sylfaen" w:hAnsi="Sylfaen" w:cs="Sylfaen"/>
          <w:sz w:val="20"/>
          <w:szCs w:val="20"/>
          <w:lang w:val="af-ZA" w:eastAsia="x-none"/>
        </w:rPr>
        <w:t>առաջարկի</w:t>
      </w:r>
      <w:r w:rsidR="00B514E8" w:rsidRPr="006E68AD">
        <w:rPr>
          <w:rFonts w:ascii="Sylfaen" w:hAnsi="Sylfaen"/>
          <w:sz w:val="20"/>
          <w:szCs w:val="20"/>
          <w:lang w:val="af-ZA" w:eastAsia="x-none"/>
        </w:rPr>
        <w:t xml:space="preserve">, </w:t>
      </w:r>
      <w:r w:rsidR="00B514E8" w:rsidRPr="006E68AD">
        <w:rPr>
          <w:rFonts w:ascii="Sylfaen" w:hAnsi="Sylfaen" w:cs="Sylfaen"/>
          <w:sz w:val="20"/>
          <w:szCs w:val="20"/>
          <w:lang w:val="af-ZA" w:eastAsia="x-none"/>
        </w:rPr>
        <w:t>ինչպես</w:t>
      </w:r>
      <w:r w:rsidR="00B514E8" w:rsidRPr="006E68AD">
        <w:rPr>
          <w:rFonts w:ascii="Sylfaen" w:hAnsi="Sylfaen"/>
          <w:sz w:val="20"/>
          <w:szCs w:val="20"/>
          <w:lang w:val="af-ZA" w:eastAsia="x-none"/>
        </w:rPr>
        <w:t xml:space="preserve"> </w:t>
      </w:r>
      <w:r w:rsidR="00B514E8" w:rsidRPr="006E68AD">
        <w:rPr>
          <w:rFonts w:ascii="Sylfaen" w:hAnsi="Sylfaen" w:cs="Sylfaen"/>
          <w:sz w:val="20"/>
          <w:szCs w:val="20"/>
          <w:lang w:val="af-ZA" w:eastAsia="x-none"/>
        </w:rPr>
        <w:t>նաև</w:t>
      </w:r>
      <w:r w:rsidR="00B514E8" w:rsidRPr="006E68AD">
        <w:rPr>
          <w:rFonts w:ascii="Sylfaen" w:hAnsi="Sylfaen"/>
          <w:sz w:val="20"/>
          <w:szCs w:val="20"/>
          <w:lang w:val="af-ZA" w:eastAsia="x-none"/>
        </w:rPr>
        <w:t xml:space="preserve"> </w:t>
      </w:r>
      <w:r w:rsidR="007210AC" w:rsidRPr="006E68AD">
        <w:rPr>
          <w:rFonts w:ascii="Sylfaen" w:hAnsi="Sylfaen" w:cs="Sylfaen"/>
          <w:sz w:val="20"/>
          <w:szCs w:val="20"/>
          <w:lang w:val="af-ZA" w:eastAsia="x-none"/>
        </w:rPr>
        <w:t>մ</w:t>
      </w:r>
      <w:r w:rsidR="00B514E8" w:rsidRPr="006E68AD">
        <w:rPr>
          <w:rFonts w:ascii="Sylfaen" w:hAnsi="Sylfaen" w:cs="Sylfaen"/>
          <w:sz w:val="20"/>
          <w:szCs w:val="20"/>
          <w:lang w:val="af-ZA" w:eastAsia="x-none"/>
        </w:rPr>
        <w:t>ասնակցի</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այդ</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թվում</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առաջին</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տեղը</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զբաղեցրած</w:t>
      </w:r>
      <w:r w:rsidR="007B6811" w:rsidRPr="006E68AD">
        <w:rPr>
          <w:rFonts w:ascii="Sylfaen" w:hAnsi="Sylfaen"/>
          <w:sz w:val="20"/>
          <w:szCs w:val="20"/>
          <w:lang w:val="af-ZA" w:eastAsia="x-none"/>
        </w:rPr>
        <w:t xml:space="preserve"> </w:t>
      </w:r>
      <w:r w:rsidR="004E6A12" w:rsidRPr="006E68AD">
        <w:rPr>
          <w:rFonts w:ascii="Sylfaen" w:hAnsi="Sylfaen" w:cs="Sylfaen"/>
          <w:sz w:val="20"/>
          <w:szCs w:val="20"/>
          <w:lang w:val="af-ZA" w:eastAsia="x-none"/>
        </w:rPr>
        <w:t>մ</w:t>
      </w:r>
      <w:r w:rsidR="007B6811" w:rsidRPr="006E68AD">
        <w:rPr>
          <w:rFonts w:ascii="Sylfaen" w:hAnsi="Sylfaen" w:cs="Sylfaen"/>
          <w:sz w:val="20"/>
          <w:szCs w:val="20"/>
          <w:lang w:val="af-ZA" w:eastAsia="x-none"/>
        </w:rPr>
        <w:t>ասնակցի</w:t>
      </w:r>
      <w:r w:rsidR="00B514E8" w:rsidRPr="006E68AD">
        <w:rPr>
          <w:rFonts w:ascii="Sylfaen" w:hAnsi="Sylfaen"/>
          <w:sz w:val="20"/>
          <w:szCs w:val="20"/>
          <w:lang w:val="af-ZA" w:eastAsia="x-none"/>
        </w:rPr>
        <w:t xml:space="preserve"> </w:t>
      </w:r>
      <w:r w:rsidR="00B514E8" w:rsidRPr="006E68AD">
        <w:rPr>
          <w:rFonts w:ascii="Sylfaen" w:hAnsi="Sylfaen" w:cs="Sylfaen"/>
          <w:sz w:val="20"/>
          <w:szCs w:val="20"/>
          <w:lang w:val="af-ZA" w:eastAsia="x-none"/>
        </w:rPr>
        <w:t>կողմից</w:t>
      </w:r>
      <w:r w:rsidR="00B514E8" w:rsidRPr="006E68AD">
        <w:rPr>
          <w:rFonts w:ascii="Sylfaen" w:hAnsi="Sylfaen"/>
          <w:sz w:val="20"/>
          <w:szCs w:val="20"/>
          <w:lang w:val="af-ZA" w:eastAsia="x-none"/>
        </w:rPr>
        <w:t xml:space="preserve"> </w:t>
      </w:r>
      <w:r w:rsidR="00B514E8" w:rsidRPr="006E68AD">
        <w:rPr>
          <w:rFonts w:ascii="Sylfaen" w:hAnsi="Sylfaen" w:cs="Sylfaen"/>
          <w:sz w:val="20"/>
          <w:szCs w:val="20"/>
          <w:lang w:val="af-ZA" w:eastAsia="x-none"/>
        </w:rPr>
        <w:t>ներկայացված</w:t>
      </w:r>
      <w:r w:rsidR="00B514E8" w:rsidRPr="006E68AD">
        <w:rPr>
          <w:rFonts w:ascii="Sylfaen" w:hAnsi="Sylfaen"/>
          <w:sz w:val="20"/>
          <w:szCs w:val="20"/>
          <w:lang w:val="af-ZA" w:eastAsia="x-none"/>
        </w:rPr>
        <w:t xml:space="preserve"> </w:t>
      </w:r>
      <w:r w:rsidR="00B514E8" w:rsidRPr="006E68AD">
        <w:rPr>
          <w:rFonts w:ascii="Sylfaen" w:hAnsi="Sylfaen" w:cs="Sylfaen"/>
          <w:sz w:val="20"/>
          <w:szCs w:val="20"/>
          <w:lang w:val="af-ZA" w:eastAsia="x-none"/>
        </w:rPr>
        <w:t>ապրանքի</w:t>
      </w:r>
      <w:r w:rsidR="00B514E8" w:rsidRPr="006E68AD">
        <w:rPr>
          <w:rFonts w:ascii="Sylfaen" w:hAnsi="Sylfaen"/>
          <w:sz w:val="20"/>
          <w:szCs w:val="20"/>
          <w:lang w:val="af-ZA" w:eastAsia="x-none"/>
        </w:rPr>
        <w:t xml:space="preserve"> </w:t>
      </w:r>
      <w:r w:rsidR="007B6811" w:rsidRPr="006E68AD">
        <w:rPr>
          <w:rFonts w:ascii="Sylfaen" w:hAnsi="Sylfaen" w:cs="Sylfaen"/>
          <w:sz w:val="20"/>
          <w:szCs w:val="20"/>
          <w:lang w:val="hy-AM" w:eastAsia="x-none"/>
        </w:rPr>
        <w:t>ամբողջական</w:t>
      </w:r>
      <w:r w:rsidR="007B6811" w:rsidRPr="006E68AD">
        <w:rPr>
          <w:rFonts w:ascii="Sylfaen" w:hAnsi="Sylfaen"/>
          <w:sz w:val="20"/>
          <w:szCs w:val="20"/>
          <w:lang w:val="hy-AM" w:eastAsia="x-none"/>
        </w:rPr>
        <w:t xml:space="preserve"> </w:t>
      </w:r>
      <w:r w:rsidR="007B6811" w:rsidRPr="006E68AD">
        <w:rPr>
          <w:rFonts w:ascii="Sylfaen" w:hAnsi="Sylfaen" w:cs="Sylfaen"/>
          <w:sz w:val="20"/>
          <w:szCs w:val="20"/>
          <w:lang w:val="hy-AM" w:eastAsia="x-none"/>
        </w:rPr>
        <w:t>նկարագիրը</w:t>
      </w:r>
      <w:r w:rsidR="00B514E8" w:rsidRPr="006E68AD">
        <w:rPr>
          <w:rFonts w:ascii="Sylfaen" w:hAnsi="Sylfaen"/>
          <w:sz w:val="20"/>
          <w:szCs w:val="20"/>
          <w:lang w:val="af-ZA" w:eastAsia="x-none"/>
        </w:rPr>
        <w:t xml:space="preserve"> </w:t>
      </w:r>
      <w:r w:rsidR="00B514E8" w:rsidRPr="006E68AD">
        <w:rPr>
          <w:rFonts w:ascii="Sylfaen" w:hAnsi="Sylfaen" w:cs="Sylfaen"/>
          <w:sz w:val="20"/>
          <w:szCs w:val="20"/>
          <w:lang w:val="af-ZA" w:eastAsia="x-none"/>
        </w:rPr>
        <w:t>պարունակող</w:t>
      </w:r>
      <w:r w:rsidR="00B514E8" w:rsidRPr="006E68AD">
        <w:rPr>
          <w:rFonts w:ascii="Sylfaen" w:hAnsi="Sylfaen"/>
          <w:sz w:val="20"/>
          <w:szCs w:val="20"/>
          <w:lang w:val="af-ZA" w:eastAsia="x-none"/>
        </w:rPr>
        <w:t xml:space="preserve"> </w:t>
      </w:r>
      <w:r w:rsidR="00B514E8" w:rsidRPr="006E68AD">
        <w:rPr>
          <w:rFonts w:ascii="Sylfaen" w:hAnsi="Sylfaen" w:cs="Sylfaen"/>
          <w:sz w:val="20"/>
          <w:szCs w:val="20"/>
          <w:lang w:val="af-ZA" w:eastAsia="x-none"/>
        </w:rPr>
        <w:t>փաստաթղթի</w:t>
      </w:r>
      <w:r w:rsidR="00B514E8" w:rsidRPr="006E68AD">
        <w:rPr>
          <w:rFonts w:ascii="Sylfaen" w:hAnsi="Sylfaen"/>
          <w:sz w:val="20"/>
          <w:szCs w:val="20"/>
          <w:lang w:val="af-ZA" w:eastAsia="x-none"/>
        </w:rPr>
        <w:t xml:space="preserve"> </w:t>
      </w:r>
      <w:r w:rsidR="007B6811" w:rsidRPr="006E68AD">
        <w:rPr>
          <w:rFonts w:ascii="Sylfaen" w:hAnsi="Sylfaen"/>
          <w:sz w:val="20"/>
          <w:szCs w:val="20"/>
          <w:lang w:val="af-ZA" w:eastAsia="x-none"/>
        </w:rPr>
        <w:t>(</w:t>
      </w:r>
      <w:r w:rsidR="007B6811" w:rsidRPr="006E68AD">
        <w:rPr>
          <w:rFonts w:ascii="Sylfaen" w:hAnsi="Sylfaen" w:cs="Sylfaen"/>
          <w:sz w:val="20"/>
          <w:szCs w:val="20"/>
          <w:lang w:val="af-ZA" w:eastAsia="x-none"/>
        </w:rPr>
        <w:t>փաստաթղթերի</w:t>
      </w:r>
      <w:r w:rsidR="007B6811" w:rsidRPr="006E68AD">
        <w:rPr>
          <w:rFonts w:ascii="Sylfaen" w:hAnsi="Sylfaen"/>
          <w:sz w:val="20"/>
          <w:szCs w:val="20"/>
          <w:lang w:val="af-ZA" w:eastAsia="x-none"/>
        </w:rPr>
        <w:t>)</w:t>
      </w:r>
      <w:r w:rsidR="007B6811" w:rsidRPr="006E68AD">
        <w:rPr>
          <w:rFonts w:ascii="Sylfaen" w:hAnsi="Sylfaen"/>
          <w:lang w:val="af-ZA"/>
        </w:rPr>
        <w:t xml:space="preserve"> </w:t>
      </w:r>
      <w:r w:rsidR="00B514E8" w:rsidRPr="006E68AD">
        <w:rPr>
          <w:rFonts w:ascii="Sylfaen" w:hAnsi="Sylfaen" w:cs="Sylfaen"/>
          <w:sz w:val="20"/>
          <w:szCs w:val="20"/>
          <w:lang w:val="af-ZA" w:eastAsia="x-none"/>
        </w:rPr>
        <w:t>պատճենները</w:t>
      </w:r>
      <w:r w:rsidR="00B514E8" w:rsidRPr="006E68AD">
        <w:rPr>
          <w:rFonts w:ascii="Sylfaen" w:hAnsi="Sylfaen"/>
          <w:sz w:val="20"/>
          <w:szCs w:val="20"/>
          <w:lang w:val="af-ZA" w:eastAsia="x-none"/>
        </w:rPr>
        <w:t xml:space="preserve"> </w:t>
      </w:r>
      <w:r w:rsidR="00B514E8" w:rsidRPr="006E68AD">
        <w:rPr>
          <w:rFonts w:ascii="Sylfaen" w:hAnsi="Sylfaen" w:cs="Sylfaen"/>
          <w:sz w:val="20"/>
          <w:szCs w:val="20"/>
          <w:lang w:val="af-ZA" w:eastAsia="x-none"/>
        </w:rPr>
        <w:t>հանձնաժողովի</w:t>
      </w:r>
      <w:r w:rsidR="00B514E8" w:rsidRPr="006E68AD">
        <w:rPr>
          <w:rFonts w:ascii="Sylfaen" w:hAnsi="Sylfaen"/>
          <w:sz w:val="20"/>
          <w:szCs w:val="20"/>
          <w:lang w:val="af-ZA" w:eastAsia="x-none"/>
        </w:rPr>
        <w:t xml:space="preserve"> </w:t>
      </w:r>
      <w:r w:rsidR="00B514E8" w:rsidRPr="006E68AD">
        <w:rPr>
          <w:rFonts w:ascii="Sylfaen" w:hAnsi="Sylfaen" w:cs="Sylfaen"/>
          <w:sz w:val="20"/>
          <w:szCs w:val="20"/>
          <w:lang w:val="af-ZA" w:eastAsia="x-none"/>
        </w:rPr>
        <w:t>քարտուղարն</w:t>
      </w:r>
      <w:r w:rsidR="00B514E8" w:rsidRPr="006E68AD">
        <w:rPr>
          <w:rFonts w:ascii="Sylfaen" w:hAnsi="Sylfaen"/>
          <w:sz w:val="20"/>
          <w:szCs w:val="20"/>
          <w:lang w:val="af-ZA" w:eastAsia="x-none"/>
        </w:rPr>
        <w:t xml:space="preserve"> </w:t>
      </w:r>
      <w:r w:rsidR="00B514E8" w:rsidRPr="006E68AD">
        <w:rPr>
          <w:rFonts w:ascii="Sylfaen" w:hAnsi="Sylfaen" w:cs="Sylfaen"/>
          <w:sz w:val="20"/>
          <w:szCs w:val="20"/>
          <w:lang w:val="af-ZA" w:eastAsia="x-none"/>
        </w:rPr>
        <w:t>անհապաղ</w:t>
      </w:r>
      <w:r w:rsidR="00B514E8" w:rsidRPr="006E68AD">
        <w:rPr>
          <w:rFonts w:ascii="Sylfaen" w:hAnsi="Sylfaen"/>
          <w:sz w:val="20"/>
          <w:szCs w:val="20"/>
          <w:lang w:val="af-ZA" w:eastAsia="x-none"/>
        </w:rPr>
        <w:t xml:space="preserve"> </w:t>
      </w:r>
      <w:r w:rsidR="00B514E8" w:rsidRPr="006E68AD">
        <w:rPr>
          <w:rFonts w:ascii="Sylfaen" w:hAnsi="Sylfaen" w:cs="Sylfaen"/>
          <w:sz w:val="20"/>
          <w:szCs w:val="20"/>
          <w:lang w:val="af-ZA" w:eastAsia="x-none"/>
        </w:rPr>
        <w:t>տրամադրում</w:t>
      </w:r>
      <w:r w:rsidR="00B514E8" w:rsidRPr="006E68AD">
        <w:rPr>
          <w:rFonts w:ascii="Sylfaen" w:hAnsi="Sylfaen"/>
          <w:sz w:val="20"/>
          <w:szCs w:val="20"/>
          <w:lang w:val="af-ZA" w:eastAsia="x-none"/>
        </w:rPr>
        <w:t xml:space="preserve"> </w:t>
      </w:r>
      <w:r w:rsidR="00B514E8" w:rsidRPr="006E68AD">
        <w:rPr>
          <w:rFonts w:ascii="Sylfaen" w:hAnsi="Sylfaen" w:cs="Sylfaen"/>
          <w:sz w:val="20"/>
          <w:szCs w:val="20"/>
          <w:lang w:val="af-ZA" w:eastAsia="x-none"/>
        </w:rPr>
        <w:t>է</w:t>
      </w:r>
      <w:r w:rsidR="00B514E8" w:rsidRPr="006E68AD">
        <w:rPr>
          <w:rFonts w:ascii="Sylfaen" w:hAnsi="Sylfaen"/>
          <w:sz w:val="20"/>
          <w:szCs w:val="20"/>
          <w:lang w:val="af-ZA" w:eastAsia="x-none"/>
        </w:rPr>
        <w:t xml:space="preserve"> </w:t>
      </w:r>
      <w:r w:rsidR="00B514E8" w:rsidRPr="006E68AD">
        <w:rPr>
          <w:rFonts w:ascii="Sylfaen" w:hAnsi="Sylfaen" w:cs="Sylfaen"/>
          <w:sz w:val="20"/>
          <w:szCs w:val="20"/>
          <w:lang w:val="af-ZA" w:eastAsia="x-none"/>
        </w:rPr>
        <w:t>նման</w:t>
      </w:r>
      <w:r w:rsidR="00B514E8" w:rsidRPr="006E68AD">
        <w:rPr>
          <w:rFonts w:ascii="Sylfaen" w:hAnsi="Sylfaen"/>
          <w:sz w:val="20"/>
          <w:szCs w:val="20"/>
          <w:lang w:val="af-ZA" w:eastAsia="x-none"/>
        </w:rPr>
        <w:t xml:space="preserve"> </w:t>
      </w:r>
      <w:r w:rsidR="00B514E8" w:rsidRPr="006E68AD">
        <w:rPr>
          <w:rFonts w:ascii="Sylfaen" w:hAnsi="Sylfaen" w:cs="Sylfaen"/>
          <w:sz w:val="20"/>
          <w:szCs w:val="20"/>
          <w:lang w:val="af-ZA" w:eastAsia="x-none"/>
        </w:rPr>
        <w:t>պահանջ</w:t>
      </w:r>
      <w:r w:rsidR="00B514E8" w:rsidRPr="006E68AD">
        <w:rPr>
          <w:rFonts w:ascii="Sylfaen" w:hAnsi="Sylfaen"/>
          <w:sz w:val="20"/>
          <w:szCs w:val="20"/>
          <w:lang w:val="af-ZA" w:eastAsia="x-none"/>
        </w:rPr>
        <w:t xml:space="preserve"> </w:t>
      </w:r>
      <w:r w:rsidR="00B514E8" w:rsidRPr="006E68AD">
        <w:rPr>
          <w:rFonts w:ascii="Sylfaen" w:hAnsi="Sylfaen" w:cs="Sylfaen"/>
          <w:sz w:val="20"/>
          <w:szCs w:val="20"/>
          <w:lang w:val="af-ZA" w:eastAsia="x-none"/>
        </w:rPr>
        <w:t>ներկայացրած</w:t>
      </w:r>
      <w:r w:rsidR="00B514E8" w:rsidRPr="006E68AD">
        <w:rPr>
          <w:rFonts w:ascii="Sylfaen" w:hAnsi="Sylfaen"/>
          <w:sz w:val="20"/>
          <w:szCs w:val="20"/>
          <w:lang w:val="af-ZA" w:eastAsia="x-none"/>
        </w:rPr>
        <w:t xml:space="preserve"> </w:t>
      </w:r>
      <w:r w:rsidR="00A66431" w:rsidRPr="006E68AD">
        <w:rPr>
          <w:rFonts w:ascii="Sylfaen" w:hAnsi="Sylfaen" w:cs="Sylfaen"/>
          <w:sz w:val="20"/>
          <w:szCs w:val="20"/>
          <w:lang w:val="af-ZA" w:eastAsia="x-none"/>
        </w:rPr>
        <w:t>այլ</w:t>
      </w:r>
      <w:r w:rsidR="00A66431" w:rsidRPr="006E68AD">
        <w:rPr>
          <w:rFonts w:ascii="Sylfaen" w:hAnsi="Sylfaen"/>
          <w:sz w:val="20"/>
          <w:szCs w:val="20"/>
          <w:lang w:val="af-ZA" w:eastAsia="x-none"/>
        </w:rPr>
        <w:t xml:space="preserve"> </w:t>
      </w:r>
      <w:r w:rsidR="007B36E4" w:rsidRPr="006E68AD">
        <w:rPr>
          <w:rFonts w:ascii="Sylfaen" w:hAnsi="Sylfaen" w:cs="Sylfaen"/>
          <w:sz w:val="20"/>
          <w:szCs w:val="20"/>
          <w:lang w:val="af-ZA" w:eastAsia="x-none"/>
        </w:rPr>
        <w:t>մ</w:t>
      </w:r>
      <w:r w:rsidR="00B514E8" w:rsidRPr="006E68AD">
        <w:rPr>
          <w:rFonts w:ascii="Sylfaen" w:hAnsi="Sylfaen" w:cs="Sylfaen"/>
          <w:sz w:val="20"/>
          <w:szCs w:val="20"/>
          <w:lang w:val="af-ZA" w:eastAsia="x-none"/>
        </w:rPr>
        <w:t>ասնակցին</w:t>
      </w:r>
      <w:r w:rsidR="00B514E8" w:rsidRPr="006E68AD">
        <w:rPr>
          <w:rFonts w:ascii="Sylfaen" w:hAnsi="Sylfaen"/>
          <w:sz w:val="20"/>
          <w:szCs w:val="20"/>
          <w:lang w:val="af-ZA" w:eastAsia="x-none"/>
        </w:rPr>
        <w:t>:</w:t>
      </w:r>
      <w:r w:rsidR="007B6811" w:rsidRPr="006E68AD">
        <w:rPr>
          <w:rFonts w:ascii="Sylfaen" w:hAnsi="Sylfaen"/>
          <w:sz w:val="20"/>
          <w:szCs w:val="20"/>
          <w:lang w:val="hy-AM" w:eastAsia="x-none"/>
        </w:rPr>
        <w:t xml:space="preserve"> </w:t>
      </w:r>
      <w:r w:rsidR="007B6811" w:rsidRPr="006E68AD">
        <w:rPr>
          <w:rFonts w:ascii="Sylfaen" w:hAnsi="Sylfaen" w:cs="Sylfaen"/>
          <w:sz w:val="20"/>
          <w:szCs w:val="20"/>
          <w:lang w:val="af-ZA" w:eastAsia="x-none"/>
        </w:rPr>
        <w:t>Պահանջի</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կատարման</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անհնարինության</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դեպքում</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պահանջ</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ներկայացրած</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անձին</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անհապաղ</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տրամադրվում</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է</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բնօրինակ</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փաստաթղթերը</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որոնց</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վերջինս</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ծանոթանում</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է</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տեղում</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իրավունք</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ունի</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լուսանկարել</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դրանք</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և</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վերադարձնում</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է</w:t>
      </w:r>
      <w:r w:rsidR="007B6811" w:rsidRPr="006E68AD">
        <w:rPr>
          <w:rFonts w:ascii="Sylfaen" w:hAnsi="Sylfaen"/>
          <w:sz w:val="20"/>
          <w:szCs w:val="20"/>
          <w:lang w:val="af-ZA" w:eastAsia="x-none"/>
        </w:rPr>
        <w:t xml:space="preserve"> </w:t>
      </w:r>
      <w:r w:rsidR="00CA4AB2" w:rsidRPr="006E68AD">
        <w:rPr>
          <w:rFonts w:ascii="Sylfaen" w:hAnsi="Sylfaen" w:cs="Sylfaen"/>
          <w:sz w:val="20"/>
          <w:szCs w:val="20"/>
          <w:lang w:val="af-ZA" w:eastAsia="x-none"/>
        </w:rPr>
        <w:t>հանձնաժողովի</w:t>
      </w:r>
      <w:r w:rsidR="00CA4AB2"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քարտուղարին</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նիստի</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ընթացքում՝</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առանց</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խոչընդոտելու</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հանձնաժողովի</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բնականոն</w:t>
      </w:r>
      <w:r w:rsidR="007B6811" w:rsidRPr="006E68AD">
        <w:rPr>
          <w:rFonts w:ascii="Sylfaen" w:hAnsi="Sylfaen"/>
          <w:sz w:val="20"/>
          <w:szCs w:val="20"/>
          <w:lang w:val="af-ZA" w:eastAsia="x-none"/>
        </w:rPr>
        <w:t xml:space="preserve"> </w:t>
      </w:r>
      <w:r w:rsidR="007B6811" w:rsidRPr="006E68AD">
        <w:rPr>
          <w:rFonts w:ascii="Sylfaen" w:hAnsi="Sylfaen" w:cs="Sylfaen"/>
          <w:sz w:val="20"/>
          <w:szCs w:val="20"/>
          <w:lang w:val="af-ZA" w:eastAsia="x-none"/>
        </w:rPr>
        <w:t>գործունեությանը</w:t>
      </w:r>
      <w:r w:rsidR="007B6811" w:rsidRPr="006E68AD">
        <w:rPr>
          <w:rFonts w:ascii="Sylfaen" w:hAnsi="Sylfaen"/>
          <w:sz w:val="20"/>
          <w:szCs w:val="20"/>
          <w:lang w:val="hy-AM" w:eastAsia="x-none"/>
        </w:rPr>
        <w:t>:</w:t>
      </w:r>
    </w:p>
    <w:p w:rsidR="002B121D" w:rsidRPr="006E68AD" w:rsidRDefault="00FF60C2" w:rsidP="00037DDE">
      <w:pPr>
        <w:pStyle w:val="norm"/>
        <w:spacing w:line="240" w:lineRule="auto"/>
        <w:rPr>
          <w:rFonts w:ascii="Sylfaen" w:hAnsi="Sylfaen" w:cs="Sylfaen"/>
          <w:sz w:val="20"/>
          <w:szCs w:val="24"/>
          <w:lang w:val="af-ZA" w:eastAsia="en-US"/>
        </w:rPr>
      </w:pPr>
      <w:r w:rsidRPr="006E68AD">
        <w:rPr>
          <w:rFonts w:ascii="Sylfaen" w:hAnsi="Sylfaen"/>
          <w:sz w:val="20"/>
          <w:lang w:val="af-ZA" w:eastAsia="x-none"/>
        </w:rPr>
        <w:t>7</w:t>
      </w:r>
      <w:r w:rsidR="002B121D" w:rsidRPr="006E68AD">
        <w:rPr>
          <w:rFonts w:ascii="Sylfaen" w:hAnsi="Sylfaen"/>
          <w:sz w:val="20"/>
          <w:lang w:val="af-ZA" w:eastAsia="x-none"/>
        </w:rPr>
        <w:t>.</w:t>
      </w:r>
      <w:r w:rsidR="00887DCC" w:rsidRPr="006E68AD">
        <w:rPr>
          <w:rFonts w:ascii="Sylfaen" w:hAnsi="Sylfaen"/>
          <w:sz w:val="20"/>
          <w:lang w:val="af-ZA" w:eastAsia="x-none"/>
        </w:rPr>
        <w:t>8</w:t>
      </w:r>
      <w:r w:rsidR="002B121D" w:rsidRPr="006E68AD">
        <w:rPr>
          <w:rFonts w:ascii="Sylfaen" w:hAnsi="Sylfaen"/>
          <w:sz w:val="20"/>
          <w:lang w:val="af-ZA" w:eastAsia="x-none"/>
        </w:rPr>
        <w:t xml:space="preserve"> </w:t>
      </w:r>
      <w:r w:rsidRPr="006E68AD">
        <w:rPr>
          <w:rFonts w:ascii="Sylfaen" w:hAnsi="Sylfaen" w:cs="Sylfaen"/>
          <w:sz w:val="20"/>
          <w:lang w:val="af-ZA" w:eastAsia="x-none"/>
        </w:rPr>
        <w:t>Եթե</w:t>
      </w:r>
      <w:r w:rsidRPr="006E68AD">
        <w:rPr>
          <w:rFonts w:ascii="Sylfaen" w:hAnsi="Sylfaen"/>
          <w:sz w:val="20"/>
          <w:lang w:val="af-ZA" w:eastAsia="x-none"/>
        </w:rPr>
        <w:t xml:space="preserve"> </w:t>
      </w:r>
      <w:r w:rsidRPr="006E68AD">
        <w:rPr>
          <w:rFonts w:ascii="Sylfaen" w:hAnsi="Sylfaen" w:cs="Sylfaen"/>
          <w:sz w:val="20"/>
          <w:lang w:val="af-ZA" w:eastAsia="x-none"/>
        </w:rPr>
        <w:t>հայտերի</w:t>
      </w:r>
      <w:r w:rsidRPr="006E68AD">
        <w:rPr>
          <w:rFonts w:ascii="Sylfaen" w:hAnsi="Sylfaen"/>
          <w:sz w:val="20"/>
          <w:lang w:val="af-ZA" w:eastAsia="x-none"/>
        </w:rPr>
        <w:t xml:space="preserve"> </w:t>
      </w:r>
      <w:r w:rsidRPr="006E68AD">
        <w:rPr>
          <w:rFonts w:ascii="Sylfaen" w:hAnsi="Sylfaen" w:cs="Sylfaen"/>
          <w:sz w:val="20"/>
          <w:lang w:val="af-ZA" w:eastAsia="x-none"/>
        </w:rPr>
        <w:t>բացման</w:t>
      </w:r>
      <w:r w:rsidRPr="006E68AD">
        <w:rPr>
          <w:rFonts w:ascii="Sylfaen" w:hAnsi="Sylfaen"/>
          <w:sz w:val="20"/>
          <w:lang w:val="af-ZA" w:eastAsia="x-none"/>
        </w:rPr>
        <w:t xml:space="preserve"> </w:t>
      </w:r>
      <w:r w:rsidRPr="006E68AD">
        <w:rPr>
          <w:rFonts w:ascii="Sylfaen" w:hAnsi="Sylfaen" w:cs="Sylfaen"/>
          <w:sz w:val="20"/>
          <w:lang w:val="af-ZA" w:eastAsia="x-none"/>
        </w:rPr>
        <w:t>նիստի</w:t>
      </w:r>
      <w:r w:rsidRPr="006E68AD">
        <w:rPr>
          <w:rFonts w:ascii="Sylfaen" w:hAnsi="Sylfaen"/>
          <w:sz w:val="20"/>
          <w:lang w:val="af-ZA" w:eastAsia="x-none"/>
        </w:rPr>
        <w:t xml:space="preserve"> </w:t>
      </w:r>
      <w:r w:rsidRPr="006E68AD">
        <w:rPr>
          <w:rFonts w:ascii="Sylfaen" w:hAnsi="Sylfaen" w:cs="Sylfaen"/>
          <w:sz w:val="20"/>
          <w:lang w:val="af-ZA" w:eastAsia="x-none"/>
        </w:rPr>
        <w:t>ընթացքում</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իրականացված</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գնահատման</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արդյուն</w:t>
      </w:r>
      <w:r w:rsidRPr="006E68AD">
        <w:rPr>
          <w:rFonts w:ascii="Sylfaen" w:hAnsi="Sylfaen" w:cs="Sylfaen"/>
          <w:sz w:val="20"/>
          <w:szCs w:val="24"/>
          <w:lang w:val="af-ZA" w:eastAsia="en-US"/>
        </w:rPr>
        <w:softHyphen/>
      </w:r>
      <w:r w:rsidRPr="006E68AD">
        <w:rPr>
          <w:rFonts w:ascii="Sylfaen" w:hAnsi="Sylfaen" w:cs="Sylfaen"/>
          <w:sz w:val="20"/>
          <w:szCs w:val="24"/>
          <w:lang w:val="hy-AM" w:eastAsia="en-US"/>
        </w:rPr>
        <w:t>քում</w:t>
      </w:r>
      <w:r w:rsidRPr="006E68AD">
        <w:rPr>
          <w:rFonts w:ascii="Sylfaen" w:hAnsi="Sylfaen" w:cs="Sylfaen"/>
          <w:sz w:val="20"/>
          <w:szCs w:val="24"/>
          <w:lang w:val="af-ZA" w:eastAsia="en-US"/>
        </w:rPr>
        <w:t xml:space="preserve"> մասնակցի </w:t>
      </w:r>
      <w:r w:rsidRPr="006E68AD">
        <w:rPr>
          <w:rFonts w:ascii="Sylfaen" w:hAnsi="Sylfaen" w:cs="Sylfaen"/>
          <w:sz w:val="20"/>
          <w:szCs w:val="24"/>
          <w:lang w:val="hy-AM" w:eastAsia="en-US"/>
        </w:rPr>
        <w:t>հայտում</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արձանագրվում</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են</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անհամապատասխանություններ՝</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հրավերի</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պահանջների</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նկատմամբ</w:t>
      </w:r>
      <w:r w:rsidR="00887DCC" w:rsidRPr="006E68AD">
        <w:rPr>
          <w:rFonts w:ascii="Sylfaen" w:hAnsi="Sylfaen" w:cs="Sylfaen"/>
          <w:sz w:val="20"/>
          <w:szCs w:val="24"/>
          <w:lang w:val="hy-AM" w:eastAsia="en-US"/>
        </w:rPr>
        <w:t>,</w:t>
      </w:r>
      <w:bookmarkStart w:id="10" w:name="_Hlk9262487"/>
      <w:r w:rsidR="008B2DBC" w:rsidRPr="006E68AD">
        <w:rPr>
          <w:rFonts w:ascii="Sylfaen" w:hAnsi="Sylfaen" w:cs="Sylfaen"/>
          <w:sz w:val="20"/>
          <w:szCs w:val="24"/>
          <w:lang w:val="hy-AM" w:eastAsia="en-US"/>
        </w:rPr>
        <w:t>,</w:t>
      </w:r>
      <w:bookmarkEnd w:id="10"/>
      <w:r w:rsidR="008B2DBC" w:rsidRPr="006E68AD">
        <w:rPr>
          <w:rFonts w:ascii="Sylfaen" w:hAnsi="Sylfaen" w:cs="Sylfaen"/>
          <w:sz w:val="20"/>
          <w:szCs w:val="24"/>
          <w:lang w:val="hy-AM" w:eastAsia="en-US"/>
        </w:rPr>
        <w:t xml:space="preserve"> </w:t>
      </w:r>
      <w:r w:rsidRPr="006E68AD">
        <w:rPr>
          <w:rFonts w:ascii="Sylfaen" w:hAnsi="Sylfaen" w:cs="Sylfaen"/>
          <w:sz w:val="20"/>
          <w:szCs w:val="24"/>
          <w:lang w:val="hy-AM" w:eastAsia="en-US"/>
        </w:rPr>
        <w:t>բացառությամբ</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այն</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դեպքերի</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երբ</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հայտում</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բացակայում</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է</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գնային</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առաջարկը</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կամ</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գնային</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առաջարկը</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ներկայացված</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է</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հրավերի</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պահանջներին</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անհամապատասխան</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ապա</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հանձնաժողովը</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մեկ</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աշխատանքային</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օրով</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կասեցնում</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է</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նիստը</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իսկ</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հանձնաժողովի</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քարտուղարը</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նույն</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օրը</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դրա</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մասին</w:t>
      </w:r>
      <w:r w:rsidRPr="006E68AD">
        <w:rPr>
          <w:rFonts w:ascii="Sylfaen" w:hAnsi="Sylfaen" w:cs="Sylfaen"/>
          <w:sz w:val="20"/>
          <w:szCs w:val="24"/>
          <w:lang w:val="af-ZA" w:eastAsia="en-US"/>
        </w:rPr>
        <w:t xml:space="preserve"> </w:t>
      </w:r>
      <w:r w:rsidR="00770C17" w:rsidRPr="006E68AD">
        <w:rPr>
          <w:rFonts w:ascii="Sylfaen" w:hAnsi="Sylfaen" w:cs="Sylfaen"/>
          <w:sz w:val="20"/>
          <w:szCs w:val="24"/>
          <w:lang w:val="af-ZA" w:eastAsia="en-US"/>
        </w:rPr>
        <w:t xml:space="preserve">էլեկտրոնային եղանակով </w:t>
      </w:r>
      <w:r w:rsidRPr="006E68AD">
        <w:rPr>
          <w:rFonts w:ascii="Sylfaen" w:hAnsi="Sylfaen" w:cs="Sylfaen"/>
          <w:sz w:val="20"/>
          <w:szCs w:val="24"/>
          <w:lang w:val="hy-AM" w:eastAsia="en-US"/>
        </w:rPr>
        <w:t>տեղեկացնում</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է</w:t>
      </w:r>
      <w:r w:rsidRPr="006E68AD">
        <w:rPr>
          <w:rFonts w:ascii="Sylfaen" w:hAnsi="Sylfaen" w:cs="Sylfaen"/>
          <w:sz w:val="20"/>
          <w:szCs w:val="24"/>
          <w:lang w:val="af-ZA" w:eastAsia="en-US"/>
        </w:rPr>
        <w:t xml:space="preserve"> մ</w:t>
      </w:r>
      <w:r w:rsidRPr="006E68AD">
        <w:rPr>
          <w:rFonts w:ascii="Sylfaen" w:hAnsi="Sylfaen" w:cs="Sylfaen"/>
          <w:sz w:val="20"/>
          <w:szCs w:val="24"/>
          <w:lang w:val="hy-AM" w:eastAsia="en-US"/>
        </w:rPr>
        <w:t>ասնակցին՝</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առաջարկելով</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մինչև</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կասեցման</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ժամկետի</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ավարտը</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շտկել</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անհամապատասխանությունը</w:t>
      </w:r>
      <w:r w:rsidRPr="006E68AD">
        <w:rPr>
          <w:rFonts w:ascii="Sylfaen" w:hAnsi="Sylfaen" w:cs="Sylfaen"/>
          <w:sz w:val="20"/>
          <w:szCs w:val="24"/>
          <w:lang w:val="af-ZA" w:eastAsia="en-US"/>
        </w:rPr>
        <w:t xml:space="preserve">:   </w:t>
      </w:r>
    </w:p>
    <w:p w:rsidR="002B121D" w:rsidRPr="006E68AD" w:rsidRDefault="00FF60C2" w:rsidP="00037DDE">
      <w:pPr>
        <w:pStyle w:val="norm"/>
        <w:spacing w:line="240" w:lineRule="auto"/>
        <w:ind w:firstLine="567"/>
        <w:rPr>
          <w:rFonts w:ascii="Sylfaen" w:hAnsi="Sylfaen" w:cs="Sylfaen"/>
          <w:sz w:val="20"/>
          <w:szCs w:val="24"/>
          <w:lang w:val="af-ZA" w:eastAsia="en-US"/>
        </w:rPr>
      </w:pPr>
      <w:r w:rsidRPr="006E68AD">
        <w:rPr>
          <w:rFonts w:ascii="Sylfaen" w:hAnsi="Sylfaen" w:cs="Sylfaen"/>
          <w:sz w:val="20"/>
          <w:szCs w:val="24"/>
          <w:lang w:val="af-ZA" w:eastAsia="en-US"/>
        </w:rPr>
        <w:t>7</w:t>
      </w:r>
      <w:r w:rsidR="002B121D" w:rsidRPr="006E68AD">
        <w:rPr>
          <w:rFonts w:ascii="Sylfaen" w:hAnsi="Sylfaen" w:cs="Sylfaen"/>
          <w:sz w:val="20"/>
          <w:szCs w:val="24"/>
          <w:lang w:val="af-ZA" w:eastAsia="en-US"/>
        </w:rPr>
        <w:t>.</w:t>
      </w:r>
      <w:r w:rsidR="00887DCC" w:rsidRPr="006E68AD">
        <w:rPr>
          <w:rFonts w:ascii="Sylfaen" w:hAnsi="Sylfaen" w:cs="Sylfaen"/>
          <w:sz w:val="20"/>
          <w:szCs w:val="24"/>
          <w:lang w:val="af-ZA" w:eastAsia="en-US"/>
        </w:rPr>
        <w:t>9</w:t>
      </w:r>
      <w:r w:rsidR="002B121D" w:rsidRPr="006E68AD">
        <w:rPr>
          <w:rFonts w:ascii="Sylfaen" w:hAnsi="Sylfaen" w:cs="Sylfaen"/>
          <w:sz w:val="20"/>
          <w:szCs w:val="24"/>
          <w:lang w:val="af-ZA" w:eastAsia="en-US"/>
        </w:rPr>
        <w:t xml:space="preserve"> </w:t>
      </w:r>
      <w:r w:rsidR="002B121D" w:rsidRPr="006E68AD">
        <w:rPr>
          <w:rFonts w:ascii="Sylfaen" w:hAnsi="Sylfaen" w:cs="Sylfaen"/>
          <w:sz w:val="20"/>
          <w:szCs w:val="24"/>
          <w:lang w:eastAsia="en-US"/>
        </w:rPr>
        <w:t>Եթե</w:t>
      </w:r>
      <w:r w:rsidR="002B121D" w:rsidRPr="006E68AD">
        <w:rPr>
          <w:rFonts w:ascii="Sylfaen" w:hAnsi="Sylfaen" w:cs="Sylfaen"/>
          <w:sz w:val="20"/>
          <w:szCs w:val="24"/>
          <w:lang w:val="af-ZA" w:eastAsia="en-US"/>
        </w:rPr>
        <w:t xml:space="preserve"> </w:t>
      </w:r>
      <w:r w:rsidR="002B121D" w:rsidRPr="006E68AD">
        <w:rPr>
          <w:rFonts w:ascii="Sylfaen" w:hAnsi="Sylfaen" w:cs="Sylfaen"/>
          <w:sz w:val="20"/>
          <w:szCs w:val="24"/>
          <w:lang w:eastAsia="en-US"/>
        </w:rPr>
        <w:t>սույն</w:t>
      </w:r>
      <w:r w:rsidR="002B121D" w:rsidRPr="006E68AD">
        <w:rPr>
          <w:rFonts w:ascii="Sylfaen" w:hAnsi="Sylfaen" w:cs="Sylfaen"/>
          <w:sz w:val="20"/>
          <w:szCs w:val="24"/>
          <w:lang w:val="af-ZA" w:eastAsia="en-US"/>
        </w:rPr>
        <w:t xml:space="preserve"> </w:t>
      </w:r>
      <w:r w:rsidR="002B121D" w:rsidRPr="006E68AD">
        <w:rPr>
          <w:rFonts w:ascii="Sylfaen" w:hAnsi="Sylfaen" w:cs="Sylfaen"/>
          <w:sz w:val="20"/>
          <w:szCs w:val="24"/>
          <w:lang w:eastAsia="en-US"/>
        </w:rPr>
        <w:t>հրավերի</w:t>
      </w:r>
      <w:r w:rsidR="002B121D" w:rsidRPr="006E68AD">
        <w:rPr>
          <w:rFonts w:ascii="Sylfaen" w:hAnsi="Sylfaen" w:cs="Sylfaen"/>
          <w:sz w:val="20"/>
          <w:szCs w:val="24"/>
          <w:lang w:val="af-ZA" w:eastAsia="en-US"/>
        </w:rPr>
        <w:t xml:space="preserve"> </w:t>
      </w:r>
      <w:r w:rsidRPr="006E68AD">
        <w:rPr>
          <w:rFonts w:ascii="Sylfaen" w:hAnsi="Sylfaen" w:cs="Sylfaen"/>
          <w:sz w:val="20"/>
          <w:szCs w:val="24"/>
          <w:lang w:val="af-ZA" w:eastAsia="en-US"/>
        </w:rPr>
        <w:t>7</w:t>
      </w:r>
      <w:r w:rsidR="002B121D" w:rsidRPr="006E68AD">
        <w:rPr>
          <w:rFonts w:ascii="Sylfaen" w:hAnsi="Sylfaen" w:cs="Sylfaen"/>
          <w:sz w:val="20"/>
          <w:szCs w:val="24"/>
          <w:lang w:val="af-ZA" w:eastAsia="en-US"/>
        </w:rPr>
        <w:t>.</w:t>
      </w:r>
      <w:r w:rsidR="00887DCC" w:rsidRPr="006E68AD">
        <w:rPr>
          <w:rFonts w:ascii="Sylfaen" w:hAnsi="Sylfaen" w:cs="Sylfaen"/>
          <w:sz w:val="20"/>
          <w:szCs w:val="24"/>
          <w:lang w:val="af-ZA" w:eastAsia="en-US"/>
        </w:rPr>
        <w:t>8</w:t>
      </w:r>
      <w:r w:rsidR="004E6A12" w:rsidRPr="006E68AD">
        <w:rPr>
          <w:rFonts w:ascii="Sylfaen" w:hAnsi="Sylfaen" w:cs="Sylfaen"/>
          <w:sz w:val="20"/>
          <w:szCs w:val="24"/>
          <w:lang w:val="af-ZA" w:eastAsia="en-US"/>
        </w:rPr>
        <w:t>-</w:t>
      </w:r>
      <w:r w:rsidR="004E6A12" w:rsidRPr="006E68AD">
        <w:rPr>
          <w:rFonts w:ascii="Sylfaen" w:hAnsi="Sylfaen" w:cs="Sylfaen"/>
          <w:sz w:val="20"/>
          <w:szCs w:val="24"/>
          <w:lang w:eastAsia="en-US"/>
        </w:rPr>
        <w:t>րդ</w:t>
      </w:r>
      <w:r w:rsidR="002B121D" w:rsidRPr="006E68AD">
        <w:rPr>
          <w:rFonts w:ascii="Sylfaen" w:hAnsi="Sylfaen" w:cs="Sylfaen"/>
          <w:sz w:val="20"/>
          <w:szCs w:val="24"/>
          <w:lang w:val="af-ZA" w:eastAsia="en-US"/>
        </w:rPr>
        <w:t xml:space="preserve"> </w:t>
      </w:r>
      <w:r w:rsidR="002B121D" w:rsidRPr="006E68AD">
        <w:rPr>
          <w:rFonts w:ascii="Sylfaen" w:hAnsi="Sylfaen" w:cs="Sylfaen"/>
          <w:sz w:val="20"/>
          <w:szCs w:val="24"/>
          <w:lang w:eastAsia="en-US"/>
        </w:rPr>
        <w:t>կետով</w:t>
      </w:r>
      <w:r w:rsidR="002B121D" w:rsidRPr="006E68AD">
        <w:rPr>
          <w:rFonts w:ascii="Sylfaen" w:hAnsi="Sylfaen" w:cs="Sylfaen"/>
          <w:sz w:val="20"/>
          <w:szCs w:val="24"/>
          <w:lang w:val="af-ZA" w:eastAsia="en-US"/>
        </w:rPr>
        <w:t xml:space="preserve"> </w:t>
      </w:r>
      <w:r w:rsidR="002B121D" w:rsidRPr="006E68AD">
        <w:rPr>
          <w:rFonts w:ascii="Sylfaen" w:hAnsi="Sylfaen" w:cs="Sylfaen"/>
          <w:sz w:val="20"/>
          <w:szCs w:val="24"/>
          <w:lang w:eastAsia="en-US"/>
        </w:rPr>
        <w:t>սահմանված</w:t>
      </w:r>
      <w:r w:rsidR="002B121D" w:rsidRPr="006E68AD">
        <w:rPr>
          <w:rFonts w:ascii="Sylfaen" w:hAnsi="Sylfaen" w:cs="Sylfaen"/>
          <w:sz w:val="20"/>
          <w:szCs w:val="24"/>
          <w:lang w:val="af-ZA" w:eastAsia="en-US"/>
        </w:rPr>
        <w:t xml:space="preserve"> </w:t>
      </w:r>
      <w:r w:rsidR="002B121D" w:rsidRPr="006E68AD">
        <w:rPr>
          <w:rFonts w:ascii="Sylfaen" w:hAnsi="Sylfaen" w:cs="Sylfaen"/>
          <w:sz w:val="20"/>
          <w:szCs w:val="24"/>
          <w:lang w:eastAsia="en-US"/>
        </w:rPr>
        <w:t>ժամկետում</w:t>
      </w:r>
      <w:r w:rsidR="002B121D" w:rsidRPr="006E68AD">
        <w:rPr>
          <w:rFonts w:ascii="Sylfaen" w:hAnsi="Sylfaen" w:cs="Sylfaen"/>
          <w:sz w:val="20"/>
          <w:szCs w:val="24"/>
          <w:lang w:val="af-ZA" w:eastAsia="en-US"/>
        </w:rPr>
        <w:t xml:space="preserve"> </w:t>
      </w:r>
      <w:r w:rsidR="009A171D" w:rsidRPr="006E68AD">
        <w:rPr>
          <w:rFonts w:ascii="Sylfaen" w:hAnsi="Sylfaen" w:cs="Sylfaen"/>
          <w:sz w:val="20"/>
          <w:szCs w:val="24"/>
          <w:lang w:val="af-ZA" w:eastAsia="en-US"/>
        </w:rPr>
        <w:t>մ</w:t>
      </w:r>
      <w:r w:rsidR="002B121D" w:rsidRPr="006E68AD">
        <w:rPr>
          <w:rFonts w:ascii="Sylfaen" w:hAnsi="Sylfaen" w:cs="Sylfaen"/>
          <w:sz w:val="20"/>
          <w:szCs w:val="24"/>
          <w:lang w:eastAsia="en-US"/>
        </w:rPr>
        <w:t>ասնակիցը</w:t>
      </w:r>
      <w:r w:rsidR="002B121D" w:rsidRPr="006E68AD">
        <w:rPr>
          <w:rFonts w:ascii="Sylfaen" w:hAnsi="Sylfaen" w:cs="Sylfaen"/>
          <w:sz w:val="20"/>
          <w:szCs w:val="24"/>
          <w:lang w:val="af-ZA" w:eastAsia="en-US"/>
        </w:rPr>
        <w:t xml:space="preserve"> </w:t>
      </w:r>
      <w:r w:rsidR="002B121D" w:rsidRPr="006E68AD">
        <w:rPr>
          <w:rFonts w:ascii="Sylfaen" w:hAnsi="Sylfaen" w:cs="Sylfaen"/>
          <w:sz w:val="20"/>
          <w:szCs w:val="24"/>
          <w:lang w:eastAsia="en-US"/>
        </w:rPr>
        <w:t>շտկում</w:t>
      </w:r>
      <w:r w:rsidR="002B121D" w:rsidRPr="006E68AD">
        <w:rPr>
          <w:rFonts w:ascii="Sylfaen" w:hAnsi="Sylfaen" w:cs="Sylfaen"/>
          <w:sz w:val="20"/>
          <w:szCs w:val="24"/>
          <w:lang w:val="af-ZA" w:eastAsia="en-US"/>
        </w:rPr>
        <w:t xml:space="preserve"> </w:t>
      </w:r>
      <w:r w:rsidR="002B121D" w:rsidRPr="006E68AD">
        <w:rPr>
          <w:rFonts w:ascii="Sylfaen" w:hAnsi="Sylfaen" w:cs="Sylfaen"/>
          <w:sz w:val="20"/>
          <w:szCs w:val="24"/>
          <w:lang w:eastAsia="en-US"/>
        </w:rPr>
        <w:t>է</w:t>
      </w:r>
      <w:r w:rsidR="002B121D" w:rsidRPr="006E68AD">
        <w:rPr>
          <w:rFonts w:ascii="Sylfaen" w:hAnsi="Sylfaen" w:cs="Sylfaen"/>
          <w:sz w:val="20"/>
          <w:szCs w:val="24"/>
          <w:lang w:val="af-ZA" w:eastAsia="en-US"/>
        </w:rPr>
        <w:t xml:space="preserve"> </w:t>
      </w:r>
      <w:r w:rsidR="002B121D" w:rsidRPr="006E68AD">
        <w:rPr>
          <w:rFonts w:ascii="Sylfaen" w:hAnsi="Sylfaen" w:cs="Sylfaen"/>
          <w:sz w:val="20"/>
          <w:szCs w:val="24"/>
          <w:lang w:eastAsia="en-US"/>
        </w:rPr>
        <w:t>արձանագրված</w:t>
      </w:r>
      <w:r w:rsidR="002B121D" w:rsidRPr="006E68AD">
        <w:rPr>
          <w:rFonts w:ascii="Sylfaen" w:hAnsi="Sylfaen" w:cs="Sylfaen"/>
          <w:sz w:val="20"/>
          <w:szCs w:val="24"/>
          <w:lang w:val="af-ZA" w:eastAsia="en-US"/>
        </w:rPr>
        <w:t xml:space="preserve"> </w:t>
      </w:r>
      <w:r w:rsidR="002B121D" w:rsidRPr="006E68AD">
        <w:rPr>
          <w:rFonts w:ascii="Sylfaen" w:hAnsi="Sylfaen" w:cs="Sylfaen"/>
          <w:sz w:val="20"/>
          <w:szCs w:val="24"/>
          <w:lang w:eastAsia="en-US"/>
        </w:rPr>
        <w:t>անհամապատասխանությունը</w:t>
      </w:r>
      <w:r w:rsidR="002B121D" w:rsidRPr="006E68AD">
        <w:rPr>
          <w:rFonts w:ascii="Sylfaen" w:hAnsi="Sylfaen" w:cs="Sylfaen"/>
          <w:sz w:val="20"/>
          <w:szCs w:val="24"/>
          <w:lang w:val="af-ZA" w:eastAsia="en-US"/>
        </w:rPr>
        <w:t xml:space="preserve">, </w:t>
      </w:r>
      <w:r w:rsidR="002B121D" w:rsidRPr="006E68AD">
        <w:rPr>
          <w:rFonts w:ascii="Sylfaen" w:hAnsi="Sylfaen" w:cs="Sylfaen"/>
          <w:sz w:val="20"/>
          <w:szCs w:val="24"/>
          <w:lang w:eastAsia="en-US"/>
        </w:rPr>
        <w:t>ապա</w:t>
      </w:r>
      <w:r w:rsidR="002B121D" w:rsidRPr="006E68AD">
        <w:rPr>
          <w:rFonts w:ascii="Sylfaen" w:hAnsi="Sylfaen" w:cs="Sylfaen"/>
          <w:sz w:val="20"/>
          <w:szCs w:val="24"/>
          <w:lang w:val="af-ZA" w:eastAsia="en-US"/>
        </w:rPr>
        <w:t xml:space="preserve"> </w:t>
      </w:r>
      <w:r w:rsidR="002B121D" w:rsidRPr="006E68AD">
        <w:rPr>
          <w:rFonts w:ascii="Sylfaen" w:hAnsi="Sylfaen" w:cs="Sylfaen"/>
          <w:sz w:val="20"/>
          <w:szCs w:val="24"/>
          <w:lang w:eastAsia="en-US"/>
        </w:rPr>
        <w:t>վերջին</w:t>
      </w:r>
      <w:r w:rsidR="009A05AC" w:rsidRPr="006E68AD">
        <w:rPr>
          <w:rFonts w:ascii="Sylfaen" w:hAnsi="Sylfaen" w:cs="Sylfaen"/>
          <w:sz w:val="20"/>
          <w:szCs w:val="24"/>
          <w:lang w:eastAsia="en-US"/>
        </w:rPr>
        <w:t>ի</w:t>
      </w:r>
      <w:r w:rsidR="002B121D" w:rsidRPr="006E68AD">
        <w:rPr>
          <w:rFonts w:ascii="Sylfaen" w:hAnsi="Sylfaen" w:cs="Sylfaen"/>
          <w:sz w:val="20"/>
          <w:szCs w:val="24"/>
          <w:lang w:eastAsia="en-US"/>
        </w:rPr>
        <w:t>ս</w:t>
      </w:r>
      <w:r w:rsidR="002B121D" w:rsidRPr="006E68AD">
        <w:rPr>
          <w:rFonts w:ascii="Sylfaen" w:hAnsi="Sylfaen" w:cs="Sylfaen"/>
          <w:sz w:val="20"/>
          <w:szCs w:val="24"/>
          <w:lang w:val="af-ZA" w:eastAsia="en-US"/>
        </w:rPr>
        <w:t xml:space="preserve"> </w:t>
      </w:r>
      <w:r w:rsidR="002B121D" w:rsidRPr="006E68AD">
        <w:rPr>
          <w:rFonts w:ascii="Sylfaen" w:hAnsi="Sylfaen" w:cs="Sylfaen"/>
          <w:sz w:val="20"/>
          <w:szCs w:val="24"/>
          <w:lang w:eastAsia="en-US"/>
        </w:rPr>
        <w:t>հայտը</w:t>
      </w:r>
      <w:r w:rsidR="002B121D" w:rsidRPr="006E68AD">
        <w:rPr>
          <w:rFonts w:ascii="Sylfaen" w:hAnsi="Sylfaen" w:cs="Sylfaen"/>
          <w:sz w:val="20"/>
          <w:szCs w:val="24"/>
          <w:lang w:val="af-ZA" w:eastAsia="en-US"/>
        </w:rPr>
        <w:t xml:space="preserve"> </w:t>
      </w:r>
      <w:r w:rsidR="002B121D" w:rsidRPr="006E68AD">
        <w:rPr>
          <w:rFonts w:ascii="Sylfaen" w:hAnsi="Sylfaen" w:cs="Sylfaen"/>
          <w:sz w:val="20"/>
          <w:szCs w:val="24"/>
          <w:lang w:eastAsia="en-US"/>
        </w:rPr>
        <w:t>գնահատվում</w:t>
      </w:r>
      <w:r w:rsidR="002B121D" w:rsidRPr="006E68AD">
        <w:rPr>
          <w:rFonts w:ascii="Sylfaen" w:hAnsi="Sylfaen" w:cs="Sylfaen"/>
          <w:sz w:val="20"/>
          <w:szCs w:val="24"/>
          <w:lang w:val="af-ZA" w:eastAsia="en-US"/>
        </w:rPr>
        <w:t xml:space="preserve"> </w:t>
      </w:r>
      <w:r w:rsidR="002B121D" w:rsidRPr="006E68AD">
        <w:rPr>
          <w:rFonts w:ascii="Sylfaen" w:hAnsi="Sylfaen" w:cs="Sylfaen"/>
          <w:sz w:val="20"/>
          <w:szCs w:val="24"/>
          <w:lang w:eastAsia="en-US"/>
        </w:rPr>
        <w:t>է</w:t>
      </w:r>
      <w:r w:rsidR="002B121D" w:rsidRPr="006E68AD">
        <w:rPr>
          <w:rFonts w:ascii="Sylfaen" w:hAnsi="Sylfaen" w:cs="Sylfaen"/>
          <w:sz w:val="20"/>
          <w:szCs w:val="24"/>
          <w:lang w:val="af-ZA" w:eastAsia="en-US"/>
        </w:rPr>
        <w:t xml:space="preserve"> </w:t>
      </w:r>
      <w:r w:rsidR="002B121D" w:rsidRPr="006E68AD">
        <w:rPr>
          <w:rFonts w:ascii="Sylfaen" w:hAnsi="Sylfaen" w:cs="Sylfaen"/>
          <w:sz w:val="20"/>
          <w:szCs w:val="24"/>
          <w:lang w:eastAsia="en-US"/>
        </w:rPr>
        <w:t>բավարար</w:t>
      </w:r>
      <w:r w:rsidR="002B121D" w:rsidRPr="006E68AD">
        <w:rPr>
          <w:rFonts w:ascii="Sylfaen" w:hAnsi="Sylfaen" w:cs="Sylfaen"/>
          <w:sz w:val="20"/>
          <w:szCs w:val="24"/>
          <w:lang w:val="af-ZA" w:eastAsia="en-US"/>
        </w:rPr>
        <w:t xml:space="preserve">: </w:t>
      </w:r>
      <w:r w:rsidR="002B121D" w:rsidRPr="006E68AD">
        <w:rPr>
          <w:rFonts w:ascii="Sylfaen" w:hAnsi="Sylfaen" w:cs="Sylfaen"/>
          <w:sz w:val="20"/>
          <w:szCs w:val="24"/>
          <w:lang w:eastAsia="en-US"/>
        </w:rPr>
        <w:t>Հակառակ</w:t>
      </w:r>
      <w:r w:rsidR="002B121D" w:rsidRPr="006E68AD">
        <w:rPr>
          <w:rFonts w:ascii="Sylfaen" w:hAnsi="Sylfaen" w:cs="Sylfaen"/>
          <w:sz w:val="20"/>
          <w:szCs w:val="24"/>
          <w:lang w:val="af-ZA" w:eastAsia="en-US"/>
        </w:rPr>
        <w:t xml:space="preserve"> </w:t>
      </w:r>
      <w:r w:rsidR="002B121D" w:rsidRPr="006E68AD">
        <w:rPr>
          <w:rFonts w:ascii="Sylfaen" w:hAnsi="Sylfaen" w:cs="Sylfaen"/>
          <w:sz w:val="20"/>
          <w:szCs w:val="24"/>
          <w:lang w:eastAsia="en-US"/>
        </w:rPr>
        <w:t>դեպքում</w:t>
      </w:r>
      <w:r w:rsidR="002B121D" w:rsidRPr="006E68AD">
        <w:rPr>
          <w:rFonts w:ascii="Sylfaen" w:hAnsi="Sylfaen" w:cs="Sylfaen"/>
          <w:sz w:val="20"/>
          <w:szCs w:val="24"/>
          <w:lang w:val="af-ZA" w:eastAsia="en-US"/>
        </w:rPr>
        <w:t xml:space="preserve"> </w:t>
      </w:r>
      <w:r w:rsidR="002B121D" w:rsidRPr="006E68AD">
        <w:rPr>
          <w:rFonts w:ascii="Sylfaen" w:hAnsi="Sylfaen" w:cs="Sylfaen"/>
          <w:sz w:val="20"/>
          <w:szCs w:val="24"/>
          <w:lang w:eastAsia="en-US"/>
        </w:rPr>
        <w:t>հայտը</w:t>
      </w:r>
      <w:r w:rsidR="002B121D" w:rsidRPr="006E68AD">
        <w:rPr>
          <w:rFonts w:ascii="Sylfaen" w:hAnsi="Sylfaen" w:cs="Sylfaen"/>
          <w:sz w:val="20"/>
          <w:szCs w:val="24"/>
          <w:lang w:val="af-ZA" w:eastAsia="en-US"/>
        </w:rPr>
        <w:t xml:space="preserve"> </w:t>
      </w:r>
      <w:r w:rsidR="002B121D" w:rsidRPr="006E68AD">
        <w:rPr>
          <w:rFonts w:ascii="Sylfaen" w:hAnsi="Sylfaen" w:cs="Sylfaen"/>
          <w:sz w:val="20"/>
          <w:szCs w:val="24"/>
          <w:lang w:eastAsia="en-US"/>
        </w:rPr>
        <w:t>գնահատվում</w:t>
      </w:r>
      <w:r w:rsidR="002B121D" w:rsidRPr="006E68AD">
        <w:rPr>
          <w:rFonts w:ascii="Sylfaen" w:hAnsi="Sylfaen" w:cs="Sylfaen"/>
          <w:sz w:val="20"/>
          <w:szCs w:val="24"/>
          <w:lang w:val="af-ZA" w:eastAsia="en-US"/>
        </w:rPr>
        <w:t xml:space="preserve"> </w:t>
      </w:r>
      <w:r w:rsidR="002B121D" w:rsidRPr="006E68AD">
        <w:rPr>
          <w:rFonts w:ascii="Sylfaen" w:hAnsi="Sylfaen" w:cs="Sylfaen"/>
          <w:sz w:val="20"/>
          <w:szCs w:val="24"/>
          <w:lang w:eastAsia="en-US"/>
        </w:rPr>
        <w:t>է</w:t>
      </w:r>
      <w:r w:rsidR="002B121D" w:rsidRPr="006E68AD">
        <w:rPr>
          <w:rFonts w:ascii="Sylfaen" w:hAnsi="Sylfaen" w:cs="Sylfaen"/>
          <w:sz w:val="20"/>
          <w:szCs w:val="24"/>
          <w:lang w:val="af-ZA" w:eastAsia="en-US"/>
        </w:rPr>
        <w:t xml:space="preserve"> </w:t>
      </w:r>
      <w:r w:rsidR="002B121D" w:rsidRPr="006E68AD">
        <w:rPr>
          <w:rFonts w:ascii="Sylfaen" w:hAnsi="Sylfaen" w:cs="Sylfaen"/>
          <w:sz w:val="20"/>
          <w:szCs w:val="24"/>
          <w:lang w:eastAsia="en-US"/>
        </w:rPr>
        <w:t>անբավարար</w:t>
      </w:r>
      <w:r w:rsidR="002B121D" w:rsidRPr="006E68AD">
        <w:rPr>
          <w:rFonts w:ascii="Sylfaen" w:hAnsi="Sylfaen" w:cs="Sylfaen"/>
          <w:sz w:val="20"/>
          <w:szCs w:val="24"/>
          <w:lang w:val="af-ZA" w:eastAsia="en-US"/>
        </w:rPr>
        <w:t xml:space="preserve"> </w:t>
      </w:r>
      <w:r w:rsidR="002B121D" w:rsidRPr="006E68AD">
        <w:rPr>
          <w:rFonts w:ascii="Sylfaen" w:hAnsi="Sylfaen" w:cs="Sylfaen"/>
          <w:sz w:val="20"/>
          <w:szCs w:val="24"/>
          <w:lang w:eastAsia="en-US"/>
        </w:rPr>
        <w:t>և</w:t>
      </w:r>
      <w:r w:rsidR="002B121D" w:rsidRPr="006E68AD">
        <w:rPr>
          <w:rFonts w:ascii="Sylfaen" w:hAnsi="Sylfaen" w:cs="Sylfaen"/>
          <w:sz w:val="20"/>
          <w:szCs w:val="24"/>
          <w:lang w:val="af-ZA" w:eastAsia="en-US"/>
        </w:rPr>
        <w:t xml:space="preserve"> </w:t>
      </w:r>
      <w:r w:rsidR="002B121D" w:rsidRPr="006E68AD">
        <w:rPr>
          <w:rFonts w:ascii="Sylfaen" w:hAnsi="Sylfaen" w:cs="Sylfaen"/>
          <w:sz w:val="20"/>
          <w:szCs w:val="24"/>
          <w:lang w:eastAsia="en-US"/>
        </w:rPr>
        <w:t>մերժվում</w:t>
      </w:r>
      <w:r w:rsidR="009A05AC" w:rsidRPr="006E68AD">
        <w:rPr>
          <w:rFonts w:ascii="Sylfaen" w:hAnsi="Sylfaen" w:cs="Sylfaen"/>
          <w:sz w:val="20"/>
          <w:szCs w:val="24"/>
          <w:lang w:val="af-ZA" w:eastAsia="en-US"/>
        </w:rPr>
        <w:t xml:space="preserve"> </w:t>
      </w:r>
      <w:r w:rsidR="009A05AC" w:rsidRPr="006E68AD">
        <w:rPr>
          <w:rFonts w:ascii="Sylfaen" w:hAnsi="Sylfaen" w:cs="Sylfaen"/>
          <w:sz w:val="20"/>
          <w:szCs w:val="24"/>
          <w:lang w:eastAsia="en-US"/>
        </w:rPr>
        <w:t>է</w:t>
      </w:r>
      <w:r w:rsidR="002B121D" w:rsidRPr="006E68AD">
        <w:rPr>
          <w:rFonts w:ascii="Sylfaen" w:hAnsi="Sylfaen" w:cs="Sylfaen"/>
          <w:sz w:val="20"/>
          <w:szCs w:val="24"/>
          <w:lang w:val="af-ZA" w:eastAsia="en-US"/>
        </w:rPr>
        <w:t xml:space="preserve">:  </w:t>
      </w:r>
    </w:p>
    <w:p w:rsidR="005E0E50" w:rsidRPr="006E68AD" w:rsidRDefault="00FF60C2" w:rsidP="00037DDE">
      <w:pPr>
        <w:pStyle w:val="23"/>
        <w:spacing w:line="240" w:lineRule="auto"/>
        <w:ind w:firstLine="567"/>
        <w:rPr>
          <w:rFonts w:ascii="Sylfaen" w:hAnsi="Sylfaen" w:cs="Sylfaen"/>
          <w:szCs w:val="24"/>
          <w:lang w:val="hy-AM"/>
        </w:rPr>
      </w:pPr>
      <w:r w:rsidRPr="006E68AD">
        <w:rPr>
          <w:rFonts w:ascii="Sylfaen" w:hAnsi="Sylfaen" w:cs="Sylfaen"/>
          <w:szCs w:val="24"/>
        </w:rPr>
        <w:t>7</w:t>
      </w:r>
      <w:r w:rsidR="002B121D" w:rsidRPr="006E68AD">
        <w:rPr>
          <w:rFonts w:ascii="Sylfaen" w:hAnsi="Sylfaen" w:cs="Sylfaen"/>
          <w:szCs w:val="24"/>
        </w:rPr>
        <w:t>.</w:t>
      </w:r>
      <w:r w:rsidR="00D770E9" w:rsidRPr="006E68AD">
        <w:rPr>
          <w:rFonts w:ascii="Sylfaen" w:hAnsi="Sylfaen" w:cs="Sylfaen"/>
          <w:szCs w:val="24"/>
          <w:lang w:val="hy-AM"/>
        </w:rPr>
        <w:t>1</w:t>
      </w:r>
      <w:r w:rsidR="00887DCC" w:rsidRPr="006E68AD">
        <w:rPr>
          <w:rFonts w:ascii="Sylfaen" w:hAnsi="Sylfaen" w:cs="Sylfaen"/>
          <w:szCs w:val="24"/>
        </w:rPr>
        <w:t>0</w:t>
      </w:r>
      <w:r w:rsidR="002B121D" w:rsidRPr="006E68AD">
        <w:rPr>
          <w:rFonts w:ascii="Sylfaen" w:hAnsi="Sylfaen" w:cs="Sylfaen"/>
          <w:szCs w:val="24"/>
        </w:rPr>
        <w:t xml:space="preserve"> </w:t>
      </w:r>
      <w:r w:rsidR="00CA4AB2" w:rsidRPr="006E68AD">
        <w:rPr>
          <w:rFonts w:ascii="Sylfaen" w:hAnsi="Sylfaen" w:cs="Sylfaen"/>
          <w:szCs w:val="24"/>
          <w:lang w:val="en-US"/>
        </w:rPr>
        <w:t>Հ</w:t>
      </w:r>
      <w:r w:rsidR="005E0E50" w:rsidRPr="006E68AD">
        <w:rPr>
          <w:rFonts w:ascii="Sylfaen" w:hAnsi="Sylfaen" w:cs="Sylfaen"/>
          <w:szCs w:val="24"/>
          <w:lang w:val="ru-RU"/>
        </w:rPr>
        <w:t>անձնաժողովի</w:t>
      </w:r>
      <w:r w:rsidR="005E0E50" w:rsidRPr="006E68AD">
        <w:rPr>
          <w:rFonts w:ascii="Sylfaen" w:hAnsi="Sylfaen" w:cs="Sylfaen"/>
          <w:szCs w:val="24"/>
        </w:rPr>
        <w:t xml:space="preserve"> </w:t>
      </w:r>
      <w:r w:rsidR="005E0E50" w:rsidRPr="006E68AD">
        <w:rPr>
          <w:rFonts w:ascii="Sylfaen" w:hAnsi="Sylfaen" w:cs="Sylfaen"/>
          <w:szCs w:val="24"/>
          <w:lang w:val="ru-RU"/>
        </w:rPr>
        <w:t>անդամը</w:t>
      </w:r>
      <w:r w:rsidR="005E0E50" w:rsidRPr="006E68AD">
        <w:rPr>
          <w:rFonts w:ascii="Sylfaen" w:hAnsi="Sylfaen" w:cs="Sylfaen"/>
          <w:szCs w:val="24"/>
        </w:rPr>
        <w:t xml:space="preserve"> </w:t>
      </w:r>
      <w:r w:rsidR="005E0E50" w:rsidRPr="006E68AD">
        <w:rPr>
          <w:rFonts w:ascii="Sylfaen" w:hAnsi="Sylfaen" w:cs="Sylfaen"/>
          <w:szCs w:val="24"/>
          <w:lang w:val="ru-RU"/>
        </w:rPr>
        <w:t>կամ</w:t>
      </w:r>
      <w:r w:rsidR="005E0E50" w:rsidRPr="006E68AD">
        <w:rPr>
          <w:rFonts w:ascii="Sylfaen" w:hAnsi="Sylfaen" w:cs="Sylfaen"/>
          <w:szCs w:val="24"/>
        </w:rPr>
        <w:t xml:space="preserve"> </w:t>
      </w:r>
      <w:r w:rsidR="005E0E50" w:rsidRPr="006E68AD">
        <w:rPr>
          <w:rFonts w:ascii="Sylfaen" w:hAnsi="Sylfaen" w:cs="Sylfaen"/>
          <w:szCs w:val="24"/>
          <w:lang w:val="ru-RU"/>
        </w:rPr>
        <w:t>քարտուղարը</w:t>
      </w:r>
      <w:r w:rsidR="005E0E50" w:rsidRPr="006E68AD">
        <w:rPr>
          <w:rFonts w:ascii="Sylfaen" w:hAnsi="Sylfaen" w:cs="Sylfaen"/>
          <w:szCs w:val="24"/>
        </w:rPr>
        <w:t xml:space="preserve"> </w:t>
      </w:r>
      <w:r w:rsidR="005E0E50" w:rsidRPr="006E68AD">
        <w:rPr>
          <w:rFonts w:ascii="Sylfaen" w:hAnsi="Sylfaen" w:cs="Sylfaen"/>
          <w:szCs w:val="24"/>
          <w:lang w:val="ru-RU"/>
        </w:rPr>
        <w:t>չի</w:t>
      </w:r>
      <w:r w:rsidR="005E0E50" w:rsidRPr="006E68AD">
        <w:rPr>
          <w:rFonts w:ascii="Sylfaen" w:hAnsi="Sylfaen" w:cs="Sylfaen"/>
          <w:szCs w:val="24"/>
        </w:rPr>
        <w:t xml:space="preserve"> </w:t>
      </w:r>
      <w:r w:rsidR="005E0E50" w:rsidRPr="006E68AD">
        <w:rPr>
          <w:rFonts w:ascii="Sylfaen" w:hAnsi="Sylfaen" w:cs="Sylfaen"/>
          <w:szCs w:val="24"/>
          <w:lang w:val="ru-RU"/>
        </w:rPr>
        <w:t>կարող</w:t>
      </w:r>
      <w:r w:rsidR="005E0E50" w:rsidRPr="006E68AD">
        <w:rPr>
          <w:rFonts w:ascii="Sylfaen" w:hAnsi="Sylfaen" w:cs="Sylfaen"/>
          <w:szCs w:val="24"/>
        </w:rPr>
        <w:t xml:space="preserve"> </w:t>
      </w:r>
      <w:r w:rsidR="005E0E50" w:rsidRPr="006E68AD">
        <w:rPr>
          <w:rFonts w:ascii="Sylfaen" w:hAnsi="Sylfaen" w:cs="Sylfaen"/>
          <w:szCs w:val="24"/>
          <w:lang w:val="ru-RU"/>
        </w:rPr>
        <w:t>մասնակցել</w:t>
      </w:r>
      <w:r w:rsidR="005E0E50" w:rsidRPr="006E68AD">
        <w:rPr>
          <w:rFonts w:ascii="Sylfaen" w:hAnsi="Sylfaen" w:cs="Sylfaen"/>
          <w:szCs w:val="24"/>
        </w:rPr>
        <w:t xml:space="preserve"> </w:t>
      </w:r>
      <w:r w:rsidR="005E0E50" w:rsidRPr="006E68AD">
        <w:rPr>
          <w:rFonts w:ascii="Sylfaen" w:hAnsi="Sylfaen" w:cs="Sylfaen"/>
          <w:szCs w:val="24"/>
          <w:lang w:val="ru-RU"/>
        </w:rPr>
        <w:t>հանձնաժողովի</w:t>
      </w:r>
      <w:r w:rsidR="005E0E50" w:rsidRPr="006E68AD">
        <w:rPr>
          <w:rFonts w:ascii="Sylfaen" w:hAnsi="Sylfaen" w:cs="Sylfaen"/>
          <w:szCs w:val="24"/>
        </w:rPr>
        <w:t xml:space="preserve"> </w:t>
      </w:r>
      <w:r w:rsidR="005E0E50" w:rsidRPr="006E68AD">
        <w:rPr>
          <w:rFonts w:ascii="Sylfaen" w:hAnsi="Sylfaen" w:cs="Sylfaen"/>
          <w:szCs w:val="24"/>
          <w:lang w:val="ru-RU"/>
        </w:rPr>
        <w:t>աշխատանքներին</w:t>
      </w:r>
      <w:r w:rsidR="005E0E50" w:rsidRPr="006E68AD">
        <w:rPr>
          <w:rFonts w:ascii="Sylfaen" w:hAnsi="Sylfaen" w:cs="Sylfaen"/>
          <w:szCs w:val="24"/>
        </w:rPr>
        <w:t xml:space="preserve">, </w:t>
      </w:r>
      <w:r w:rsidR="005E0E50" w:rsidRPr="006E68AD">
        <w:rPr>
          <w:rFonts w:ascii="Sylfaen" w:hAnsi="Sylfaen" w:cs="Sylfaen"/>
          <w:szCs w:val="24"/>
          <w:lang w:val="ru-RU"/>
        </w:rPr>
        <w:t>եթե</w:t>
      </w:r>
      <w:r w:rsidR="005E0E50" w:rsidRPr="006E68AD">
        <w:rPr>
          <w:rFonts w:ascii="Sylfaen" w:hAnsi="Sylfaen" w:cs="Sylfaen"/>
          <w:szCs w:val="24"/>
        </w:rPr>
        <w:t xml:space="preserve"> </w:t>
      </w:r>
      <w:r w:rsidR="005E0E50" w:rsidRPr="006E68AD">
        <w:rPr>
          <w:rFonts w:ascii="Sylfaen" w:hAnsi="Sylfaen" w:cs="Sylfaen"/>
          <w:szCs w:val="24"/>
          <w:lang w:val="ru-RU"/>
        </w:rPr>
        <w:t>հայտերի</w:t>
      </w:r>
      <w:r w:rsidR="005E0E50" w:rsidRPr="006E68AD">
        <w:rPr>
          <w:rFonts w:ascii="Sylfaen" w:hAnsi="Sylfaen" w:cs="Sylfaen"/>
          <w:szCs w:val="24"/>
        </w:rPr>
        <w:t xml:space="preserve"> </w:t>
      </w:r>
      <w:r w:rsidR="005E0E50" w:rsidRPr="006E68AD">
        <w:rPr>
          <w:rFonts w:ascii="Sylfaen" w:hAnsi="Sylfaen" w:cs="Sylfaen"/>
          <w:szCs w:val="24"/>
          <w:lang w:val="ru-RU"/>
        </w:rPr>
        <w:t>բացման</w:t>
      </w:r>
      <w:r w:rsidR="005E0E50" w:rsidRPr="006E68AD">
        <w:rPr>
          <w:rFonts w:ascii="Sylfaen" w:hAnsi="Sylfaen" w:cs="Sylfaen"/>
          <w:szCs w:val="24"/>
        </w:rPr>
        <w:t xml:space="preserve"> </w:t>
      </w:r>
      <w:r w:rsidR="005E0E50" w:rsidRPr="006E68AD">
        <w:rPr>
          <w:rFonts w:ascii="Sylfaen" w:hAnsi="Sylfaen" w:cs="Sylfaen"/>
          <w:szCs w:val="24"/>
          <w:lang w:val="ru-RU"/>
        </w:rPr>
        <w:t>նիստ</w:t>
      </w:r>
      <w:r w:rsidR="00CA4AB2" w:rsidRPr="006E68AD">
        <w:rPr>
          <w:rFonts w:ascii="Sylfaen" w:hAnsi="Sylfaen" w:cs="Sylfaen"/>
          <w:szCs w:val="24"/>
          <w:lang w:val="en-US"/>
        </w:rPr>
        <w:t>ում</w:t>
      </w:r>
      <w:r w:rsidR="005E0E50" w:rsidRPr="006E68AD">
        <w:rPr>
          <w:rFonts w:ascii="Sylfaen" w:hAnsi="Sylfaen" w:cs="Sylfaen"/>
          <w:szCs w:val="24"/>
        </w:rPr>
        <w:t xml:space="preserve"> </w:t>
      </w:r>
      <w:r w:rsidR="005E0E50" w:rsidRPr="006E68AD">
        <w:rPr>
          <w:rFonts w:ascii="Sylfaen" w:hAnsi="Sylfaen" w:cs="Sylfaen"/>
          <w:szCs w:val="24"/>
          <w:lang w:val="ru-RU"/>
        </w:rPr>
        <w:t>պարզվում</w:t>
      </w:r>
      <w:r w:rsidR="005E0E50" w:rsidRPr="006E68AD">
        <w:rPr>
          <w:rFonts w:ascii="Sylfaen" w:hAnsi="Sylfaen" w:cs="Sylfaen"/>
          <w:szCs w:val="24"/>
        </w:rPr>
        <w:t xml:space="preserve"> </w:t>
      </w:r>
      <w:r w:rsidR="005E0E50" w:rsidRPr="006E68AD">
        <w:rPr>
          <w:rFonts w:ascii="Sylfaen" w:hAnsi="Sylfaen" w:cs="Sylfaen"/>
          <w:szCs w:val="24"/>
          <w:lang w:val="ru-RU"/>
        </w:rPr>
        <w:t>է</w:t>
      </w:r>
      <w:r w:rsidR="005E0E50" w:rsidRPr="006E68AD">
        <w:rPr>
          <w:rFonts w:ascii="Sylfaen" w:hAnsi="Sylfaen" w:cs="Sylfaen"/>
          <w:szCs w:val="24"/>
        </w:rPr>
        <w:t xml:space="preserve">, </w:t>
      </w:r>
      <w:r w:rsidR="005E0E50" w:rsidRPr="006E68AD">
        <w:rPr>
          <w:rFonts w:ascii="Sylfaen" w:hAnsi="Sylfaen" w:cs="Sylfaen"/>
          <w:szCs w:val="24"/>
          <w:lang w:val="ru-RU"/>
        </w:rPr>
        <w:t>որ</w:t>
      </w:r>
      <w:r w:rsidR="005E0E50" w:rsidRPr="006E68AD">
        <w:rPr>
          <w:rFonts w:ascii="Sylfaen" w:hAnsi="Sylfaen" w:cs="Sylfaen"/>
          <w:szCs w:val="24"/>
        </w:rPr>
        <w:t xml:space="preserve"> </w:t>
      </w:r>
      <w:r w:rsidR="005E0E50" w:rsidRPr="006E68AD">
        <w:rPr>
          <w:rFonts w:ascii="Sylfaen" w:hAnsi="Sylfaen" w:cs="Sylfaen"/>
          <w:szCs w:val="24"/>
          <w:lang w:val="ru-RU"/>
        </w:rPr>
        <w:t>վերջիններիս</w:t>
      </w:r>
      <w:r w:rsidR="005E0E50" w:rsidRPr="006E68AD">
        <w:rPr>
          <w:rFonts w:ascii="Sylfaen" w:hAnsi="Sylfaen" w:cs="Sylfaen"/>
          <w:szCs w:val="24"/>
        </w:rPr>
        <w:t xml:space="preserve"> </w:t>
      </w:r>
      <w:r w:rsidR="005E0E50" w:rsidRPr="006E68AD">
        <w:rPr>
          <w:rFonts w:ascii="Sylfaen" w:hAnsi="Sylfaen" w:cs="Sylfaen"/>
          <w:szCs w:val="24"/>
          <w:lang w:val="ru-RU"/>
        </w:rPr>
        <w:t>կողմից</w:t>
      </w:r>
      <w:r w:rsidR="005E0E50" w:rsidRPr="006E68AD">
        <w:rPr>
          <w:rFonts w:ascii="Sylfaen" w:hAnsi="Sylfaen" w:cs="Sylfaen"/>
          <w:szCs w:val="24"/>
        </w:rPr>
        <w:t xml:space="preserve"> </w:t>
      </w:r>
      <w:r w:rsidR="005E0E50" w:rsidRPr="006E68AD">
        <w:rPr>
          <w:rFonts w:ascii="Sylfaen" w:hAnsi="Sylfaen" w:cs="Sylfaen"/>
          <w:szCs w:val="24"/>
          <w:lang w:val="ru-RU"/>
        </w:rPr>
        <w:t>հիմնադրված</w:t>
      </w:r>
      <w:r w:rsidR="005E0E50" w:rsidRPr="006E68AD">
        <w:rPr>
          <w:rFonts w:ascii="Sylfaen" w:hAnsi="Sylfaen" w:cs="Sylfaen"/>
          <w:szCs w:val="24"/>
        </w:rPr>
        <w:t xml:space="preserve"> </w:t>
      </w:r>
      <w:r w:rsidR="005E0E50" w:rsidRPr="006E68AD">
        <w:rPr>
          <w:rFonts w:ascii="Sylfaen" w:hAnsi="Sylfaen" w:cs="Sylfaen"/>
          <w:szCs w:val="24"/>
          <w:lang w:val="ru-RU"/>
        </w:rPr>
        <w:t>կամ</w:t>
      </w:r>
      <w:r w:rsidR="005E0E50" w:rsidRPr="006E68AD">
        <w:rPr>
          <w:rFonts w:ascii="Sylfaen" w:hAnsi="Sylfaen" w:cs="Sylfaen"/>
          <w:szCs w:val="24"/>
        </w:rPr>
        <w:t xml:space="preserve"> </w:t>
      </w:r>
      <w:r w:rsidR="005E0E50" w:rsidRPr="006E68AD">
        <w:rPr>
          <w:rFonts w:ascii="Sylfaen" w:hAnsi="Sylfaen" w:cs="Sylfaen"/>
          <w:szCs w:val="24"/>
          <w:lang w:val="ru-RU"/>
        </w:rPr>
        <w:t>բաժնեմաս</w:t>
      </w:r>
      <w:r w:rsidR="005E0E50" w:rsidRPr="006E68AD">
        <w:rPr>
          <w:rFonts w:ascii="Sylfaen" w:hAnsi="Sylfaen" w:cs="Sylfaen"/>
          <w:szCs w:val="24"/>
        </w:rPr>
        <w:t xml:space="preserve"> (</w:t>
      </w:r>
      <w:r w:rsidR="005E0E50" w:rsidRPr="006E68AD">
        <w:rPr>
          <w:rFonts w:ascii="Sylfaen" w:hAnsi="Sylfaen" w:cs="Sylfaen"/>
          <w:szCs w:val="24"/>
          <w:lang w:val="ru-RU"/>
        </w:rPr>
        <w:t>փայաբաժին</w:t>
      </w:r>
      <w:r w:rsidR="005E0E50" w:rsidRPr="006E68AD">
        <w:rPr>
          <w:rFonts w:ascii="Sylfaen" w:hAnsi="Sylfaen" w:cs="Sylfaen"/>
          <w:szCs w:val="24"/>
        </w:rPr>
        <w:t xml:space="preserve">) </w:t>
      </w:r>
      <w:r w:rsidR="005E0E50" w:rsidRPr="006E68AD">
        <w:rPr>
          <w:rFonts w:ascii="Sylfaen" w:hAnsi="Sylfaen" w:cs="Sylfaen"/>
          <w:szCs w:val="24"/>
          <w:lang w:val="ru-RU"/>
        </w:rPr>
        <w:t>ունեցող</w:t>
      </w:r>
      <w:r w:rsidR="005E0E50" w:rsidRPr="006E68AD">
        <w:rPr>
          <w:rFonts w:ascii="Sylfaen" w:hAnsi="Sylfaen" w:cs="Sylfaen"/>
          <w:szCs w:val="24"/>
        </w:rPr>
        <w:t xml:space="preserve"> </w:t>
      </w:r>
      <w:r w:rsidR="005E0E50" w:rsidRPr="006E68AD">
        <w:rPr>
          <w:rFonts w:ascii="Sylfaen" w:hAnsi="Sylfaen" w:cs="Sylfaen"/>
          <w:szCs w:val="24"/>
          <w:lang w:val="ru-RU"/>
        </w:rPr>
        <w:t>կազմակերպությունը</w:t>
      </w:r>
      <w:r w:rsidR="005E0E50" w:rsidRPr="006E68AD">
        <w:rPr>
          <w:rFonts w:ascii="Sylfaen" w:hAnsi="Sylfaen" w:cs="Sylfaen"/>
          <w:szCs w:val="24"/>
        </w:rPr>
        <w:t xml:space="preserve">, </w:t>
      </w:r>
      <w:r w:rsidR="005E0E50" w:rsidRPr="006E68AD">
        <w:rPr>
          <w:rFonts w:ascii="Sylfaen" w:hAnsi="Sylfaen" w:cs="Sylfaen"/>
          <w:szCs w:val="24"/>
          <w:lang w:val="ru-RU"/>
        </w:rPr>
        <w:t>կամ</w:t>
      </w:r>
      <w:r w:rsidR="005E0E50" w:rsidRPr="006E68AD">
        <w:rPr>
          <w:rFonts w:ascii="Sylfaen" w:hAnsi="Sylfaen" w:cs="Sylfaen"/>
          <w:szCs w:val="24"/>
        </w:rPr>
        <w:t xml:space="preserve"> </w:t>
      </w:r>
      <w:r w:rsidR="005E0E50" w:rsidRPr="006E68AD">
        <w:rPr>
          <w:rFonts w:ascii="Sylfaen" w:hAnsi="Sylfaen" w:cs="Sylfaen"/>
          <w:szCs w:val="24"/>
          <w:lang w:val="ru-RU"/>
        </w:rPr>
        <w:t>իրենց</w:t>
      </w:r>
      <w:r w:rsidR="005E0E50" w:rsidRPr="006E68AD">
        <w:rPr>
          <w:rFonts w:ascii="Sylfaen" w:hAnsi="Sylfaen" w:cs="Sylfaen"/>
          <w:szCs w:val="24"/>
        </w:rPr>
        <w:t xml:space="preserve"> </w:t>
      </w:r>
      <w:r w:rsidR="005E0E50" w:rsidRPr="006E68AD">
        <w:rPr>
          <w:rFonts w:ascii="Sylfaen" w:hAnsi="Sylfaen" w:cs="Sylfaen"/>
          <w:szCs w:val="24"/>
          <w:lang w:val="ru-RU"/>
        </w:rPr>
        <w:t>մերձավոր</w:t>
      </w:r>
      <w:r w:rsidR="005E0E50" w:rsidRPr="006E68AD">
        <w:rPr>
          <w:rFonts w:ascii="Sylfaen" w:hAnsi="Sylfaen" w:cs="Sylfaen"/>
          <w:szCs w:val="24"/>
        </w:rPr>
        <w:t xml:space="preserve"> </w:t>
      </w:r>
      <w:r w:rsidR="005E0E50" w:rsidRPr="006E68AD">
        <w:rPr>
          <w:rFonts w:ascii="Sylfaen" w:hAnsi="Sylfaen" w:cs="Sylfaen"/>
          <w:szCs w:val="24"/>
          <w:lang w:val="ru-RU"/>
        </w:rPr>
        <w:t>ազգակցությամբ</w:t>
      </w:r>
      <w:r w:rsidR="005E0E50" w:rsidRPr="006E68AD">
        <w:rPr>
          <w:rFonts w:ascii="Sylfaen" w:hAnsi="Sylfaen" w:cs="Sylfaen"/>
          <w:szCs w:val="24"/>
        </w:rPr>
        <w:t xml:space="preserve"> </w:t>
      </w:r>
      <w:r w:rsidR="005E0E50" w:rsidRPr="006E68AD">
        <w:rPr>
          <w:rFonts w:ascii="Sylfaen" w:hAnsi="Sylfaen" w:cs="Sylfaen"/>
          <w:szCs w:val="24"/>
          <w:lang w:val="ru-RU"/>
        </w:rPr>
        <w:t>կամ</w:t>
      </w:r>
      <w:r w:rsidR="005E0E50" w:rsidRPr="006E68AD">
        <w:rPr>
          <w:rFonts w:ascii="Sylfaen" w:hAnsi="Sylfaen" w:cs="Sylfaen"/>
          <w:szCs w:val="24"/>
        </w:rPr>
        <w:t xml:space="preserve"> </w:t>
      </w:r>
      <w:r w:rsidR="005E0E50" w:rsidRPr="006E68AD">
        <w:rPr>
          <w:rFonts w:ascii="Sylfaen" w:hAnsi="Sylfaen" w:cs="Sylfaen"/>
          <w:szCs w:val="24"/>
          <w:lang w:val="ru-RU"/>
        </w:rPr>
        <w:t>խնամիությամբ</w:t>
      </w:r>
      <w:r w:rsidR="005E0E50" w:rsidRPr="006E68AD">
        <w:rPr>
          <w:rFonts w:ascii="Sylfaen" w:hAnsi="Sylfaen" w:cs="Sylfaen"/>
          <w:szCs w:val="24"/>
        </w:rPr>
        <w:t xml:space="preserve"> </w:t>
      </w:r>
      <w:r w:rsidR="005E0E50" w:rsidRPr="006E68AD">
        <w:rPr>
          <w:rFonts w:ascii="Sylfaen" w:hAnsi="Sylfaen" w:cs="Sylfaen"/>
          <w:szCs w:val="24"/>
          <w:lang w:val="ru-RU"/>
        </w:rPr>
        <w:t>կապված</w:t>
      </w:r>
      <w:r w:rsidR="005E0E50" w:rsidRPr="006E68AD">
        <w:rPr>
          <w:rFonts w:ascii="Sylfaen" w:hAnsi="Sylfaen" w:cs="Sylfaen"/>
          <w:szCs w:val="24"/>
        </w:rPr>
        <w:t xml:space="preserve"> </w:t>
      </w:r>
      <w:r w:rsidR="005E0E50" w:rsidRPr="006E68AD">
        <w:rPr>
          <w:rFonts w:ascii="Sylfaen" w:hAnsi="Sylfaen" w:cs="Sylfaen"/>
          <w:szCs w:val="24"/>
          <w:lang w:val="ru-RU"/>
        </w:rPr>
        <w:t>անձը</w:t>
      </w:r>
      <w:r w:rsidR="005E0E50" w:rsidRPr="006E68AD">
        <w:rPr>
          <w:rFonts w:ascii="Sylfaen" w:hAnsi="Sylfaen" w:cs="Sylfaen"/>
          <w:szCs w:val="24"/>
        </w:rPr>
        <w:t xml:space="preserve"> (</w:t>
      </w:r>
      <w:r w:rsidR="005E0E50" w:rsidRPr="006E68AD">
        <w:rPr>
          <w:rFonts w:ascii="Sylfaen" w:hAnsi="Sylfaen" w:cs="Sylfaen"/>
          <w:szCs w:val="24"/>
          <w:lang w:val="ru-RU"/>
        </w:rPr>
        <w:t>ծնող</w:t>
      </w:r>
      <w:r w:rsidR="005E0E50" w:rsidRPr="006E68AD">
        <w:rPr>
          <w:rFonts w:ascii="Sylfaen" w:hAnsi="Sylfaen" w:cs="Sylfaen"/>
          <w:szCs w:val="24"/>
        </w:rPr>
        <w:t xml:space="preserve">, </w:t>
      </w:r>
      <w:r w:rsidR="005E0E50" w:rsidRPr="006E68AD">
        <w:rPr>
          <w:rFonts w:ascii="Sylfaen" w:hAnsi="Sylfaen" w:cs="Sylfaen"/>
          <w:szCs w:val="24"/>
          <w:lang w:val="ru-RU"/>
        </w:rPr>
        <w:t>ամուսին</w:t>
      </w:r>
      <w:r w:rsidR="005E0E50" w:rsidRPr="006E68AD">
        <w:rPr>
          <w:rFonts w:ascii="Sylfaen" w:hAnsi="Sylfaen" w:cs="Sylfaen"/>
          <w:szCs w:val="24"/>
        </w:rPr>
        <w:t xml:space="preserve">, </w:t>
      </w:r>
      <w:r w:rsidR="005E0E50" w:rsidRPr="006E68AD">
        <w:rPr>
          <w:rFonts w:ascii="Sylfaen" w:hAnsi="Sylfaen" w:cs="Sylfaen"/>
          <w:szCs w:val="24"/>
          <w:lang w:val="ru-RU"/>
        </w:rPr>
        <w:t>երեխա</w:t>
      </w:r>
      <w:r w:rsidR="005E0E50" w:rsidRPr="006E68AD">
        <w:rPr>
          <w:rFonts w:ascii="Sylfaen" w:hAnsi="Sylfaen" w:cs="Sylfaen"/>
          <w:szCs w:val="24"/>
        </w:rPr>
        <w:t xml:space="preserve">, </w:t>
      </w:r>
      <w:r w:rsidR="005E0E50" w:rsidRPr="006E68AD">
        <w:rPr>
          <w:rFonts w:ascii="Sylfaen" w:hAnsi="Sylfaen" w:cs="Sylfaen"/>
          <w:szCs w:val="24"/>
          <w:lang w:val="ru-RU"/>
        </w:rPr>
        <w:t>եղբայր</w:t>
      </w:r>
      <w:r w:rsidR="005E0E50" w:rsidRPr="006E68AD">
        <w:rPr>
          <w:rFonts w:ascii="Sylfaen" w:hAnsi="Sylfaen" w:cs="Sylfaen"/>
          <w:szCs w:val="24"/>
        </w:rPr>
        <w:t xml:space="preserve">, </w:t>
      </w:r>
      <w:r w:rsidR="005E0E50" w:rsidRPr="006E68AD">
        <w:rPr>
          <w:rFonts w:ascii="Sylfaen" w:hAnsi="Sylfaen" w:cs="Sylfaen"/>
          <w:szCs w:val="24"/>
          <w:lang w:val="ru-RU"/>
        </w:rPr>
        <w:t>քույր</w:t>
      </w:r>
      <w:r w:rsidR="005E0E50" w:rsidRPr="006E68AD">
        <w:rPr>
          <w:rFonts w:ascii="Sylfaen" w:hAnsi="Sylfaen" w:cs="Sylfaen"/>
          <w:szCs w:val="24"/>
        </w:rPr>
        <w:t xml:space="preserve">, </w:t>
      </w:r>
      <w:r w:rsidR="005E0E50" w:rsidRPr="006E68AD">
        <w:rPr>
          <w:rFonts w:ascii="Sylfaen" w:hAnsi="Sylfaen" w:cs="Sylfaen"/>
          <w:szCs w:val="24"/>
          <w:lang w:val="ru-RU"/>
        </w:rPr>
        <w:t>ինչպես</w:t>
      </w:r>
      <w:r w:rsidR="005E0E50" w:rsidRPr="006E68AD">
        <w:rPr>
          <w:rFonts w:ascii="Sylfaen" w:hAnsi="Sylfaen" w:cs="Sylfaen"/>
          <w:szCs w:val="24"/>
        </w:rPr>
        <w:t xml:space="preserve"> </w:t>
      </w:r>
      <w:r w:rsidR="005E0E50" w:rsidRPr="006E68AD">
        <w:rPr>
          <w:rFonts w:ascii="Sylfaen" w:hAnsi="Sylfaen" w:cs="Sylfaen"/>
          <w:szCs w:val="24"/>
          <w:lang w:val="ru-RU"/>
        </w:rPr>
        <w:t>նաև</w:t>
      </w:r>
      <w:r w:rsidR="005E0E50" w:rsidRPr="006E68AD">
        <w:rPr>
          <w:rFonts w:ascii="Sylfaen" w:hAnsi="Sylfaen" w:cs="Sylfaen"/>
          <w:szCs w:val="24"/>
        </w:rPr>
        <w:t xml:space="preserve"> </w:t>
      </w:r>
      <w:r w:rsidR="005E0E50" w:rsidRPr="006E68AD">
        <w:rPr>
          <w:rFonts w:ascii="Sylfaen" w:hAnsi="Sylfaen" w:cs="Sylfaen"/>
          <w:szCs w:val="24"/>
          <w:lang w:val="ru-RU"/>
        </w:rPr>
        <w:t>ամուսնու</w:t>
      </w:r>
      <w:r w:rsidR="005E0E50" w:rsidRPr="006E68AD">
        <w:rPr>
          <w:rFonts w:ascii="Sylfaen" w:hAnsi="Sylfaen" w:cs="Sylfaen"/>
          <w:szCs w:val="24"/>
        </w:rPr>
        <w:t xml:space="preserve"> </w:t>
      </w:r>
      <w:r w:rsidR="005E0E50" w:rsidRPr="006E68AD">
        <w:rPr>
          <w:rFonts w:ascii="Sylfaen" w:hAnsi="Sylfaen" w:cs="Sylfaen"/>
          <w:szCs w:val="24"/>
          <w:lang w:val="ru-RU"/>
        </w:rPr>
        <w:t>ծնող</w:t>
      </w:r>
      <w:r w:rsidR="005E0E50" w:rsidRPr="006E68AD">
        <w:rPr>
          <w:rFonts w:ascii="Sylfaen" w:hAnsi="Sylfaen" w:cs="Sylfaen"/>
          <w:szCs w:val="24"/>
        </w:rPr>
        <w:t xml:space="preserve">, </w:t>
      </w:r>
      <w:r w:rsidR="005E0E50" w:rsidRPr="006E68AD">
        <w:rPr>
          <w:rFonts w:ascii="Sylfaen" w:hAnsi="Sylfaen" w:cs="Sylfaen"/>
          <w:szCs w:val="24"/>
          <w:lang w:val="ru-RU"/>
        </w:rPr>
        <w:t>երեխա</w:t>
      </w:r>
      <w:r w:rsidR="005E0E50" w:rsidRPr="006E68AD">
        <w:rPr>
          <w:rFonts w:ascii="Sylfaen" w:hAnsi="Sylfaen" w:cs="Sylfaen"/>
          <w:szCs w:val="24"/>
        </w:rPr>
        <w:t xml:space="preserve">, </w:t>
      </w:r>
      <w:r w:rsidR="005E0E50" w:rsidRPr="006E68AD">
        <w:rPr>
          <w:rFonts w:ascii="Sylfaen" w:hAnsi="Sylfaen" w:cs="Sylfaen"/>
          <w:szCs w:val="24"/>
          <w:lang w:val="ru-RU"/>
        </w:rPr>
        <w:t>եղբայր</w:t>
      </w:r>
      <w:r w:rsidR="005E0E50" w:rsidRPr="006E68AD">
        <w:rPr>
          <w:rFonts w:ascii="Sylfaen" w:hAnsi="Sylfaen" w:cs="Sylfaen"/>
          <w:szCs w:val="24"/>
        </w:rPr>
        <w:t xml:space="preserve"> </w:t>
      </w:r>
      <w:r w:rsidR="005E0E50" w:rsidRPr="006E68AD">
        <w:rPr>
          <w:rFonts w:ascii="Sylfaen" w:hAnsi="Sylfaen" w:cs="Sylfaen"/>
          <w:szCs w:val="24"/>
          <w:lang w:val="ru-RU"/>
        </w:rPr>
        <w:t>կամ</w:t>
      </w:r>
      <w:r w:rsidR="005E0E50" w:rsidRPr="006E68AD">
        <w:rPr>
          <w:rFonts w:ascii="Sylfaen" w:hAnsi="Sylfaen" w:cs="Sylfaen"/>
          <w:szCs w:val="24"/>
        </w:rPr>
        <w:t xml:space="preserve"> </w:t>
      </w:r>
      <w:r w:rsidR="005E0E50" w:rsidRPr="006E68AD">
        <w:rPr>
          <w:rFonts w:ascii="Sylfaen" w:hAnsi="Sylfaen" w:cs="Sylfaen"/>
          <w:szCs w:val="24"/>
          <w:lang w:val="ru-RU"/>
        </w:rPr>
        <w:t>քույր</w:t>
      </w:r>
      <w:r w:rsidR="005E0E50" w:rsidRPr="006E68AD">
        <w:rPr>
          <w:rFonts w:ascii="Sylfaen" w:hAnsi="Sylfaen" w:cs="Sylfaen"/>
          <w:szCs w:val="24"/>
        </w:rPr>
        <w:t xml:space="preserve">) </w:t>
      </w:r>
      <w:r w:rsidR="005E0E50" w:rsidRPr="006E68AD">
        <w:rPr>
          <w:rFonts w:ascii="Sylfaen" w:hAnsi="Sylfaen" w:cs="Sylfaen"/>
          <w:szCs w:val="24"/>
          <w:lang w:val="ru-RU"/>
        </w:rPr>
        <w:t>կամ</w:t>
      </w:r>
      <w:r w:rsidR="005E0E50" w:rsidRPr="006E68AD">
        <w:rPr>
          <w:rFonts w:ascii="Sylfaen" w:hAnsi="Sylfaen" w:cs="Sylfaen"/>
          <w:szCs w:val="24"/>
        </w:rPr>
        <w:t xml:space="preserve"> </w:t>
      </w:r>
      <w:r w:rsidR="005E0E50" w:rsidRPr="006E68AD">
        <w:rPr>
          <w:rFonts w:ascii="Sylfaen" w:hAnsi="Sylfaen" w:cs="Sylfaen"/>
          <w:szCs w:val="24"/>
          <w:lang w:val="ru-RU"/>
        </w:rPr>
        <w:t>այդ</w:t>
      </w:r>
      <w:r w:rsidR="005E0E50" w:rsidRPr="006E68AD">
        <w:rPr>
          <w:rFonts w:ascii="Sylfaen" w:hAnsi="Sylfaen" w:cs="Sylfaen"/>
          <w:szCs w:val="24"/>
        </w:rPr>
        <w:t xml:space="preserve"> </w:t>
      </w:r>
      <w:r w:rsidR="005E0E50" w:rsidRPr="006E68AD">
        <w:rPr>
          <w:rFonts w:ascii="Sylfaen" w:hAnsi="Sylfaen" w:cs="Sylfaen"/>
          <w:szCs w:val="24"/>
          <w:lang w:val="ru-RU"/>
        </w:rPr>
        <w:t>անձի</w:t>
      </w:r>
      <w:r w:rsidR="005E0E50" w:rsidRPr="006E68AD">
        <w:rPr>
          <w:rFonts w:ascii="Sylfaen" w:hAnsi="Sylfaen" w:cs="Sylfaen"/>
          <w:szCs w:val="24"/>
        </w:rPr>
        <w:t xml:space="preserve"> </w:t>
      </w:r>
      <w:r w:rsidR="005E0E50" w:rsidRPr="006E68AD">
        <w:rPr>
          <w:rFonts w:ascii="Sylfaen" w:hAnsi="Sylfaen" w:cs="Sylfaen"/>
          <w:szCs w:val="24"/>
          <w:lang w:val="ru-RU"/>
        </w:rPr>
        <w:t>կողմից</w:t>
      </w:r>
      <w:r w:rsidR="005E0E50" w:rsidRPr="006E68AD">
        <w:rPr>
          <w:rFonts w:ascii="Sylfaen" w:hAnsi="Sylfaen" w:cs="Sylfaen"/>
          <w:szCs w:val="24"/>
        </w:rPr>
        <w:t xml:space="preserve"> </w:t>
      </w:r>
      <w:r w:rsidR="005E0E50" w:rsidRPr="006E68AD">
        <w:rPr>
          <w:rFonts w:ascii="Sylfaen" w:hAnsi="Sylfaen" w:cs="Sylfaen"/>
          <w:szCs w:val="24"/>
          <w:lang w:val="ru-RU"/>
        </w:rPr>
        <w:t>հիմնադրված</w:t>
      </w:r>
      <w:r w:rsidR="005E0E50" w:rsidRPr="006E68AD">
        <w:rPr>
          <w:rFonts w:ascii="Sylfaen" w:hAnsi="Sylfaen" w:cs="Sylfaen"/>
          <w:szCs w:val="24"/>
        </w:rPr>
        <w:t xml:space="preserve"> </w:t>
      </w:r>
      <w:r w:rsidR="005E0E50" w:rsidRPr="006E68AD">
        <w:rPr>
          <w:rFonts w:ascii="Sylfaen" w:hAnsi="Sylfaen" w:cs="Sylfaen"/>
          <w:szCs w:val="24"/>
          <w:lang w:val="ru-RU"/>
        </w:rPr>
        <w:t>կամ</w:t>
      </w:r>
      <w:r w:rsidR="005E0E50" w:rsidRPr="006E68AD">
        <w:rPr>
          <w:rFonts w:ascii="Sylfaen" w:hAnsi="Sylfaen" w:cs="Sylfaen"/>
          <w:szCs w:val="24"/>
        </w:rPr>
        <w:t xml:space="preserve"> </w:t>
      </w:r>
      <w:r w:rsidR="005E0E50" w:rsidRPr="006E68AD">
        <w:rPr>
          <w:rFonts w:ascii="Sylfaen" w:hAnsi="Sylfaen" w:cs="Sylfaen"/>
          <w:szCs w:val="24"/>
          <w:lang w:val="ru-RU"/>
        </w:rPr>
        <w:t>բաժնեմաս</w:t>
      </w:r>
      <w:r w:rsidR="005E0E50" w:rsidRPr="006E68AD">
        <w:rPr>
          <w:rFonts w:ascii="Sylfaen" w:hAnsi="Sylfaen" w:cs="Sylfaen"/>
          <w:szCs w:val="24"/>
        </w:rPr>
        <w:t xml:space="preserve"> (</w:t>
      </w:r>
      <w:r w:rsidR="005E0E50" w:rsidRPr="006E68AD">
        <w:rPr>
          <w:rFonts w:ascii="Sylfaen" w:hAnsi="Sylfaen" w:cs="Sylfaen"/>
          <w:szCs w:val="24"/>
          <w:lang w:val="ru-RU"/>
        </w:rPr>
        <w:t>փայաբաժին</w:t>
      </w:r>
      <w:r w:rsidR="005E0E50" w:rsidRPr="006E68AD">
        <w:rPr>
          <w:rFonts w:ascii="Sylfaen" w:hAnsi="Sylfaen" w:cs="Sylfaen"/>
          <w:szCs w:val="24"/>
        </w:rPr>
        <w:t xml:space="preserve">) </w:t>
      </w:r>
      <w:r w:rsidR="005E0E50" w:rsidRPr="006E68AD">
        <w:rPr>
          <w:rFonts w:ascii="Sylfaen" w:hAnsi="Sylfaen" w:cs="Sylfaen"/>
          <w:szCs w:val="24"/>
          <w:lang w:val="ru-RU"/>
        </w:rPr>
        <w:t>ունեցող</w:t>
      </w:r>
      <w:r w:rsidR="005E0E50" w:rsidRPr="006E68AD">
        <w:rPr>
          <w:rFonts w:ascii="Sylfaen" w:hAnsi="Sylfaen" w:cs="Sylfaen"/>
          <w:szCs w:val="24"/>
        </w:rPr>
        <w:t xml:space="preserve"> </w:t>
      </w:r>
      <w:r w:rsidR="005E0E50" w:rsidRPr="006E68AD">
        <w:rPr>
          <w:rFonts w:ascii="Sylfaen" w:hAnsi="Sylfaen" w:cs="Sylfaen"/>
          <w:szCs w:val="24"/>
          <w:lang w:val="ru-RU"/>
        </w:rPr>
        <w:t>կազմակերպությունը</w:t>
      </w:r>
      <w:r w:rsidR="005E0E50" w:rsidRPr="006E68AD">
        <w:rPr>
          <w:rFonts w:ascii="Sylfaen" w:hAnsi="Sylfaen" w:cs="Sylfaen"/>
          <w:szCs w:val="24"/>
        </w:rPr>
        <w:t xml:space="preserve"> </w:t>
      </w:r>
      <w:r w:rsidR="005E0E50" w:rsidRPr="006E68AD">
        <w:rPr>
          <w:rFonts w:ascii="Sylfaen" w:hAnsi="Sylfaen" w:cs="Sylfaen"/>
          <w:szCs w:val="24"/>
          <w:lang w:val="ru-RU"/>
        </w:rPr>
        <w:t>տվյալ</w:t>
      </w:r>
      <w:r w:rsidR="005E0E50" w:rsidRPr="006E68AD">
        <w:rPr>
          <w:rFonts w:ascii="Sylfaen" w:hAnsi="Sylfaen" w:cs="Sylfaen"/>
          <w:szCs w:val="24"/>
        </w:rPr>
        <w:t xml:space="preserve"> </w:t>
      </w:r>
      <w:r w:rsidR="005E0E50" w:rsidRPr="006E68AD">
        <w:rPr>
          <w:rFonts w:ascii="Sylfaen" w:hAnsi="Sylfaen" w:cs="Sylfaen"/>
          <w:szCs w:val="24"/>
          <w:lang w:val="ru-RU"/>
        </w:rPr>
        <w:t>ընթացակարգին</w:t>
      </w:r>
      <w:r w:rsidR="005E0E50" w:rsidRPr="006E68AD">
        <w:rPr>
          <w:rFonts w:ascii="Sylfaen" w:hAnsi="Sylfaen" w:cs="Sylfaen"/>
          <w:szCs w:val="24"/>
        </w:rPr>
        <w:t xml:space="preserve"> </w:t>
      </w:r>
      <w:r w:rsidR="005E0E50" w:rsidRPr="006E68AD">
        <w:rPr>
          <w:rFonts w:ascii="Sylfaen" w:hAnsi="Sylfaen" w:cs="Sylfaen"/>
          <w:szCs w:val="24"/>
          <w:lang w:val="ru-RU"/>
        </w:rPr>
        <w:t>մասնակցելու</w:t>
      </w:r>
      <w:r w:rsidR="005E0E50" w:rsidRPr="006E68AD">
        <w:rPr>
          <w:rFonts w:ascii="Sylfaen" w:hAnsi="Sylfaen" w:cs="Sylfaen"/>
          <w:szCs w:val="24"/>
        </w:rPr>
        <w:t xml:space="preserve"> </w:t>
      </w:r>
      <w:r w:rsidR="005E0E50" w:rsidRPr="006E68AD">
        <w:rPr>
          <w:rFonts w:ascii="Sylfaen" w:hAnsi="Sylfaen" w:cs="Sylfaen"/>
          <w:szCs w:val="24"/>
          <w:lang w:val="ru-RU"/>
        </w:rPr>
        <w:t>համար</w:t>
      </w:r>
      <w:r w:rsidR="005E0E50" w:rsidRPr="006E68AD">
        <w:rPr>
          <w:rFonts w:ascii="Sylfaen" w:hAnsi="Sylfaen" w:cs="Sylfaen"/>
          <w:szCs w:val="24"/>
        </w:rPr>
        <w:t xml:space="preserve"> </w:t>
      </w:r>
      <w:r w:rsidR="005E0E50" w:rsidRPr="006E68AD">
        <w:rPr>
          <w:rFonts w:ascii="Sylfaen" w:hAnsi="Sylfaen" w:cs="Sylfaen"/>
          <w:szCs w:val="24"/>
          <w:lang w:val="ru-RU"/>
        </w:rPr>
        <w:t>ներկայացրել</w:t>
      </w:r>
      <w:r w:rsidR="005E0E50" w:rsidRPr="006E68AD">
        <w:rPr>
          <w:rFonts w:ascii="Sylfaen" w:hAnsi="Sylfaen" w:cs="Sylfaen"/>
          <w:szCs w:val="24"/>
        </w:rPr>
        <w:t xml:space="preserve"> </w:t>
      </w:r>
      <w:r w:rsidR="005E0E50" w:rsidRPr="006E68AD">
        <w:rPr>
          <w:rFonts w:ascii="Sylfaen" w:hAnsi="Sylfaen" w:cs="Sylfaen"/>
          <w:szCs w:val="24"/>
          <w:lang w:val="ru-RU"/>
        </w:rPr>
        <w:t>է</w:t>
      </w:r>
      <w:r w:rsidR="005E0E50" w:rsidRPr="006E68AD">
        <w:rPr>
          <w:rFonts w:ascii="Sylfaen" w:hAnsi="Sylfaen" w:cs="Sylfaen"/>
          <w:szCs w:val="24"/>
        </w:rPr>
        <w:t xml:space="preserve"> </w:t>
      </w:r>
      <w:r w:rsidR="005E0E50" w:rsidRPr="006E68AD">
        <w:rPr>
          <w:rFonts w:ascii="Sylfaen" w:hAnsi="Sylfaen" w:cs="Sylfaen"/>
          <w:szCs w:val="24"/>
          <w:lang w:val="ru-RU"/>
        </w:rPr>
        <w:t>հայտ</w:t>
      </w:r>
      <w:r w:rsidR="005E0E50" w:rsidRPr="006E68AD">
        <w:rPr>
          <w:rFonts w:ascii="Sylfaen" w:hAnsi="Sylfaen" w:cs="Sylfaen"/>
          <w:szCs w:val="24"/>
        </w:rPr>
        <w:t>:</w:t>
      </w:r>
      <w:r w:rsidR="00E90FD0" w:rsidRPr="006E68AD">
        <w:rPr>
          <w:rFonts w:ascii="Sylfaen" w:hAnsi="Sylfaen" w:cs="Sylfaen"/>
          <w:szCs w:val="24"/>
          <w:lang w:val="hy-AM"/>
        </w:rPr>
        <w:t xml:space="preserve"> </w:t>
      </w:r>
      <w:r w:rsidR="00E90FD0" w:rsidRPr="006E68AD">
        <w:rPr>
          <w:rFonts w:ascii="Sylfaen" w:hAnsi="Sylfaen" w:cs="Sylfaen"/>
          <w:szCs w:val="24"/>
          <w:lang w:val="ru-RU"/>
        </w:rPr>
        <w:t>Եթե</w:t>
      </w:r>
      <w:r w:rsidR="00E90FD0" w:rsidRPr="006E68AD">
        <w:rPr>
          <w:rFonts w:ascii="Sylfaen" w:hAnsi="Sylfaen" w:cs="Sylfaen"/>
          <w:szCs w:val="24"/>
        </w:rPr>
        <w:t xml:space="preserve"> </w:t>
      </w:r>
      <w:r w:rsidR="00E90FD0" w:rsidRPr="006E68AD">
        <w:rPr>
          <w:rFonts w:ascii="Sylfaen" w:hAnsi="Sylfaen" w:cs="Sylfaen"/>
          <w:szCs w:val="24"/>
          <w:lang w:val="ru-RU"/>
        </w:rPr>
        <w:t>առկա</w:t>
      </w:r>
      <w:r w:rsidR="00E90FD0" w:rsidRPr="006E68AD">
        <w:rPr>
          <w:rFonts w:ascii="Sylfaen" w:hAnsi="Sylfaen" w:cs="Sylfaen"/>
          <w:szCs w:val="24"/>
        </w:rPr>
        <w:t xml:space="preserve"> </w:t>
      </w:r>
      <w:r w:rsidR="00E90FD0" w:rsidRPr="006E68AD">
        <w:rPr>
          <w:rFonts w:ascii="Sylfaen" w:hAnsi="Sylfaen" w:cs="Sylfaen"/>
          <w:szCs w:val="24"/>
          <w:lang w:val="ru-RU"/>
        </w:rPr>
        <w:t>է</w:t>
      </w:r>
      <w:r w:rsidR="00E90FD0" w:rsidRPr="006E68AD">
        <w:rPr>
          <w:rFonts w:ascii="Sylfaen" w:hAnsi="Sylfaen" w:cs="Sylfaen"/>
          <w:szCs w:val="24"/>
        </w:rPr>
        <w:t xml:space="preserve"> </w:t>
      </w:r>
      <w:r w:rsidR="00E90FD0" w:rsidRPr="006E68AD">
        <w:rPr>
          <w:rFonts w:ascii="Sylfaen" w:hAnsi="Sylfaen" w:cs="Sylfaen"/>
          <w:szCs w:val="24"/>
          <w:lang w:val="ru-RU"/>
        </w:rPr>
        <w:t>սույն</w:t>
      </w:r>
      <w:r w:rsidR="00E90FD0" w:rsidRPr="006E68AD">
        <w:rPr>
          <w:rFonts w:ascii="Sylfaen" w:hAnsi="Sylfaen" w:cs="Sylfaen"/>
          <w:szCs w:val="24"/>
        </w:rPr>
        <w:t xml:space="preserve"> </w:t>
      </w:r>
      <w:r w:rsidR="00E90FD0" w:rsidRPr="006E68AD">
        <w:rPr>
          <w:rFonts w:ascii="Sylfaen" w:hAnsi="Sylfaen" w:cs="Sylfaen"/>
          <w:szCs w:val="24"/>
          <w:lang w:val="en-US"/>
        </w:rPr>
        <w:t>կետ</w:t>
      </w:r>
      <w:r w:rsidR="00E90FD0" w:rsidRPr="006E68AD">
        <w:rPr>
          <w:rFonts w:ascii="Sylfaen" w:hAnsi="Sylfaen" w:cs="Sylfaen"/>
          <w:szCs w:val="24"/>
          <w:lang w:val="ru-RU"/>
        </w:rPr>
        <w:t>ով</w:t>
      </w:r>
      <w:r w:rsidR="00E90FD0" w:rsidRPr="006E68AD">
        <w:rPr>
          <w:rFonts w:ascii="Sylfaen" w:hAnsi="Sylfaen" w:cs="Sylfaen"/>
          <w:szCs w:val="24"/>
        </w:rPr>
        <w:t xml:space="preserve"> </w:t>
      </w:r>
      <w:r w:rsidR="00E90FD0" w:rsidRPr="006E68AD">
        <w:rPr>
          <w:rFonts w:ascii="Sylfaen" w:hAnsi="Sylfaen" w:cs="Sylfaen"/>
          <w:szCs w:val="24"/>
          <w:lang w:val="ru-RU"/>
        </w:rPr>
        <w:t>նախատեսված</w:t>
      </w:r>
      <w:r w:rsidR="00E90FD0" w:rsidRPr="006E68AD">
        <w:rPr>
          <w:rFonts w:ascii="Sylfaen" w:hAnsi="Sylfaen" w:cs="Sylfaen"/>
          <w:szCs w:val="24"/>
        </w:rPr>
        <w:t xml:space="preserve"> </w:t>
      </w:r>
      <w:r w:rsidR="00E90FD0" w:rsidRPr="006E68AD">
        <w:rPr>
          <w:rFonts w:ascii="Sylfaen" w:hAnsi="Sylfaen" w:cs="Sylfaen"/>
          <w:szCs w:val="24"/>
          <w:lang w:val="ru-RU"/>
        </w:rPr>
        <w:t>պայմանը</w:t>
      </w:r>
      <w:r w:rsidR="00E90FD0" w:rsidRPr="006E68AD">
        <w:rPr>
          <w:rFonts w:ascii="Sylfaen" w:hAnsi="Sylfaen" w:cs="Sylfaen"/>
          <w:szCs w:val="24"/>
        </w:rPr>
        <w:t xml:space="preserve">, </w:t>
      </w:r>
      <w:r w:rsidR="00E90FD0" w:rsidRPr="006E68AD">
        <w:rPr>
          <w:rFonts w:ascii="Sylfaen" w:hAnsi="Sylfaen" w:cs="Sylfaen"/>
          <w:szCs w:val="24"/>
          <w:lang w:val="ru-RU"/>
        </w:rPr>
        <w:t>ապա</w:t>
      </w:r>
      <w:r w:rsidR="00E90FD0" w:rsidRPr="006E68AD">
        <w:rPr>
          <w:rFonts w:ascii="Sylfaen" w:hAnsi="Sylfaen" w:cs="Sylfaen"/>
          <w:szCs w:val="24"/>
        </w:rPr>
        <w:t xml:space="preserve"> </w:t>
      </w:r>
      <w:r w:rsidR="00E90FD0" w:rsidRPr="006E68AD">
        <w:rPr>
          <w:rFonts w:ascii="Sylfaen" w:hAnsi="Sylfaen" w:cs="Sylfaen"/>
          <w:szCs w:val="24"/>
          <w:lang w:val="ru-RU"/>
        </w:rPr>
        <w:t>հայտերի</w:t>
      </w:r>
      <w:r w:rsidR="00E90FD0" w:rsidRPr="006E68AD">
        <w:rPr>
          <w:rFonts w:ascii="Sylfaen" w:hAnsi="Sylfaen" w:cs="Sylfaen"/>
          <w:szCs w:val="24"/>
        </w:rPr>
        <w:t xml:space="preserve"> </w:t>
      </w:r>
      <w:r w:rsidR="00E90FD0" w:rsidRPr="006E68AD">
        <w:rPr>
          <w:rFonts w:ascii="Sylfaen" w:hAnsi="Sylfaen" w:cs="Sylfaen"/>
          <w:szCs w:val="24"/>
          <w:lang w:val="ru-RU"/>
        </w:rPr>
        <w:t>բացման</w:t>
      </w:r>
      <w:r w:rsidR="00E90FD0" w:rsidRPr="006E68AD">
        <w:rPr>
          <w:rFonts w:ascii="Sylfaen" w:hAnsi="Sylfaen" w:cs="Sylfaen"/>
          <w:szCs w:val="24"/>
        </w:rPr>
        <w:t xml:space="preserve"> </w:t>
      </w:r>
      <w:r w:rsidR="00E90FD0" w:rsidRPr="006E68AD">
        <w:rPr>
          <w:rFonts w:ascii="Sylfaen" w:hAnsi="Sylfaen" w:cs="Sylfaen"/>
          <w:szCs w:val="24"/>
          <w:lang w:val="ru-RU"/>
        </w:rPr>
        <w:t>նիստից</w:t>
      </w:r>
      <w:r w:rsidR="00E90FD0" w:rsidRPr="006E68AD">
        <w:rPr>
          <w:rFonts w:ascii="Sylfaen" w:hAnsi="Sylfaen" w:cs="Sylfaen"/>
          <w:szCs w:val="24"/>
        </w:rPr>
        <w:t xml:space="preserve"> </w:t>
      </w:r>
      <w:r w:rsidR="00E90FD0" w:rsidRPr="006E68AD">
        <w:rPr>
          <w:rFonts w:ascii="Sylfaen" w:hAnsi="Sylfaen" w:cs="Sylfaen"/>
          <w:szCs w:val="24"/>
          <w:lang w:val="ru-RU"/>
        </w:rPr>
        <w:t>անմիջապես</w:t>
      </w:r>
      <w:r w:rsidR="00E90FD0" w:rsidRPr="006E68AD">
        <w:rPr>
          <w:rFonts w:ascii="Sylfaen" w:hAnsi="Sylfaen" w:cs="Sylfaen"/>
          <w:szCs w:val="24"/>
        </w:rPr>
        <w:t xml:space="preserve"> </w:t>
      </w:r>
      <w:r w:rsidR="00E90FD0" w:rsidRPr="006E68AD">
        <w:rPr>
          <w:rFonts w:ascii="Sylfaen" w:hAnsi="Sylfaen" w:cs="Sylfaen"/>
          <w:szCs w:val="24"/>
          <w:lang w:val="ru-RU"/>
        </w:rPr>
        <w:t>հետո</w:t>
      </w:r>
      <w:r w:rsidR="00E90FD0" w:rsidRPr="006E68AD">
        <w:rPr>
          <w:rFonts w:ascii="Sylfaen" w:hAnsi="Sylfaen" w:cs="Sylfaen"/>
          <w:szCs w:val="24"/>
        </w:rPr>
        <w:t xml:space="preserve"> </w:t>
      </w:r>
      <w:r w:rsidR="00E90FD0" w:rsidRPr="006E68AD">
        <w:rPr>
          <w:rFonts w:ascii="Sylfaen" w:hAnsi="Sylfaen" w:cs="Sylfaen"/>
          <w:szCs w:val="24"/>
          <w:lang w:val="ru-RU"/>
        </w:rPr>
        <w:t>տվյալ</w:t>
      </w:r>
      <w:r w:rsidR="00E90FD0" w:rsidRPr="006E68AD">
        <w:rPr>
          <w:rFonts w:ascii="Sylfaen" w:hAnsi="Sylfaen" w:cs="Sylfaen"/>
          <w:szCs w:val="24"/>
        </w:rPr>
        <w:t xml:space="preserve"> </w:t>
      </w:r>
      <w:r w:rsidR="00E90FD0" w:rsidRPr="006E68AD">
        <w:rPr>
          <w:rFonts w:ascii="Sylfaen" w:hAnsi="Sylfaen" w:cs="Sylfaen"/>
          <w:szCs w:val="24"/>
          <w:lang w:val="ru-RU"/>
        </w:rPr>
        <w:t>ընթացակարգի</w:t>
      </w:r>
      <w:r w:rsidR="00E90FD0" w:rsidRPr="006E68AD">
        <w:rPr>
          <w:rFonts w:ascii="Sylfaen" w:hAnsi="Sylfaen" w:cs="Sylfaen"/>
          <w:szCs w:val="24"/>
        </w:rPr>
        <w:t xml:space="preserve"> </w:t>
      </w:r>
      <w:r w:rsidR="00E90FD0" w:rsidRPr="006E68AD">
        <w:rPr>
          <w:rFonts w:ascii="Sylfaen" w:hAnsi="Sylfaen" w:cs="Sylfaen"/>
          <w:szCs w:val="24"/>
          <w:lang w:val="ru-RU"/>
        </w:rPr>
        <w:t>առնչությամբ</w:t>
      </w:r>
      <w:r w:rsidR="00E90FD0" w:rsidRPr="006E68AD">
        <w:rPr>
          <w:rFonts w:ascii="Sylfaen" w:hAnsi="Sylfaen" w:cs="Sylfaen"/>
          <w:szCs w:val="24"/>
        </w:rPr>
        <w:t xml:space="preserve"> </w:t>
      </w:r>
      <w:r w:rsidR="00E90FD0" w:rsidRPr="006E68AD">
        <w:rPr>
          <w:rFonts w:ascii="Sylfaen" w:hAnsi="Sylfaen" w:cs="Sylfaen"/>
          <w:szCs w:val="24"/>
          <w:lang w:val="ru-RU"/>
        </w:rPr>
        <w:t>շահերի</w:t>
      </w:r>
      <w:r w:rsidR="00E90FD0" w:rsidRPr="006E68AD">
        <w:rPr>
          <w:rFonts w:ascii="Sylfaen" w:hAnsi="Sylfaen" w:cs="Sylfaen"/>
          <w:szCs w:val="24"/>
        </w:rPr>
        <w:t xml:space="preserve"> </w:t>
      </w:r>
      <w:r w:rsidR="00E90FD0" w:rsidRPr="006E68AD">
        <w:rPr>
          <w:rFonts w:ascii="Sylfaen" w:hAnsi="Sylfaen" w:cs="Sylfaen"/>
          <w:szCs w:val="24"/>
          <w:lang w:val="ru-RU"/>
        </w:rPr>
        <w:t>բախում</w:t>
      </w:r>
      <w:r w:rsidR="00E90FD0" w:rsidRPr="006E68AD">
        <w:rPr>
          <w:rFonts w:ascii="Sylfaen" w:hAnsi="Sylfaen" w:cs="Sylfaen"/>
          <w:szCs w:val="24"/>
        </w:rPr>
        <w:t xml:space="preserve"> </w:t>
      </w:r>
      <w:r w:rsidR="00E90FD0" w:rsidRPr="006E68AD">
        <w:rPr>
          <w:rFonts w:ascii="Sylfaen" w:hAnsi="Sylfaen" w:cs="Sylfaen"/>
          <w:szCs w:val="24"/>
          <w:lang w:val="ru-RU"/>
        </w:rPr>
        <w:t>ունեցող</w:t>
      </w:r>
      <w:r w:rsidR="00E90FD0" w:rsidRPr="006E68AD">
        <w:rPr>
          <w:rFonts w:ascii="Sylfaen" w:hAnsi="Sylfaen" w:cs="Sylfaen"/>
          <w:szCs w:val="24"/>
        </w:rPr>
        <w:t xml:space="preserve"> </w:t>
      </w:r>
      <w:r w:rsidR="00E90FD0" w:rsidRPr="006E68AD">
        <w:rPr>
          <w:rFonts w:ascii="Sylfaen" w:hAnsi="Sylfaen" w:cs="Sylfaen"/>
          <w:szCs w:val="24"/>
          <w:lang w:val="ru-RU"/>
        </w:rPr>
        <w:t>հանձնաժողովի</w:t>
      </w:r>
      <w:r w:rsidR="00E90FD0" w:rsidRPr="006E68AD">
        <w:rPr>
          <w:rFonts w:ascii="Sylfaen" w:hAnsi="Sylfaen" w:cs="Sylfaen"/>
          <w:szCs w:val="24"/>
        </w:rPr>
        <w:t xml:space="preserve"> </w:t>
      </w:r>
      <w:r w:rsidR="00E90FD0" w:rsidRPr="006E68AD">
        <w:rPr>
          <w:rFonts w:ascii="Sylfaen" w:hAnsi="Sylfaen" w:cs="Sylfaen"/>
          <w:szCs w:val="24"/>
          <w:lang w:val="ru-RU"/>
        </w:rPr>
        <w:t>անդամը</w:t>
      </w:r>
      <w:r w:rsidR="00E90FD0" w:rsidRPr="006E68AD">
        <w:rPr>
          <w:rFonts w:ascii="Sylfaen" w:hAnsi="Sylfaen" w:cs="Sylfaen"/>
          <w:szCs w:val="24"/>
        </w:rPr>
        <w:t xml:space="preserve"> </w:t>
      </w:r>
      <w:r w:rsidR="00E90FD0" w:rsidRPr="006E68AD">
        <w:rPr>
          <w:rFonts w:ascii="Sylfaen" w:hAnsi="Sylfaen" w:cs="Sylfaen"/>
          <w:szCs w:val="24"/>
          <w:lang w:val="ru-RU"/>
        </w:rPr>
        <w:t>կամ</w:t>
      </w:r>
      <w:r w:rsidR="00E90FD0" w:rsidRPr="006E68AD">
        <w:rPr>
          <w:rFonts w:ascii="Sylfaen" w:hAnsi="Sylfaen" w:cs="Sylfaen"/>
          <w:szCs w:val="24"/>
        </w:rPr>
        <w:t xml:space="preserve"> </w:t>
      </w:r>
      <w:r w:rsidR="00E90FD0" w:rsidRPr="006E68AD">
        <w:rPr>
          <w:rFonts w:ascii="Sylfaen" w:hAnsi="Sylfaen" w:cs="Sylfaen"/>
          <w:szCs w:val="24"/>
          <w:lang w:val="ru-RU"/>
        </w:rPr>
        <w:t>քարտուղարը</w:t>
      </w:r>
      <w:r w:rsidR="00E90FD0" w:rsidRPr="006E68AD">
        <w:rPr>
          <w:rFonts w:ascii="Sylfaen" w:hAnsi="Sylfaen" w:cs="Sylfaen"/>
          <w:szCs w:val="24"/>
        </w:rPr>
        <w:t xml:space="preserve"> </w:t>
      </w:r>
      <w:r w:rsidR="00E90FD0" w:rsidRPr="006E68AD">
        <w:rPr>
          <w:rFonts w:ascii="Sylfaen" w:hAnsi="Sylfaen" w:cs="Sylfaen"/>
          <w:szCs w:val="24"/>
          <w:lang w:val="ru-RU"/>
        </w:rPr>
        <w:t>ինքնաբացարկ</w:t>
      </w:r>
      <w:r w:rsidR="00E90FD0" w:rsidRPr="006E68AD">
        <w:rPr>
          <w:rFonts w:ascii="Sylfaen" w:hAnsi="Sylfaen" w:cs="Sylfaen"/>
          <w:szCs w:val="24"/>
        </w:rPr>
        <w:t xml:space="preserve"> </w:t>
      </w:r>
      <w:r w:rsidR="00E90FD0" w:rsidRPr="006E68AD">
        <w:rPr>
          <w:rFonts w:ascii="Sylfaen" w:hAnsi="Sylfaen" w:cs="Sylfaen"/>
          <w:szCs w:val="24"/>
          <w:lang w:val="ru-RU"/>
        </w:rPr>
        <w:t>է</w:t>
      </w:r>
      <w:r w:rsidR="00E90FD0" w:rsidRPr="006E68AD">
        <w:rPr>
          <w:rFonts w:ascii="Sylfaen" w:hAnsi="Sylfaen" w:cs="Sylfaen"/>
          <w:szCs w:val="24"/>
        </w:rPr>
        <w:t xml:space="preserve"> </w:t>
      </w:r>
      <w:r w:rsidR="00E90FD0" w:rsidRPr="006E68AD">
        <w:rPr>
          <w:rFonts w:ascii="Sylfaen" w:hAnsi="Sylfaen" w:cs="Sylfaen"/>
          <w:szCs w:val="24"/>
          <w:lang w:val="ru-RU"/>
        </w:rPr>
        <w:t>հայտնում</w:t>
      </w:r>
      <w:r w:rsidR="00E90FD0" w:rsidRPr="006E68AD">
        <w:rPr>
          <w:rFonts w:ascii="Sylfaen" w:hAnsi="Sylfaen" w:cs="Sylfaen"/>
          <w:szCs w:val="24"/>
        </w:rPr>
        <w:t xml:space="preserve"> </w:t>
      </w:r>
      <w:r w:rsidR="00E90FD0" w:rsidRPr="006E68AD">
        <w:rPr>
          <w:rFonts w:ascii="Sylfaen" w:hAnsi="Sylfaen" w:cs="Sylfaen"/>
          <w:szCs w:val="24"/>
          <w:lang w:val="ru-RU"/>
        </w:rPr>
        <w:t>տվյալ</w:t>
      </w:r>
      <w:r w:rsidR="00E90FD0" w:rsidRPr="006E68AD">
        <w:rPr>
          <w:rFonts w:ascii="Sylfaen" w:hAnsi="Sylfaen" w:cs="Sylfaen"/>
          <w:szCs w:val="24"/>
        </w:rPr>
        <w:t xml:space="preserve"> </w:t>
      </w:r>
      <w:r w:rsidR="00E90FD0" w:rsidRPr="006E68AD">
        <w:rPr>
          <w:rFonts w:ascii="Sylfaen" w:hAnsi="Sylfaen" w:cs="Sylfaen"/>
          <w:szCs w:val="24"/>
          <w:lang w:val="ru-RU"/>
        </w:rPr>
        <w:t>ընթացակարգից</w:t>
      </w:r>
      <w:r w:rsidR="00E90FD0" w:rsidRPr="006E68AD">
        <w:rPr>
          <w:rFonts w:ascii="Sylfaen" w:hAnsi="Sylfaen" w:cs="Sylfaen"/>
          <w:szCs w:val="24"/>
        </w:rPr>
        <w:t xml:space="preserve">: </w:t>
      </w:r>
    </w:p>
    <w:p w:rsidR="00EA58C8" w:rsidRPr="006E68AD" w:rsidRDefault="00FF60C2" w:rsidP="00037DDE">
      <w:pPr>
        <w:pStyle w:val="23"/>
        <w:spacing w:line="240" w:lineRule="auto"/>
        <w:ind w:firstLine="567"/>
        <w:rPr>
          <w:rFonts w:ascii="Sylfaen" w:hAnsi="Sylfaen" w:cs="Sylfaen"/>
          <w:lang w:val="hy-AM"/>
        </w:rPr>
      </w:pPr>
      <w:r w:rsidRPr="006E68AD">
        <w:rPr>
          <w:rFonts w:ascii="Sylfaen" w:hAnsi="Sylfaen" w:cs="Sylfaen"/>
          <w:szCs w:val="24"/>
          <w:lang w:val="hy-AM"/>
        </w:rPr>
        <w:t>7</w:t>
      </w:r>
      <w:r w:rsidR="005E0E50" w:rsidRPr="006E68AD">
        <w:rPr>
          <w:rFonts w:ascii="Sylfaen" w:hAnsi="Sylfaen" w:cs="Sylfaen"/>
          <w:szCs w:val="24"/>
          <w:lang w:val="hy-AM"/>
        </w:rPr>
        <w:t>.1</w:t>
      </w:r>
      <w:r w:rsidR="00887DCC" w:rsidRPr="006E68AD">
        <w:rPr>
          <w:rFonts w:ascii="Sylfaen" w:hAnsi="Sylfaen" w:cs="Sylfaen"/>
          <w:szCs w:val="24"/>
          <w:lang w:val="hy-AM"/>
        </w:rPr>
        <w:t>1</w:t>
      </w:r>
      <w:r w:rsidR="005E0E50" w:rsidRPr="006E68AD">
        <w:rPr>
          <w:rFonts w:ascii="Sylfaen" w:hAnsi="Sylfaen" w:cs="Sylfaen"/>
          <w:szCs w:val="24"/>
          <w:lang w:val="hy-AM"/>
        </w:rPr>
        <w:t xml:space="preserve"> </w:t>
      </w:r>
      <w:r w:rsidR="00EA58C8" w:rsidRPr="006E68AD">
        <w:rPr>
          <w:rFonts w:ascii="Sylfaen" w:hAnsi="Sylfaen" w:cs="Sylfaen"/>
          <w:szCs w:val="24"/>
          <w:lang w:val="es-ES"/>
        </w:rPr>
        <w:t>Հայտերը բացվելուց հետո կազմվում է արձանագրություն`</w:t>
      </w:r>
      <w:r w:rsidR="00EA58C8" w:rsidRPr="006E68AD">
        <w:rPr>
          <w:rFonts w:ascii="Sylfaen" w:hAnsi="Sylfaen" w:cs="Sylfaen"/>
        </w:rPr>
        <w:t xml:space="preserve"> գնումների մասին ՀՀ օրենսդրությամբ սահմանված կարգով</w:t>
      </w:r>
      <w:r w:rsidR="00EA58C8" w:rsidRPr="006E68AD">
        <w:rPr>
          <w:rFonts w:ascii="Sylfaen" w:hAnsi="Sylfaen" w:cs="Sylfaen"/>
          <w:lang w:val="hy-AM"/>
        </w:rPr>
        <w:t>:</w:t>
      </w:r>
    </w:p>
    <w:p w:rsidR="00E65F37" w:rsidRPr="006E68AD" w:rsidRDefault="00FF60C2" w:rsidP="00037DDE">
      <w:pPr>
        <w:pStyle w:val="23"/>
        <w:spacing w:line="240" w:lineRule="auto"/>
        <w:ind w:firstLine="567"/>
        <w:rPr>
          <w:rFonts w:ascii="Sylfaen" w:hAnsi="Sylfaen" w:cs="Sylfaen"/>
          <w:szCs w:val="24"/>
          <w:lang w:val="hy-AM"/>
        </w:rPr>
      </w:pPr>
      <w:r w:rsidRPr="006E68AD">
        <w:rPr>
          <w:rFonts w:ascii="Sylfaen" w:hAnsi="Sylfaen" w:cs="Sylfaen"/>
          <w:szCs w:val="24"/>
          <w:lang w:val="hy-AM"/>
        </w:rPr>
        <w:t>7</w:t>
      </w:r>
      <w:r w:rsidR="005E2F4D" w:rsidRPr="006E68AD">
        <w:rPr>
          <w:rFonts w:ascii="Sylfaen" w:hAnsi="Sylfaen" w:cs="Sylfaen"/>
          <w:szCs w:val="24"/>
          <w:lang w:val="hy-AM"/>
        </w:rPr>
        <w:t>.</w:t>
      </w:r>
      <w:r w:rsidR="00EA58C8" w:rsidRPr="006E68AD">
        <w:rPr>
          <w:rFonts w:ascii="Sylfaen" w:hAnsi="Sylfaen" w:cs="Sylfaen"/>
          <w:szCs w:val="24"/>
          <w:lang w:val="hy-AM"/>
        </w:rPr>
        <w:t>1</w:t>
      </w:r>
      <w:r w:rsidR="00887DCC" w:rsidRPr="006E68AD">
        <w:rPr>
          <w:rFonts w:ascii="Sylfaen" w:hAnsi="Sylfaen" w:cs="Sylfaen"/>
          <w:szCs w:val="24"/>
          <w:lang w:val="hy-AM"/>
        </w:rPr>
        <w:t>2</w:t>
      </w:r>
      <w:r w:rsidR="00EA58C8" w:rsidRPr="006E68AD">
        <w:rPr>
          <w:rFonts w:ascii="Sylfaen" w:hAnsi="Sylfaen" w:cs="Sylfaen"/>
          <w:szCs w:val="24"/>
          <w:lang w:val="hy-AM"/>
        </w:rPr>
        <w:t xml:space="preserve"> </w:t>
      </w:r>
      <w:r w:rsidR="005E3501" w:rsidRPr="006E68AD">
        <w:rPr>
          <w:rFonts w:ascii="Sylfaen" w:hAnsi="Sylfaen" w:cs="Sylfaen"/>
          <w:szCs w:val="24"/>
        </w:rPr>
        <w:t xml:space="preserve"> </w:t>
      </w:r>
      <w:r w:rsidR="009A171D" w:rsidRPr="006E68AD">
        <w:rPr>
          <w:rFonts w:ascii="Sylfaen" w:hAnsi="Sylfaen" w:cs="Sylfaen"/>
          <w:szCs w:val="24"/>
        </w:rPr>
        <w:t>Հ</w:t>
      </w:r>
      <w:r w:rsidR="005E3501" w:rsidRPr="006E68AD">
        <w:rPr>
          <w:rFonts w:ascii="Sylfaen" w:hAnsi="Sylfaen" w:cs="Sylfaen"/>
          <w:szCs w:val="24"/>
        </w:rPr>
        <w:t xml:space="preserve">անձնաժողովի քարտուղարը </w:t>
      </w:r>
      <w:r w:rsidR="00E65F37" w:rsidRPr="006E68AD">
        <w:rPr>
          <w:rFonts w:ascii="Sylfaen" w:hAnsi="Sylfaen" w:cs="Sylfaen"/>
          <w:szCs w:val="24"/>
        </w:rPr>
        <w:t xml:space="preserve">հայտերի </w:t>
      </w:r>
      <w:r w:rsidR="009C4131" w:rsidRPr="006E68AD">
        <w:rPr>
          <w:rFonts w:ascii="Sylfaen" w:hAnsi="Sylfaen" w:cs="Sylfaen"/>
          <w:szCs w:val="24"/>
        </w:rPr>
        <w:t>բացման նիստի ավարտից հետո ոչ ուշ քան</w:t>
      </w:r>
      <w:r w:rsidR="00E65F37" w:rsidRPr="006E68AD">
        <w:rPr>
          <w:rFonts w:ascii="Sylfaen" w:hAnsi="Sylfaen" w:cs="Sylfaen"/>
          <w:szCs w:val="24"/>
        </w:rPr>
        <w:t xml:space="preserve"> հաջորդող աշխատանքային օրը` </w:t>
      </w:r>
    </w:p>
    <w:p w:rsidR="00A24827" w:rsidRPr="006E68AD" w:rsidRDefault="00A24827" w:rsidP="00037DDE">
      <w:pPr>
        <w:pStyle w:val="23"/>
        <w:spacing w:line="240" w:lineRule="auto"/>
        <w:ind w:firstLine="567"/>
        <w:rPr>
          <w:rFonts w:ascii="Sylfaen" w:hAnsi="Sylfaen" w:cs="Sylfaen"/>
          <w:szCs w:val="24"/>
        </w:rPr>
      </w:pPr>
      <w:r w:rsidRPr="006E68AD">
        <w:rPr>
          <w:rFonts w:ascii="Sylfaen" w:hAnsi="Sylfaen" w:cs="Sylfaen"/>
          <w:szCs w:val="24"/>
        </w:rPr>
        <w:t>1) հայտերի բացման նիստի արձանագրության բնօրինակից արտատպված (սկանավորված) տարբերակը հրապարակում է տեղեկագրում.</w:t>
      </w:r>
    </w:p>
    <w:p w:rsidR="008B73CD" w:rsidRPr="006E68AD" w:rsidRDefault="008B73CD" w:rsidP="00037DDE">
      <w:pPr>
        <w:pStyle w:val="23"/>
        <w:spacing w:line="240" w:lineRule="auto"/>
        <w:ind w:firstLine="567"/>
        <w:rPr>
          <w:rFonts w:ascii="Sylfaen" w:hAnsi="Sylfaen" w:cs="Sylfaen"/>
          <w:szCs w:val="24"/>
        </w:rPr>
      </w:pPr>
      <w:r w:rsidRPr="006E68AD">
        <w:rPr>
          <w:rFonts w:ascii="Sylfaen" w:hAnsi="Sylfaen"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6E68AD">
        <w:rPr>
          <w:rFonts w:ascii="Sylfaen" w:hAnsi="Sylfaen" w:cs="Sylfaen"/>
          <w:szCs w:val="24"/>
        </w:rPr>
        <w:t>Հ</w:t>
      </w:r>
      <w:r w:rsidRPr="006E68AD">
        <w:rPr>
          <w:rFonts w:ascii="Sylfaen" w:hAnsi="Sylfaen" w:cs="Sylfaen"/>
          <w:szCs w:val="24"/>
        </w:rPr>
        <w:t>անձնաժողովի այն անդամները, որոնք հանձնաժողովի աշխատանքների մասնակցում են հայտերի բացման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8B73CD" w:rsidRPr="006E68AD" w:rsidRDefault="008B73CD" w:rsidP="00037DDE">
      <w:pPr>
        <w:pStyle w:val="23"/>
        <w:spacing w:line="240" w:lineRule="auto"/>
        <w:ind w:firstLine="567"/>
        <w:rPr>
          <w:rFonts w:ascii="Sylfaen" w:hAnsi="Sylfaen" w:cs="Sylfaen"/>
          <w:szCs w:val="24"/>
        </w:rPr>
      </w:pPr>
      <w:r w:rsidRPr="006E68AD">
        <w:rPr>
          <w:rFonts w:ascii="Sylfaen" w:hAnsi="Sylfaen" w:cs="Sylfaen"/>
          <w:szCs w:val="24"/>
        </w:rPr>
        <w:t xml:space="preserve">3) </w:t>
      </w:r>
      <w:r w:rsidR="00B74269" w:rsidRPr="006E68AD">
        <w:rPr>
          <w:rFonts w:ascii="Sylfaen" w:hAnsi="Sylfaen" w:cs="Sylfaen"/>
          <w:szCs w:val="24"/>
        </w:rPr>
        <w:t xml:space="preserve">սույն հրավերում նշված իր </w:t>
      </w:r>
      <w:r w:rsidRPr="006E68AD">
        <w:rPr>
          <w:rFonts w:ascii="Sylfaen" w:hAnsi="Sylfaen" w:cs="Sylfaen"/>
          <w:szCs w:val="24"/>
        </w:rPr>
        <w:t>էլեկտրոնային փոստի միջոցով Հայաստանի Հանրապետության պետական եկամուտների կոմիտե</w:t>
      </w:r>
      <w:r w:rsidR="00326507" w:rsidRPr="006E68AD">
        <w:rPr>
          <w:rFonts w:ascii="Sylfaen" w:hAnsi="Sylfaen" w:cs="Sylfaen"/>
          <w:szCs w:val="24"/>
        </w:rPr>
        <w:t xml:space="preserve"> (այսուհետ` կոմիտե)</w:t>
      </w:r>
      <w:r w:rsidRPr="006E68AD">
        <w:rPr>
          <w:rFonts w:ascii="Sylfaen" w:hAnsi="Sylfaen" w:cs="Sylfaen"/>
          <w:szCs w:val="24"/>
        </w:rPr>
        <w:t xml:space="preserve">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առկայության վերաբերյալ՝ ներկայացնելով մասնակցի անվանումը և հարկ վճարողի հաշվառման համարը</w:t>
      </w:r>
      <w:r w:rsidR="00CA4AB2" w:rsidRPr="006E68AD">
        <w:rPr>
          <w:rFonts w:ascii="Sylfaen" w:hAnsi="Sylfaen" w:cs="Sylfaen"/>
          <w:szCs w:val="24"/>
        </w:rPr>
        <w:t>: Ը</w:t>
      </w:r>
      <w:r w:rsidR="00326507" w:rsidRPr="006E68AD">
        <w:rPr>
          <w:rFonts w:ascii="Sylfaen" w:hAnsi="Sylfaen" w:cs="Sylfaen"/>
          <w:szCs w:val="24"/>
        </w:rPr>
        <w:t xml:space="preserve">նդ որում </w:t>
      </w:r>
      <w:r w:rsidR="00CA4AB2" w:rsidRPr="006E68AD">
        <w:rPr>
          <w:rFonts w:ascii="Sylfaen" w:hAnsi="Sylfaen" w:cs="Sylfaen"/>
          <w:szCs w:val="24"/>
        </w:rPr>
        <w:t xml:space="preserve">սույն ենթակետում </w:t>
      </w:r>
      <w:r w:rsidR="00326507" w:rsidRPr="006E68AD">
        <w:rPr>
          <w:rFonts w:ascii="Sylfaen" w:hAnsi="Sylfaen" w:cs="Sylfaen"/>
          <w:szCs w:val="24"/>
        </w:rPr>
        <w:t xml:space="preserve">հարցումն ուղարկվում </w:t>
      </w:r>
      <w:r w:rsidR="00326507" w:rsidRPr="006E68AD">
        <w:rPr>
          <w:rFonts w:ascii="Sylfaen" w:hAnsi="Sylfaen" w:cs="Sylfaen"/>
        </w:rPr>
        <w:t xml:space="preserve">է </w:t>
      </w:r>
      <w:hyperlink r:id="rId10" w:history="1">
        <w:r w:rsidR="00030588" w:rsidRPr="006E68AD">
          <w:rPr>
            <w:rFonts w:ascii="Sylfaen" w:hAnsi="Sylfaen"/>
          </w:rPr>
          <w:t>Lena_Najaryan@taxservice.am</w:t>
        </w:r>
      </w:hyperlink>
      <w:r w:rsidR="00326507" w:rsidRPr="006E68AD">
        <w:rPr>
          <w:rFonts w:ascii="Sylfaen" w:hAnsi="Sylfaen" w:cs="Sylfaen"/>
        </w:rPr>
        <w:t xml:space="preserve"> էլեկտրոնային փոստի հասցեին սույն հրավերի </w:t>
      </w:r>
      <w:r w:rsidR="002B6371" w:rsidRPr="006E68AD">
        <w:rPr>
          <w:rFonts w:ascii="Sylfaen" w:hAnsi="Sylfaen" w:cs="Sylfaen"/>
        </w:rPr>
        <w:t>5</w:t>
      </w:r>
      <w:r w:rsidR="00326507" w:rsidRPr="006E68AD">
        <w:rPr>
          <w:rFonts w:ascii="Sylfaen" w:hAnsi="Sylfaen" w:cs="Sylfaen"/>
        </w:rPr>
        <w:t xml:space="preserve">-րդ հավելվածով նախատեսված ձևին համապատասխան` էլեկտրոնային նամակի պատճենները միաժամանակ ուղարկելով </w:t>
      </w:r>
      <w:hyperlink r:id="rId11" w:history="1">
        <w:r w:rsidR="00030588" w:rsidRPr="006E68AD">
          <w:rPr>
            <w:rFonts w:ascii="Sylfaen" w:hAnsi="Sylfaen"/>
          </w:rPr>
          <w:t>karine_sargsyan@taxservice.am</w:t>
        </w:r>
      </w:hyperlink>
      <w:r w:rsidR="00030588" w:rsidRPr="006E68AD">
        <w:rPr>
          <w:rFonts w:ascii="Sylfaen" w:hAnsi="Sylfaen"/>
        </w:rPr>
        <w:t xml:space="preserve">, </w:t>
      </w:r>
      <w:hyperlink r:id="rId12" w:history="1">
        <w:r w:rsidR="00030588" w:rsidRPr="006E68AD">
          <w:rPr>
            <w:rFonts w:ascii="Sylfaen" w:hAnsi="Sylfaen"/>
          </w:rPr>
          <w:t>gor_mkrtchyan@taxservice.am</w:t>
        </w:r>
      </w:hyperlink>
      <w:r w:rsidR="00326507" w:rsidRPr="006E68AD">
        <w:rPr>
          <w:rFonts w:ascii="Sylfaen" w:hAnsi="Sylfaen" w:cs="Sylfaen"/>
        </w:rPr>
        <w:t xml:space="preserve"> և </w:t>
      </w:r>
      <w:hyperlink r:id="rId13" w:history="1">
        <w:r w:rsidR="00326507" w:rsidRPr="006E68AD">
          <w:rPr>
            <w:rFonts w:ascii="Sylfaen" w:hAnsi="Sylfaen"/>
          </w:rPr>
          <w:t>procurement@minfin.am</w:t>
        </w:r>
      </w:hyperlink>
      <w:r w:rsidR="00326507" w:rsidRPr="006E68AD">
        <w:rPr>
          <w:rFonts w:ascii="Sylfaen" w:hAnsi="Sylfaen" w:cs="Sylfaen"/>
        </w:rPr>
        <w:t xml:space="preserve"> էլեկտրոնային փոստի հասցեներին</w:t>
      </w:r>
    </w:p>
    <w:p w:rsidR="00F87295" w:rsidRPr="006E68AD" w:rsidRDefault="008B73CD" w:rsidP="00F87295">
      <w:pPr>
        <w:ind w:firstLine="567"/>
        <w:jc w:val="both"/>
        <w:rPr>
          <w:rFonts w:ascii="Sylfaen" w:hAnsi="Sylfaen" w:cs="Sylfaen"/>
          <w:sz w:val="20"/>
          <w:lang w:val="hy-AM"/>
        </w:rPr>
      </w:pPr>
      <w:r w:rsidRPr="006E68AD">
        <w:rPr>
          <w:rFonts w:ascii="Sylfaen" w:hAnsi="Sylfaen" w:cs="Sylfaen"/>
          <w:sz w:val="20"/>
          <w:lang w:val="hy-AM"/>
        </w:rPr>
        <w:t xml:space="preserve">4) </w:t>
      </w:r>
      <w:r w:rsidR="00770C17" w:rsidRPr="006E68AD">
        <w:rPr>
          <w:rFonts w:ascii="Sylfaen" w:hAnsi="Sylfaen" w:cs="Sylfaen"/>
          <w:sz w:val="20"/>
        </w:rPr>
        <w:t>էլեկտրոնային</w:t>
      </w:r>
      <w:r w:rsidR="00770C17" w:rsidRPr="006E68AD">
        <w:rPr>
          <w:rFonts w:ascii="Sylfaen" w:hAnsi="Sylfaen" w:cs="Sylfaen"/>
          <w:sz w:val="20"/>
          <w:lang w:val="af-ZA"/>
        </w:rPr>
        <w:t xml:space="preserve"> </w:t>
      </w:r>
      <w:r w:rsidR="00770C17" w:rsidRPr="006E68AD">
        <w:rPr>
          <w:rFonts w:ascii="Sylfaen" w:hAnsi="Sylfaen" w:cs="Sylfaen"/>
          <w:sz w:val="20"/>
        </w:rPr>
        <w:t>փոստի</w:t>
      </w:r>
      <w:r w:rsidR="00770C17" w:rsidRPr="006E68AD">
        <w:rPr>
          <w:rFonts w:ascii="Sylfaen" w:hAnsi="Sylfaen" w:cs="Sylfaen"/>
          <w:sz w:val="20"/>
          <w:lang w:val="af-ZA"/>
        </w:rPr>
        <w:t xml:space="preserve"> </w:t>
      </w:r>
      <w:r w:rsidRPr="006E68AD">
        <w:rPr>
          <w:rFonts w:ascii="Sylfaen" w:hAnsi="Sylfaen" w:cs="Sylfaen"/>
          <w:sz w:val="20"/>
          <w:lang w:val="hy-AM"/>
        </w:rPr>
        <w:t xml:space="preserve">միջոցով </w:t>
      </w:r>
      <w:r w:rsidR="00770C17" w:rsidRPr="006E68AD">
        <w:rPr>
          <w:rFonts w:ascii="Sylfaen" w:hAnsi="Sylfaen" w:cs="Sylfaen"/>
          <w:sz w:val="20"/>
        </w:rPr>
        <w:t>ծանուցում</w:t>
      </w:r>
      <w:r w:rsidR="00770C17" w:rsidRPr="006E68AD">
        <w:rPr>
          <w:rFonts w:ascii="Sylfaen" w:hAnsi="Sylfaen" w:cs="Sylfaen"/>
          <w:sz w:val="20"/>
          <w:lang w:val="af-ZA"/>
        </w:rPr>
        <w:t xml:space="preserve"> </w:t>
      </w:r>
      <w:r w:rsidR="00770C17" w:rsidRPr="006E68AD">
        <w:rPr>
          <w:rFonts w:ascii="Sylfaen" w:hAnsi="Sylfaen" w:cs="Sylfaen"/>
          <w:sz w:val="20"/>
        </w:rPr>
        <w:t>է</w:t>
      </w:r>
      <w:r w:rsidR="00770C17" w:rsidRPr="006E68AD">
        <w:rPr>
          <w:rFonts w:ascii="Sylfaen" w:hAnsi="Sylfaen" w:cs="Sylfaen"/>
          <w:sz w:val="20"/>
          <w:lang w:val="af-ZA"/>
        </w:rPr>
        <w:t xml:space="preserve"> </w:t>
      </w:r>
      <w:r w:rsidRPr="006E68AD">
        <w:rPr>
          <w:rFonts w:ascii="Sylfaen" w:hAnsi="Sylfaen" w:cs="Sylfaen"/>
          <w:sz w:val="20"/>
          <w:lang w:val="hy-AM"/>
        </w:rPr>
        <w:t>առաջին տեղը զբաղեցրած մասնակցի</w:t>
      </w:r>
      <w:r w:rsidR="00A371DC" w:rsidRPr="006E68AD">
        <w:rPr>
          <w:rFonts w:ascii="Sylfaen" w:hAnsi="Sylfaen" w:cs="Sylfaen"/>
          <w:sz w:val="20"/>
          <w:lang w:val="hy-AM"/>
        </w:rPr>
        <w:t>ն</w:t>
      </w:r>
      <w:r w:rsidR="00770C17" w:rsidRPr="006E68AD">
        <w:rPr>
          <w:rFonts w:ascii="Sylfaen" w:hAnsi="Sylfaen" w:cs="Sylfaen"/>
          <w:sz w:val="20"/>
        </w:rPr>
        <w:t>՝</w:t>
      </w:r>
      <w:r w:rsidR="00A371DC" w:rsidRPr="006E68AD">
        <w:rPr>
          <w:rFonts w:ascii="Sylfaen" w:hAnsi="Sylfaen" w:cs="Sylfaen"/>
          <w:sz w:val="20"/>
          <w:lang w:val="hy-AM"/>
        </w:rPr>
        <w:t xml:space="preserve"> </w:t>
      </w:r>
      <w:r w:rsidRPr="006E68AD">
        <w:rPr>
          <w:rFonts w:ascii="Sylfaen" w:hAnsi="Sylfaen" w:cs="Sylfaen"/>
          <w:sz w:val="20"/>
          <w:lang w:val="hy-AM"/>
        </w:rPr>
        <w:t>առաջարկելով ծանուցում</w:t>
      </w:r>
      <w:r w:rsidR="00A371DC" w:rsidRPr="006E68AD">
        <w:rPr>
          <w:rFonts w:ascii="Sylfaen" w:hAnsi="Sylfaen" w:cs="Sylfaen"/>
          <w:sz w:val="20"/>
          <w:lang w:val="hy-AM"/>
        </w:rPr>
        <w:t>ն</w:t>
      </w:r>
      <w:r w:rsidRPr="006E68AD">
        <w:rPr>
          <w:rFonts w:ascii="Sylfaen" w:hAnsi="Sylfaen" w:cs="Sylfaen"/>
          <w:sz w:val="20"/>
          <w:lang w:val="hy-AM"/>
        </w:rPr>
        <w:t xml:space="preserve"> ուղարկելու օրվանից երեք աշխատանքային օրվա ընթացքում էլեկտրոնային փոստի միջոցով ներկայացնել հայտով առաջարկված ապրանքի (ապրանքների) </w:t>
      </w:r>
      <w:r w:rsidR="00137A5C" w:rsidRPr="006E68AD">
        <w:rPr>
          <w:rFonts w:ascii="Sylfaen" w:hAnsi="Sylfaen" w:cs="Sylfaen"/>
          <w:sz w:val="20"/>
          <w:lang w:val="hy-AM"/>
        </w:rPr>
        <w:t>ամբողջական նկարագիրը</w:t>
      </w:r>
      <w:r w:rsidRPr="006E68AD">
        <w:rPr>
          <w:rFonts w:ascii="Sylfaen" w:hAnsi="Sylfaen" w:cs="Sylfaen"/>
          <w:sz w:val="20"/>
          <w:lang w:val="hy-AM"/>
        </w:rPr>
        <w:t xml:space="preserve">: </w:t>
      </w:r>
    </w:p>
    <w:p w:rsidR="00530F97" w:rsidRPr="006E68AD" w:rsidRDefault="00FF60C2" w:rsidP="00037DDE">
      <w:pPr>
        <w:pStyle w:val="norm"/>
        <w:spacing w:line="240" w:lineRule="auto"/>
        <w:ind w:firstLine="706"/>
        <w:rPr>
          <w:rFonts w:ascii="Sylfaen" w:hAnsi="Sylfaen" w:cs="Sylfaen"/>
          <w:sz w:val="20"/>
          <w:szCs w:val="24"/>
          <w:lang w:val="hy-AM" w:eastAsia="en-US"/>
        </w:rPr>
      </w:pPr>
      <w:r w:rsidRPr="006E68AD">
        <w:rPr>
          <w:rFonts w:ascii="Sylfaen" w:hAnsi="Sylfaen" w:cs="Sylfaen"/>
          <w:sz w:val="20"/>
          <w:szCs w:val="24"/>
          <w:lang w:val="af-ZA" w:eastAsia="en-US"/>
        </w:rPr>
        <w:t>7</w:t>
      </w:r>
      <w:r w:rsidR="00530F97" w:rsidRPr="006E68AD">
        <w:rPr>
          <w:rFonts w:ascii="Sylfaen" w:hAnsi="Sylfaen" w:cs="Sylfaen"/>
          <w:sz w:val="20"/>
          <w:szCs w:val="24"/>
          <w:lang w:val="af-ZA" w:eastAsia="en-US"/>
        </w:rPr>
        <w:t>.</w:t>
      </w:r>
      <w:r w:rsidR="00260E64" w:rsidRPr="006E68AD">
        <w:rPr>
          <w:rFonts w:ascii="Sylfaen" w:hAnsi="Sylfaen" w:cs="Sylfaen"/>
          <w:sz w:val="20"/>
          <w:szCs w:val="24"/>
          <w:lang w:val="hy-AM" w:eastAsia="en-US"/>
        </w:rPr>
        <w:t>1</w:t>
      </w:r>
      <w:r w:rsidR="00887DCC" w:rsidRPr="006E68AD">
        <w:rPr>
          <w:rFonts w:ascii="Sylfaen" w:hAnsi="Sylfaen" w:cs="Sylfaen"/>
          <w:sz w:val="20"/>
          <w:szCs w:val="24"/>
          <w:lang w:val="hy-AM" w:eastAsia="en-US"/>
        </w:rPr>
        <w:t>3</w:t>
      </w:r>
      <w:r w:rsidR="00530F97" w:rsidRPr="006E68AD">
        <w:rPr>
          <w:rFonts w:ascii="Sylfaen" w:hAnsi="Sylfaen" w:cs="Sylfaen"/>
          <w:sz w:val="20"/>
          <w:szCs w:val="24"/>
          <w:lang w:val="af-ZA" w:eastAsia="en-US"/>
        </w:rPr>
        <w:t xml:space="preserve"> </w:t>
      </w:r>
      <w:bookmarkStart w:id="11" w:name="_Hlk9263802"/>
      <w:r w:rsidR="001D4574" w:rsidRPr="006E68AD">
        <w:rPr>
          <w:rFonts w:ascii="Sylfaen" w:hAnsi="Sylfaen" w:cs="Sylfaen"/>
          <w:sz w:val="20"/>
          <w:szCs w:val="24"/>
          <w:lang w:val="af-ZA" w:eastAsia="en-US"/>
        </w:rPr>
        <w:t>Ա</w:t>
      </w:r>
      <w:r w:rsidR="001D4574" w:rsidRPr="006E68AD">
        <w:rPr>
          <w:rFonts w:ascii="Sylfaen" w:hAnsi="Sylfaen" w:cs="Sylfaen"/>
          <w:sz w:val="20"/>
          <w:szCs w:val="24"/>
          <w:lang w:val="hy-AM" w:eastAsia="en-US"/>
        </w:rPr>
        <w:t xml:space="preserve">ռաջին տեղը զբաղեցրած մասնակիցը սույն հրավերի </w:t>
      </w:r>
      <w:r w:rsidR="009C4131" w:rsidRPr="006E68AD">
        <w:rPr>
          <w:rFonts w:ascii="Sylfaen" w:hAnsi="Sylfaen" w:cs="Sylfaen"/>
          <w:sz w:val="20"/>
          <w:szCs w:val="24"/>
          <w:lang w:val="hy-AM" w:eastAsia="en-US"/>
        </w:rPr>
        <w:t>7</w:t>
      </w:r>
      <w:r w:rsidR="001D4574" w:rsidRPr="006E68AD">
        <w:rPr>
          <w:rFonts w:ascii="Sylfaen" w:hAnsi="Sylfaen" w:cs="Sylfaen"/>
          <w:sz w:val="20"/>
          <w:szCs w:val="24"/>
          <w:lang w:val="hy-AM" w:eastAsia="en-US"/>
        </w:rPr>
        <w:t>.1</w:t>
      </w:r>
      <w:r w:rsidR="00887DCC" w:rsidRPr="006E68AD">
        <w:rPr>
          <w:rFonts w:ascii="Sylfaen" w:hAnsi="Sylfaen" w:cs="Sylfaen"/>
          <w:sz w:val="20"/>
          <w:szCs w:val="24"/>
          <w:lang w:val="hy-AM" w:eastAsia="en-US"/>
        </w:rPr>
        <w:t>2</w:t>
      </w:r>
      <w:r w:rsidR="001D4574" w:rsidRPr="006E68AD">
        <w:rPr>
          <w:rFonts w:ascii="Sylfaen" w:hAnsi="Sylfaen" w:cs="Sylfaen"/>
          <w:sz w:val="20"/>
          <w:szCs w:val="24"/>
          <w:lang w:val="hy-AM" w:eastAsia="en-US"/>
        </w:rPr>
        <w:t>-րդ կետի 4-րդ ենթակետով պահանջվող փաստաթղթերը հիշյալ ենթակետով սահմանված ժամկետում ուղարկում է հանձնա</w:t>
      </w:r>
      <w:r w:rsidR="001D4574" w:rsidRPr="006E68AD">
        <w:rPr>
          <w:rFonts w:ascii="Sylfaen" w:hAnsi="Sylfaen" w:cs="Sylfaen"/>
          <w:sz w:val="20"/>
          <w:szCs w:val="24"/>
          <w:lang w:val="hy-AM" w:eastAsia="en-US"/>
        </w:rPr>
        <w:softHyphen/>
        <w:t xml:space="preserve">ժողովի քարտուղարի` սույն հրավերով նախատեսված էլեկտրոնային փոստին: </w:t>
      </w:r>
      <w:r w:rsidR="00530F97" w:rsidRPr="006E68AD">
        <w:rPr>
          <w:rFonts w:ascii="Sylfaen" w:hAnsi="Sylfaen" w:cs="Sylfaen"/>
          <w:sz w:val="20"/>
          <w:szCs w:val="24"/>
          <w:lang w:val="hy-AM" w:eastAsia="en-US"/>
        </w:rPr>
        <w:t xml:space="preserve">Քարտուղարը պարտավոր է </w:t>
      </w:r>
      <w:r w:rsidR="00D860A5" w:rsidRPr="006E68AD">
        <w:rPr>
          <w:rFonts w:ascii="Sylfaen" w:hAnsi="Sylfaen" w:cs="Sylfaen"/>
          <w:sz w:val="20"/>
          <w:szCs w:val="24"/>
          <w:lang w:val="hy-AM" w:eastAsia="en-US"/>
        </w:rPr>
        <w:t>սույն կետում նշված</w:t>
      </w:r>
      <w:r w:rsidR="00530F97" w:rsidRPr="006E68AD">
        <w:rPr>
          <w:rFonts w:ascii="Sylfaen" w:hAnsi="Sylfaen" w:cs="Sylfaen"/>
          <w:sz w:val="20"/>
          <w:szCs w:val="24"/>
          <w:lang w:val="hy-AM" w:eastAsia="en-US"/>
        </w:rPr>
        <w:t xml:space="preserve"> փաստաթղթերն ստանալու օրը հաստատել դրանց ստանալու հանգամանքը՝ սույն հրավերում նշված իր էլեկտրոնային փոստից </w:t>
      </w:r>
      <w:r w:rsidR="009A171D" w:rsidRPr="006E68AD">
        <w:rPr>
          <w:rFonts w:ascii="Sylfaen" w:hAnsi="Sylfaen" w:cs="Sylfaen"/>
          <w:sz w:val="20"/>
          <w:szCs w:val="24"/>
          <w:lang w:val="hy-AM" w:eastAsia="en-US"/>
        </w:rPr>
        <w:t>մ</w:t>
      </w:r>
      <w:r w:rsidR="00530F97" w:rsidRPr="006E68AD">
        <w:rPr>
          <w:rFonts w:ascii="Sylfaen" w:hAnsi="Sylfaen" w:cs="Sylfaen"/>
          <w:sz w:val="20"/>
          <w:szCs w:val="24"/>
          <w:lang w:val="hy-AM" w:eastAsia="en-US"/>
        </w:rPr>
        <w:t xml:space="preserve">ասնակցի էլեկտրոնային փոստին հավաստում ուղարկելու միջոցով: </w:t>
      </w:r>
      <w:bookmarkEnd w:id="11"/>
      <w:r w:rsidR="00530F97" w:rsidRPr="006E68AD">
        <w:rPr>
          <w:rFonts w:ascii="Sylfaen" w:hAnsi="Sylfaen" w:cs="Sylfaen"/>
          <w:sz w:val="20"/>
          <w:szCs w:val="24"/>
          <w:lang w:val="hy-AM" w:eastAsia="en-US"/>
        </w:rPr>
        <w:tab/>
      </w:r>
    </w:p>
    <w:p w:rsidR="0036230B" w:rsidRPr="006E68AD" w:rsidRDefault="00FF60C2" w:rsidP="00037DDE">
      <w:pPr>
        <w:ind w:firstLine="706"/>
        <w:jc w:val="both"/>
        <w:rPr>
          <w:rFonts w:ascii="Sylfaen" w:hAnsi="Sylfaen" w:cs="Sylfaen"/>
          <w:sz w:val="20"/>
          <w:lang w:val="hy-AM"/>
        </w:rPr>
      </w:pPr>
      <w:r w:rsidRPr="006E68AD">
        <w:rPr>
          <w:rFonts w:ascii="Sylfaen" w:hAnsi="Sylfaen" w:cs="Sylfaen"/>
          <w:sz w:val="20"/>
          <w:lang w:val="af-ZA"/>
        </w:rPr>
        <w:t>7</w:t>
      </w:r>
      <w:r w:rsidR="002B121D" w:rsidRPr="006E68AD">
        <w:rPr>
          <w:rFonts w:ascii="Sylfaen" w:hAnsi="Sylfaen" w:cs="Sylfaen"/>
          <w:sz w:val="20"/>
          <w:lang w:val="af-ZA"/>
        </w:rPr>
        <w:t>.</w:t>
      </w:r>
      <w:r w:rsidR="008D7FF8" w:rsidRPr="006E68AD">
        <w:rPr>
          <w:rFonts w:ascii="Sylfaen" w:hAnsi="Sylfaen" w:cs="Sylfaen"/>
          <w:sz w:val="20"/>
          <w:lang w:val="hy-AM"/>
        </w:rPr>
        <w:t>1</w:t>
      </w:r>
      <w:r w:rsidR="00887DCC" w:rsidRPr="006E68AD">
        <w:rPr>
          <w:rFonts w:ascii="Sylfaen" w:hAnsi="Sylfaen" w:cs="Sylfaen"/>
          <w:sz w:val="20"/>
          <w:lang w:val="hy-AM"/>
        </w:rPr>
        <w:t>4</w:t>
      </w:r>
      <w:r w:rsidR="002B121D" w:rsidRPr="006E68AD">
        <w:rPr>
          <w:rFonts w:ascii="Sylfaen" w:hAnsi="Sylfaen" w:cs="Sylfaen"/>
          <w:sz w:val="20"/>
          <w:lang w:val="af-ZA"/>
        </w:rPr>
        <w:t xml:space="preserve"> </w:t>
      </w:r>
      <w:r w:rsidR="0036230B" w:rsidRPr="006E68AD">
        <w:rPr>
          <w:rFonts w:ascii="Sylfaen" w:hAnsi="Sylfaen" w:cs="Sylfaen"/>
          <w:sz w:val="20"/>
          <w:lang w:val="hy-AM"/>
        </w:rPr>
        <w:t>Կ</w:t>
      </w:r>
      <w:r w:rsidR="009E19C7" w:rsidRPr="006E68AD">
        <w:rPr>
          <w:rFonts w:ascii="Sylfaen" w:hAnsi="Sylfaen" w:cs="Sylfaen"/>
          <w:sz w:val="20"/>
          <w:lang w:val="hy-AM"/>
        </w:rPr>
        <w:t>ոմիտեն</w:t>
      </w:r>
      <w:r w:rsidR="002B121D" w:rsidRPr="006E68AD">
        <w:rPr>
          <w:rFonts w:ascii="Sylfaen" w:hAnsi="Sylfaen" w:cs="Sylfaen"/>
          <w:sz w:val="20"/>
          <w:lang w:val="af-ZA"/>
        </w:rPr>
        <w:t xml:space="preserve"> </w:t>
      </w:r>
      <w:r w:rsidR="002B121D" w:rsidRPr="006E68AD">
        <w:rPr>
          <w:rFonts w:ascii="Sylfaen" w:hAnsi="Sylfaen" w:cs="Sylfaen"/>
          <w:sz w:val="20"/>
          <w:lang w:val="hy-AM"/>
        </w:rPr>
        <w:t>սույն</w:t>
      </w:r>
      <w:r w:rsidR="002B121D" w:rsidRPr="006E68AD">
        <w:rPr>
          <w:rFonts w:ascii="Sylfaen" w:hAnsi="Sylfaen" w:cs="Sylfaen"/>
          <w:sz w:val="20"/>
          <w:lang w:val="af-ZA"/>
        </w:rPr>
        <w:t xml:space="preserve"> </w:t>
      </w:r>
      <w:r w:rsidR="002B121D" w:rsidRPr="006E68AD">
        <w:rPr>
          <w:rFonts w:ascii="Sylfaen" w:hAnsi="Sylfaen" w:cs="Sylfaen"/>
          <w:sz w:val="20"/>
          <w:lang w:val="hy-AM"/>
        </w:rPr>
        <w:t>հրավերի</w:t>
      </w:r>
      <w:r w:rsidR="002B121D" w:rsidRPr="006E68AD">
        <w:rPr>
          <w:rFonts w:ascii="Sylfaen" w:hAnsi="Sylfaen" w:cs="Sylfaen"/>
          <w:sz w:val="20"/>
          <w:lang w:val="af-ZA"/>
        </w:rPr>
        <w:t xml:space="preserve"> </w:t>
      </w:r>
      <w:r w:rsidR="00CA4AB2" w:rsidRPr="006E68AD">
        <w:rPr>
          <w:rFonts w:ascii="Sylfaen" w:hAnsi="Sylfaen" w:cs="Sylfaen"/>
          <w:sz w:val="20"/>
          <w:lang w:val="af-ZA"/>
        </w:rPr>
        <w:t xml:space="preserve">1-ին մասի </w:t>
      </w:r>
      <w:r w:rsidR="009C4131" w:rsidRPr="006E68AD">
        <w:rPr>
          <w:rFonts w:ascii="Sylfaen" w:hAnsi="Sylfaen" w:cs="Sylfaen"/>
          <w:sz w:val="20"/>
          <w:lang w:val="af-ZA"/>
        </w:rPr>
        <w:t>7</w:t>
      </w:r>
      <w:r w:rsidR="002B121D" w:rsidRPr="006E68AD">
        <w:rPr>
          <w:rFonts w:ascii="Sylfaen" w:hAnsi="Sylfaen" w:cs="Sylfaen"/>
          <w:sz w:val="20"/>
          <w:lang w:val="af-ZA"/>
        </w:rPr>
        <w:t>.</w:t>
      </w:r>
      <w:r w:rsidR="00C50D71" w:rsidRPr="006E68AD">
        <w:rPr>
          <w:rFonts w:ascii="Sylfaen" w:hAnsi="Sylfaen" w:cs="Sylfaen"/>
          <w:sz w:val="20"/>
          <w:lang w:val="hy-AM"/>
        </w:rPr>
        <w:t>1</w:t>
      </w:r>
      <w:r w:rsidR="00887DCC" w:rsidRPr="006E68AD">
        <w:rPr>
          <w:rFonts w:ascii="Sylfaen" w:hAnsi="Sylfaen" w:cs="Sylfaen"/>
          <w:sz w:val="20"/>
          <w:lang w:val="hy-AM"/>
        </w:rPr>
        <w:t>2</w:t>
      </w:r>
      <w:r w:rsidR="002B121D" w:rsidRPr="006E68AD">
        <w:rPr>
          <w:rFonts w:ascii="Sylfaen" w:hAnsi="Sylfaen" w:cs="Sylfaen"/>
          <w:sz w:val="20"/>
          <w:lang w:val="af-ZA"/>
        </w:rPr>
        <w:t xml:space="preserve"> </w:t>
      </w:r>
      <w:r w:rsidR="002B121D" w:rsidRPr="006E68AD">
        <w:rPr>
          <w:rFonts w:ascii="Sylfaen" w:hAnsi="Sylfaen" w:cs="Sylfaen"/>
          <w:sz w:val="20"/>
          <w:lang w:val="hy-AM"/>
        </w:rPr>
        <w:t>կետի</w:t>
      </w:r>
      <w:r w:rsidR="002B121D" w:rsidRPr="006E68AD">
        <w:rPr>
          <w:rFonts w:ascii="Sylfaen" w:hAnsi="Sylfaen" w:cs="Sylfaen"/>
          <w:sz w:val="20"/>
          <w:lang w:val="af-ZA"/>
        </w:rPr>
        <w:t xml:space="preserve"> </w:t>
      </w:r>
      <w:r w:rsidR="00835822" w:rsidRPr="006E68AD">
        <w:rPr>
          <w:rFonts w:ascii="Sylfaen" w:hAnsi="Sylfaen" w:cs="Sylfaen"/>
          <w:sz w:val="20"/>
          <w:lang w:val="af-ZA"/>
        </w:rPr>
        <w:t>3</w:t>
      </w:r>
      <w:r w:rsidR="00501516" w:rsidRPr="006E68AD">
        <w:rPr>
          <w:rFonts w:ascii="Sylfaen" w:hAnsi="Sylfaen" w:cs="Sylfaen"/>
          <w:sz w:val="20"/>
          <w:lang w:val="af-ZA"/>
        </w:rPr>
        <w:t>-րդ</w:t>
      </w:r>
      <w:r w:rsidR="002B121D" w:rsidRPr="006E68AD">
        <w:rPr>
          <w:rFonts w:ascii="Sylfaen" w:hAnsi="Sylfaen" w:cs="Sylfaen"/>
          <w:sz w:val="20"/>
          <w:lang w:val="af-ZA"/>
        </w:rPr>
        <w:t xml:space="preserve"> </w:t>
      </w:r>
      <w:r w:rsidR="002B121D" w:rsidRPr="006E68AD">
        <w:rPr>
          <w:rFonts w:ascii="Sylfaen" w:hAnsi="Sylfaen" w:cs="Sylfaen"/>
          <w:sz w:val="20"/>
          <w:lang w:val="hy-AM"/>
        </w:rPr>
        <w:t>ենթակետով</w:t>
      </w:r>
      <w:r w:rsidR="002B121D" w:rsidRPr="006E68AD">
        <w:rPr>
          <w:rFonts w:ascii="Sylfaen" w:hAnsi="Sylfaen" w:cs="Sylfaen"/>
          <w:sz w:val="20"/>
          <w:lang w:val="af-ZA"/>
        </w:rPr>
        <w:t xml:space="preserve"> </w:t>
      </w:r>
      <w:r w:rsidR="002B121D" w:rsidRPr="006E68AD">
        <w:rPr>
          <w:rFonts w:ascii="Sylfaen" w:hAnsi="Sylfaen" w:cs="Sylfaen"/>
          <w:sz w:val="20"/>
          <w:lang w:val="hy-AM"/>
        </w:rPr>
        <w:t>նախատեսված</w:t>
      </w:r>
      <w:r w:rsidR="002B121D" w:rsidRPr="006E68AD">
        <w:rPr>
          <w:rFonts w:ascii="Sylfaen" w:hAnsi="Sylfaen" w:cs="Sylfaen"/>
          <w:sz w:val="20"/>
          <w:lang w:val="af-ZA"/>
        </w:rPr>
        <w:t xml:space="preserve"> </w:t>
      </w:r>
      <w:r w:rsidR="002B121D" w:rsidRPr="006E68AD">
        <w:rPr>
          <w:rFonts w:ascii="Sylfaen" w:hAnsi="Sylfaen" w:cs="Sylfaen"/>
          <w:sz w:val="20"/>
          <w:lang w:val="hy-AM"/>
        </w:rPr>
        <w:t>հարցումն</w:t>
      </w:r>
      <w:r w:rsidR="002B121D" w:rsidRPr="006E68AD">
        <w:rPr>
          <w:rFonts w:ascii="Sylfaen" w:hAnsi="Sylfaen" w:cs="Sylfaen"/>
          <w:sz w:val="20"/>
          <w:lang w:val="af-ZA"/>
        </w:rPr>
        <w:t xml:space="preserve"> </w:t>
      </w:r>
      <w:r w:rsidR="002B121D" w:rsidRPr="006E68AD">
        <w:rPr>
          <w:rFonts w:ascii="Sylfaen" w:hAnsi="Sylfaen" w:cs="Sylfaen"/>
          <w:sz w:val="20"/>
          <w:lang w:val="hy-AM"/>
        </w:rPr>
        <w:t>ստանալու</w:t>
      </w:r>
      <w:r w:rsidR="002B121D" w:rsidRPr="006E68AD">
        <w:rPr>
          <w:rFonts w:ascii="Sylfaen" w:hAnsi="Sylfaen" w:cs="Sylfaen"/>
          <w:sz w:val="20"/>
          <w:lang w:val="af-ZA"/>
        </w:rPr>
        <w:t xml:space="preserve"> </w:t>
      </w:r>
      <w:r w:rsidR="002B121D" w:rsidRPr="006E68AD">
        <w:rPr>
          <w:rFonts w:ascii="Sylfaen" w:hAnsi="Sylfaen" w:cs="Sylfaen"/>
          <w:sz w:val="20"/>
          <w:lang w:val="hy-AM"/>
        </w:rPr>
        <w:t>օրվան</w:t>
      </w:r>
      <w:r w:rsidR="00835822" w:rsidRPr="006E68AD">
        <w:rPr>
          <w:rFonts w:ascii="Sylfaen" w:hAnsi="Sylfaen" w:cs="Sylfaen"/>
          <w:sz w:val="20"/>
          <w:lang w:val="hy-AM"/>
        </w:rPr>
        <w:t>ից</w:t>
      </w:r>
      <w:r w:rsidR="002B121D" w:rsidRPr="006E68AD">
        <w:rPr>
          <w:rFonts w:ascii="Sylfaen" w:hAnsi="Sylfaen" w:cs="Sylfaen"/>
          <w:sz w:val="20"/>
          <w:lang w:val="af-ZA"/>
        </w:rPr>
        <w:t xml:space="preserve"> </w:t>
      </w:r>
      <w:r w:rsidR="002B121D" w:rsidRPr="006E68AD">
        <w:rPr>
          <w:rFonts w:ascii="Sylfaen" w:hAnsi="Sylfaen" w:cs="Sylfaen"/>
          <w:sz w:val="20"/>
          <w:lang w:val="hy-AM"/>
        </w:rPr>
        <w:t>եր</w:t>
      </w:r>
      <w:r w:rsidR="00592A50" w:rsidRPr="006E68AD">
        <w:rPr>
          <w:rFonts w:ascii="Sylfaen" w:hAnsi="Sylfaen" w:cs="Sylfaen"/>
          <w:sz w:val="20"/>
          <w:lang w:val="hy-AM"/>
        </w:rPr>
        <w:t>եք</w:t>
      </w:r>
      <w:r w:rsidR="002B121D" w:rsidRPr="006E68AD">
        <w:rPr>
          <w:rFonts w:ascii="Sylfaen" w:hAnsi="Sylfaen" w:cs="Sylfaen"/>
          <w:sz w:val="20"/>
          <w:lang w:val="af-ZA"/>
        </w:rPr>
        <w:t xml:space="preserve"> </w:t>
      </w:r>
      <w:r w:rsidR="002B121D" w:rsidRPr="006E68AD">
        <w:rPr>
          <w:rFonts w:ascii="Sylfaen" w:hAnsi="Sylfaen" w:cs="Sylfaen"/>
          <w:sz w:val="20"/>
          <w:lang w:val="hy-AM"/>
        </w:rPr>
        <w:t>աշխատանքային</w:t>
      </w:r>
      <w:r w:rsidR="002B121D" w:rsidRPr="006E68AD">
        <w:rPr>
          <w:rFonts w:ascii="Sylfaen" w:hAnsi="Sylfaen" w:cs="Sylfaen"/>
          <w:sz w:val="20"/>
          <w:lang w:val="af-ZA"/>
        </w:rPr>
        <w:t xml:space="preserve"> </w:t>
      </w:r>
      <w:r w:rsidR="002B121D" w:rsidRPr="006E68AD">
        <w:rPr>
          <w:rFonts w:ascii="Sylfaen" w:hAnsi="Sylfaen" w:cs="Sylfaen"/>
          <w:sz w:val="20"/>
          <w:lang w:val="hy-AM"/>
        </w:rPr>
        <w:t>օրվա</w:t>
      </w:r>
      <w:r w:rsidR="002B121D" w:rsidRPr="006E68AD">
        <w:rPr>
          <w:rFonts w:ascii="Sylfaen" w:hAnsi="Sylfaen" w:cs="Sylfaen"/>
          <w:sz w:val="20"/>
          <w:lang w:val="af-ZA"/>
        </w:rPr>
        <w:t xml:space="preserve"> </w:t>
      </w:r>
      <w:r w:rsidR="002B121D" w:rsidRPr="006E68AD">
        <w:rPr>
          <w:rFonts w:ascii="Sylfaen" w:hAnsi="Sylfaen" w:cs="Sylfaen"/>
          <w:sz w:val="20"/>
          <w:lang w:val="hy-AM"/>
        </w:rPr>
        <w:t>ընթացքում</w:t>
      </w:r>
      <w:r w:rsidR="002B121D" w:rsidRPr="006E68AD">
        <w:rPr>
          <w:rFonts w:ascii="Sylfaen" w:hAnsi="Sylfaen" w:cs="Sylfaen"/>
          <w:sz w:val="20"/>
          <w:lang w:val="af-ZA"/>
        </w:rPr>
        <w:t xml:space="preserve"> </w:t>
      </w:r>
      <w:r w:rsidR="002B121D" w:rsidRPr="006E68AD">
        <w:rPr>
          <w:rFonts w:ascii="Sylfaen" w:hAnsi="Sylfaen" w:cs="Sylfaen"/>
          <w:sz w:val="20"/>
          <w:lang w:val="hy-AM"/>
        </w:rPr>
        <w:t>էլեկտրոնային</w:t>
      </w:r>
      <w:r w:rsidR="00835822" w:rsidRPr="006E68AD">
        <w:rPr>
          <w:rFonts w:ascii="Sylfaen" w:hAnsi="Sylfaen" w:cs="Sylfaen"/>
          <w:sz w:val="20"/>
          <w:lang w:val="hy-AM"/>
        </w:rPr>
        <w:t xml:space="preserve"> փոստի միջոցով</w:t>
      </w:r>
      <w:r w:rsidR="002B121D" w:rsidRPr="006E68AD">
        <w:rPr>
          <w:rFonts w:ascii="Sylfaen" w:hAnsi="Sylfaen" w:cs="Sylfaen"/>
          <w:sz w:val="20"/>
          <w:lang w:val="af-ZA"/>
        </w:rPr>
        <w:t xml:space="preserve"> </w:t>
      </w:r>
      <w:r w:rsidR="00C806B2" w:rsidRPr="006E68AD">
        <w:rPr>
          <w:rFonts w:ascii="Sylfaen" w:hAnsi="Sylfaen" w:cs="Sylfaen"/>
          <w:sz w:val="20"/>
          <w:lang w:val="af-ZA"/>
        </w:rPr>
        <w:t>պ</w:t>
      </w:r>
      <w:r w:rsidR="002B121D" w:rsidRPr="006E68AD">
        <w:rPr>
          <w:rFonts w:ascii="Sylfaen" w:hAnsi="Sylfaen" w:cs="Sylfaen"/>
          <w:sz w:val="20"/>
          <w:lang w:val="hy-AM"/>
        </w:rPr>
        <w:t>ատվիրատուին</w:t>
      </w:r>
      <w:r w:rsidR="002B121D" w:rsidRPr="006E68AD">
        <w:rPr>
          <w:rFonts w:ascii="Sylfaen" w:hAnsi="Sylfaen" w:cs="Sylfaen"/>
          <w:sz w:val="20"/>
          <w:lang w:val="af-ZA"/>
        </w:rPr>
        <w:t xml:space="preserve"> </w:t>
      </w:r>
      <w:r w:rsidR="002B121D" w:rsidRPr="006E68AD">
        <w:rPr>
          <w:rFonts w:ascii="Sylfaen" w:hAnsi="Sylfaen" w:cs="Sylfaen"/>
          <w:sz w:val="20"/>
          <w:lang w:val="hy-AM"/>
        </w:rPr>
        <w:t>տրամա</w:t>
      </w:r>
      <w:r w:rsidR="002B121D" w:rsidRPr="006E68AD">
        <w:rPr>
          <w:rFonts w:ascii="Sylfaen" w:hAnsi="Sylfaen" w:cs="Sylfaen"/>
          <w:sz w:val="20"/>
          <w:lang w:val="af-ZA"/>
        </w:rPr>
        <w:softHyphen/>
      </w:r>
      <w:r w:rsidR="002B121D" w:rsidRPr="006E68AD">
        <w:rPr>
          <w:rFonts w:ascii="Sylfaen" w:hAnsi="Sylfaen" w:cs="Sylfaen"/>
          <w:sz w:val="20"/>
          <w:lang w:val="hy-AM"/>
        </w:rPr>
        <w:t>դրում</w:t>
      </w:r>
      <w:r w:rsidR="002B121D" w:rsidRPr="006E68AD">
        <w:rPr>
          <w:rFonts w:ascii="Sylfaen" w:hAnsi="Sylfaen" w:cs="Sylfaen"/>
          <w:sz w:val="20"/>
          <w:lang w:val="af-ZA"/>
        </w:rPr>
        <w:t xml:space="preserve"> </w:t>
      </w:r>
      <w:r w:rsidR="002B121D" w:rsidRPr="006E68AD">
        <w:rPr>
          <w:rFonts w:ascii="Sylfaen" w:hAnsi="Sylfaen" w:cs="Sylfaen"/>
          <w:sz w:val="20"/>
          <w:lang w:val="hy-AM"/>
        </w:rPr>
        <w:t>է</w:t>
      </w:r>
      <w:r w:rsidR="002B121D" w:rsidRPr="006E68AD">
        <w:rPr>
          <w:rFonts w:ascii="Sylfaen" w:hAnsi="Sylfaen" w:cs="Sylfaen"/>
          <w:sz w:val="20"/>
          <w:lang w:val="af-ZA"/>
        </w:rPr>
        <w:t xml:space="preserve"> </w:t>
      </w:r>
      <w:r w:rsidR="002B121D" w:rsidRPr="006E68AD">
        <w:rPr>
          <w:rFonts w:ascii="Sylfaen" w:hAnsi="Sylfaen" w:cs="Sylfaen"/>
          <w:sz w:val="20"/>
          <w:lang w:val="hy-AM"/>
        </w:rPr>
        <w:t>հարցման</w:t>
      </w:r>
      <w:r w:rsidR="002B121D" w:rsidRPr="006E68AD">
        <w:rPr>
          <w:rFonts w:ascii="Sylfaen" w:hAnsi="Sylfaen" w:cs="Sylfaen"/>
          <w:sz w:val="20"/>
          <w:lang w:val="af-ZA"/>
        </w:rPr>
        <w:t xml:space="preserve"> </w:t>
      </w:r>
      <w:r w:rsidR="002B121D" w:rsidRPr="006E68AD">
        <w:rPr>
          <w:rFonts w:ascii="Sylfaen" w:hAnsi="Sylfaen" w:cs="Sylfaen"/>
          <w:sz w:val="20"/>
          <w:lang w:val="hy-AM"/>
        </w:rPr>
        <w:t>մասին</w:t>
      </w:r>
      <w:r w:rsidR="002B121D" w:rsidRPr="006E68AD">
        <w:rPr>
          <w:rFonts w:ascii="Sylfaen" w:hAnsi="Sylfaen" w:cs="Sylfaen"/>
          <w:sz w:val="20"/>
          <w:lang w:val="af-ZA"/>
        </w:rPr>
        <w:t xml:space="preserve"> սույն հրավերի </w:t>
      </w:r>
      <w:r w:rsidR="002B6371" w:rsidRPr="006E68AD">
        <w:rPr>
          <w:rFonts w:ascii="Sylfaen" w:hAnsi="Sylfaen" w:cs="Sylfaen"/>
          <w:sz w:val="20"/>
          <w:lang w:val="af-ZA"/>
        </w:rPr>
        <w:t>6</w:t>
      </w:r>
      <w:r w:rsidR="002B121D" w:rsidRPr="006E68AD">
        <w:rPr>
          <w:rFonts w:ascii="Sylfaen" w:hAnsi="Sylfaen" w:cs="Sylfaen"/>
          <w:sz w:val="20"/>
          <w:lang w:val="af-ZA"/>
        </w:rPr>
        <w:t xml:space="preserve">-րդ հավելվածով նախատեսված ձևին համապատասխան </w:t>
      </w:r>
      <w:r w:rsidR="0036230B" w:rsidRPr="006E68AD">
        <w:rPr>
          <w:rFonts w:ascii="Sylfaen" w:hAnsi="Sylfaen" w:cs="Sylfaen"/>
          <w:sz w:val="20"/>
          <w:lang w:val="af-ZA"/>
        </w:rPr>
        <w:lastRenderedPageBreak/>
        <w:t>տեղեկատվություն</w:t>
      </w:r>
      <w:r w:rsidR="002B121D" w:rsidRPr="006E68AD">
        <w:rPr>
          <w:rFonts w:ascii="Sylfaen" w:hAnsi="Sylfaen" w:cs="Sylfaen"/>
          <w:sz w:val="20"/>
          <w:lang w:val="af-ZA"/>
        </w:rPr>
        <w:t xml:space="preserve">: </w:t>
      </w:r>
      <w:r w:rsidR="002B121D" w:rsidRPr="006E68AD">
        <w:rPr>
          <w:rFonts w:ascii="Sylfaen" w:hAnsi="Sylfaen" w:cs="Sylfaen"/>
          <w:sz w:val="20"/>
          <w:lang w:val="hy-AM"/>
        </w:rPr>
        <w:t>Սույն</w:t>
      </w:r>
      <w:r w:rsidR="002B121D" w:rsidRPr="006E68AD">
        <w:rPr>
          <w:rFonts w:ascii="Sylfaen" w:hAnsi="Sylfaen" w:cs="Sylfaen"/>
          <w:sz w:val="20"/>
          <w:lang w:val="af-ZA"/>
        </w:rPr>
        <w:t xml:space="preserve"> </w:t>
      </w:r>
      <w:r w:rsidR="002B121D" w:rsidRPr="006E68AD">
        <w:rPr>
          <w:rFonts w:ascii="Sylfaen" w:hAnsi="Sylfaen" w:cs="Sylfaen"/>
          <w:sz w:val="20"/>
          <w:lang w:val="hy-AM"/>
        </w:rPr>
        <w:t>կետով</w:t>
      </w:r>
      <w:r w:rsidR="002B121D" w:rsidRPr="006E68AD">
        <w:rPr>
          <w:rFonts w:ascii="Sylfaen" w:hAnsi="Sylfaen" w:cs="Sylfaen"/>
          <w:sz w:val="20"/>
          <w:lang w:val="af-ZA"/>
        </w:rPr>
        <w:t xml:space="preserve"> </w:t>
      </w:r>
      <w:r w:rsidR="002B121D" w:rsidRPr="006E68AD">
        <w:rPr>
          <w:rFonts w:ascii="Sylfaen" w:hAnsi="Sylfaen" w:cs="Sylfaen"/>
          <w:sz w:val="20"/>
          <w:lang w:val="hy-AM"/>
        </w:rPr>
        <w:t>սահմանված</w:t>
      </w:r>
      <w:r w:rsidR="002B121D" w:rsidRPr="006E68AD">
        <w:rPr>
          <w:rFonts w:ascii="Sylfaen" w:hAnsi="Sylfaen" w:cs="Sylfaen"/>
          <w:sz w:val="20"/>
          <w:lang w:val="af-ZA"/>
        </w:rPr>
        <w:t xml:space="preserve"> </w:t>
      </w:r>
      <w:r w:rsidR="002B121D" w:rsidRPr="006E68AD">
        <w:rPr>
          <w:rFonts w:ascii="Sylfaen" w:hAnsi="Sylfaen" w:cs="Sylfaen"/>
          <w:sz w:val="20"/>
          <w:lang w:val="hy-AM"/>
        </w:rPr>
        <w:t>ժամկետում</w:t>
      </w:r>
      <w:r w:rsidR="002B121D" w:rsidRPr="006E68AD">
        <w:rPr>
          <w:rFonts w:ascii="Sylfaen" w:hAnsi="Sylfaen" w:cs="Sylfaen"/>
          <w:sz w:val="20"/>
          <w:lang w:val="af-ZA"/>
        </w:rPr>
        <w:t xml:space="preserve"> </w:t>
      </w:r>
      <w:r w:rsidR="009E19C7" w:rsidRPr="006E68AD">
        <w:rPr>
          <w:rFonts w:ascii="Sylfaen" w:hAnsi="Sylfaen" w:cs="Sylfaen"/>
          <w:sz w:val="20"/>
          <w:lang w:val="hy-AM"/>
        </w:rPr>
        <w:t>կոմիտե</w:t>
      </w:r>
      <w:r w:rsidR="002B121D" w:rsidRPr="006E68AD">
        <w:rPr>
          <w:rFonts w:ascii="Sylfaen" w:hAnsi="Sylfaen" w:cs="Sylfaen"/>
          <w:sz w:val="20"/>
          <w:lang w:val="hy-AM"/>
        </w:rPr>
        <w:t xml:space="preserve">ից </w:t>
      </w:r>
      <w:r w:rsidR="00326507" w:rsidRPr="006E68AD">
        <w:rPr>
          <w:rFonts w:ascii="Sylfaen" w:hAnsi="Sylfaen" w:cs="Sylfaen"/>
          <w:sz w:val="20"/>
          <w:lang w:val="hy-AM"/>
        </w:rPr>
        <w:t xml:space="preserve">տեղեկատվության չստացման դեպքում </w:t>
      </w:r>
      <w:r w:rsidR="00C806B2" w:rsidRPr="006E68AD">
        <w:rPr>
          <w:rFonts w:ascii="Sylfaen" w:hAnsi="Sylfaen" w:cs="Sylfaen"/>
          <w:sz w:val="20"/>
          <w:lang w:val="hy-AM"/>
        </w:rPr>
        <w:t>մ</w:t>
      </w:r>
      <w:r w:rsidR="00326507" w:rsidRPr="006E68AD">
        <w:rPr>
          <w:rFonts w:ascii="Sylfaen" w:hAnsi="Sylfaen" w:cs="Sylfaen"/>
          <w:sz w:val="20"/>
          <w:lang w:val="hy-AM"/>
        </w:rPr>
        <w:t xml:space="preserve">ասնակցի ներկայացրած հայտարարությունները համարվում են իրականությանը համապատասխանող: </w:t>
      </w:r>
      <w:r w:rsidR="00947D03" w:rsidRPr="006E68AD">
        <w:rPr>
          <w:rFonts w:ascii="Sylfaen" w:hAnsi="Sylfaen" w:cs="Sylfaen"/>
          <w:sz w:val="20"/>
          <w:lang w:val="hy-AM"/>
        </w:rPr>
        <w:t xml:space="preserve"> </w:t>
      </w:r>
    </w:p>
    <w:p w:rsidR="009C4131" w:rsidRPr="006E68AD" w:rsidRDefault="008769B4" w:rsidP="009C4131">
      <w:pPr>
        <w:ind w:firstLine="375"/>
        <w:jc w:val="both"/>
        <w:rPr>
          <w:rFonts w:ascii="Sylfaen" w:hAnsi="Sylfaen"/>
          <w:lang w:val="hy-AM"/>
        </w:rPr>
      </w:pPr>
      <w:r w:rsidRPr="006E68AD">
        <w:rPr>
          <w:rFonts w:ascii="Sylfaen" w:hAnsi="Sylfaen"/>
          <w:lang w:val="hy-AM"/>
        </w:rPr>
        <w:tab/>
      </w:r>
      <w:r w:rsidR="00FF60C2" w:rsidRPr="006E68AD">
        <w:rPr>
          <w:rFonts w:ascii="Sylfaen" w:hAnsi="Sylfaen" w:cs="Sylfaen"/>
          <w:sz w:val="20"/>
          <w:lang w:val="hy-AM"/>
        </w:rPr>
        <w:t>7</w:t>
      </w:r>
      <w:r w:rsidR="0036230B" w:rsidRPr="006E68AD">
        <w:rPr>
          <w:rFonts w:ascii="Sylfaen" w:hAnsi="Sylfaen" w:cs="Sylfaen"/>
          <w:sz w:val="20"/>
          <w:lang w:val="hy-AM"/>
        </w:rPr>
        <w:t>.</w:t>
      </w:r>
      <w:r w:rsidR="00C50D71" w:rsidRPr="006E68AD">
        <w:rPr>
          <w:rFonts w:ascii="Sylfaen" w:hAnsi="Sylfaen" w:cs="Sylfaen"/>
          <w:sz w:val="20"/>
          <w:lang w:val="hy-AM"/>
        </w:rPr>
        <w:t>1</w:t>
      </w:r>
      <w:r w:rsidR="00887DCC" w:rsidRPr="006E68AD">
        <w:rPr>
          <w:rFonts w:ascii="Sylfaen" w:hAnsi="Sylfaen" w:cs="Sylfaen"/>
          <w:sz w:val="20"/>
          <w:lang w:val="hy-AM"/>
        </w:rPr>
        <w:t>5</w:t>
      </w:r>
      <w:r w:rsidR="0036230B" w:rsidRPr="006E68AD">
        <w:rPr>
          <w:rFonts w:ascii="Sylfaen" w:hAnsi="Sylfaen" w:cs="Sylfaen"/>
          <w:sz w:val="20"/>
          <w:lang w:val="hy-AM"/>
        </w:rPr>
        <w:t xml:space="preserve"> Օրենքի 6-րդ հոդվածի 1-ին մասի 6-րդ կետով նախատեսված հիմքերն ի հայտ գալու օրվան հաջորդող հինգ աշխատանքային օրվա ընթացքում պատվիրատուն տվյալ </w:t>
      </w:r>
      <w:r w:rsidR="00C806B2" w:rsidRPr="006E68AD">
        <w:rPr>
          <w:rFonts w:ascii="Sylfaen" w:hAnsi="Sylfaen" w:cs="Sylfaen"/>
          <w:sz w:val="20"/>
          <w:lang w:val="hy-AM"/>
        </w:rPr>
        <w:t>մ</w:t>
      </w:r>
      <w:r w:rsidR="0036230B" w:rsidRPr="006E68AD">
        <w:rPr>
          <w:rFonts w:ascii="Sylfaen" w:hAnsi="Sylfaen" w:cs="Sylfaen"/>
          <w:sz w:val="20"/>
          <w:lang w:val="hy-AM"/>
        </w:rPr>
        <w:t>ասնակցի տվյալները` համապատասխան հիմքերով, գրավոր ուղարկում է լիազորված մարմին</w:t>
      </w:r>
      <w:r w:rsidR="00881C05" w:rsidRPr="006E68AD">
        <w:rPr>
          <w:rFonts w:ascii="Sylfaen" w:hAnsi="Sylfaen" w:cs="Sylfaen"/>
          <w:sz w:val="20"/>
          <w:lang w:val="hy-AM"/>
        </w:rPr>
        <w:t xml:space="preserve">, որը դրանք ստանալուն հաջորդող հինգ աշխատանքային օրվա ընթացքում </w:t>
      </w:r>
      <w:bookmarkStart w:id="12" w:name="_Hlk9262748"/>
      <w:r w:rsidR="00C44646" w:rsidRPr="006E68AD">
        <w:rPr>
          <w:rFonts w:ascii="Sylfaen" w:hAnsi="Sylfaen" w:cs="Sylfaen"/>
          <w:sz w:val="20"/>
          <w:lang w:val="hy-AM"/>
        </w:rPr>
        <w:t>նախաձեռնում է տվյալ մասնակցին գնումների գործընթացին մասնակցելու իրավունք չունեցող մասնակիցների ցուցակում ներառելու ընթացակարգ</w:t>
      </w:r>
      <w:bookmarkEnd w:id="12"/>
      <w:r w:rsidR="0036230B" w:rsidRPr="006E68AD">
        <w:rPr>
          <w:rFonts w:ascii="Sylfaen" w:hAnsi="Sylfaen" w:cs="Sylfaen"/>
          <w:sz w:val="20"/>
          <w:lang w:val="hy-AM"/>
        </w:rPr>
        <w:t xml:space="preserve">: </w:t>
      </w:r>
      <w:r w:rsidR="009C4131" w:rsidRPr="006E68AD">
        <w:rPr>
          <w:rFonts w:ascii="Sylfaen" w:hAnsi="Sylfaen" w:cs="Sylfaen"/>
          <w:sz w:val="20"/>
          <w:lang w:val="hy-AM"/>
        </w:rPr>
        <w:t xml:space="preserve">Ընդ որում, եթե մասնակցի` գնումներին մասնակցելու իրավունք ունենալու մասին հայտով ներկայացված հայտարարությունը որակվում է որպես իրականությանը չհամապատասխանող կամ մասնակիցը կամ առաջին տեղ զբաղեցրած մասնակիցը </w:t>
      </w:r>
      <w:r w:rsidR="00E27667" w:rsidRPr="006E68AD">
        <w:rPr>
          <w:rFonts w:ascii="Sylfaen" w:hAnsi="Sylfaen" w:cs="Sylfaen"/>
          <w:sz w:val="20"/>
          <w:lang w:val="hy-AM"/>
        </w:rPr>
        <w:t xml:space="preserve">սույն </w:t>
      </w:r>
      <w:r w:rsidR="009C4131" w:rsidRPr="006E68AD">
        <w:rPr>
          <w:rFonts w:ascii="Sylfaen" w:hAnsi="Sylfaen" w:cs="Sylfaen"/>
          <w:sz w:val="20"/>
          <w:lang w:val="hy-AM"/>
        </w:rPr>
        <w:t>հրավերով սահմանված կարգով և ժամկետներում չի ներկայացնում հրավերով նախատեսված փաստաթղթերը, ապա այդ հանգամանքը համարվում է որպես գնման գործընթացի շրջանակում ստանձնված պարտավորության խախտում:</w:t>
      </w:r>
    </w:p>
    <w:p w:rsidR="00E47FC5" w:rsidRPr="006E68AD" w:rsidRDefault="00FF60C2" w:rsidP="00E47FC5">
      <w:pPr>
        <w:pStyle w:val="23"/>
        <w:spacing w:line="240" w:lineRule="auto"/>
        <w:ind w:firstLine="567"/>
        <w:rPr>
          <w:ins w:id="13" w:author="Sergey Shahnazaryan" w:date="2019-05-15T12:22:00Z"/>
          <w:rFonts w:ascii="Sylfaen" w:hAnsi="Sylfaen"/>
          <w:lang w:eastAsia="x-none"/>
        </w:rPr>
      </w:pPr>
      <w:r w:rsidRPr="006E68AD">
        <w:rPr>
          <w:rFonts w:ascii="Sylfaen" w:hAnsi="Sylfaen" w:cs="Sylfaen"/>
          <w:szCs w:val="24"/>
        </w:rPr>
        <w:t>7</w:t>
      </w:r>
      <w:r w:rsidR="003B4D8E" w:rsidRPr="006E68AD">
        <w:rPr>
          <w:rFonts w:ascii="Sylfaen" w:hAnsi="Sylfaen" w:cs="Sylfaen"/>
          <w:szCs w:val="24"/>
        </w:rPr>
        <w:t>.</w:t>
      </w:r>
      <w:r w:rsidR="003B4D8E" w:rsidRPr="006E68AD">
        <w:rPr>
          <w:rFonts w:ascii="Sylfaen" w:hAnsi="Sylfaen" w:cs="Sylfaen"/>
          <w:szCs w:val="24"/>
          <w:lang w:val="hy-AM"/>
        </w:rPr>
        <w:t>1</w:t>
      </w:r>
      <w:r w:rsidR="00887DCC" w:rsidRPr="006E68AD">
        <w:rPr>
          <w:rFonts w:ascii="Sylfaen" w:hAnsi="Sylfaen" w:cs="Sylfaen"/>
          <w:szCs w:val="24"/>
          <w:lang w:val="hy-AM"/>
        </w:rPr>
        <w:t>6</w:t>
      </w:r>
      <w:r w:rsidR="003B4D8E" w:rsidRPr="006E68AD">
        <w:rPr>
          <w:rFonts w:ascii="Sylfaen" w:hAnsi="Sylfaen" w:cs="Sylfaen"/>
          <w:szCs w:val="24"/>
        </w:rPr>
        <w:t xml:space="preserve"> </w:t>
      </w:r>
      <w:r w:rsidR="003B4D8E" w:rsidRPr="006E68AD">
        <w:rPr>
          <w:rFonts w:ascii="Sylfaen" w:hAnsi="Sylfaen" w:cs="Sylfaen"/>
          <w:szCs w:val="24"/>
          <w:lang w:val="hy-AM"/>
        </w:rPr>
        <w:t>Սույն</w:t>
      </w:r>
      <w:r w:rsidR="003B4D8E" w:rsidRPr="006E68AD">
        <w:rPr>
          <w:rFonts w:ascii="Sylfaen" w:hAnsi="Sylfaen" w:cs="Sylfaen"/>
          <w:szCs w:val="24"/>
        </w:rPr>
        <w:t xml:space="preserve"> </w:t>
      </w:r>
      <w:r w:rsidR="003B4D8E" w:rsidRPr="006E68AD">
        <w:rPr>
          <w:rFonts w:ascii="Sylfaen" w:hAnsi="Sylfaen" w:cs="Sylfaen"/>
          <w:szCs w:val="24"/>
          <w:lang w:val="hy-AM"/>
        </w:rPr>
        <w:t>հրավերի</w:t>
      </w:r>
      <w:r w:rsidR="003B4D8E" w:rsidRPr="006E68AD">
        <w:rPr>
          <w:rFonts w:ascii="Sylfaen" w:hAnsi="Sylfaen" w:cs="Sylfaen"/>
          <w:szCs w:val="24"/>
        </w:rPr>
        <w:t xml:space="preserve"> 1-ին մասի </w:t>
      </w:r>
      <w:r w:rsidR="009C4131" w:rsidRPr="006E68AD">
        <w:rPr>
          <w:rFonts w:ascii="Sylfaen" w:hAnsi="Sylfaen" w:cs="Sylfaen"/>
          <w:szCs w:val="24"/>
        </w:rPr>
        <w:t>7</w:t>
      </w:r>
      <w:r w:rsidR="003B4D8E" w:rsidRPr="006E68AD">
        <w:rPr>
          <w:rFonts w:ascii="Sylfaen" w:hAnsi="Sylfaen" w:cs="Sylfaen"/>
          <w:szCs w:val="24"/>
        </w:rPr>
        <w:t>.</w:t>
      </w:r>
      <w:r w:rsidR="003B4D8E" w:rsidRPr="006E68AD">
        <w:rPr>
          <w:rFonts w:ascii="Sylfaen" w:hAnsi="Sylfaen" w:cs="Sylfaen"/>
          <w:szCs w:val="24"/>
          <w:lang w:val="hy-AM"/>
        </w:rPr>
        <w:t>1</w:t>
      </w:r>
      <w:r w:rsidR="00887DCC" w:rsidRPr="006E68AD">
        <w:rPr>
          <w:rFonts w:ascii="Sylfaen" w:hAnsi="Sylfaen" w:cs="Sylfaen"/>
          <w:szCs w:val="24"/>
          <w:lang w:val="hy-AM"/>
        </w:rPr>
        <w:t>4</w:t>
      </w:r>
      <w:r w:rsidR="003B4D8E" w:rsidRPr="006E68AD">
        <w:rPr>
          <w:rFonts w:ascii="Sylfaen" w:hAnsi="Sylfaen" w:cs="Sylfaen"/>
          <w:szCs w:val="24"/>
        </w:rPr>
        <w:t xml:space="preserve"> </w:t>
      </w:r>
      <w:r w:rsidR="003B4D8E" w:rsidRPr="006E68AD">
        <w:rPr>
          <w:rFonts w:ascii="Sylfaen" w:hAnsi="Sylfaen" w:cs="Sylfaen"/>
          <w:szCs w:val="24"/>
          <w:lang w:val="hy-AM"/>
        </w:rPr>
        <w:t>կետ</w:t>
      </w:r>
      <w:r w:rsidR="003B4D8E" w:rsidRPr="006E68AD">
        <w:rPr>
          <w:rFonts w:ascii="Sylfaen" w:hAnsi="Sylfaen" w:cs="Sylfaen"/>
          <w:szCs w:val="24"/>
        </w:rPr>
        <w:t xml:space="preserve">ով </w:t>
      </w:r>
      <w:r w:rsidR="003B4D8E" w:rsidRPr="006E68AD">
        <w:rPr>
          <w:rFonts w:ascii="Sylfaen" w:hAnsi="Sylfaen" w:cs="Sylfaen"/>
          <w:szCs w:val="24"/>
          <w:lang w:val="hy-AM"/>
        </w:rPr>
        <w:t>նախատեսված</w:t>
      </w:r>
      <w:r w:rsidR="003B4D8E" w:rsidRPr="006E68AD">
        <w:rPr>
          <w:rFonts w:ascii="Sylfaen" w:hAnsi="Sylfaen" w:cs="Sylfaen"/>
          <w:szCs w:val="24"/>
        </w:rPr>
        <w:t>` կոմիտե</w:t>
      </w:r>
      <w:r w:rsidR="003B4D8E" w:rsidRPr="006E68AD">
        <w:rPr>
          <w:rFonts w:ascii="Sylfaen" w:hAnsi="Sylfaen" w:cs="Sylfaen"/>
          <w:szCs w:val="24"/>
          <w:lang w:val="hy-AM"/>
        </w:rPr>
        <w:t>ից</w:t>
      </w:r>
      <w:r w:rsidR="003B4D8E" w:rsidRPr="006E68AD">
        <w:rPr>
          <w:rFonts w:ascii="Sylfaen" w:hAnsi="Sylfaen" w:cs="Sylfaen"/>
          <w:szCs w:val="24"/>
        </w:rPr>
        <w:t xml:space="preserve"> տեղեկատվության </w:t>
      </w:r>
      <w:r w:rsidR="00E27667" w:rsidRPr="006E68AD">
        <w:rPr>
          <w:rFonts w:ascii="Sylfaen" w:hAnsi="Sylfaen" w:cs="Sylfaen"/>
          <w:szCs w:val="24"/>
        </w:rPr>
        <w:t>ստաց</w:t>
      </w:r>
      <w:r w:rsidR="00CE0D91" w:rsidRPr="006E68AD">
        <w:rPr>
          <w:rFonts w:ascii="Sylfaen" w:hAnsi="Sylfaen" w:cs="Sylfaen"/>
          <w:szCs w:val="24"/>
        </w:rPr>
        <w:t>մ</w:t>
      </w:r>
      <w:r w:rsidR="00E27667" w:rsidRPr="006E68AD">
        <w:rPr>
          <w:rFonts w:ascii="Sylfaen" w:hAnsi="Sylfaen" w:cs="Sylfaen"/>
          <w:szCs w:val="24"/>
        </w:rPr>
        <w:t>ա</w:t>
      </w:r>
      <w:r w:rsidR="00CE0D91" w:rsidRPr="006E68AD">
        <w:rPr>
          <w:rFonts w:ascii="Sylfaen" w:hAnsi="Sylfaen" w:cs="Sylfaen"/>
          <w:szCs w:val="24"/>
        </w:rPr>
        <w:t>ն</w:t>
      </w:r>
      <w:r w:rsidR="00E27667" w:rsidRPr="006E68AD">
        <w:rPr>
          <w:rFonts w:ascii="Sylfaen" w:hAnsi="Sylfaen" w:cs="Sylfaen"/>
          <w:szCs w:val="24"/>
        </w:rPr>
        <w:t xml:space="preserve"> </w:t>
      </w:r>
      <w:r w:rsidR="00CA02A0" w:rsidRPr="006E68AD">
        <w:rPr>
          <w:rFonts w:ascii="Sylfaen" w:hAnsi="Sylfaen" w:cs="Sylfaen"/>
          <w:szCs w:val="24"/>
        </w:rPr>
        <w:t>վերջնա</w:t>
      </w:r>
      <w:r w:rsidR="003B4D8E" w:rsidRPr="006E68AD">
        <w:rPr>
          <w:rFonts w:ascii="Sylfaen" w:hAnsi="Sylfaen" w:cs="Sylfaen"/>
          <w:szCs w:val="24"/>
          <w:lang w:val="hy-AM"/>
        </w:rPr>
        <w:t>ժամկետի</w:t>
      </w:r>
      <w:r w:rsidR="003B4D8E" w:rsidRPr="006E68AD">
        <w:rPr>
          <w:rFonts w:ascii="Sylfaen" w:hAnsi="Sylfaen" w:cs="Sylfaen"/>
          <w:szCs w:val="24"/>
        </w:rPr>
        <w:t xml:space="preserve"> </w:t>
      </w:r>
      <w:r w:rsidR="003B4D8E" w:rsidRPr="006E68AD">
        <w:rPr>
          <w:rFonts w:ascii="Sylfaen" w:hAnsi="Sylfaen" w:cs="Sylfaen"/>
          <w:szCs w:val="24"/>
          <w:lang w:val="hy-AM"/>
        </w:rPr>
        <w:t>ավարտին</w:t>
      </w:r>
      <w:r w:rsidR="003B4D8E" w:rsidRPr="006E68AD">
        <w:rPr>
          <w:rFonts w:ascii="Sylfaen" w:hAnsi="Sylfaen" w:cs="Sylfaen"/>
          <w:szCs w:val="24"/>
        </w:rPr>
        <w:t xml:space="preserve"> </w:t>
      </w:r>
      <w:r w:rsidR="003B4D8E" w:rsidRPr="006E68AD">
        <w:rPr>
          <w:rFonts w:ascii="Sylfaen" w:hAnsi="Sylfaen" w:cs="Sylfaen"/>
          <w:szCs w:val="24"/>
          <w:lang w:val="hy-AM"/>
        </w:rPr>
        <w:t>հաջորդող</w:t>
      </w:r>
      <w:r w:rsidR="003B4D8E" w:rsidRPr="006E68AD">
        <w:rPr>
          <w:rFonts w:ascii="Sylfaen" w:hAnsi="Sylfaen" w:cs="Sylfaen"/>
          <w:szCs w:val="24"/>
        </w:rPr>
        <w:t xml:space="preserve"> </w:t>
      </w:r>
      <w:r w:rsidR="003B4D8E" w:rsidRPr="006E68AD">
        <w:rPr>
          <w:rFonts w:ascii="Sylfaen" w:hAnsi="Sylfaen" w:cs="Sylfaen"/>
          <w:szCs w:val="24"/>
          <w:lang w:val="hy-AM"/>
        </w:rPr>
        <w:t>աշխատանքային</w:t>
      </w:r>
      <w:r w:rsidR="003B4D8E" w:rsidRPr="006E68AD">
        <w:rPr>
          <w:rFonts w:ascii="Sylfaen" w:hAnsi="Sylfaen" w:cs="Sylfaen"/>
          <w:szCs w:val="24"/>
        </w:rPr>
        <w:t xml:space="preserve"> </w:t>
      </w:r>
      <w:r w:rsidR="003B4D8E" w:rsidRPr="006E68AD">
        <w:rPr>
          <w:rFonts w:ascii="Sylfaen" w:hAnsi="Sylfaen" w:cs="Sylfaen"/>
          <w:szCs w:val="24"/>
          <w:lang w:val="hy-AM"/>
        </w:rPr>
        <w:t>օրը</w:t>
      </w:r>
      <w:r w:rsidR="003B4D8E" w:rsidRPr="006E68AD">
        <w:rPr>
          <w:rFonts w:ascii="Sylfaen" w:hAnsi="Sylfaen" w:cs="Sylfaen"/>
          <w:szCs w:val="24"/>
        </w:rPr>
        <w:t xml:space="preserve"> </w:t>
      </w:r>
      <w:r w:rsidR="003B4D8E" w:rsidRPr="006E68AD">
        <w:rPr>
          <w:rFonts w:ascii="Sylfaen" w:hAnsi="Sylfaen" w:cs="Sylfaen"/>
          <w:szCs w:val="24"/>
          <w:lang w:val="hy-AM"/>
        </w:rPr>
        <w:t>քարտուղարն</w:t>
      </w:r>
      <w:r w:rsidR="003B4D8E" w:rsidRPr="006E68AD">
        <w:rPr>
          <w:rFonts w:ascii="Sylfaen" w:hAnsi="Sylfaen" w:cs="Sylfaen"/>
          <w:szCs w:val="24"/>
        </w:rPr>
        <w:t xml:space="preserve"> </w:t>
      </w:r>
      <w:r w:rsidR="003B4D8E" w:rsidRPr="006E68AD">
        <w:rPr>
          <w:rFonts w:ascii="Sylfaen" w:hAnsi="Sylfaen" w:cs="Sylfaen"/>
          <w:szCs w:val="24"/>
          <w:lang w:val="hy-AM"/>
        </w:rPr>
        <w:t>էլեկտրոնային</w:t>
      </w:r>
      <w:r w:rsidR="003B4D8E" w:rsidRPr="006E68AD">
        <w:rPr>
          <w:rFonts w:ascii="Sylfaen" w:hAnsi="Sylfaen" w:cs="Sylfaen"/>
          <w:szCs w:val="24"/>
        </w:rPr>
        <w:t xml:space="preserve"> </w:t>
      </w:r>
      <w:r w:rsidR="003B4D8E" w:rsidRPr="006E68AD">
        <w:rPr>
          <w:rFonts w:ascii="Sylfaen" w:hAnsi="Sylfaen" w:cs="Sylfaen"/>
          <w:szCs w:val="24"/>
          <w:lang w:val="hy-AM"/>
        </w:rPr>
        <w:t>եղանակով</w:t>
      </w:r>
      <w:r w:rsidR="003B4D8E" w:rsidRPr="006E68AD">
        <w:rPr>
          <w:rFonts w:ascii="Sylfaen" w:hAnsi="Sylfaen" w:cs="Sylfaen"/>
          <w:szCs w:val="24"/>
        </w:rPr>
        <w:t xml:space="preserve"> </w:t>
      </w:r>
      <w:r w:rsidR="003B4D8E" w:rsidRPr="006E68AD">
        <w:rPr>
          <w:rFonts w:ascii="Sylfaen" w:hAnsi="Sylfaen" w:cs="Sylfaen"/>
          <w:szCs w:val="24"/>
          <w:lang w:val="hy-AM"/>
        </w:rPr>
        <w:t>հանձնաժողովի</w:t>
      </w:r>
      <w:r w:rsidR="003B4D8E" w:rsidRPr="006E68AD">
        <w:rPr>
          <w:rFonts w:ascii="Sylfaen" w:hAnsi="Sylfaen" w:cs="Sylfaen"/>
          <w:szCs w:val="24"/>
        </w:rPr>
        <w:t xml:space="preserve"> </w:t>
      </w:r>
      <w:r w:rsidR="003B4D8E" w:rsidRPr="006E68AD">
        <w:rPr>
          <w:rFonts w:ascii="Sylfaen" w:hAnsi="Sylfaen" w:cs="Sylfaen"/>
          <w:szCs w:val="24"/>
          <w:lang w:val="hy-AM"/>
        </w:rPr>
        <w:t>անդամներին</w:t>
      </w:r>
      <w:r w:rsidR="003B4D8E" w:rsidRPr="006E68AD">
        <w:rPr>
          <w:rFonts w:ascii="Sylfaen" w:hAnsi="Sylfaen" w:cs="Sylfaen"/>
          <w:szCs w:val="24"/>
        </w:rPr>
        <w:t xml:space="preserve"> </w:t>
      </w:r>
      <w:r w:rsidR="003B4D8E" w:rsidRPr="006E68AD">
        <w:rPr>
          <w:rFonts w:ascii="Sylfaen" w:hAnsi="Sylfaen" w:cs="Sylfaen"/>
          <w:szCs w:val="24"/>
          <w:lang w:val="hy-AM"/>
        </w:rPr>
        <w:t>միաժամանակ</w:t>
      </w:r>
      <w:r w:rsidR="003B4D8E" w:rsidRPr="006E68AD">
        <w:rPr>
          <w:rFonts w:ascii="Sylfaen" w:hAnsi="Sylfaen" w:cs="Sylfaen"/>
          <w:szCs w:val="24"/>
        </w:rPr>
        <w:t xml:space="preserve"> </w:t>
      </w:r>
      <w:r w:rsidR="003B4D8E" w:rsidRPr="006E68AD">
        <w:rPr>
          <w:rFonts w:ascii="Sylfaen" w:hAnsi="Sylfaen" w:cs="Sylfaen"/>
          <w:szCs w:val="24"/>
          <w:lang w:val="hy-AM"/>
        </w:rPr>
        <w:t>տրամադրում</w:t>
      </w:r>
      <w:r w:rsidR="003B4D8E" w:rsidRPr="006E68AD">
        <w:rPr>
          <w:rFonts w:ascii="Sylfaen" w:hAnsi="Sylfaen" w:cs="Sylfaen"/>
          <w:szCs w:val="24"/>
        </w:rPr>
        <w:t xml:space="preserve"> </w:t>
      </w:r>
      <w:r w:rsidR="003B4D8E" w:rsidRPr="006E68AD">
        <w:rPr>
          <w:rFonts w:ascii="Sylfaen" w:hAnsi="Sylfaen" w:cs="Sylfaen"/>
          <w:szCs w:val="24"/>
          <w:lang w:val="hy-AM"/>
        </w:rPr>
        <w:t>է</w:t>
      </w:r>
      <w:r w:rsidR="003B4D8E" w:rsidRPr="006E68AD">
        <w:rPr>
          <w:rFonts w:ascii="Sylfaen" w:hAnsi="Sylfaen" w:cs="Sylfaen"/>
          <w:szCs w:val="24"/>
        </w:rPr>
        <w:t xml:space="preserve"> </w:t>
      </w:r>
      <w:r w:rsidR="003B4D8E" w:rsidRPr="006E68AD">
        <w:rPr>
          <w:rFonts w:ascii="Sylfaen" w:hAnsi="Sylfaen" w:cs="Sylfaen"/>
          <w:szCs w:val="24"/>
          <w:lang w:val="hy-AM"/>
        </w:rPr>
        <w:t>գնահատման</w:t>
      </w:r>
      <w:r w:rsidR="003B4D8E" w:rsidRPr="006E68AD">
        <w:rPr>
          <w:rFonts w:ascii="Sylfaen" w:hAnsi="Sylfaen" w:cs="Sylfaen"/>
          <w:szCs w:val="24"/>
        </w:rPr>
        <w:t xml:space="preserve"> </w:t>
      </w:r>
      <w:r w:rsidR="003B4D8E" w:rsidRPr="006E68AD">
        <w:rPr>
          <w:rFonts w:ascii="Sylfaen" w:hAnsi="Sylfaen" w:cs="Sylfaen"/>
          <w:szCs w:val="24"/>
          <w:lang w:val="hy-AM"/>
        </w:rPr>
        <w:t>թերթիկների</w:t>
      </w:r>
      <w:r w:rsidR="003B4D8E" w:rsidRPr="006E68AD">
        <w:rPr>
          <w:rFonts w:ascii="Sylfaen" w:hAnsi="Sylfaen" w:cs="Sylfaen"/>
          <w:szCs w:val="24"/>
        </w:rPr>
        <w:t xml:space="preserve"> </w:t>
      </w:r>
      <w:r w:rsidR="003B4D8E" w:rsidRPr="006E68AD">
        <w:rPr>
          <w:rFonts w:ascii="Sylfaen" w:hAnsi="Sylfaen" w:cs="Sylfaen"/>
          <w:szCs w:val="24"/>
          <w:lang w:val="hy-AM"/>
        </w:rPr>
        <w:t>երկուական</w:t>
      </w:r>
      <w:r w:rsidR="003B4D8E" w:rsidRPr="006E68AD">
        <w:rPr>
          <w:rFonts w:ascii="Sylfaen" w:hAnsi="Sylfaen" w:cs="Sylfaen"/>
          <w:szCs w:val="24"/>
        </w:rPr>
        <w:t xml:space="preserve"> </w:t>
      </w:r>
      <w:r w:rsidR="003B4D8E" w:rsidRPr="006E68AD">
        <w:rPr>
          <w:rFonts w:ascii="Sylfaen" w:hAnsi="Sylfaen" w:cs="Sylfaen"/>
          <w:szCs w:val="24"/>
          <w:lang w:val="hy-AM"/>
        </w:rPr>
        <w:t>օրինակ</w:t>
      </w:r>
      <w:r w:rsidR="00A072E7" w:rsidRPr="006E68AD">
        <w:rPr>
          <w:rFonts w:ascii="Sylfaen" w:hAnsi="Sylfaen" w:cs="Sylfaen"/>
          <w:szCs w:val="24"/>
          <w:lang w:val="hy-AM"/>
        </w:rPr>
        <w:t>,</w:t>
      </w:r>
      <w:r w:rsidR="003B4D8E" w:rsidRPr="006E68AD">
        <w:rPr>
          <w:rFonts w:ascii="Sylfaen" w:hAnsi="Sylfaen" w:cs="Sylfaen"/>
          <w:szCs w:val="24"/>
        </w:rPr>
        <w:t xml:space="preserve"> կոմիտե</w:t>
      </w:r>
      <w:r w:rsidR="003B4D8E" w:rsidRPr="006E68AD">
        <w:rPr>
          <w:rFonts w:ascii="Sylfaen" w:hAnsi="Sylfaen" w:cs="Sylfaen"/>
          <w:szCs w:val="24"/>
          <w:lang w:val="hy-AM"/>
        </w:rPr>
        <w:t>ից</w:t>
      </w:r>
      <w:r w:rsidR="003B4D8E" w:rsidRPr="006E68AD">
        <w:rPr>
          <w:rFonts w:ascii="Sylfaen" w:hAnsi="Sylfaen" w:cs="Sylfaen"/>
          <w:szCs w:val="24"/>
        </w:rPr>
        <w:t xml:space="preserve"> </w:t>
      </w:r>
      <w:r w:rsidR="003B4D8E" w:rsidRPr="006E68AD">
        <w:rPr>
          <w:rFonts w:ascii="Sylfaen" w:hAnsi="Sylfaen" w:cs="Sylfaen"/>
          <w:szCs w:val="24"/>
          <w:lang w:val="hy-AM"/>
        </w:rPr>
        <w:t>ստացված</w:t>
      </w:r>
      <w:r w:rsidR="003B4D8E" w:rsidRPr="006E68AD">
        <w:rPr>
          <w:rFonts w:ascii="Sylfaen" w:hAnsi="Sylfaen" w:cs="Sylfaen"/>
          <w:szCs w:val="24"/>
        </w:rPr>
        <w:t xml:space="preserve"> տեղեկատվությունը</w:t>
      </w:r>
      <w:r w:rsidR="00A072E7" w:rsidRPr="006E68AD">
        <w:rPr>
          <w:rFonts w:ascii="Sylfaen" w:hAnsi="Sylfaen" w:cs="Sylfaen"/>
          <w:szCs w:val="24"/>
        </w:rPr>
        <w:t xml:space="preserve"> և առաջին տեղը զբաղեցրած մասնակից կողմից ներկայացված ապրանքի ամբողջական նկարագիրը</w:t>
      </w:r>
      <w:r w:rsidR="003B4D8E" w:rsidRPr="006E68AD">
        <w:rPr>
          <w:rFonts w:ascii="Sylfaen" w:hAnsi="Sylfaen" w:cs="Sylfaen"/>
          <w:szCs w:val="24"/>
        </w:rPr>
        <w:t xml:space="preserve">: </w:t>
      </w:r>
      <w:r w:rsidR="003B4D8E" w:rsidRPr="006E68AD">
        <w:rPr>
          <w:rFonts w:ascii="Sylfaen" w:hAnsi="Sylfaen" w:cs="Sylfaen"/>
          <w:szCs w:val="24"/>
          <w:lang w:val="hy-AM"/>
        </w:rPr>
        <w:t>Հայտերի գնահատման արդյունքների հաստատման նիստը հրավիրվում</w:t>
      </w:r>
      <w:r w:rsidR="003B4D8E" w:rsidRPr="006E68AD">
        <w:rPr>
          <w:rFonts w:ascii="Sylfaen" w:hAnsi="Sylfaen" w:cs="Sylfaen"/>
          <w:szCs w:val="24"/>
        </w:rPr>
        <w:t xml:space="preserve"> </w:t>
      </w:r>
      <w:r w:rsidR="003B4D8E" w:rsidRPr="006E68AD">
        <w:rPr>
          <w:rFonts w:ascii="Sylfaen" w:hAnsi="Sylfaen" w:cs="Sylfaen"/>
          <w:szCs w:val="24"/>
          <w:lang w:val="hy-AM"/>
        </w:rPr>
        <w:t>է</w:t>
      </w:r>
      <w:r w:rsidR="003B4D8E" w:rsidRPr="006E68AD">
        <w:rPr>
          <w:rFonts w:ascii="Sylfaen" w:hAnsi="Sylfaen" w:cs="Sylfaen"/>
          <w:szCs w:val="24"/>
        </w:rPr>
        <w:t xml:space="preserve"> </w:t>
      </w:r>
      <w:bookmarkStart w:id="14" w:name="_Hlk9262892"/>
      <w:r w:rsidR="00CE0D91" w:rsidRPr="006E68AD">
        <w:rPr>
          <w:rFonts w:ascii="Sylfaen" w:hAnsi="Sylfaen" w:cs="Sylfaen"/>
          <w:szCs w:val="24"/>
        </w:rPr>
        <w:t>սույն հրավերի 1-ին մասի 7.2 կետով սահմանված ժամկետներ</w:t>
      </w:r>
      <w:r w:rsidR="00C854F3" w:rsidRPr="006E68AD">
        <w:rPr>
          <w:rFonts w:ascii="Sylfaen" w:hAnsi="Sylfaen" w:cs="Sylfaen"/>
          <w:szCs w:val="24"/>
        </w:rPr>
        <w:t>ում</w:t>
      </w:r>
      <w:bookmarkEnd w:id="14"/>
      <w:r w:rsidR="003B4D8E" w:rsidRPr="006E68AD">
        <w:rPr>
          <w:rFonts w:ascii="Sylfaen" w:hAnsi="Sylfaen" w:cs="Sylfaen"/>
          <w:szCs w:val="24"/>
        </w:rPr>
        <w:t>:</w:t>
      </w:r>
      <w:r w:rsidR="003B4D8E" w:rsidRPr="006E68AD">
        <w:rPr>
          <w:rFonts w:ascii="Sylfaen" w:hAnsi="Sylfaen" w:cs="Sylfaen"/>
          <w:szCs w:val="24"/>
          <w:lang w:val="hy-AM"/>
        </w:rPr>
        <w:t xml:space="preserve"> Ընդ</w:t>
      </w:r>
      <w:r w:rsidR="003B4D8E" w:rsidRPr="006E68AD">
        <w:rPr>
          <w:rFonts w:ascii="Sylfaen" w:hAnsi="Sylfaen" w:cs="Sylfaen"/>
          <w:szCs w:val="24"/>
        </w:rPr>
        <w:t xml:space="preserve"> </w:t>
      </w:r>
      <w:r w:rsidR="003B4D8E" w:rsidRPr="006E68AD">
        <w:rPr>
          <w:rFonts w:ascii="Sylfaen" w:hAnsi="Sylfaen" w:cs="Sylfaen"/>
          <w:szCs w:val="24"/>
          <w:lang w:val="hy-AM"/>
        </w:rPr>
        <w:t>որում</w:t>
      </w:r>
      <w:r w:rsidR="003B4D8E" w:rsidRPr="006E68AD">
        <w:rPr>
          <w:rFonts w:ascii="Sylfaen" w:hAnsi="Sylfaen" w:cs="Sylfaen"/>
          <w:szCs w:val="24"/>
        </w:rPr>
        <w:t xml:space="preserve"> </w:t>
      </w:r>
      <w:r w:rsidR="003B4D8E" w:rsidRPr="006E68AD">
        <w:rPr>
          <w:rFonts w:ascii="Sylfaen" w:hAnsi="Sylfaen" w:cs="Sylfaen"/>
          <w:szCs w:val="24"/>
          <w:lang w:val="hy-AM"/>
        </w:rPr>
        <w:t>հանձնաժողովը</w:t>
      </w:r>
      <w:r w:rsidR="003B4D8E" w:rsidRPr="006E68AD">
        <w:rPr>
          <w:rFonts w:ascii="Sylfaen" w:hAnsi="Sylfaen" w:cs="Sylfaen"/>
          <w:szCs w:val="24"/>
        </w:rPr>
        <w:t xml:space="preserve"> </w:t>
      </w:r>
      <w:r w:rsidR="003B4D8E" w:rsidRPr="006E68AD">
        <w:rPr>
          <w:rFonts w:ascii="Sylfaen" w:hAnsi="Sylfaen" w:cs="Sylfaen"/>
          <w:szCs w:val="24"/>
          <w:lang w:val="hy-AM"/>
        </w:rPr>
        <w:t>գնահատում</w:t>
      </w:r>
      <w:r w:rsidR="003B4D8E" w:rsidRPr="006E68AD">
        <w:rPr>
          <w:rFonts w:ascii="Sylfaen" w:hAnsi="Sylfaen" w:cs="Sylfaen"/>
          <w:szCs w:val="24"/>
        </w:rPr>
        <w:t xml:space="preserve"> </w:t>
      </w:r>
      <w:r w:rsidR="003B4D8E" w:rsidRPr="006E68AD">
        <w:rPr>
          <w:rFonts w:ascii="Sylfaen" w:hAnsi="Sylfaen" w:cs="Sylfaen"/>
          <w:szCs w:val="24"/>
          <w:lang w:val="hy-AM"/>
        </w:rPr>
        <w:t>է</w:t>
      </w:r>
      <w:r w:rsidR="003B4D8E" w:rsidRPr="006E68AD">
        <w:rPr>
          <w:rFonts w:ascii="Sylfaen" w:hAnsi="Sylfaen" w:cs="Sylfaen"/>
          <w:szCs w:val="24"/>
        </w:rPr>
        <w:t xml:space="preserve"> </w:t>
      </w:r>
      <w:r w:rsidR="003B4D8E" w:rsidRPr="006E68AD">
        <w:rPr>
          <w:rFonts w:ascii="Sylfaen" w:hAnsi="Sylfaen" w:cs="Sylfaen"/>
          <w:szCs w:val="24"/>
          <w:lang w:val="hy-AM"/>
        </w:rPr>
        <w:t>նաև</w:t>
      </w:r>
      <w:r w:rsidR="003B4D8E" w:rsidRPr="006E68AD">
        <w:rPr>
          <w:rFonts w:ascii="Sylfaen" w:hAnsi="Sylfaen" w:cs="Sylfaen"/>
          <w:szCs w:val="24"/>
        </w:rPr>
        <w:t xml:space="preserve"> </w:t>
      </w:r>
      <w:r w:rsidR="003B4D8E" w:rsidRPr="006E68AD">
        <w:rPr>
          <w:rFonts w:ascii="Sylfaen" w:hAnsi="Sylfaen" w:cs="Sylfaen"/>
          <w:szCs w:val="24"/>
          <w:lang w:val="hy-AM"/>
        </w:rPr>
        <w:t>ներկայացված</w:t>
      </w:r>
      <w:r w:rsidR="003B4D8E" w:rsidRPr="006E68AD">
        <w:rPr>
          <w:rFonts w:ascii="Sylfaen" w:hAnsi="Sylfaen" w:cs="Sylfaen"/>
          <w:szCs w:val="24"/>
        </w:rPr>
        <w:t xml:space="preserve"> </w:t>
      </w:r>
      <w:r w:rsidR="003B4D8E" w:rsidRPr="006E68AD">
        <w:rPr>
          <w:rFonts w:ascii="Sylfaen" w:hAnsi="Sylfaen" w:cs="Sylfaen"/>
          <w:lang w:val="hy-AM"/>
        </w:rPr>
        <w:t>ապրանքի</w:t>
      </w:r>
      <w:r w:rsidR="003B4D8E" w:rsidRPr="006E68AD">
        <w:rPr>
          <w:rFonts w:ascii="Sylfaen" w:hAnsi="Sylfaen" w:cs="Sylfaen"/>
        </w:rPr>
        <w:t xml:space="preserve"> </w:t>
      </w:r>
      <w:r w:rsidR="003B4D8E" w:rsidRPr="006E68AD">
        <w:rPr>
          <w:rFonts w:ascii="Sylfaen" w:hAnsi="Sylfaen" w:cs="Sylfaen"/>
          <w:lang w:val="hy-AM" w:eastAsia="x-none"/>
        </w:rPr>
        <w:t>ամբողջական</w:t>
      </w:r>
      <w:r w:rsidR="003B4D8E" w:rsidRPr="006E68AD">
        <w:rPr>
          <w:rFonts w:ascii="Sylfaen" w:hAnsi="Sylfaen"/>
          <w:lang w:val="hy-AM" w:eastAsia="x-none"/>
        </w:rPr>
        <w:t xml:space="preserve"> </w:t>
      </w:r>
      <w:r w:rsidR="003B4D8E" w:rsidRPr="006E68AD">
        <w:rPr>
          <w:rFonts w:ascii="Sylfaen" w:hAnsi="Sylfaen" w:cs="Sylfaen"/>
          <w:lang w:val="hy-AM" w:eastAsia="x-none"/>
        </w:rPr>
        <w:t>նկարագ</w:t>
      </w:r>
      <w:r w:rsidR="003B4D8E" w:rsidRPr="006E68AD">
        <w:rPr>
          <w:rFonts w:ascii="Sylfaen" w:hAnsi="Sylfaen" w:cs="Sylfaen"/>
          <w:lang w:eastAsia="x-none"/>
        </w:rPr>
        <w:t>րի</w:t>
      </w:r>
      <w:r w:rsidR="003B4D8E" w:rsidRPr="006E68AD">
        <w:rPr>
          <w:rFonts w:ascii="Sylfaen" w:hAnsi="Sylfaen"/>
          <w:lang w:eastAsia="x-none"/>
        </w:rPr>
        <w:t xml:space="preserve"> </w:t>
      </w:r>
      <w:r w:rsidR="003B4D8E" w:rsidRPr="006E68AD">
        <w:rPr>
          <w:rFonts w:ascii="Sylfaen" w:hAnsi="Sylfaen" w:cs="Sylfaen"/>
          <w:szCs w:val="24"/>
          <w:lang w:val="hy-AM"/>
        </w:rPr>
        <w:t>համապա</w:t>
      </w:r>
      <w:r w:rsidR="003B4D8E" w:rsidRPr="006E68AD">
        <w:rPr>
          <w:rFonts w:ascii="Sylfaen" w:hAnsi="Sylfaen" w:cs="Sylfaen"/>
          <w:szCs w:val="24"/>
        </w:rPr>
        <w:softHyphen/>
      </w:r>
      <w:r w:rsidR="003B4D8E" w:rsidRPr="006E68AD">
        <w:rPr>
          <w:rFonts w:ascii="Sylfaen" w:hAnsi="Sylfaen" w:cs="Sylfaen"/>
          <w:szCs w:val="24"/>
          <w:lang w:val="hy-AM"/>
        </w:rPr>
        <w:t>տասխանությունը</w:t>
      </w:r>
      <w:r w:rsidR="003B4D8E" w:rsidRPr="006E68AD">
        <w:rPr>
          <w:rFonts w:ascii="Sylfaen" w:hAnsi="Sylfaen" w:cs="Sylfaen"/>
          <w:szCs w:val="24"/>
        </w:rPr>
        <w:t xml:space="preserve"> </w:t>
      </w:r>
      <w:r w:rsidR="00E47FC5" w:rsidRPr="006E68AD">
        <w:rPr>
          <w:rFonts w:ascii="Sylfaen" w:hAnsi="Sylfaen" w:cs="Sylfaen"/>
          <w:szCs w:val="24"/>
        </w:rPr>
        <w:t xml:space="preserve">սույն </w:t>
      </w:r>
      <w:r w:rsidR="003B4D8E" w:rsidRPr="006E68AD">
        <w:rPr>
          <w:rFonts w:ascii="Sylfaen" w:hAnsi="Sylfaen" w:cs="Sylfaen"/>
          <w:szCs w:val="24"/>
          <w:lang w:val="hy-AM"/>
        </w:rPr>
        <w:t>հրավերի</w:t>
      </w:r>
      <w:r w:rsidR="003B4D8E" w:rsidRPr="006E68AD">
        <w:rPr>
          <w:rFonts w:ascii="Sylfaen" w:hAnsi="Sylfaen" w:cs="Sylfaen"/>
          <w:szCs w:val="24"/>
        </w:rPr>
        <w:t xml:space="preserve"> </w:t>
      </w:r>
      <w:r w:rsidR="003B4D8E" w:rsidRPr="006E68AD">
        <w:rPr>
          <w:rFonts w:ascii="Sylfaen" w:hAnsi="Sylfaen" w:cs="Sylfaen"/>
          <w:szCs w:val="24"/>
          <w:lang w:val="hy-AM"/>
        </w:rPr>
        <w:t>պահանջներին</w:t>
      </w:r>
      <w:r w:rsidR="003B4D8E" w:rsidRPr="006E68AD">
        <w:rPr>
          <w:rFonts w:ascii="Sylfaen" w:hAnsi="Sylfaen" w:cs="Sylfaen"/>
          <w:szCs w:val="24"/>
        </w:rPr>
        <w:t xml:space="preserve">, </w:t>
      </w:r>
      <w:r w:rsidR="003B4D8E" w:rsidRPr="006E68AD">
        <w:rPr>
          <w:rFonts w:ascii="Sylfaen" w:hAnsi="Sylfaen" w:cs="Sylfaen"/>
          <w:szCs w:val="24"/>
          <w:lang w:val="hy-AM"/>
        </w:rPr>
        <w:t>իսկ</w:t>
      </w:r>
      <w:r w:rsidR="003B4D8E" w:rsidRPr="006E68AD">
        <w:rPr>
          <w:rFonts w:ascii="Sylfaen" w:hAnsi="Sylfaen" w:cs="Sylfaen"/>
          <w:szCs w:val="24"/>
        </w:rPr>
        <w:t xml:space="preserve"> </w:t>
      </w:r>
      <w:r w:rsidR="003B4D8E" w:rsidRPr="006E68AD">
        <w:rPr>
          <w:rFonts w:ascii="Sylfaen" w:hAnsi="Sylfaen" w:cs="Sylfaen"/>
          <w:szCs w:val="24"/>
          <w:lang w:val="hy-AM"/>
        </w:rPr>
        <w:t>անհամապատասխանություն</w:t>
      </w:r>
      <w:r w:rsidR="003B4D8E" w:rsidRPr="006E68AD">
        <w:rPr>
          <w:rFonts w:ascii="Sylfaen" w:hAnsi="Sylfaen" w:cs="Sylfaen"/>
          <w:szCs w:val="24"/>
        </w:rPr>
        <w:t xml:space="preserve"> </w:t>
      </w:r>
      <w:r w:rsidR="003B4D8E" w:rsidRPr="006E68AD">
        <w:rPr>
          <w:rFonts w:ascii="Sylfaen" w:hAnsi="Sylfaen" w:cs="Sylfaen"/>
          <w:szCs w:val="24"/>
          <w:lang w:val="hy-AM"/>
        </w:rPr>
        <w:t>արձանագրելու</w:t>
      </w:r>
      <w:r w:rsidR="003B4D8E" w:rsidRPr="006E68AD">
        <w:rPr>
          <w:rFonts w:ascii="Sylfaen" w:hAnsi="Sylfaen" w:cs="Sylfaen"/>
          <w:szCs w:val="24"/>
        </w:rPr>
        <w:t xml:space="preserve"> </w:t>
      </w:r>
      <w:r w:rsidR="003B4D8E" w:rsidRPr="006E68AD">
        <w:rPr>
          <w:rFonts w:ascii="Sylfaen" w:hAnsi="Sylfaen" w:cs="Sylfaen"/>
          <w:szCs w:val="24"/>
          <w:lang w:val="hy-AM"/>
        </w:rPr>
        <w:t>դեպքում</w:t>
      </w:r>
      <w:r w:rsidR="003B4D8E" w:rsidRPr="006E68AD">
        <w:rPr>
          <w:rFonts w:ascii="Sylfaen" w:hAnsi="Sylfaen" w:cs="Sylfaen"/>
          <w:szCs w:val="24"/>
        </w:rPr>
        <w:t xml:space="preserve"> </w:t>
      </w:r>
      <w:r w:rsidR="003B4D8E" w:rsidRPr="006E68AD">
        <w:rPr>
          <w:rFonts w:ascii="Sylfaen" w:hAnsi="Sylfaen" w:cs="Sylfaen"/>
          <w:szCs w:val="24"/>
          <w:lang w:val="hy-AM"/>
        </w:rPr>
        <w:t>հանձնաժողովի</w:t>
      </w:r>
      <w:r w:rsidR="003B4D8E" w:rsidRPr="006E68AD">
        <w:rPr>
          <w:rFonts w:ascii="Sylfaen" w:hAnsi="Sylfaen" w:cs="Sylfaen"/>
          <w:szCs w:val="24"/>
        </w:rPr>
        <w:t xml:space="preserve"> </w:t>
      </w:r>
      <w:r w:rsidR="003B4D8E" w:rsidRPr="006E68AD">
        <w:rPr>
          <w:rFonts w:ascii="Sylfaen" w:hAnsi="Sylfaen" w:cs="Sylfaen"/>
          <w:szCs w:val="24"/>
          <w:lang w:val="hy-AM"/>
        </w:rPr>
        <w:t>նիստի</w:t>
      </w:r>
      <w:r w:rsidR="003B4D8E" w:rsidRPr="006E68AD">
        <w:rPr>
          <w:rFonts w:ascii="Sylfaen" w:hAnsi="Sylfaen" w:cs="Sylfaen"/>
          <w:szCs w:val="24"/>
        </w:rPr>
        <w:t xml:space="preserve"> </w:t>
      </w:r>
      <w:r w:rsidR="003B4D8E" w:rsidRPr="006E68AD">
        <w:rPr>
          <w:rFonts w:ascii="Sylfaen" w:hAnsi="Sylfaen" w:cs="Sylfaen"/>
          <w:szCs w:val="24"/>
          <w:lang w:val="hy-AM"/>
        </w:rPr>
        <w:t>արձանագրության</w:t>
      </w:r>
      <w:r w:rsidR="003B4D8E" w:rsidRPr="006E68AD">
        <w:rPr>
          <w:rFonts w:ascii="Sylfaen" w:hAnsi="Sylfaen" w:cs="Sylfaen"/>
          <w:szCs w:val="24"/>
        </w:rPr>
        <w:t xml:space="preserve"> </w:t>
      </w:r>
      <w:r w:rsidR="003B4D8E" w:rsidRPr="006E68AD">
        <w:rPr>
          <w:rFonts w:ascii="Sylfaen" w:hAnsi="Sylfaen" w:cs="Sylfaen"/>
          <w:szCs w:val="24"/>
          <w:lang w:val="hy-AM"/>
        </w:rPr>
        <w:t>մեջ</w:t>
      </w:r>
      <w:r w:rsidR="003B4D8E" w:rsidRPr="006E68AD">
        <w:rPr>
          <w:rFonts w:ascii="Sylfaen" w:hAnsi="Sylfaen" w:cs="Sylfaen"/>
          <w:szCs w:val="24"/>
        </w:rPr>
        <w:t xml:space="preserve"> </w:t>
      </w:r>
      <w:r w:rsidR="00E47FC5" w:rsidRPr="006E68AD">
        <w:rPr>
          <w:rFonts w:ascii="Sylfaen" w:hAnsi="Sylfaen" w:cs="Sylfaen"/>
          <w:szCs w:val="24"/>
        </w:rPr>
        <w:t xml:space="preserve">պարտադիր և </w:t>
      </w:r>
      <w:r w:rsidR="003B4D8E" w:rsidRPr="006E68AD">
        <w:rPr>
          <w:rFonts w:ascii="Sylfaen" w:hAnsi="Sylfaen" w:cs="Sylfaen"/>
          <w:szCs w:val="24"/>
          <w:lang w:val="hy-AM"/>
        </w:rPr>
        <w:t>մանրամասն</w:t>
      </w:r>
      <w:r w:rsidR="003B4D8E" w:rsidRPr="006E68AD">
        <w:rPr>
          <w:rFonts w:ascii="Sylfaen" w:hAnsi="Sylfaen" w:cs="Sylfaen"/>
          <w:szCs w:val="24"/>
        </w:rPr>
        <w:t xml:space="preserve"> </w:t>
      </w:r>
      <w:r w:rsidR="003B4D8E" w:rsidRPr="006E68AD">
        <w:rPr>
          <w:rFonts w:ascii="Sylfaen" w:hAnsi="Sylfaen" w:cs="Sylfaen"/>
          <w:szCs w:val="24"/>
          <w:lang w:val="hy-AM"/>
        </w:rPr>
        <w:t>նկարագրվում</w:t>
      </w:r>
      <w:r w:rsidR="003B4D8E" w:rsidRPr="006E68AD">
        <w:rPr>
          <w:rFonts w:ascii="Sylfaen" w:hAnsi="Sylfaen" w:cs="Sylfaen"/>
          <w:szCs w:val="24"/>
        </w:rPr>
        <w:t xml:space="preserve"> </w:t>
      </w:r>
      <w:r w:rsidR="003B4D8E" w:rsidRPr="006E68AD">
        <w:rPr>
          <w:rFonts w:ascii="Sylfaen" w:hAnsi="Sylfaen" w:cs="Sylfaen"/>
          <w:szCs w:val="24"/>
          <w:lang w:val="hy-AM"/>
        </w:rPr>
        <w:t>են</w:t>
      </w:r>
      <w:r w:rsidR="003B4D8E" w:rsidRPr="006E68AD">
        <w:rPr>
          <w:rFonts w:ascii="Sylfaen" w:hAnsi="Sylfaen" w:cs="Sylfaen"/>
          <w:szCs w:val="24"/>
        </w:rPr>
        <w:t xml:space="preserve"> </w:t>
      </w:r>
      <w:r w:rsidR="00E47FC5" w:rsidRPr="006E68AD">
        <w:rPr>
          <w:rFonts w:ascii="Sylfaen" w:hAnsi="Sylfaen" w:cs="Sylfaen"/>
          <w:szCs w:val="24"/>
        </w:rPr>
        <w:t xml:space="preserve">ապրանի ամբողջական նկարագրում սույն </w:t>
      </w:r>
      <w:r w:rsidR="00E47FC5" w:rsidRPr="006E68AD">
        <w:rPr>
          <w:rFonts w:ascii="Sylfaen" w:hAnsi="Sylfaen" w:cs="Sylfaen"/>
          <w:lang w:eastAsia="x-none"/>
        </w:rPr>
        <w:t>հրավերի</w:t>
      </w:r>
      <w:r w:rsidR="00E47FC5" w:rsidRPr="006E68AD">
        <w:rPr>
          <w:rFonts w:ascii="Sylfaen" w:hAnsi="Sylfaen"/>
          <w:lang w:eastAsia="x-none"/>
        </w:rPr>
        <w:t xml:space="preserve"> </w:t>
      </w:r>
      <w:r w:rsidR="00E47FC5" w:rsidRPr="006E68AD">
        <w:rPr>
          <w:rFonts w:ascii="Sylfaen" w:hAnsi="Sylfaen" w:cs="Sylfaen"/>
          <w:lang w:eastAsia="x-none"/>
        </w:rPr>
        <w:t>պահանջների</w:t>
      </w:r>
      <w:r w:rsidR="00E47FC5" w:rsidRPr="006E68AD">
        <w:rPr>
          <w:rFonts w:ascii="Sylfaen" w:hAnsi="Sylfaen"/>
          <w:lang w:eastAsia="x-none"/>
        </w:rPr>
        <w:t xml:space="preserve"> </w:t>
      </w:r>
      <w:r w:rsidR="00E47FC5" w:rsidRPr="006E68AD">
        <w:rPr>
          <w:rFonts w:ascii="Sylfaen" w:hAnsi="Sylfaen" w:cs="Sylfaen"/>
          <w:lang w:eastAsia="x-none"/>
        </w:rPr>
        <w:t>նկատմամբ</w:t>
      </w:r>
      <w:r w:rsidR="00E47FC5" w:rsidRPr="006E68AD">
        <w:rPr>
          <w:rFonts w:ascii="Sylfaen" w:hAnsi="Sylfaen"/>
          <w:lang w:eastAsia="x-none"/>
        </w:rPr>
        <w:t xml:space="preserve"> </w:t>
      </w:r>
      <w:r w:rsidR="00E47FC5" w:rsidRPr="006E68AD">
        <w:rPr>
          <w:rFonts w:ascii="Sylfaen" w:hAnsi="Sylfaen" w:cs="Sylfaen"/>
          <w:lang w:eastAsia="x-none"/>
        </w:rPr>
        <w:t>արձանագրված</w:t>
      </w:r>
      <w:r w:rsidR="00E47FC5" w:rsidRPr="006E68AD">
        <w:rPr>
          <w:rFonts w:ascii="Sylfaen" w:hAnsi="Sylfaen"/>
          <w:lang w:eastAsia="x-none"/>
        </w:rPr>
        <w:t xml:space="preserve"> </w:t>
      </w:r>
      <w:r w:rsidR="00E47FC5" w:rsidRPr="006E68AD">
        <w:rPr>
          <w:rFonts w:ascii="Sylfaen" w:hAnsi="Sylfaen" w:cs="Sylfaen"/>
          <w:lang w:eastAsia="x-none"/>
        </w:rPr>
        <w:t>անհամապատասխանությունները</w:t>
      </w:r>
      <w:r w:rsidR="00E47FC5" w:rsidRPr="006E68AD">
        <w:rPr>
          <w:rFonts w:ascii="Sylfaen" w:hAnsi="Sylfaen"/>
          <w:lang w:eastAsia="x-none"/>
        </w:rPr>
        <w:t>:</w:t>
      </w:r>
    </w:p>
    <w:p w:rsidR="00F90DE7" w:rsidRPr="006E68AD" w:rsidRDefault="00CE0D91" w:rsidP="00E47FC5">
      <w:pPr>
        <w:pStyle w:val="23"/>
        <w:spacing w:line="240" w:lineRule="auto"/>
        <w:ind w:firstLine="567"/>
        <w:rPr>
          <w:rFonts w:ascii="Sylfaen" w:hAnsi="Sylfaen" w:cs="Sylfaen"/>
          <w:szCs w:val="24"/>
        </w:rPr>
      </w:pPr>
      <w:bookmarkStart w:id="15" w:name="_Hlk9263397"/>
      <w:r w:rsidRPr="006E68AD">
        <w:rPr>
          <w:rFonts w:ascii="Sylfaen" w:hAnsi="Sylfaen" w:cs="Sylfaen"/>
          <w:szCs w:val="24"/>
          <w:lang w:val="hy-AM"/>
        </w:rPr>
        <w:t>7.1</w:t>
      </w:r>
      <w:r w:rsidR="00887DCC" w:rsidRPr="006E68AD">
        <w:rPr>
          <w:rFonts w:ascii="Sylfaen" w:hAnsi="Sylfaen" w:cs="Sylfaen"/>
          <w:szCs w:val="24"/>
        </w:rPr>
        <w:t>7</w:t>
      </w:r>
      <w:r w:rsidRPr="006E68AD">
        <w:rPr>
          <w:rFonts w:ascii="Sylfaen" w:hAnsi="Sylfaen" w:cs="Sylfaen"/>
          <w:szCs w:val="24"/>
          <w:lang w:val="hy-AM"/>
        </w:rPr>
        <w:t xml:space="preserve"> </w:t>
      </w:r>
      <w:r w:rsidRPr="006E68AD">
        <w:rPr>
          <w:rFonts w:ascii="Sylfaen" w:hAnsi="Sylfaen" w:cs="Sylfaen"/>
          <w:szCs w:val="24"/>
          <w:lang w:val="en-US"/>
        </w:rPr>
        <w:t>Կոմիտեի</w:t>
      </w:r>
      <w:r w:rsidRPr="006E68AD">
        <w:rPr>
          <w:rFonts w:ascii="Sylfaen" w:hAnsi="Sylfaen" w:cs="Sylfaen"/>
          <w:szCs w:val="24"/>
        </w:rPr>
        <w:t xml:space="preserve"> </w:t>
      </w:r>
      <w:r w:rsidRPr="006E68AD">
        <w:rPr>
          <w:rFonts w:ascii="Sylfaen" w:hAnsi="Sylfaen" w:cs="Sylfaen"/>
          <w:szCs w:val="24"/>
          <w:lang w:val="en-US"/>
        </w:rPr>
        <w:t>կողմից</w:t>
      </w:r>
      <w:r w:rsidRPr="006E68AD">
        <w:rPr>
          <w:rFonts w:ascii="Sylfaen" w:hAnsi="Sylfaen" w:cs="Sylfaen"/>
          <w:szCs w:val="24"/>
        </w:rPr>
        <w:t xml:space="preserve"> </w:t>
      </w:r>
      <w:r w:rsidRPr="006E68AD">
        <w:rPr>
          <w:rFonts w:ascii="Sylfaen" w:hAnsi="Sylfaen" w:cs="Sylfaen"/>
          <w:szCs w:val="24"/>
          <w:lang w:val="en-US"/>
        </w:rPr>
        <w:t>տրամադրված</w:t>
      </w:r>
      <w:r w:rsidRPr="006E68AD">
        <w:rPr>
          <w:rFonts w:ascii="Sylfaen" w:hAnsi="Sylfaen" w:cs="Sylfaen"/>
          <w:szCs w:val="24"/>
        </w:rPr>
        <w:t xml:space="preserve"> </w:t>
      </w:r>
      <w:r w:rsidRPr="006E68AD">
        <w:rPr>
          <w:rFonts w:ascii="Sylfaen" w:hAnsi="Sylfaen" w:cs="Sylfaen"/>
          <w:szCs w:val="24"/>
          <w:lang w:val="en-US"/>
        </w:rPr>
        <w:t>տեղեկատվության</w:t>
      </w:r>
      <w:r w:rsidRPr="006E68AD">
        <w:rPr>
          <w:rFonts w:ascii="Sylfaen" w:hAnsi="Sylfaen" w:cs="Sylfaen"/>
          <w:szCs w:val="24"/>
        </w:rPr>
        <w:t xml:space="preserve"> </w:t>
      </w:r>
      <w:r w:rsidRPr="006E68AD">
        <w:rPr>
          <w:rFonts w:ascii="Sylfaen" w:hAnsi="Sylfaen" w:cs="Sylfaen"/>
          <w:szCs w:val="24"/>
          <w:lang w:val="en-US"/>
        </w:rPr>
        <w:t>կամ</w:t>
      </w:r>
      <w:r w:rsidRPr="006E68AD">
        <w:rPr>
          <w:rFonts w:ascii="Sylfaen" w:hAnsi="Sylfaen" w:cs="Sylfaen"/>
          <w:szCs w:val="24"/>
        </w:rPr>
        <w:t xml:space="preserve"> </w:t>
      </w:r>
      <w:r w:rsidRPr="006E68AD">
        <w:rPr>
          <w:rFonts w:ascii="Sylfaen" w:hAnsi="Sylfaen" w:cs="Sylfaen"/>
          <w:szCs w:val="24"/>
          <w:lang w:val="en-US"/>
        </w:rPr>
        <w:t>ա</w:t>
      </w:r>
      <w:r w:rsidRPr="006E68AD">
        <w:rPr>
          <w:rFonts w:ascii="Sylfaen" w:hAnsi="Sylfaen" w:cs="Sylfaen"/>
          <w:szCs w:val="24"/>
          <w:lang w:val="hy-AM"/>
        </w:rPr>
        <w:t xml:space="preserve">ռաջին տեղ զբաղեցրած մասնակցի կողմից </w:t>
      </w:r>
      <w:r w:rsidRPr="006E68AD">
        <w:rPr>
          <w:rFonts w:ascii="Sylfaen" w:hAnsi="Sylfaen" w:cs="Sylfaen"/>
          <w:szCs w:val="24"/>
          <w:lang w:val="en-US"/>
        </w:rPr>
        <w:t>ներկայացված</w:t>
      </w:r>
      <w:r w:rsidRPr="006E68AD">
        <w:rPr>
          <w:rFonts w:ascii="Sylfaen" w:hAnsi="Sylfaen" w:cs="Sylfaen"/>
          <w:szCs w:val="24"/>
        </w:rPr>
        <w:t xml:space="preserve"> </w:t>
      </w:r>
      <w:r w:rsidRPr="006E68AD">
        <w:rPr>
          <w:rFonts w:ascii="Sylfaen" w:hAnsi="Sylfaen" w:cs="Sylfaen"/>
          <w:szCs w:val="24"/>
          <w:lang w:val="en-US"/>
        </w:rPr>
        <w:t>ապրանքի</w:t>
      </w:r>
      <w:r w:rsidRPr="006E68AD">
        <w:rPr>
          <w:rFonts w:ascii="Sylfaen" w:hAnsi="Sylfaen" w:cs="Sylfaen"/>
          <w:szCs w:val="24"/>
        </w:rPr>
        <w:t xml:space="preserve"> </w:t>
      </w:r>
      <w:r w:rsidRPr="006E68AD">
        <w:rPr>
          <w:rFonts w:ascii="Sylfaen" w:hAnsi="Sylfaen" w:cs="Sylfaen"/>
          <w:szCs w:val="24"/>
          <w:lang w:val="en-US"/>
        </w:rPr>
        <w:t>ամբողջական</w:t>
      </w:r>
      <w:r w:rsidRPr="006E68AD">
        <w:rPr>
          <w:rFonts w:ascii="Sylfaen" w:hAnsi="Sylfaen" w:cs="Sylfaen"/>
          <w:szCs w:val="24"/>
        </w:rPr>
        <w:t xml:space="preserve"> </w:t>
      </w:r>
      <w:r w:rsidRPr="006E68AD">
        <w:rPr>
          <w:rFonts w:ascii="Sylfaen" w:hAnsi="Sylfaen" w:cs="Sylfaen"/>
          <w:szCs w:val="24"/>
          <w:lang w:val="en-US"/>
        </w:rPr>
        <w:t>նկարագրի</w:t>
      </w:r>
      <w:r w:rsidRPr="006E68AD">
        <w:rPr>
          <w:rFonts w:ascii="Sylfaen" w:hAnsi="Sylfaen" w:cs="Sylfaen"/>
          <w:szCs w:val="24"/>
        </w:rPr>
        <w:t xml:space="preserve"> </w:t>
      </w:r>
      <w:r w:rsidRPr="006E68AD">
        <w:rPr>
          <w:rFonts w:ascii="Sylfaen" w:hAnsi="Sylfaen" w:cs="Sylfaen"/>
          <w:szCs w:val="24"/>
          <w:lang w:val="en-US"/>
        </w:rPr>
        <w:t>գնահատման</w:t>
      </w:r>
      <w:r w:rsidRPr="006E68AD">
        <w:rPr>
          <w:rFonts w:ascii="Sylfaen" w:hAnsi="Sylfaen" w:cs="Sylfaen"/>
          <w:szCs w:val="24"/>
        </w:rPr>
        <w:t xml:space="preserve"> </w:t>
      </w:r>
      <w:r w:rsidRPr="006E68AD">
        <w:rPr>
          <w:rFonts w:ascii="Sylfaen" w:hAnsi="Sylfaen" w:cs="Sylfaen"/>
          <w:szCs w:val="24"/>
          <w:lang w:val="en-US"/>
        </w:rPr>
        <w:t>արդյունքում</w:t>
      </w:r>
      <w:r w:rsidRPr="006E68AD">
        <w:rPr>
          <w:rFonts w:ascii="Sylfaen" w:hAnsi="Sylfaen" w:cs="Sylfaen"/>
          <w:szCs w:val="24"/>
        </w:rPr>
        <w:t xml:space="preserve"> </w:t>
      </w:r>
      <w:r w:rsidRPr="006E68AD">
        <w:rPr>
          <w:rFonts w:ascii="Sylfaen" w:hAnsi="Sylfaen" w:cs="Sylfaen"/>
          <w:szCs w:val="24"/>
          <w:lang w:val="en-US"/>
        </w:rPr>
        <w:t>հրավերի</w:t>
      </w:r>
      <w:r w:rsidRPr="006E68AD">
        <w:rPr>
          <w:rFonts w:ascii="Sylfaen" w:hAnsi="Sylfaen" w:cs="Sylfaen"/>
          <w:szCs w:val="24"/>
        </w:rPr>
        <w:t xml:space="preserve"> </w:t>
      </w:r>
      <w:r w:rsidRPr="006E68AD">
        <w:rPr>
          <w:rFonts w:ascii="Sylfaen" w:hAnsi="Sylfaen" w:cs="Sylfaen"/>
          <w:szCs w:val="24"/>
          <w:lang w:val="en-US"/>
        </w:rPr>
        <w:t>պահանջների</w:t>
      </w:r>
      <w:r w:rsidRPr="006E68AD">
        <w:rPr>
          <w:rFonts w:ascii="Sylfaen" w:hAnsi="Sylfaen" w:cs="Sylfaen"/>
          <w:szCs w:val="24"/>
        </w:rPr>
        <w:t xml:space="preserve"> </w:t>
      </w:r>
      <w:r w:rsidRPr="006E68AD">
        <w:rPr>
          <w:rFonts w:ascii="Sylfaen" w:hAnsi="Sylfaen" w:cs="Sylfaen"/>
          <w:szCs w:val="24"/>
          <w:lang w:val="en-US"/>
        </w:rPr>
        <w:t>նկատմամբ</w:t>
      </w:r>
      <w:r w:rsidRPr="006E68AD">
        <w:rPr>
          <w:rFonts w:ascii="Sylfaen" w:hAnsi="Sylfaen" w:cs="Sylfaen"/>
          <w:szCs w:val="24"/>
        </w:rPr>
        <w:t xml:space="preserve"> </w:t>
      </w:r>
      <w:r w:rsidRPr="006E68AD">
        <w:rPr>
          <w:rFonts w:ascii="Sylfaen" w:hAnsi="Sylfaen" w:cs="Sylfaen"/>
          <w:szCs w:val="24"/>
          <w:lang w:val="en-US"/>
        </w:rPr>
        <w:t>անհամապատասխանություններ</w:t>
      </w:r>
      <w:r w:rsidRPr="006E68AD">
        <w:rPr>
          <w:rFonts w:ascii="Sylfaen" w:hAnsi="Sylfaen" w:cs="Sylfaen"/>
          <w:szCs w:val="24"/>
        </w:rPr>
        <w:t xml:space="preserve"> </w:t>
      </w:r>
      <w:r w:rsidRPr="006E68AD">
        <w:rPr>
          <w:rFonts w:ascii="Sylfaen" w:hAnsi="Sylfaen" w:cs="Sylfaen"/>
          <w:szCs w:val="24"/>
          <w:lang w:val="en-US"/>
        </w:rPr>
        <w:t>արձանագրվելու</w:t>
      </w:r>
      <w:r w:rsidRPr="006E68AD">
        <w:rPr>
          <w:rFonts w:ascii="Sylfaen" w:hAnsi="Sylfaen" w:cs="Sylfaen"/>
          <w:szCs w:val="24"/>
        </w:rPr>
        <w:t xml:space="preserve">, </w:t>
      </w:r>
      <w:r w:rsidRPr="006E68AD">
        <w:rPr>
          <w:rFonts w:ascii="Sylfaen" w:hAnsi="Sylfaen" w:cs="Sylfaen"/>
          <w:szCs w:val="24"/>
          <w:lang w:val="en-US"/>
        </w:rPr>
        <w:t>ինչպես</w:t>
      </w:r>
      <w:r w:rsidRPr="006E68AD">
        <w:rPr>
          <w:rFonts w:ascii="Sylfaen" w:hAnsi="Sylfaen" w:cs="Sylfaen"/>
          <w:szCs w:val="24"/>
        </w:rPr>
        <w:t xml:space="preserve"> </w:t>
      </w:r>
      <w:r w:rsidRPr="006E68AD">
        <w:rPr>
          <w:rFonts w:ascii="Sylfaen" w:hAnsi="Sylfaen" w:cs="Sylfaen"/>
          <w:szCs w:val="24"/>
          <w:lang w:val="en-US"/>
        </w:rPr>
        <w:t>նաև</w:t>
      </w:r>
      <w:r w:rsidRPr="006E68AD">
        <w:rPr>
          <w:rFonts w:ascii="Sylfaen" w:hAnsi="Sylfaen" w:cs="Sylfaen"/>
          <w:szCs w:val="24"/>
        </w:rPr>
        <w:t xml:space="preserve"> </w:t>
      </w:r>
      <w:r w:rsidRPr="006E68AD">
        <w:rPr>
          <w:rFonts w:ascii="Sylfaen" w:hAnsi="Sylfaen" w:cs="Sylfaen"/>
          <w:szCs w:val="24"/>
          <w:lang w:val="en-US"/>
        </w:rPr>
        <w:t>առաջին</w:t>
      </w:r>
      <w:r w:rsidRPr="006E68AD">
        <w:rPr>
          <w:rFonts w:ascii="Sylfaen" w:hAnsi="Sylfaen" w:cs="Sylfaen"/>
          <w:szCs w:val="24"/>
        </w:rPr>
        <w:t xml:space="preserve"> </w:t>
      </w:r>
      <w:r w:rsidRPr="006E68AD">
        <w:rPr>
          <w:rFonts w:ascii="Sylfaen" w:hAnsi="Sylfaen" w:cs="Sylfaen"/>
          <w:szCs w:val="24"/>
          <w:lang w:val="en-US"/>
        </w:rPr>
        <w:t>տեղ</w:t>
      </w:r>
      <w:r w:rsidRPr="006E68AD">
        <w:rPr>
          <w:rFonts w:ascii="Sylfaen" w:hAnsi="Sylfaen" w:cs="Sylfaen"/>
          <w:szCs w:val="24"/>
        </w:rPr>
        <w:t xml:space="preserve"> </w:t>
      </w:r>
      <w:r w:rsidRPr="006E68AD">
        <w:rPr>
          <w:rFonts w:ascii="Sylfaen" w:hAnsi="Sylfaen" w:cs="Sylfaen"/>
          <w:szCs w:val="24"/>
          <w:lang w:val="en-US"/>
        </w:rPr>
        <w:t>զբաղեցրած</w:t>
      </w:r>
      <w:r w:rsidRPr="006E68AD">
        <w:rPr>
          <w:rFonts w:ascii="Sylfaen" w:hAnsi="Sylfaen" w:cs="Sylfaen"/>
          <w:szCs w:val="24"/>
        </w:rPr>
        <w:t xml:space="preserve"> </w:t>
      </w:r>
      <w:r w:rsidRPr="006E68AD">
        <w:rPr>
          <w:rFonts w:ascii="Sylfaen" w:hAnsi="Sylfaen" w:cs="Sylfaen"/>
          <w:szCs w:val="24"/>
          <w:lang w:val="en-US"/>
        </w:rPr>
        <w:t>մասնակցի</w:t>
      </w:r>
      <w:r w:rsidRPr="006E68AD">
        <w:rPr>
          <w:rFonts w:ascii="Sylfaen" w:hAnsi="Sylfaen" w:cs="Sylfaen"/>
          <w:szCs w:val="24"/>
        </w:rPr>
        <w:t xml:space="preserve"> </w:t>
      </w:r>
      <w:r w:rsidRPr="006E68AD">
        <w:rPr>
          <w:rFonts w:ascii="Sylfaen" w:hAnsi="Sylfaen" w:cs="Sylfaen"/>
          <w:szCs w:val="24"/>
          <w:lang w:val="en-US"/>
        </w:rPr>
        <w:t>կողմից</w:t>
      </w:r>
      <w:r w:rsidRPr="006E68AD">
        <w:rPr>
          <w:rFonts w:ascii="Sylfaen" w:hAnsi="Sylfaen" w:cs="Sylfaen"/>
          <w:szCs w:val="24"/>
        </w:rPr>
        <w:t xml:space="preserve"> </w:t>
      </w:r>
      <w:r w:rsidRPr="006E68AD">
        <w:rPr>
          <w:rFonts w:ascii="Sylfaen" w:hAnsi="Sylfaen" w:cs="Sylfaen"/>
          <w:szCs w:val="24"/>
          <w:lang w:val="en-US"/>
        </w:rPr>
        <w:t>ապրանքի</w:t>
      </w:r>
      <w:r w:rsidRPr="006E68AD">
        <w:rPr>
          <w:rFonts w:ascii="Sylfaen" w:hAnsi="Sylfaen" w:cs="Sylfaen"/>
          <w:szCs w:val="24"/>
        </w:rPr>
        <w:t xml:space="preserve"> </w:t>
      </w:r>
      <w:r w:rsidRPr="006E68AD">
        <w:rPr>
          <w:rFonts w:ascii="Sylfaen" w:hAnsi="Sylfaen" w:cs="Sylfaen"/>
          <w:szCs w:val="24"/>
          <w:lang w:val="en-US"/>
        </w:rPr>
        <w:t>ամբողջական</w:t>
      </w:r>
      <w:r w:rsidRPr="006E68AD">
        <w:rPr>
          <w:rFonts w:ascii="Sylfaen" w:hAnsi="Sylfaen" w:cs="Sylfaen"/>
          <w:szCs w:val="24"/>
        </w:rPr>
        <w:t xml:space="preserve"> </w:t>
      </w:r>
      <w:r w:rsidRPr="006E68AD">
        <w:rPr>
          <w:rFonts w:ascii="Sylfaen" w:hAnsi="Sylfaen" w:cs="Sylfaen"/>
          <w:szCs w:val="24"/>
          <w:lang w:val="en-US"/>
        </w:rPr>
        <w:t>նկարագիրը</w:t>
      </w:r>
      <w:r w:rsidRPr="006E68AD">
        <w:rPr>
          <w:rFonts w:ascii="Sylfaen" w:hAnsi="Sylfaen" w:cs="Sylfaen"/>
          <w:szCs w:val="24"/>
        </w:rPr>
        <w:t xml:space="preserve"> </w:t>
      </w:r>
      <w:r w:rsidRPr="006E68AD">
        <w:rPr>
          <w:rFonts w:ascii="Sylfaen" w:hAnsi="Sylfaen" w:cs="Sylfaen"/>
          <w:szCs w:val="24"/>
          <w:lang w:val="en-US"/>
        </w:rPr>
        <w:t>չներկայացվելու</w:t>
      </w:r>
      <w:r w:rsidRPr="006E68AD">
        <w:rPr>
          <w:rFonts w:ascii="Sylfaen" w:hAnsi="Sylfaen" w:cs="Sylfaen"/>
          <w:szCs w:val="24"/>
        </w:rPr>
        <w:t xml:space="preserve"> </w:t>
      </w:r>
      <w:r w:rsidRPr="006E68AD">
        <w:rPr>
          <w:rFonts w:ascii="Sylfaen" w:hAnsi="Sylfaen" w:cs="Sylfaen"/>
          <w:szCs w:val="24"/>
          <w:lang w:val="en-US"/>
        </w:rPr>
        <w:t>դեպքում</w:t>
      </w:r>
      <w:r w:rsidRPr="006E68AD">
        <w:rPr>
          <w:rFonts w:ascii="Sylfaen" w:hAnsi="Sylfaen" w:cs="Sylfaen"/>
          <w:szCs w:val="24"/>
        </w:rPr>
        <w:t xml:space="preserve"> </w:t>
      </w:r>
      <w:r w:rsidRPr="006E68AD">
        <w:rPr>
          <w:rFonts w:ascii="Sylfaen" w:hAnsi="Sylfaen" w:cs="Sylfaen"/>
          <w:szCs w:val="24"/>
          <w:lang w:val="hy-AM"/>
        </w:rPr>
        <w:t>հանձնաժողովի քարտուղարը նույն օր</w:t>
      </w:r>
      <w:r w:rsidR="009461B2" w:rsidRPr="006E68AD">
        <w:rPr>
          <w:rFonts w:ascii="Sylfaen" w:hAnsi="Sylfaen" w:cs="Sylfaen"/>
          <w:szCs w:val="24"/>
          <w:lang w:val="en-US"/>
        </w:rPr>
        <w:t>ը</w:t>
      </w:r>
      <w:r w:rsidR="009461B2" w:rsidRPr="006E68AD">
        <w:rPr>
          <w:rFonts w:ascii="Sylfaen" w:hAnsi="Sylfaen" w:cs="Sylfaen"/>
          <w:szCs w:val="24"/>
        </w:rPr>
        <w:t xml:space="preserve"> </w:t>
      </w:r>
      <w:r w:rsidR="00887DCC" w:rsidRPr="006E68AD">
        <w:rPr>
          <w:rFonts w:ascii="Sylfaen" w:hAnsi="Sylfaen" w:cs="Sylfaen"/>
          <w:szCs w:val="24"/>
          <w:lang w:val="en-US"/>
        </w:rPr>
        <w:t>էլեկտրոնային</w:t>
      </w:r>
      <w:r w:rsidR="00887DCC" w:rsidRPr="006E68AD">
        <w:rPr>
          <w:rFonts w:ascii="Sylfaen" w:hAnsi="Sylfaen" w:cs="Sylfaen"/>
          <w:szCs w:val="24"/>
        </w:rPr>
        <w:t xml:space="preserve"> </w:t>
      </w:r>
      <w:r w:rsidR="00887DCC" w:rsidRPr="006E68AD">
        <w:rPr>
          <w:rFonts w:ascii="Sylfaen" w:hAnsi="Sylfaen" w:cs="Sylfaen"/>
          <w:szCs w:val="24"/>
          <w:lang w:val="en-US"/>
        </w:rPr>
        <w:t>եղանակով</w:t>
      </w:r>
      <w:r w:rsidR="00887DCC" w:rsidRPr="006E68AD">
        <w:rPr>
          <w:rFonts w:ascii="Sylfaen" w:hAnsi="Sylfaen" w:cs="Sylfaen"/>
          <w:szCs w:val="24"/>
        </w:rPr>
        <w:t xml:space="preserve"> </w:t>
      </w:r>
      <w:r w:rsidRPr="006E68AD">
        <w:rPr>
          <w:rFonts w:ascii="Sylfaen" w:hAnsi="Sylfaen" w:cs="Sylfaen"/>
          <w:szCs w:val="24"/>
          <w:lang w:val="hy-AM"/>
        </w:rPr>
        <w:t>ծանուցում է առաջին տեղն զբաղեցրած մասնակցին՝ առաջարկելով երեք աշխատանքային օրվա ընթացքում շտկել անհամապատաս</w:t>
      </w:r>
      <w:r w:rsidRPr="006E68AD">
        <w:rPr>
          <w:rFonts w:ascii="Sylfaen" w:hAnsi="Sylfaen" w:cs="Sylfaen"/>
          <w:szCs w:val="24"/>
          <w:lang w:val="hy-AM"/>
        </w:rPr>
        <w:softHyphen/>
        <w:t>խանությունը: Ընդ որում, եթե անհամապատասխանությունն արձանագրվել է</w:t>
      </w:r>
      <w:r w:rsidR="00F90DE7" w:rsidRPr="006E68AD">
        <w:rPr>
          <w:rFonts w:ascii="Sylfaen" w:hAnsi="Sylfaen" w:cs="Sylfaen"/>
          <w:szCs w:val="24"/>
          <w:lang w:val="en-US"/>
        </w:rPr>
        <w:t>՝</w:t>
      </w:r>
    </w:p>
    <w:p w:rsidR="00CE0D91" w:rsidRPr="006E68AD" w:rsidRDefault="00CE0D91" w:rsidP="00F90DE7">
      <w:pPr>
        <w:pStyle w:val="23"/>
        <w:numPr>
          <w:ilvl w:val="0"/>
          <w:numId w:val="18"/>
        </w:numPr>
        <w:spacing w:line="240" w:lineRule="auto"/>
        <w:ind w:left="0" w:firstLine="630"/>
        <w:rPr>
          <w:rFonts w:ascii="Sylfaen" w:hAnsi="Sylfaen" w:cs="Sylfaen"/>
          <w:szCs w:val="24"/>
        </w:rPr>
      </w:pPr>
      <w:r w:rsidRPr="006E68AD">
        <w:rPr>
          <w:rFonts w:ascii="Sylfaen" w:hAnsi="Sylfaen" w:cs="Sylfaen"/>
          <w:szCs w:val="24"/>
          <w:lang w:val="hy-AM"/>
        </w:rPr>
        <w:t xml:space="preserve">կոմիտեից ստացված տեղեկատվության արդյունքում, ապա սույն կետում նշված ծանուցմանը կցվում է նաև </w:t>
      </w:r>
      <w:r w:rsidR="009461B2" w:rsidRPr="006E68AD">
        <w:rPr>
          <w:rFonts w:ascii="Sylfaen" w:hAnsi="Sylfaen" w:cs="Sylfaen"/>
          <w:szCs w:val="24"/>
          <w:lang w:val="en-US"/>
        </w:rPr>
        <w:t>կոմիտեի</w:t>
      </w:r>
      <w:r w:rsidR="009461B2" w:rsidRPr="006E68AD">
        <w:rPr>
          <w:rFonts w:ascii="Sylfaen" w:hAnsi="Sylfaen" w:cs="Sylfaen"/>
          <w:szCs w:val="24"/>
        </w:rPr>
        <w:t xml:space="preserve"> </w:t>
      </w:r>
      <w:r w:rsidR="009461B2" w:rsidRPr="006E68AD">
        <w:rPr>
          <w:rFonts w:ascii="Sylfaen" w:hAnsi="Sylfaen" w:cs="Sylfaen"/>
          <w:szCs w:val="24"/>
          <w:lang w:val="en-US"/>
        </w:rPr>
        <w:t>տրամադրած</w:t>
      </w:r>
      <w:r w:rsidR="009461B2" w:rsidRPr="006E68AD">
        <w:rPr>
          <w:rFonts w:ascii="Sylfaen" w:hAnsi="Sylfaen" w:cs="Sylfaen"/>
          <w:szCs w:val="24"/>
        </w:rPr>
        <w:t xml:space="preserve"> </w:t>
      </w:r>
      <w:r w:rsidRPr="006E68AD">
        <w:rPr>
          <w:rFonts w:ascii="Sylfaen" w:hAnsi="Sylfaen" w:cs="Sylfaen"/>
          <w:szCs w:val="24"/>
          <w:lang w:val="hy-AM"/>
        </w:rPr>
        <w:t>տեղեկատվությունը պարունակող փաստաթղթի բնօրինակից արտատպված (սկանավորված) տարբերակը</w:t>
      </w:r>
      <w:r w:rsidR="00F90DE7" w:rsidRPr="006E68AD">
        <w:rPr>
          <w:rFonts w:ascii="Sylfaen" w:hAnsi="Sylfaen" w:cs="Sylfaen"/>
          <w:szCs w:val="24"/>
        </w:rPr>
        <w:t>.</w:t>
      </w:r>
    </w:p>
    <w:p w:rsidR="00F90DE7" w:rsidRPr="006E68AD" w:rsidRDefault="00CB72CA" w:rsidP="00F90DE7">
      <w:pPr>
        <w:pStyle w:val="23"/>
        <w:numPr>
          <w:ilvl w:val="0"/>
          <w:numId w:val="18"/>
        </w:numPr>
        <w:spacing w:line="240" w:lineRule="auto"/>
        <w:ind w:left="0" w:firstLine="630"/>
        <w:rPr>
          <w:rFonts w:ascii="Sylfaen" w:hAnsi="Sylfaen" w:cs="Sylfaen"/>
          <w:szCs w:val="24"/>
        </w:rPr>
      </w:pPr>
      <w:r w:rsidRPr="006E68AD">
        <w:rPr>
          <w:rFonts w:ascii="Sylfaen" w:hAnsi="Sylfaen" w:cs="Sylfaen"/>
          <w:szCs w:val="24"/>
          <w:lang w:val="en-US"/>
        </w:rPr>
        <w:t>ներկայացված</w:t>
      </w:r>
      <w:r w:rsidRPr="006E68AD">
        <w:rPr>
          <w:rFonts w:ascii="Sylfaen" w:hAnsi="Sylfaen" w:cs="Sylfaen"/>
          <w:szCs w:val="24"/>
        </w:rPr>
        <w:t xml:space="preserve"> </w:t>
      </w:r>
      <w:r w:rsidR="00F90DE7" w:rsidRPr="006E68AD">
        <w:rPr>
          <w:rFonts w:ascii="Sylfaen" w:hAnsi="Sylfaen" w:cs="Sylfaen"/>
          <w:szCs w:val="24"/>
          <w:lang w:val="en-US"/>
        </w:rPr>
        <w:t>ապրանքի</w:t>
      </w:r>
      <w:r w:rsidR="00F90DE7" w:rsidRPr="006E68AD">
        <w:rPr>
          <w:rFonts w:ascii="Sylfaen" w:hAnsi="Sylfaen" w:cs="Sylfaen"/>
          <w:szCs w:val="24"/>
        </w:rPr>
        <w:t xml:space="preserve"> </w:t>
      </w:r>
      <w:r w:rsidR="00F90DE7" w:rsidRPr="006E68AD">
        <w:rPr>
          <w:rFonts w:ascii="Sylfaen" w:hAnsi="Sylfaen" w:cs="Sylfaen"/>
          <w:szCs w:val="24"/>
          <w:lang w:val="en-US"/>
        </w:rPr>
        <w:t>ամբողջական</w:t>
      </w:r>
      <w:r w:rsidR="00F90DE7" w:rsidRPr="006E68AD">
        <w:rPr>
          <w:rFonts w:ascii="Sylfaen" w:hAnsi="Sylfaen" w:cs="Sylfaen"/>
          <w:szCs w:val="24"/>
        </w:rPr>
        <w:t xml:space="preserve"> </w:t>
      </w:r>
      <w:r w:rsidR="00F90DE7" w:rsidRPr="006E68AD">
        <w:rPr>
          <w:rFonts w:ascii="Sylfaen" w:hAnsi="Sylfaen" w:cs="Sylfaen"/>
          <w:szCs w:val="24"/>
          <w:lang w:val="en-US"/>
        </w:rPr>
        <w:t>նկարագրի</w:t>
      </w:r>
      <w:r w:rsidR="00F90DE7" w:rsidRPr="006E68AD">
        <w:rPr>
          <w:rFonts w:ascii="Sylfaen" w:hAnsi="Sylfaen" w:cs="Sylfaen"/>
          <w:szCs w:val="24"/>
        </w:rPr>
        <w:t xml:space="preserve"> </w:t>
      </w:r>
      <w:r w:rsidR="00F90DE7" w:rsidRPr="006E68AD">
        <w:rPr>
          <w:rFonts w:ascii="Sylfaen" w:hAnsi="Sylfaen" w:cs="Sylfaen"/>
          <w:szCs w:val="24"/>
          <w:lang w:val="en-US"/>
        </w:rPr>
        <w:t>գնահատման</w:t>
      </w:r>
      <w:r w:rsidR="00F90DE7" w:rsidRPr="006E68AD">
        <w:rPr>
          <w:rFonts w:ascii="Sylfaen" w:hAnsi="Sylfaen" w:cs="Sylfaen"/>
          <w:szCs w:val="24"/>
        </w:rPr>
        <w:t xml:space="preserve"> </w:t>
      </w:r>
      <w:r w:rsidR="00F90DE7" w:rsidRPr="006E68AD">
        <w:rPr>
          <w:rFonts w:ascii="Sylfaen" w:hAnsi="Sylfaen" w:cs="Sylfaen"/>
          <w:szCs w:val="24"/>
          <w:lang w:val="en-US"/>
        </w:rPr>
        <w:t>արդյունքում</w:t>
      </w:r>
      <w:r w:rsidR="00F90DE7" w:rsidRPr="006E68AD">
        <w:rPr>
          <w:rFonts w:ascii="Sylfaen" w:hAnsi="Sylfaen" w:cs="Sylfaen"/>
          <w:szCs w:val="24"/>
        </w:rPr>
        <w:t xml:space="preserve">, </w:t>
      </w:r>
      <w:r w:rsidR="00F90DE7" w:rsidRPr="006E68AD">
        <w:rPr>
          <w:rFonts w:ascii="Sylfaen" w:hAnsi="Sylfaen" w:cs="Sylfaen"/>
          <w:szCs w:val="24"/>
          <w:lang w:val="en-US"/>
        </w:rPr>
        <w:t>ապա</w:t>
      </w:r>
      <w:r w:rsidR="00F90DE7" w:rsidRPr="006E68AD">
        <w:rPr>
          <w:rFonts w:ascii="Sylfaen" w:hAnsi="Sylfaen" w:cs="Sylfaen"/>
          <w:szCs w:val="24"/>
        </w:rPr>
        <w:t xml:space="preserve"> </w:t>
      </w:r>
      <w:r w:rsidR="00F90DE7" w:rsidRPr="006E68AD">
        <w:rPr>
          <w:rFonts w:ascii="Sylfaen" w:hAnsi="Sylfaen" w:cs="Sylfaen"/>
          <w:szCs w:val="24"/>
          <w:lang w:val="en-US"/>
        </w:rPr>
        <w:t>սույն</w:t>
      </w:r>
      <w:r w:rsidR="00F90DE7" w:rsidRPr="006E68AD">
        <w:rPr>
          <w:rFonts w:ascii="Sylfaen" w:hAnsi="Sylfaen" w:cs="Sylfaen"/>
          <w:szCs w:val="24"/>
        </w:rPr>
        <w:t xml:space="preserve"> </w:t>
      </w:r>
      <w:r w:rsidR="00F90DE7" w:rsidRPr="006E68AD">
        <w:rPr>
          <w:rFonts w:ascii="Sylfaen" w:hAnsi="Sylfaen" w:cs="Sylfaen"/>
          <w:szCs w:val="24"/>
          <w:lang w:val="en-US"/>
        </w:rPr>
        <w:t>կետում</w:t>
      </w:r>
      <w:r w:rsidR="00F90DE7" w:rsidRPr="006E68AD">
        <w:rPr>
          <w:rFonts w:ascii="Sylfaen" w:hAnsi="Sylfaen" w:cs="Sylfaen"/>
          <w:szCs w:val="24"/>
        </w:rPr>
        <w:t xml:space="preserve"> </w:t>
      </w:r>
      <w:r w:rsidR="00F90DE7" w:rsidRPr="006E68AD">
        <w:rPr>
          <w:rFonts w:ascii="Sylfaen" w:hAnsi="Sylfaen" w:cs="Sylfaen"/>
          <w:szCs w:val="24"/>
          <w:lang w:val="hy-AM"/>
        </w:rPr>
        <w:t xml:space="preserve">նշված ծանուցմանը կցվում է նաև </w:t>
      </w:r>
      <w:r w:rsidR="00F90DE7" w:rsidRPr="006E68AD">
        <w:rPr>
          <w:rFonts w:ascii="Sylfaen" w:hAnsi="Sylfaen" w:cs="Sylfaen"/>
          <w:szCs w:val="24"/>
          <w:lang w:val="en-US"/>
        </w:rPr>
        <w:t>հանձնաժողովի</w:t>
      </w:r>
      <w:r w:rsidR="00F90DE7" w:rsidRPr="006E68AD">
        <w:rPr>
          <w:rFonts w:ascii="Sylfaen" w:hAnsi="Sylfaen" w:cs="Sylfaen"/>
          <w:szCs w:val="24"/>
        </w:rPr>
        <w:t xml:space="preserve"> </w:t>
      </w:r>
      <w:r w:rsidR="00F90DE7" w:rsidRPr="006E68AD">
        <w:rPr>
          <w:rFonts w:ascii="Sylfaen" w:hAnsi="Sylfaen" w:cs="Sylfaen"/>
          <w:szCs w:val="24"/>
          <w:lang w:val="en-US"/>
        </w:rPr>
        <w:t>նիստի</w:t>
      </w:r>
      <w:r w:rsidR="00F90DE7" w:rsidRPr="006E68AD">
        <w:rPr>
          <w:rFonts w:ascii="Sylfaen" w:hAnsi="Sylfaen" w:cs="Sylfaen"/>
          <w:szCs w:val="24"/>
        </w:rPr>
        <w:t xml:space="preserve"> </w:t>
      </w:r>
      <w:r w:rsidR="00F90DE7" w:rsidRPr="006E68AD">
        <w:rPr>
          <w:rFonts w:ascii="Sylfaen" w:hAnsi="Sylfaen" w:cs="Sylfaen"/>
          <w:szCs w:val="24"/>
          <w:lang w:val="en-US"/>
        </w:rPr>
        <w:t>արձանագրության</w:t>
      </w:r>
      <w:r w:rsidR="00F90DE7" w:rsidRPr="006E68AD">
        <w:rPr>
          <w:rFonts w:ascii="Sylfaen" w:hAnsi="Sylfaen" w:cs="Sylfaen"/>
          <w:szCs w:val="24"/>
        </w:rPr>
        <w:t xml:space="preserve"> </w:t>
      </w:r>
      <w:r w:rsidR="00F90DE7" w:rsidRPr="006E68AD">
        <w:rPr>
          <w:rFonts w:ascii="Sylfaen" w:hAnsi="Sylfaen" w:cs="Sylfaen"/>
          <w:szCs w:val="24"/>
          <w:lang w:val="hy-AM"/>
        </w:rPr>
        <w:t>բնօրինակից արտատպված (սկանավորված) տարբերակը</w:t>
      </w:r>
      <w:r w:rsidRPr="006E68AD">
        <w:rPr>
          <w:rFonts w:ascii="Sylfaen" w:hAnsi="Sylfaen" w:cs="Sylfaen"/>
          <w:szCs w:val="24"/>
        </w:rPr>
        <w:t>:</w:t>
      </w:r>
    </w:p>
    <w:p w:rsidR="00CB72CA" w:rsidRPr="006E68AD" w:rsidRDefault="005C0538" w:rsidP="005C0538">
      <w:pPr>
        <w:pStyle w:val="23"/>
        <w:spacing w:line="240" w:lineRule="auto"/>
        <w:rPr>
          <w:rFonts w:ascii="Sylfaen" w:hAnsi="Sylfaen" w:cs="Sylfaen"/>
          <w:szCs w:val="24"/>
        </w:rPr>
      </w:pPr>
      <w:r w:rsidRPr="006E68AD">
        <w:rPr>
          <w:rFonts w:ascii="Sylfaen" w:hAnsi="Sylfaen" w:cs="Sylfaen"/>
          <w:szCs w:val="24"/>
        </w:rPr>
        <w:t>7.1</w:t>
      </w:r>
      <w:r w:rsidR="00887DCC" w:rsidRPr="006E68AD">
        <w:rPr>
          <w:rFonts w:ascii="Sylfaen" w:hAnsi="Sylfaen" w:cs="Sylfaen"/>
          <w:szCs w:val="24"/>
        </w:rPr>
        <w:t>8</w:t>
      </w:r>
      <w:r w:rsidRPr="006E68AD">
        <w:rPr>
          <w:rFonts w:ascii="Sylfaen" w:hAnsi="Sylfaen" w:cs="Sylfaen"/>
          <w:szCs w:val="24"/>
        </w:rPr>
        <w:t xml:space="preserve"> </w:t>
      </w:r>
      <w:r w:rsidR="00FA40AE" w:rsidRPr="006E68AD">
        <w:rPr>
          <w:rFonts w:ascii="Sylfaen" w:hAnsi="Sylfaen" w:cs="Sylfaen"/>
          <w:szCs w:val="24"/>
          <w:lang w:val="en-US"/>
        </w:rPr>
        <w:t>Առաջին</w:t>
      </w:r>
      <w:r w:rsidR="00FA40AE" w:rsidRPr="006E68AD">
        <w:rPr>
          <w:rFonts w:ascii="Sylfaen" w:hAnsi="Sylfaen" w:cs="Sylfaen"/>
          <w:szCs w:val="24"/>
        </w:rPr>
        <w:t xml:space="preserve"> </w:t>
      </w:r>
      <w:r w:rsidR="00FA40AE" w:rsidRPr="006E68AD">
        <w:rPr>
          <w:rFonts w:ascii="Sylfaen" w:hAnsi="Sylfaen" w:cs="Sylfaen"/>
          <w:szCs w:val="24"/>
          <w:lang w:val="en-US"/>
        </w:rPr>
        <w:t>տեղ</w:t>
      </w:r>
      <w:r w:rsidR="00FA40AE" w:rsidRPr="006E68AD">
        <w:rPr>
          <w:rFonts w:ascii="Sylfaen" w:hAnsi="Sylfaen" w:cs="Sylfaen"/>
          <w:szCs w:val="24"/>
        </w:rPr>
        <w:t xml:space="preserve"> </w:t>
      </w:r>
      <w:r w:rsidR="00FA40AE" w:rsidRPr="006E68AD">
        <w:rPr>
          <w:rFonts w:ascii="Sylfaen" w:hAnsi="Sylfaen" w:cs="Sylfaen"/>
          <w:szCs w:val="24"/>
          <w:lang w:val="en-US"/>
        </w:rPr>
        <w:t>զբաղեցրած</w:t>
      </w:r>
      <w:r w:rsidR="00FA40AE" w:rsidRPr="006E68AD">
        <w:rPr>
          <w:rFonts w:ascii="Sylfaen" w:hAnsi="Sylfaen" w:cs="Sylfaen"/>
          <w:szCs w:val="24"/>
        </w:rPr>
        <w:t xml:space="preserve"> </w:t>
      </w:r>
      <w:r w:rsidR="00FA40AE" w:rsidRPr="006E68AD">
        <w:rPr>
          <w:rFonts w:ascii="Sylfaen" w:hAnsi="Sylfaen" w:cs="Sylfaen"/>
          <w:szCs w:val="24"/>
          <w:lang w:val="en-US"/>
        </w:rPr>
        <w:t>մասնակցի</w:t>
      </w:r>
      <w:r w:rsidR="00FA40AE" w:rsidRPr="006E68AD">
        <w:rPr>
          <w:rFonts w:ascii="Sylfaen" w:hAnsi="Sylfaen" w:cs="Sylfaen"/>
          <w:szCs w:val="24"/>
        </w:rPr>
        <w:t xml:space="preserve"> </w:t>
      </w:r>
      <w:r w:rsidR="00FA40AE" w:rsidRPr="006E68AD">
        <w:rPr>
          <w:rFonts w:ascii="Sylfaen" w:hAnsi="Sylfaen" w:cs="Sylfaen"/>
          <w:szCs w:val="24"/>
          <w:lang w:val="en-US"/>
        </w:rPr>
        <w:t>կողմից</w:t>
      </w:r>
      <w:r w:rsidR="00FA40AE" w:rsidRPr="006E68AD">
        <w:rPr>
          <w:rFonts w:ascii="Sylfaen" w:hAnsi="Sylfaen" w:cs="Sylfaen"/>
          <w:szCs w:val="24"/>
        </w:rPr>
        <w:t xml:space="preserve"> </w:t>
      </w:r>
      <w:r w:rsidR="00FA40AE" w:rsidRPr="006E68AD">
        <w:rPr>
          <w:rFonts w:ascii="Sylfaen" w:hAnsi="Sylfaen" w:cs="Sylfaen"/>
          <w:szCs w:val="24"/>
          <w:lang w:val="en-US"/>
        </w:rPr>
        <w:t>արձանագրված</w:t>
      </w:r>
      <w:r w:rsidRPr="006E68AD">
        <w:rPr>
          <w:rFonts w:ascii="Sylfaen" w:hAnsi="Sylfaen" w:cs="Sylfaen"/>
          <w:szCs w:val="24"/>
        </w:rPr>
        <w:t xml:space="preserve"> </w:t>
      </w:r>
      <w:r w:rsidRPr="006E68AD">
        <w:rPr>
          <w:rFonts w:ascii="Sylfaen" w:hAnsi="Sylfaen" w:cs="Sylfaen"/>
          <w:szCs w:val="24"/>
          <w:lang w:val="en-US"/>
        </w:rPr>
        <w:t>անհամապատասխանությունը</w:t>
      </w:r>
      <w:r w:rsidRPr="006E68AD">
        <w:rPr>
          <w:rFonts w:ascii="Sylfaen" w:hAnsi="Sylfaen" w:cs="Sylfaen"/>
          <w:szCs w:val="24"/>
        </w:rPr>
        <w:t xml:space="preserve"> </w:t>
      </w:r>
      <w:r w:rsidRPr="006E68AD">
        <w:rPr>
          <w:rFonts w:ascii="Sylfaen" w:hAnsi="Sylfaen" w:cs="Sylfaen"/>
          <w:szCs w:val="24"/>
          <w:lang w:val="en-US"/>
        </w:rPr>
        <w:t>սույն</w:t>
      </w:r>
      <w:r w:rsidRPr="006E68AD">
        <w:rPr>
          <w:rFonts w:ascii="Sylfaen" w:hAnsi="Sylfaen" w:cs="Sylfaen"/>
          <w:szCs w:val="24"/>
        </w:rPr>
        <w:t xml:space="preserve"> </w:t>
      </w:r>
      <w:r w:rsidRPr="006E68AD">
        <w:rPr>
          <w:rFonts w:ascii="Sylfaen" w:hAnsi="Sylfaen" w:cs="Sylfaen"/>
          <w:szCs w:val="24"/>
          <w:lang w:val="en-US"/>
        </w:rPr>
        <w:t>հրավերի</w:t>
      </w:r>
      <w:r w:rsidRPr="006E68AD">
        <w:rPr>
          <w:rFonts w:ascii="Sylfaen" w:hAnsi="Sylfaen" w:cs="Sylfaen"/>
          <w:szCs w:val="24"/>
        </w:rPr>
        <w:t xml:space="preserve"> 1-</w:t>
      </w:r>
      <w:r w:rsidRPr="006E68AD">
        <w:rPr>
          <w:rFonts w:ascii="Sylfaen" w:hAnsi="Sylfaen" w:cs="Sylfaen"/>
          <w:szCs w:val="24"/>
          <w:lang w:val="en-US"/>
        </w:rPr>
        <w:t>ին</w:t>
      </w:r>
      <w:r w:rsidRPr="006E68AD">
        <w:rPr>
          <w:rFonts w:ascii="Sylfaen" w:hAnsi="Sylfaen" w:cs="Sylfaen"/>
          <w:szCs w:val="24"/>
        </w:rPr>
        <w:t xml:space="preserve"> </w:t>
      </w:r>
      <w:r w:rsidRPr="006E68AD">
        <w:rPr>
          <w:rFonts w:ascii="Sylfaen" w:hAnsi="Sylfaen" w:cs="Sylfaen"/>
          <w:szCs w:val="24"/>
          <w:lang w:val="en-US"/>
        </w:rPr>
        <w:t>մասի</w:t>
      </w:r>
      <w:r w:rsidRPr="006E68AD">
        <w:rPr>
          <w:rFonts w:ascii="Sylfaen" w:hAnsi="Sylfaen" w:cs="Sylfaen"/>
          <w:szCs w:val="24"/>
        </w:rPr>
        <w:t xml:space="preserve"> 7.1</w:t>
      </w:r>
      <w:r w:rsidR="00887DCC" w:rsidRPr="006E68AD">
        <w:rPr>
          <w:rFonts w:ascii="Sylfaen" w:hAnsi="Sylfaen" w:cs="Sylfaen"/>
          <w:szCs w:val="24"/>
        </w:rPr>
        <w:t>7</w:t>
      </w:r>
      <w:r w:rsidRPr="006E68AD">
        <w:rPr>
          <w:rFonts w:ascii="Sylfaen" w:hAnsi="Sylfaen" w:cs="Sylfaen"/>
          <w:szCs w:val="24"/>
        </w:rPr>
        <w:t xml:space="preserve"> </w:t>
      </w:r>
      <w:r w:rsidRPr="006E68AD">
        <w:rPr>
          <w:rFonts w:ascii="Sylfaen" w:hAnsi="Sylfaen" w:cs="Sylfaen"/>
          <w:szCs w:val="24"/>
          <w:lang w:val="en-US"/>
        </w:rPr>
        <w:t>կետով</w:t>
      </w:r>
      <w:r w:rsidRPr="006E68AD">
        <w:rPr>
          <w:rFonts w:ascii="Sylfaen" w:hAnsi="Sylfaen" w:cs="Sylfaen"/>
          <w:szCs w:val="24"/>
        </w:rPr>
        <w:t xml:space="preserve"> </w:t>
      </w:r>
      <w:r w:rsidRPr="006E68AD">
        <w:rPr>
          <w:rFonts w:ascii="Sylfaen" w:hAnsi="Sylfaen" w:cs="Sylfaen"/>
          <w:szCs w:val="24"/>
          <w:lang w:val="en-US"/>
        </w:rPr>
        <w:t>սահմանված</w:t>
      </w:r>
      <w:r w:rsidRPr="006E68AD">
        <w:rPr>
          <w:rFonts w:ascii="Sylfaen" w:hAnsi="Sylfaen" w:cs="Sylfaen"/>
          <w:szCs w:val="24"/>
        </w:rPr>
        <w:t xml:space="preserve"> </w:t>
      </w:r>
      <w:r w:rsidRPr="006E68AD">
        <w:rPr>
          <w:rFonts w:ascii="Sylfaen" w:hAnsi="Sylfaen" w:cs="Sylfaen"/>
          <w:szCs w:val="24"/>
          <w:lang w:val="en-US"/>
        </w:rPr>
        <w:t>ժամկետում</w:t>
      </w:r>
      <w:r w:rsidR="00CB72CA" w:rsidRPr="006E68AD">
        <w:rPr>
          <w:rFonts w:ascii="Sylfaen" w:hAnsi="Sylfaen" w:cs="Sylfaen"/>
          <w:szCs w:val="24"/>
          <w:lang w:val="en-US"/>
        </w:rPr>
        <w:t>՝</w:t>
      </w:r>
    </w:p>
    <w:p w:rsidR="00FA40AE" w:rsidRPr="006E68AD" w:rsidRDefault="00CB72CA" w:rsidP="005C0538">
      <w:pPr>
        <w:pStyle w:val="23"/>
        <w:spacing w:line="240" w:lineRule="auto"/>
        <w:rPr>
          <w:rFonts w:ascii="Sylfaen" w:hAnsi="Sylfaen" w:cs="Sylfaen"/>
          <w:szCs w:val="24"/>
        </w:rPr>
      </w:pPr>
      <w:r w:rsidRPr="006E68AD">
        <w:rPr>
          <w:rFonts w:ascii="Sylfaen" w:hAnsi="Sylfaen" w:cs="Sylfaen"/>
          <w:szCs w:val="24"/>
        </w:rPr>
        <w:t>1)</w:t>
      </w:r>
      <w:r w:rsidR="005C0538" w:rsidRPr="006E68AD">
        <w:rPr>
          <w:rFonts w:ascii="Sylfaen" w:hAnsi="Sylfaen" w:cs="Sylfaen"/>
          <w:szCs w:val="24"/>
        </w:rPr>
        <w:t xml:space="preserve"> </w:t>
      </w:r>
      <w:r w:rsidR="00FA40AE" w:rsidRPr="006E68AD">
        <w:rPr>
          <w:rFonts w:ascii="Sylfaen" w:hAnsi="Sylfaen" w:cs="Sylfaen"/>
          <w:szCs w:val="24"/>
          <w:lang w:val="en-US"/>
        </w:rPr>
        <w:t>շտկելու</w:t>
      </w:r>
      <w:r w:rsidR="00FA40AE" w:rsidRPr="006E68AD">
        <w:rPr>
          <w:rFonts w:ascii="Sylfaen" w:hAnsi="Sylfaen" w:cs="Sylfaen"/>
          <w:szCs w:val="24"/>
        </w:rPr>
        <w:t xml:space="preserve"> </w:t>
      </w:r>
      <w:r w:rsidR="00FA40AE" w:rsidRPr="006E68AD">
        <w:rPr>
          <w:rFonts w:ascii="Sylfaen" w:hAnsi="Sylfaen" w:cs="Sylfaen"/>
          <w:szCs w:val="24"/>
          <w:lang w:val="en-US"/>
        </w:rPr>
        <w:t>դեպքում</w:t>
      </w:r>
      <w:r w:rsidR="00FA40AE" w:rsidRPr="006E68AD">
        <w:rPr>
          <w:rFonts w:ascii="Sylfaen" w:hAnsi="Sylfaen" w:cs="Sylfaen"/>
          <w:szCs w:val="24"/>
        </w:rPr>
        <w:t xml:space="preserve"> </w:t>
      </w:r>
      <w:r w:rsidR="00FA40AE" w:rsidRPr="006E68AD">
        <w:rPr>
          <w:rFonts w:ascii="Sylfaen" w:hAnsi="Sylfaen" w:cs="Sylfaen"/>
          <w:szCs w:val="24"/>
          <w:lang w:val="en-US"/>
        </w:rPr>
        <w:t>հայտը</w:t>
      </w:r>
      <w:r w:rsidR="00FA40AE" w:rsidRPr="006E68AD">
        <w:rPr>
          <w:rFonts w:ascii="Sylfaen" w:hAnsi="Sylfaen" w:cs="Sylfaen"/>
          <w:szCs w:val="24"/>
        </w:rPr>
        <w:t xml:space="preserve"> </w:t>
      </w:r>
      <w:r w:rsidR="00FA40AE" w:rsidRPr="006E68AD">
        <w:rPr>
          <w:rFonts w:ascii="Sylfaen" w:hAnsi="Sylfaen" w:cs="Sylfaen"/>
          <w:szCs w:val="24"/>
          <w:lang w:val="en-US"/>
        </w:rPr>
        <w:t>գնահատվում</w:t>
      </w:r>
      <w:r w:rsidR="00FA40AE" w:rsidRPr="006E68AD">
        <w:rPr>
          <w:rFonts w:ascii="Sylfaen" w:hAnsi="Sylfaen" w:cs="Sylfaen"/>
          <w:szCs w:val="24"/>
        </w:rPr>
        <w:t xml:space="preserve"> </w:t>
      </w:r>
      <w:r w:rsidR="00FA40AE" w:rsidRPr="006E68AD">
        <w:rPr>
          <w:rFonts w:ascii="Sylfaen" w:hAnsi="Sylfaen" w:cs="Sylfaen"/>
          <w:szCs w:val="24"/>
          <w:lang w:val="en-US"/>
        </w:rPr>
        <w:t>է</w:t>
      </w:r>
      <w:r w:rsidR="00FA40AE" w:rsidRPr="006E68AD">
        <w:rPr>
          <w:rFonts w:ascii="Sylfaen" w:hAnsi="Sylfaen" w:cs="Sylfaen"/>
          <w:szCs w:val="24"/>
        </w:rPr>
        <w:t xml:space="preserve"> </w:t>
      </w:r>
      <w:r w:rsidR="00FA40AE" w:rsidRPr="006E68AD">
        <w:rPr>
          <w:rFonts w:ascii="Sylfaen" w:hAnsi="Sylfaen" w:cs="Sylfaen"/>
          <w:szCs w:val="24"/>
          <w:lang w:val="en-US"/>
        </w:rPr>
        <w:t>բավարար</w:t>
      </w:r>
      <w:r w:rsidR="00FA40AE" w:rsidRPr="006E68AD">
        <w:rPr>
          <w:rFonts w:ascii="Sylfaen" w:hAnsi="Sylfaen" w:cs="Sylfaen"/>
          <w:szCs w:val="24"/>
        </w:rPr>
        <w:t xml:space="preserve"> </w:t>
      </w:r>
      <w:r w:rsidR="00FA40AE" w:rsidRPr="006E68AD">
        <w:rPr>
          <w:rFonts w:ascii="Sylfaen" w:hAnsi="Sylfaen" w:cs="Sylfaen"/>
          <w:szCs w:val="24"/>
          <w:lang w:val="en-US"/>
        </w:rPr>
        <w:t>և</w:t>
      </w:r>
      <w:r w:rsidR="00FA40AE" w:rsidRPr="006E68AD">
        <w:rPr>
          <w:rFonts w:ascii="Sylfaen" w:hAnsi="Sylfaen" w:cs="Sylfaen"/>
          <w:szCs w:val="24"/>
        </w:rPr>
        <w:t xml:space="preserve"> </w:t>
      </w:r>
      <w:r w:rsidR="00FA40AE" w:rsidRPr="006E68AD">
        <w:rPr>
          <w:rFonts w:ascii="Sylfaen" w:hAnsi="Sylfaen" w:cs="Sylfaen"/>
          <w:szCs w:val="24"/>
          <w:lang w:val="en-US"/>
        </w:rPr>
        <w:t>առաջին</w:t>
      </w:r>
      <w:r w:rsidR="00FA40AE" w:rsidRPr="006E68AD">
        <w:rPr>
          <w:rFonts w:ascii="Sylfaen" w:hAnsi="Sylfaen" w:cs="Sylfaen"/>
          <w:szCs w:val="24"/>
        </w:rPr>
        <w:t xml:space="preserve"> </w:t>
      </w:r>
      <w:r w:rsidR="00FA40AE" w:rsidRPr="006E68AD">
        <w:rPr>
          <w:rFonts w:ascii="Sylfaen" w:hAnsi="Sylfaen" w:cs="Sylfaen"/>
          <w:szCs w:val="24"/>
          <w:lang w:val="en-US"/>
        </w:rPr>
        <w:t>տեղն</w:t>
      </w:r>
      <w:r w:rsidR="00FA40AE" w:rsidRPr="006E68AD">
        <w:rPr>
          <w:rFonts w:ascii="Sylfaen" w:hAnsi="Sylfaen" w:cs="Sylfaen"/>
          <w:szCs w:val="24"/>
        </w:rPr>
        <w:t xml:space="preserve"> </w:t>
      </w:r>
      <w:r w:rsidR="00FA40AE" w:rsidRPr="006E68AD">
        <w:rPr>
          <w:rFonts w:ascii="Sylfaen" w:hAnsi="Sylfaen" w:cs="Sylfaen"/>
          <w:szCs w:val="24"/>
          <w:lang w:val="en-US"/>
        </w:rPr>
        <w:t>զբաղեցրած</w:t>
      </w:r>
      <w:r w:rsidR="00FA40AE" w:rsidRPr="006E68AD">
        <w:rPr>
          <w:rFonts w:ascii="Sylfaen" w:hAnsi="Sylfaen" w:cs="Sylfaen"/>
          <w:szCs w:val="24"/>
        </w:rPr>
        <w:t xml:space="preserve"> </w:t>
      </w:r>
      <w:r w:rsidR="00FA40AE" w:rsidRPr="006E68AD">
        <w:rPr>
          <w:rFonts w:ascii="Sylfaen" w:hAnsi="Sylfaen" w:cs="Sylfaen"/>
          <w:szCs w:val="24"/>
          <w:lang w:val="en-US"/>
        </w:rPr>
        <w:t>մասնակիցը</w:t>
      </w:r>
      <w:r w:rsidR="00FA40AE" w:rsidRPr="006E68AD">
        <w:rPr>
          <w:rFonts w:ascii="Sylfaen" w:hAnsi="Sylfaen" w:cs="Sylfaen"/>
          <w:szCs w:val="24"/>
        </w:rPr>
        <w:t xml:space="preserve"> </w:t>
      </w:r>
      <w:r w:rsidR="00FA40AE" w:rsidRPr="006E68AD">
        <w:rPr>
          <w:rFonts w:ascii="Sylfaen" w:hAnsi="Sylfaen" w:cs="Sylfaen"/>
          <w:szCs w:val="24"/>
          <w:lang w:val="en-US"/>
        </w:rPr>
        <w:t>հայտարարվում</w:t>
      </w:r>
      <w:r w:rsidR="00FA40AE" w:rsidRPr="006E68AD">
        <w:rPr>
          <w:rFonts w:ascii="Sylfaen" w:hAnsi="Sylfaen" w:cs="Sylfaen"/>
          <w:szCs w:val="24"/>
        </w:rPr>
        <w:t xml:space="preserve"> </w:t>
      </w:r>
      <w:r w:rsidR="00FA40AE" w:rsidRPr="006E68AD">
        <w:rPr>
          <w:rFonts w:ascii="Sylfaen" w:hAnsi="Sylfaen" w:cs="Sylfaen"/>
          <w:szCs w:val="24"/>
          <w:lang w:val="en-US"/>
        </w:rPr>
        <w:t>է</w:t>
      </w:r>
      <w:r w:rsidR="00FA40AE" w:rsidRPr="006E68AD">
        <w:rPr>
          <w:rFonts w:ascii="Sylfaen" w:hAnsi="Sylfaen" w:cs="Sylfaen"/>
          <w:szCs w:val="24"/>
        </w:rPr>
        <w:t xml:space="preserve"> </w:t>
      </w:r>
      <w:r w:rsidR="00FA40AE" w:rsidRPr="006E68AD">
        <w:rPr>
          <w:rFonts w:ascii="Sylfaen" w:hAnsi="Sylfaen" w:cs="Sylfaen"/>
          <w:szCs w:val="24"/>
          <w:lang w:val="en-US"/>
        </w:rPr>
        <w:t>ընտրված</w:t>
      </w:r>
      <w:r w:rsidR="00FA40AE" w:rsidRPr="006E68AD">
        <w:rPr>
          <w:rFonts w:ascii="Sylfaen" w:hAnsi="Sylfaen" w:cs="Sylfaen"/>
          <w:szCs w:val="24"/>
        </w:rPr>
        <w:t xml:space="preserve"> </w:t>
      </w:r>
      <w:r w:rsidR="00FA40AE" w:rsidRPr="006E68AD">
        <w:rPr>
          <w:rFonts w:ascii="Sylfaen" w:hAnsi="Sylfaen" w:cs="Sylfaen"/>
          <w:szCs w:val="24"/>
          <w:lang w:val="en-US"/>
        </w:rPr>
        <w:t>մասնակից</w:t>
      </w:r>
      <w:r w:rsidR="00FA40AE" w:rsidRPr="006E68AD">
        <w:rPr>
          <w:rFonts w:ascii="Sylfaen" w:hAnsi="Sylfaen" w:cs="Sylfaen"/>
          <w:szCs w:val="24"/>
        </w:rPr>
        <w:t xml:space="preserve">: </w:t>
      </w:r>
      <w:r w:rsidR="00FA40AE" w:rsidRPr="006E68AD">
        <w:rPr>
          <w:rFonts w:ascii="Sylfaen" w:hAnsi="Sylfaen" w:cs="Sylfaen"/>
          <w:szCs w:val="24"/>
          <w:lang w:val="en-US"/>
        </w:rPr>
        <w:t>Եթե</w:t>
      </w:r>
      <w:r w:rsidR="00FA40AE" w:rsidRPr="006E68AD">
        <w:rPr>
          <w:rFonts w:ascii="Sylfaen" w:hAnsi="Sylfaen" w:cs="Sylfaen"/>
          <w:szCs w:val="24"/>
        </w:rPr>
        <w:t xml:space="preserve"> </w:t>
      </w:r>
      <w:r w:rsidR="00FA40AE" w:rsidRPr="006E68AD">
        <w:rPr>
          <w:rFonts w:ascii="Sylfaen" w:hAnsi="Sylfaen" w:cs="Sylfaen"/>
          <w:szCs w:val="24"/>
          <w:lang w:val="en-US"/>
        </w:rPr>
        <w:t>արձանագրված</w:t>
      </w:r>
      <w:r w:rsidR="00FA40AE" w:rsidRPr="006E68AD">
        <w:rPr>
          <w:rFonts w:ascii="Sylfaen" w:hAnsi="Sylfaen" w:cs="Sylfaen"/>
          <w:szCs w:val="24"/>
        </w:rPr>
        <w:t xml:space="preserve"> </w:t>
      </w:r>
      <w:r w:rsidR="00FA40AE" w:rsidRPr="006E68AD">
        <w:rPr>
          <w:rFonts w:ascii="Sylfaen" w:hAnsi="Sylfaen" w:cs="Sylfaen"/>
          <w:szCs w:val="24"/>
          <w:lang w:val="en-US"/>
        </w:rPr>
        <w:t>անհամապատասխանությունը</w:t>
      </w:r>
      <w:r w:rsidR="00FA40AE" w:rsidRPr="006E68AD">
        <w:rPr>
          <w:rFonts w:ascii="Sylfaen" w:hAnsi="Sylfaen" w:cs="Sylfaen"/>
          <w:szCs w:val="24"/>
        </w:rPr>
        <w:t xml:space="preserve"> </w:t>
      </w:r>
      <w:r w:rsidR="00FA40AE" w:rsidRPr="006E68AD">
        <w:rPr>
          <w:rFonts w:ascii="Sylfaen" w:hAnsi="Sylfaen" w:cs="Sylfaen"/>
          <w:szCs w:val="24"/>
          <w:lang w:val="en-US"/>
        </w:rPr>
        <w:t>վերաբերում</w:t>
      </w:r>
      <w:r w:rsidR="00FA40AE" w:rsidRPr="006E68AD">
        <w:rPr>
          <w:rFonts w:ascii="Sylfaen" w:hAnsi="Sylfaen" w:cs="Sylfaen"/>
          <w:szCs w:val="24"/>
        </w:rPr>
        <w:t xml:space="preserve"> </w:t>
      </w:r>
      <w:r w:rsidR="00FA40AE" w:rsidRPr="006E68AD">
        <w:rPr>
          <w:rFonts w:ascii="Sylfaen" w:hAnsi="Sylfaen" w:cs="Sylfaen"/>
          <w:szCs w:val="24"/>
          <w:lang w:val="en-US"/>
        </w:rPr>
        <w:t>է</w:t>
      </w:r>
      <w:r w:rsidR="005C0538" w:rsidRPr="006E68AD">
        <w:rPr>
          <w:rFonts w:ascii="Sylfaen" w:hAnsi="Sylfaen" w:cs="Sylfaen"/>
          <w:szCs w:val="24"/>
        </w:rPr>
        <w:t xml:space="preserve"> </w:t>
      </w:r>
      <w:r w:rsidR="00FA40AE" w:rsidRPr="006E68AD">
        <w:rPr>
          <w:rFonts w:ascii="Sylfaen" w:hAnsi="Sylfaen" w:cs="Sylfaen"/>
          <w:szCs w:val="24"/>
        </w:rPr>
        <w:t xml:space="preserve"> </w:t>
      </w:r>
      <w:r w:rsidR="00FA40AE" w:rsidRPr="006E68AD">
        <w:rPr>
          <w:rFonts w:ascii="Sylfaen" w:hAnsi="Sylfaen" w:cs="Sylfaen"/>
          <w:szCs w:val="24"/>
          <w:lang w:val="en-US"/>
        </w:rPr>
        <w:t>հարկային</w:t>
      </w:r>
      <w:r w:rsidR="00FA40AE" w:rsidRPr="006E68AD">
        <w:rPr>
          <w:rFonts w:ascii="Sylfaen" w:hAnsi="Sylfaen" w:cs="Sylfaen"/>
          <w:szCs w:val="24"/>
        </w:rPr>
        <w:t xml:space="preserve"> </w:t>
      </w:r>
      <w:r w:rsidR="00FA40AE" w:rsidRPr="006E68AD">
        <w:rPr>
          <w:rFonts w:ascii="Sylfaen" w:hAnsi="Sylfaen" w:cs="Sylfaen"/>
          <w:szCs w:val="24"/>
          <w:lang w:val="en-US"/>
        </w:rPr>
        <w:t>մարմնի</w:t>
      </w:r>
      <w:r w:rsidR="00FA40AE" w:rsidRPr="006E68AD">
        <w:rPr>
          <w:rFonts w:ascii="Sylfaen" w:hAnsi="Sylfaen" w:cs="Sylfaen"/>
          <w:szCs w:val="24"/>
        </w:rPr>
        <w:t xml:space="preserve"> </w:t>
      </w:r>
      <w:r w:rsidR="00FA40AE" w:rsidRPr="006E68AD">
        <w:rPr>
          <w:rFonts w:ascii="Sylfaen" w:hAnsi="Sylfaen" w:cs="Sylfaen"/>
          <w:szCs w:val="24"/>
          <w:lang w:val="en-US"/>
        </w:rPr>
        <w:t>կողմից</w:t>
      </w:r>
      <w:r w:rsidR="00FA40AE" w:rsidRPr="006E68AD">
        <w:rPr>
          <w:rFonts w:ascii="Sylfaen" w:hAnsi="Sylfaen" w:cs="Sylfaen"/>
          <w:szCs w:val="24"/>
        </w:rPr>
        <w:t xml:space="preserve"> </w:t>
      </w:r>
      <w:r w:rsidR="00FA40AE" w:rsidRPr="006E68AD">
        <w:rPr>
          <w:rFonts w:ascii="Sylfaen" w:hAnsi="Sylfaen" w:cs="Sylfaen"/>
          <w:szCs w:val="24"/>
          <w:lang w:val="en-US"/>
        </w:rPr>
        <w:t>վերահսկվող</w:t>
      </w:r>
      <w:r w:rsidR="00FA40AE" w:rsidRPr="006E68AD">
        <w:rPr>
          <w:rFonts w:ascii="Sylfaen" w:hAnsi="Sylfaen" w:cs="Sylfaen"/>
          <w:szCs w:val="24"/>
        </w:rPr>
        <w:t xml:space="preserve"> </w:t>
      </w:r>
      <w:r w:rsidR="00FA40AE" w:rsidRPr="006E68AD">
        <w:rPr>
          <w:rFonts w:ascii="Sylfaen" w:hAnsi="Sylfaen" w:cs="Sylfaen"/>
          <w:szCs w:val="24"/>
          <w:lang w:val="en-US"/>
        </w:rPr>
        <w:t>եկամուտների</w:t>
      </w:r>
      <w:r w:rsidR="00FA40AE" w:rsidRPr="006E68AD">
        <w:rPr>
          <w:rFonts w:ascii="Sylfaen" w:hAnsi="Sylfaen" w:cs="Sylfaen"/>
          <w:szCs w:val="24"/>
        </w:rPr>
        <w:t xml:space="preserve"> </w:t>
      </w:r>
      <w:r w:rsidR="00FA40AE" w:rsidRPr="006E68AD">
        <w:rPr>
          <w:rFonts w:ascii="Sylfaen" w:hAnsi="Sylfaen" w:cs="Sylfaen"/>
          <w:szCs w:val="24"/>
          <w:lang w:val="en-US"/>
        </w:rPr>
        <w:t>գծով</w:t>
      </w:r>
      <w:r w:rsidR="00FA40AE" w:rsidRPr="006E68AD">
        <w:rPr>
          <w:rFonts w:ascii="Sylfaen" w:hAnsi="Sylfaen" w:cs="Sylfaen"/>
          <w:szCs w:val="24"/>
        </w:rPr>
        <w:t xml:space="preserve"> </w:t>
      </w:r>
      <w:r w:rsidR="00FA40AE" w:rsidRPr="006E68AD">
        <w:rPr>
          <w:rFonts w:ascii="Sylfaen" w:hAnsi="Sylfaen" w:cs="Sylfaen"/>
          <w:szCs w:val="24"/>
          <w:lang w:val="en-US"/>
        </w:rPr>
        <w:t>ունեցած</w:t>
      </w:r>
      <w:r w:rsidR="00FA40AE" w:rsidRPr="006E68AD">
        <w:rPr>
          <w:rFonts w:ascii="Sylfaen" w:hAnsi="Sylfaen" w:cs="Sylfaen"/>
          <w:szCs w:val="24"/>
        </w:rPr>
        <w:t xml:space="preserve"> </w:t>
      </w:r>
      <w:r w:rsidR="00FA40AE" w:rsidRPr="006E68AD">
        <w:rPr>
          <w:rFonts w:ascii="Sylfaen" w:hAnsi="Sylfaen" w:cs="Sylfaen"/>
          <w:szCs w:val="24"/>
          <w:lang w:val="en-US"/>
        </w:rPr>
        <w:t>ժամկետանց</w:t>
      </w:r>
      <w:r w:rsidR="00FA40AE" w:rsidRPr="006E68AD">
        <w:rPr>
          <w:rFonts w:ascii="Sylfaen" w:hAnsi="Sylfaen" w:cs="Sylfaen"/>
          <w:szCs w:val="24"/>
        </w:rPr>
        <w:t xml:space="preserve"> </w:t>
      </w:r>
      <w:r w:rsidR="00FA40AE" w:rsidRPr="006E68AD">
        <w:rPr>
          <w:rFonts w:ascii="Sylfaen" w:hAnsi="Sylfaen" w:cs="Sylfaen"/>
          <w:szCs w:val="24"/>
          <w:lang w:val="en-US"/>
        </w:rPr>
        <w:t>հարկային</w:t>
      </w:r>
      <w:r w:rsidR="00FA40AE" w:rsidRPr="006E68AD">
        <w:rPr>
          <w:rFonts w:ascii="Sylfaen" w:hAnsi="Sylfaen" w:cs="Sylfaen"/>
          <w:szCs w:val="24"/>
        </w:rPr>
        <w:t xml:space="preserve"> </w:t>
      </w:r>
      <w:r w:rsidR="00FA40AE" w:rsidRPr="006E68AD">
        <w:rPr>
          <w:rFonts w:ascii="Sylfaen" w:hAnsi="Sylfaen" w:cs="Sylfaen"/>
          <w:szCs w:val="24"/>
          <w:lang w:val="en-US"/>
        </w:rPr>
        <w:t>պարտավորություններին</w:t>
      </w:r>
      <w:r w:rsidR="00FA40AE" w:rsidRPr="006E68AD">
        <w:rPr>
          <w:rFonts w:ascii="Sylfaen" w:hAnsi="Sylfaen" w:cs="Sylfaen"/>
          <w:szCs w:val="24"/>
        </w:rPr>
        <w:t xml:space="preserve">, </w:t>
      </w:r>
      <w:r w:rsidR="00FA40AE" w:rsidRPr="006E68AD">
        <w:rPr>
          <w:rFonts w:ascii="Sylfaen" w:hAnsi="Sylfaen" w:cs="Sylfaen"/>
          <w:szCs w:val="24"/>
          <w:lang w:val="en-US"/>
        </w:rPr>
        <w:t>ապա</w:t>
      </w:r>
      <w:r w:rsidR="00FA40AE" w:rsidRPr="006E68AD">
        <w:rPr>
          <w:rFonts w:ascii="Sylfaen" w:hAnsi="Sylfaen" w:cs="Sylfaen"/>
          <w:szCs w:val="24"/>
        </w:rPr>
        <w:t xml:space="preserve"> </w:t>
      </w:r>
      <w:r w:rsidR="00FA40AE" w:rsidRPr="006E68AD">
        <w:rPr>
          <w:rFonts w:ascii="Sylfaen" w:hAnsi="Sylfaen" w:cs="Sylfaen"/>
          <w:szCs w:val="24"/>
          <w:lang w:val="en-US"/>
        </w:rPr>
        <w:t>անհամապատասխանությունը</w:t>
      </w:r>
      <w:r w:rsidR="00FA40AE" w:rsidRPr="006E68AD">
        <w:rPr>
          <w:rFonts w:ascii="Sylfaen" w:hAnsi="Sylfaen" w:cs="Sylfaen"/>
          <w:szCs w:val="24"/>
        </w:rPr>
        <w:t xml:space="preserve"> </w:t>
      </w:r>
      <w:r w:rsidR="00FA40AE" w:rsidRPr="006E68AD">
        <w:rPr>
          <w:rFonts w:ascii="Sylfaen" w:hAnsi="Sylfaen" w:cs="Sylfaen"/>
          <w:szCs w:val="24"/>
          <w:lang w:val="en-US"/>
        </w:rPr>
        <w:t>համարվում</w:t>
      </w:r>
      <w:r w:rsidR="00FA40AE" w:rsidRPr="006E68AD">
        <w:rPr>
          <w:rFonts w:ascii="Sylfaen" w:hAnsi="Sylfaen" w:cs="Sylfaen"/>
          <w:szCs w:val="24"/>
        </w:rPr>
        <w:t xml:space="preserve"> </w:t>
      </w:r>
      <w:r w:rsidR="00FA40AE" w:rsidRPr="006E68AD">
        <w:rPr>
          <w:rFonts w:ascii="Sylfaen" w:hAnsi="Sylfaen" w:cs="Sylfaen"/>
          <w:szCs w:val="24"/>
          <w:lang w:val="en-US"/>
        </w:rPr>
        <w:t>է</w:t>
      </w:r>
      <w:r w:rsidR="00FA40AE" w:rsidRPr="006E68AD">
        <w:rPr>
          <w:rFonts w:ascii="Sylfaen" w:hAnsi="Sylfaen" w:cs="Sylfaen"/>
          <w:szCs w:val="24"/>
        </w:rPr>
        <w:t xml:space="preserve"> </w:t>
      </w:r>
      <w:r w:rsidR="00FA40AE" w:rsidRPr="006E68AD">
        <w:rPr>
          <w:rFonts w:ascii="Sylfaen" w:hAnsi="Sylfaen" w:cs="Sylfaen"/>
          <w:szCs w:val="24"/>
          <w:lang w:val="en-US"/>
        </w:rPr>
        <w:t>շտկված</w:t>
      </w:r>
      <w:r w:rsidR="00FA40AE" w:rsidRPr="006E68AD">
        <w:rPr>
          <w:rFonts w:ascii="Sylfaen" w:hAnsi="Sylfaen" w:cs="Sylfaen"/>
          <w:szCs w:val="24"/>
        </w:rPr>
        <w:t xml:space="preserve">, </w:t>
      </w:r>
      <w:r w:rsidR="00FA40AE" w:rsidRPr="006E68AD">
        <w:rPr>
          <w:rFonts w:ascii="Sylfaen" w:hAnsi="Sylfaen" w:cs="Sylfaen"/>
          <w:szCs w:val="24"/>
          <w:lang w:val="en-US"/>
        </w:rPr>
        <w:t>եթե</w:t>
      </w:r>
      <w:r w:rsidR="00FA40AE" w:rsidRPr="006E68AD">
        <w:rPr>
          <w:rFonts w:ascii="Sylfaen" w:hAnsi="Sylfaen" w:cs="Sylfaen"/>
          <w:szCs w:val="24"/>
        </w:rPr>
        <w:t xml:space="preserve"> </w:t>
      </w:r>
      <w:r w:rsidR="005C0538" w:rsidRPr="006E68AD">
        <w:rPr>
          <w:rFonts w:ascii="Sylfaen" w:hAnsi="Sylfaen" w:cs="Sylfaen"/>
          <w:szCs w:val="24"/>
          <w:lang w:val="en-US"/>
        </w:rPr>
        <w:t>առաջին</w:t>
      </w:r>
      <w:r w:rsidR="005C0538" w:rsidRPr="006E68AD">
        <w:rPr>
          <w:rFonts w:ascii="Sylfaen" w:hAnsi="Sylfaen" w:cs="Sylfaen"/>
          <w:szCs w:val="24"/>
        </w:rPr>
        <w:t xml:space="preserve"> </w:t>
      </w:r>
      <w:r w:rsidR="005C0538" w:rsidRPr="006E68AD">
        <w:rPr>
          <w:rFonts w:ascii="Sylfaen" w:hAnsi="Sylfaen" w:cs="Sylfaen"/>
          <w:szCs w:val="24"/>
          <w:lang w:val="en-US"/>
        </w:rPr>
        <w:t>տեղ</w:t>
      </w:r>
      <w:r w:rsidR="005C0538" w:rsidRPr="006E68AD">
        <w:rPr>
          <w:rFonts w:ascii="Sylfaen" w:hAnsi="Sylfaen" w:cs="Sylfaen"/>
          <w:szCs w:val="24"/>
        </w:rPr>
        <w:t xml:space="preserve"> </w:t>
      </w:r>
      <w:r w:rsidR="005C0538" w:rsidRPr="006E68AD">
        <w:rPr>
          <w:rFonts w:ascii="Sylfaen" w:hAnsi="Sylfaen" w:cs="Sylfaen"/>
          <w:szCs w:val="24"/>
          <w:lang w:val="en-US"/>
        </w:rPr>
        <w:t>զբաղեցրած</w:t>
      </w:r>
      <w:r w:rsidR="005C0538" w:rsidRPr="006E68AD">
        <w:rPr>
          <w:rFonts w:ascii="Sylfaen" w:hAnsi="Sylfaen" w:cs="Sylfaen"/>
          <w:szCs w:val="24"/>
        </w:rPr>
        <w:t xml:space="preserve"> </w:t>
      </w:r>
      <w:r w:rsidR="00FA40AE" w:rsidRPr="006E68AD">
        <w:rPr>
          <w:rFonts w:ascii="Sylfaen" w:hAnsi="Sylfaen" w:cs="Sylfaen"/>
          <w:szCs w:val="24"/>
          <w:lang w:val="en-US"/>
        </w:rPr>
        <w:t>մասնակիցը</w:t>
      </w:r>
      <w:r w:rsidR="00FA40AE" w:rsidRPr="006E68AD">
        <w:rPr>
          <w:rFonts w:ascii="Sylfaen" w:hAnsi="Sylfaen" w:cs="Sylfaen"/>
          <w:szCs w:val="24"/>
        </w:rPr>
        <w:t xml:space="preserve"> </w:t>
      </w:r>
      <w:r w:rsidR="00FA40AE" w:rsidRPr="006E68AD">
        <w:rPr>
          <w:rFonts w:ascii="Sylfaen" w:hAnsi="Sylfaen" w:cs="Sylfaen"/>
          <w:szCs w:val="24"/>
          <w:lang w:val="en-US"/>
        </w:rPr>
        <w:t>ներկայացնում</w:t>
      </w:r>
      <w:r w:rsidR="00FA40AE" w:rsidRPr="006E68AD">
        <w:rPr>
          <w:rFonts w:ascii="Sylfaen" w:hAnsi="Sylfaen" w:cs="Sylfaen"/>
          <w:szCs w:val="24"/>
        </w:rPr>
        <w:t xml:space="preserve"> </w:t>
      </w:r>
      <w:r w:rsidR="00FA40AE" w:rsidRPr="006E68AD">
        <w:rPr>
          <w:rFonts w:ascii="Sylfaen" w:hAnsi="Sylfaen" w:cs="Sylfaen"/>
          <w:szCs w:val="24"/>
          <w:lang w:val="en-US"/>
        </w:rPr>
        <w:t>է</w:t>
      </w:r>
      <w:r w:rsidR="00FA40AE" w:rsidRPr="006E68AD">
        <w:rPr>
          <w:rFonts w:ascii="Sylfaen" w:hAnsi="Sylfaen" w:cs="Sylfaen"/>
          <w:szCs w:val="24"/>
        </w:rPr>
        <w:t xml:space="preserve"> </w:t>
      </w:r>
      <w:r w:rsidR="00FA40AE" w:rsidRPr="006E68AD">
        <w:rPr>
          <w:rFonts w:ascii="Sylfaen" w:hAnsi="Sylfaen" w:cs="Sylfaen"/>
          <w:szCs w:val="24"/>
          <w:lang w:val="en-US"/>
        </w:rPr>
        <w:t>կոմիտեի</w:t>
      </w:r>
      <w:r w:rsidR="00FA40AE" w:rsidRPr="006E68AD">
        <w:rPr>
          <w:rFonts w:ascii="Sylfaen" w:hAnsi="Sylfaen" w:cs="Sylfaen"/>
          <w:szCs w:val="24"/>
        </w:rPr>
        <w:t xml:space="preserve"> </w:t>
      </w:r>
      <w:r w:rsidR="00FA40AE" w:rsidRPr="006E68AD">
        <w:rPr>
          <w:rFonts w:ascii="Sylfaen" w:hAnsi="Sylfaen" w:cs="Sylfaen"/>
          <w:szCs w:val="24"/>
          <w:lang w:val="en-US"/>
        </w:rPr>
        <w:t>տրամադրած</w:t>
      </w:r>
      <w:r w:rsidR="00FA40AE" w:rsidRPr="006E68AD">
        <w:rPr>
          <w:rFonts w:ascii="Sylfaen" w:hAnsi="Sylfaen" w:cs="Sylfaen"/>
          <w:szCs w:val="24"/>
        </w:rPr>
        <w:t xml:space="preserve"> </w:t>
      </w:r>
      <w:r w:rsidR="00FA40AE" w:rsidRPr="006E68AD">
        <w:rPr>
          <w:rFonts w:ascii="Sylfaen" w:hAnsi="Sylfaen" w:cs="Sylfaen"/>
          <w:szCs w:val="24"/>
          <w:lang w:val="en-US"/>
        </w:rPr>
        <w:t>տեղեկատվության</w:t>
      </w:r>
      <w:r w:rsidR="00FA40AE" w:rsidRPr="006E68AD">
        <w:rPr>
          <w:rFonts w:ascii="Sylfaen" w:hAnsi="Sylfaen" w:cs="Sylfaen"/>
          <w:szCs w:val="24"/>
        </w:rPr>
        <w:t xml:space="preserve"> </w:t>
      </w:r>
      <w:r w:rsidR="00FA40AE" w:rsidRPr="006E68AD">
        <w:rPr>
          <w:rFonts w:ascii="Sylfaen" w:hAnsi="Sylfaen" w:cs="Sylfaen"/>
          <w:szCs w:val="24"/>
          <w:lang w:val="en-US"/>
        </w:rPr>
        <w:t>մեջ</w:t>
      </w:r>
      <w:r w:rsidR="00FA40AE" w:rsidRPr="006E68AD">
        <w:rPr>
          <w:rFonts w:ascii="Sylfaen" w:hAnsi="Sylfaen" w:cs="Sylfaen"/>
          <w:szCs w:val="24"/>
        </w:rPr>
        <w:t xml:space="preserve"> </w:t>
      </w:r>
      <w:r w:rsidR="00FA40AE" w:rsidRPr="006E68AD">
        <w:rPr>
          <w:rFonts w:ascii="Sylfaen" w:hAnsi="Sylfaen" w:cs="Sylfaen"/>
          <w:szCs w:val="24"/>
          <w:lang w:val="en-US"/>
        </w:rPr>
        <w:t>նշված</w:t>
      </w:r>
      <w:r w:rsidR="00FA40AE" w:rsidRPr="006E68AD">
        <w:rPr>
          <w:rFonts w:ascii="Sylfaen" w:hAnsi="Sylfaen" w:cs="Sylfaen"/>
          <w:szCs w:val="24"/>
        </w:rPr>
        <w:t xml:space="preserve"> </w:t>
      </w:r>
      <w:r w:rsidR="00FA40AE" w:rsidRPr="006E68AD">
        <w:rPr>
          <w:rFonts w:ascii="Sylfaen" w:hAnsi="Sylfaen" w:cs="Sylfaen"/>
          <w:szCs w:val="24"/>
          <w:lang w:val="en-US"/>
        </w:rPr>
        <w:t>գումարի</w:t>
      </w:r>
      <w:r w:rsidR="00FA40AE" w:rsidRPr="006E68AD">
        <w:rPr>
          <w:rFonts w:ascii="Sylfaen" w:hAnsi="Sylfaen" w:cs="Sylfaen"/>
          <w:szCs w:val="24"/>
        </w:rPr>
        <w:t xml:space="preserve"> </w:t>
      </w:r>
      <w:r w:rsidR="00FA40AE" w:rsidRPr="006E68AD">
        <w:rPr>
          <w:rFonts w:ascii="Sylfaen" w:hAnsi="Sylfaen" w:cs="Sylfaen"/>
          <w:szCs w:val="24"/>
          <w:lang w:val="en-US"/>
        </w:rPr>
        <w:t>վճարումը</w:t>
      </w:r>
      <w:r w:rsidR="00FA40AE" w:rsidRPr="006E68AD">
        <w:rPr>
          <w:rFonts w:ascii="Sylfaen" w:hAnsi="Sylfaen" w:cs="Sylfaen"/>
          <w:szCs w:val="24"/>
        </w:rPr>
        <w:t xml:space="preserve"> </w:t>
      </w:r>
      <w:r w:rsidR="00FA40AE" w:rsidRPr="006E68AD">
        <w:rPr>
          <w:rFonts w:ascii="Sylfaen" w:hAnsi="Sylfaen" w:cs="Sylfaen"/>
          <w:szCs w:val="24"/>
          <w:lang w:val="en-US"/>
        </w:rPr>
        <w:t>հիմնավորող</w:t>
      </w:r>
      <w:r w:rsidR="00FA40AE" w:rsidRPr="006E68AD">
        <w:rPr>
          <w:rFonts w:ascii="Sylfaen" w:hAnsi="Sylfaen" w:cs="Sylfaen"/>
          <w:szCs w:val="24"/>
        </w:rPr>
        <w:t xml:space="preserve"> </w:t>
      </w:r>
      <w:r w:rsidR="00FA40AE" w:rsidRPr="006E68AD">
        <w:rPr>
          <w:rFonts w:ascii="Sylfaen" w:hAnsi="Sylfaen" w:cs="Sylfaen"/>
          <w:szCs w:val="24"/>
          <w:lang w:val="en-US"/>
        </w:rPr>
        <w:t>փաստաթղթի</w:t>
      </w:r>
      <w:r w:rsidR="00FA40AE" w:rsidRPr="006E68AD">
        <w:rPr>
          <w:rFonts w:ascii="Sylfaen" w:hAnsi="Sylfaen" w:cs="Sylfaen"/>
          <w:szCs w:val="24"/>
        </w:rPr>
        <w:t xml:space="preserve"> </w:t>
      </w:r>
      <w:r w:rsidR="00FA40AE" w:rsidRPr="006E68AD">
        <w:rPr>
          <w:rFonts w:ascii="Sylfaen" w:hAnsi="Sylfaen" w:cs="Sylfaen"/>
          <w:szCs w:val="24"/>
          <w:lang w:val="en-US"/>
        </w:rPr>
        <w:t>բնօրինակից</w:t>
      </w:r>
      <w:r w:rsidR="00FA40AE" w:rsidRPr="006E68AD">
        <w:rPr>
          <w:rFonts w:ascii="Sylfaen" w:hAnsi="Sylfaen" w:cs="Sylfaen"/>
          <w:szCs w:val="24"/>
        </w:rPr>
        <w:t xml:space="preserve"> </w:t>
      </w:r>
      <w:r w:rsidR="00FA40AE" w:rsidRPr="006E68AD">
        <w:rPr>
          <w:rFonts w:ascii="Sylfaen" w:hAnsi="Sylfaen" w:cs="Sylfaen"/>
          <w:szCs w:val="24"/>
          <w:lang w:val="en-US"/>
        </w:rPr>
        <w:t>արտատպված</w:t>
      </w:r>
      <w:r w:rsidR="00FA40AE" w:rsidRPr="006E68AD">
        <w:rPr>
          <w:rFonts w:ascii="Sylfaen" w:hAnsi="Sylfaen" w:cs="Sylfaen"/>
          <w:szCs w:val="24"/>
        </w:rPr>
        <w:t xml:space="preserve"> (</w:t>
      </w:r>
      <w:r w:rsidR="00FA40AE" w:rsidRPr="006E68AD">
        <w:rPr>
          <w:rFonts w:ascii="Sylfaen" w:hAnsi="Sylfaen" w:cs="Sylfaen"/>
          <w:szCs w:val="24"/>
          <w:lang w:val="en-US"/>
        </w:rPr>
        <w:t>սկանավորված</w:t>
      </w:r>
      <w:r w:rsidR="00FA40AE" w:rsidRPr="006E68AD">
        <w:rPr>
          <w:rFonts w:ascii="Sylfaen" w:hAnsi="Sylfaen" w:cs="Sylfaen"/>
          <w:szCs w:val="24"/>
        </w:rPr>
        <w:t xml:space="preserve">) </w:t>
      </w:r>
      <w:r w:rsidR="00FA40AE" w:rsidRPr="006E68AD">
        <w:rPr>
          <w:rFonts w:ascii="Sylfaen" w:hAnsi="Sylfaen" w:cs="Sylfaen"/>
          <w:szCs w:val="24"/>
          <w:lang w:val="en-US"/>
        </w:rPr>
        <w:t>օրինակը</w:t>
      </w:r>
      <w:r w:rsidRPr="006E68AD">
        <w:rPr>
          <w:rFonts w:ascii="Sylfaen" w:hAnsi="Sylfaen" w:cs="Sylfaen"/>
          <w:szCs w:val="24"/>
        </w:rPr>
        <w:t>.</w:t>
      </w:r>
    </w:p>
    <w:p w:rsidR="00BD50E7" w:rsidRPr="006E68AD" w:rsidRDefault="00CB72CA" w:rsidP="00F67C25">
      <w:pPr>
        <w:pStyle w:val="23"/>
        <w:spacing w:line="240" w:lineRule="auto"/>
        <w:rPr>
          <w:rFonts w:ascii="Sylfaen" w:hAnsi="Sylfaen" w:cs="Sylfaen"/>
          <w:szCs w:val="24"/>
        </w:rPr>
      </w:pPr>
      <w:r w:rsidRPr="006E68AD">
        <w:rPr>
          <w:rFonts w:ascii="Sylfaen" w:hAnsi="Sylfaen" w:cs="Sylfaen"/>
          <w:szCs w:val="24"/>
        </w:rPr>
        <w:t>2)</w:t>
      </w:r>
      <w:r w:rsidR="00BD50E7" w:rsidRPr="006E68AD">
        <w:rPr>
          <w:rFonts w:ascii="Sylfaen" w:hAnsi="Sylfaen" w:cs="Sylfaen"/>
          <w:szCs w:val="24"/>
        </w:rPr>
        <w:t xml:space="preserve"> </w:t>
      </w:r>
      <w:r w:rsidR="00BD50E7" w:rsidRPr="006E68AD">
        <w:rPr>
          <w:rFonts w:ascii="Sylfaen" w:hAnsi="Sylfaen" w:cs="Sylfaen"/>
          <w:szCs w:val="24"/>
          <w:lang w:val="en-US"/>
        </w:rPr>
        <w:t>չշտկելու</w:t>
      </w:r>
      <w:r w:rsidR="00BD50E7" w:rsidRPr="006E68AD">
        <w:rPr>
          <w:rFonts w:ascii="Sylfaen" w:hAnsi="Sylfaen" w:cs="Sylfaen"/>
          <w:szCs w:val="24"/>
        </w:rPr>
        <w:t xml:space="preserve"> </w:t>
      </w:r>
      <w:r w:rsidR="00BD50E7" w:rsidRPr="006E68AD">
        <w:rPr>
          <w:rFonts w:ascii="Sylfaen" w:hAnsi="Sylfaen" w:cs="Sylfaen"/>
          <w:szCs w:val="24"/>
          <w:lang w:val="en-US"/>
        </w:rPr>
        <w:t>դեպքում</w:t>
      </w:r>
      <w:r w:rsidR="00BD50E7" w:rsidRPr="006E68AD">
        <w:rPr>
          <w:rFonts w:ascii="Sylfaen" w:hAnsi="Sylfaen" w:cs="Sylfaen"/>
          <w:szCs w:val="24"/>
        </w:rPr>
        <w:t xml:space="preserve"> </w:t>
      </w:r>
      <w:r w:rsidR="00BD50E7" w:rsidRPr="006E68AD">
        <w:rPr>
          <w:rFonts w:ascii="Sylfaen" w:hAnsi="Sylfaen" w:cs="Sylfaen"/>
          <w:szCs w:val="24"/>
          <w:lang w:val="en-US"/>
        </w:rPr>
        <w:t>հանձնաժողովի</w:t>
      </w:r>
      <w:r w:rsidR="00BD50E7" w:rsidRPr="006E68AD">
        <w:rPr>
          <w:rFonts w:ascii="Sylfaen" w:hAnsi="Sylfaen" w:cs="Sylfaen"/>
          <w:szCs w:val="24"/>
        </w:rPr>
        <w:t xml:space="preserve"> </w:t>
      </w:r>
      <w:r w:rsidR="00BD50E7" w:rsidRPr="006E68AD">
        <w:rPr>
          <w:rFonts w:ascii="Sylfaen" w:hAnsi="Sylfaen" w:cs="Sylfaen"/>
          <w:szCs w:val="24"/>
          <w:lang w:val="en-US"/>
        </w:rPr>
        <w:t>որոշմամբ</w:t>
      </w:r>
      <w:r w:rsidR="00BD50E7" w:rsidRPr="006E68AD">
        <w:rPr>
          <w:rFonts w:ascii="Sylfaen" w:hAnsi="Sylfaen" w:cs="Sylfaen"/>
          <w:szCs w:val="24"/>
        </w:rPr>
        <w:t xml:space="preserve"> </w:t>
      </w:r>
      <w:r w:rsidR="00BD50E7" w:rsidRPr="006E68AD">
        <w:rPr>
          <w:rFonts w:ascii="Sylfaen" w:hAnsi="Sylfaen" w:cs="Sylfaen"/>
          <w:szCs w:val="24"/>
          <w:lang w:val="en-US"/>
        </w:rPr>
        <w:t>մերժում</w:t>
      </w:r>
      <w:r w:rsidR="00BD50E7" w:rsidRPr="006E68AD">
        <w:rPr>
          <w:rFonts w:ascii="Sylfaen" w:hAnsi="Sylfaen" w:cs="Sylfaen"/>
          <w:szCs w:val="24"/>
        </w:rPr>
        <w:t xml:space="preserve"> </w:t>
      </w:r>
      <w:r w:rsidR="00BD50E7" w:rsidRPr="006E68AD">
        <w:rPr>
          <w:rFonts w:ascii="Sylfaen" w:hAnsi="Sylfaen" w:cs="Sylfaen"/>
          <w:szCs w:val="24"/>
          <w:lang w:val="en-US"/>
        </w:rPr>
        <w:t>է</w:t>
      </w:r>
      <w:r w:rsidR="00BD50E7" w:rsidRPr="006E68AD">
        <w:rPr>
          <w:rFonts w:ascii="Sylfaen" w:hAnsi="Sylfaen" w:cs="Sylfaen"/>
          <w:szCs w:val="24"/>
        </w:rPr>
        <w:t xml:space="preserve"> </w:t>
      </w:r>
      <w:r w:rsidR="00BD50E7" w:rsidRPr="006E68AD">
        <w:rPr>
          <w:rFonts w:ascii="Sylfaen" w:hAnsi="Sylfaen" w:cs="Sylfaen"/>
          <w:szCs w:val="24"/>
          <w:lang w:val="en-US"/>
        </w:rPr>
        <w:t>առաջին</w:t>
      </w:r>
      <w:r w:rsidR="00BD50E7" w:rsidRPr="006E68AD">
        <w:rPr>
          <w:rFonts w:ascii="Sylfaen" w:hAnsi="Sylfaen" w:cs="Sylfaen"/>
          <w:szCs w:val="24"/>
        </w:rPr>
        <w:t xml:space="preserve"> </w:t>
      </w:r>
      <w:r w:rsidR="00BD50E7" w:rsidRPr="006E68AD">
        <w:rPr>
          <w:rFonts w:ascii="Sylfaen" w:hAnsi="Sylfaen" w:cs="Sylfaen"/>
          <w:szCs w:val="24"/>
          <w:lang w:val="en-US"/>
        </w:rPr>
        <w:t>տեղը</w:t>
      </w:r>
      <w:r w:rsidR="00BD50E7" w:rsidRPr="006E68AD">
        <w:rPr>
          <w:rFonts w:ascii="Sylfaen" w:hAnsi="Sylfaen" w:cs="Sylfaen"/>
          <w:szCs w:val="24"/>
        </w:rPr>
        <w:t xml:space="preserve"> </w:t>
      </w:r>
      <w:r w:rsidR="00BD50E7" w:rsidRPr="006E68AD">
        <w:rPr>
          <w:rFonts w:ascii="Sylfaen" w:hAnsi="Sylfaen" w:cs="Sylfaen"/>
          <w:szCs w:val="24"/>
          <w:lang w:val="en-US"/>
        </w:rPr>
        <w:t>զբաղեցրած</w:t>
      </w:r>
      <w:r w:rsidR="00BD50E7" w:rsidRPr="006E68AD">
        <w:rPr>
          <w:rFonts w:ascii="Sylfaen" w:hAnsi="Sylfaen" w:cs="Sylfaen"/>
          <w:szCs w:val="24"/>
        </w:rPr>
        <w:t xml:space="preserve"> </w:t>
      </w:r>
      <w:r w:rsidR="00BD50E7" w:rsidRPr="006E68AD">
        <w:rPr>
          <w:rFonts w:ascii="Sylfaen" w:hAnsi="Sylfaen" w:cs="Sylfaen"/>
          <w:szCs w:val="24"/>
          <w:lang w:val="en-US"/>
        </w:rPr>
        <w:t>մասնակցի</w:t>
      </w:r>
      <w:r w:rsidR="00BD50E7" w:rsidRPr="006E68AD">
        <w:rPr>
          <w:rFonts w:ascii="Sylfaen" w:hAnsi="Sylfaen" w:cs="Sylfaen"/>
          <w:szCs w:val="24"/>
        </w:rPr>
        <w:t xml:space="preserve"> </w:t>
      </w:r>
      <w:r w:rsidR="00BD50E7" w:rsidRPr="006E68AD">
        <w:rPr>
          <w:rFonts w:ascii="Sylfaen" w:hAnsi="Sylfaen" w:cs="Sylfaen"/>
          <w:szCs w:val="24"/>
          <w:lang w:val="en-US"/>
        </w:rPr>
        <w:t>հայտը</w:t>
      </w:r>
      <w:r w:rsidR="00BD50E7" w:rsidRPr="006E68AD">
        <w:rPr>
          <w:rFonts w:ascii="Sylfaen" w:hAnsi="Sylfaen" w:cs="Sylfaen"/>
          <w:szCs w:val="24"/>
        </w:rPr>
        <w:t xml:space="preserve"> </w:t>
      </w:r>
      <w:r w:rsidR="00BD50E7" w:rsidRPr="006E68AD">
        <w:rPr>
          <w:rFonts w:ascii="Sylfaen" w:hAnsi="Sylfaen" w:cs="Sylfaen"/>
          <w:szCs w:val="24"/>
          <w:lang w:val="en-US"/>
        </w:rPr>
        <w:t>և</w:t>
      </w:r>
      <w:r w:rsidR="00BD50E7" w:rsidRPr="006E68AD">
        <w:rPr>
          <w:rFonts w:ascii="Sylfaen" w:hAnsi="Sylfaen" w:cs="Sylfaen"/>
          <w:szCs w:val="24"/>
        </w:rPr>
        <w:t xml:space="preserve"> </w:t>
      </w:r>
      <w:r w:rsidR="00BD50E7" w:rsidRPr="006E68AD">
        <w:rPr>
          <w:rFonts w:ascii="Sylfaen" w:hAnsi="Sylfaen" w:cs="Sylfaen"/>
          <w:szCs w:val="24"/>
          <w:lang w:val="en-US"/>
        </w:rPr>
        <w:t>նույն</w:t>
      </w:r>
      <w:r w:rsidR="00BD50E7" w:rsidRPr="006E68AD">
        <w:rPr>
          <w:rFonts w:ascii="Sylfaen" w:hAnsi="Sylfaen" w:cs="Sylfaen"/>
          <w:szCs w:val="24"/>
        </w:rPr>
        <w:t xml:space="preserve"> </w:t>
      </w:r>
      <w:r w:rsidR="00BD50E7" w:rsidRPr="006E68AD">
        <w:rPr>
          <w:rFonts w:ascii="Sylfaen" w:hAnsi="Sylfaen" w:cs="Sylfaen"/>
          <w:szCs w:val="24"/>
          <w:lang w:val="en-US"/>
        </w:rPr>
        <w:t>նիստում</w:t>
      </w:r>
      <w:r w:rsidR="00BD50E7" w:rsidRPr="006E68AD">
        <w:rPr>
          <w:rFonts w:ascii="Sylfaen" w:hAnsi="Sylfaen" w:cs="Sylfaen"/>
          <w:szCs w:val="24"/>
        </w:rPr>
        <w:t xml:space="preserve"> </w:t>
      </w:r>
      <w:r w:rsidR="00BD50E7" w:rsidRPr="006E68AD">
        <w:rPr>
          <w:rFonts w:ascii="Sylfaen" w:hAnsi="Sylfaen" w:cs="Sylfaen"/>
          <w:szCs w:val="24"/>
          <w:lang w:val="en-US"/>
        </w:rPr>
        <w:t>հանձնաժողովը</w:t>
      </w:r>
      <w:r w:rsidR="00BD50E7" w:rsidRPr="006E68AD">
        <w:rPr>
          <w:rFonts w:ascii="Sylfaen" w:hAnsi="Sylfaen" w:cs="Sylfaen"/>
          <w:szCs w:val="24"/>
        </w:rPr>
        <w:t xml:space="preserve"> </w:t>
      </w:r>
      <w:r w:rsidR="00BD50E7" w:rsidRPr="006E68AD">
        <w:rPr>
          <w:rFonts w:ascii="Sylfaen" w:hAnsi="Sylfaen" w:cs="Sylfaen"/>
          <w:szCs w:val="24"/>
          <w:lang w:val="en-US"/>
        </w:rPr>
        <w:t>առաջին</w:t>
      </w:r>
      <w:r w:rsidR="00BD50E7" w:rsidRPr="006E68AD">
        <w:rPr>
          <w:rFonts w:ascii="Sylfaen" w:hAnsi="Sylfaen" w:cs="Sylfaen"/>
          <w:szCs w:val="24"/>
        </w:rPr>
        <w:t xml:space="preserve"> </w:t>
      </w:r>
      <w:r w:rsidR="00BD50E7" w:rsidRPr="006E68AD">
        <w:rPr>
          <w:rFonts w:ascii="Sylfaen" w:hAnsi="Sylfaen" w:cs="Sylfaen"/>
          <w:szCs w:val="24"/>
          <w:lang w:val="en-US"/>
        </w:rPr>
        <w:t>տեղը</w:t>
      </w:r>
      <w:r w:rsidR="00BD50E7" w:rsidRPr="006E68AD">
        <w:rPr>
          <w:rFonts w:ascii="Sylfaen" w:hAnsi="Sylfaen" w:cs="Sylfaen"/>
          <w:szCs w:val="24"/>
        </w:rPr>
        <w:t xml:space="preserve"> </w:t>
      </w:r>
      <w:r w:rsidR="00BD50E7" w:rsidRPr="006E68AD">
        <w:rPr>
          <w:rFonts w:ascii="Sylfaen" w:hAnsi="Sylfaen" w:cs="Sylfaen"/>
          <w:szCs w:val="24"/>
          <w:lang w:val="en-US"/>
        </w:rPr>
        <w:t>զբաղեցրած</w:t>
      </w:r>
      <w:r w:rsidR="00BD50E7" w:rsidRPr="006E68AD">
        <w:rPr>
          <w:rFonts w:ascii="Sylfaen" w:hAnsi="Sylfaen" w:cs="Sylfaen"/>
          <w:szCs w:val="24"/>
        </w:rPr>
        <w:t xml:space="preserve"> </w:t>
      </w:r>
      <w:r w:rsidR="00BD50E7" w:rsidRPr="006E68AD">
        <w:rPr>
          <w:rFonts w:ascii="Sylfaen" w:hAnsi="Sylfaen" w:cs="Sylfaen"/>
          <w:szCs w:val="24"/>
          <w:lang w:val="en-US"/>
        </w:rPr>
        <w:t>մասնակից</w:t>
      </w:r>
      <w:r w:rsidR="00BD50E7" w:rsidRPr="006E68AD">
        <w:rPr>
          <w:rFonts w:ascii="Sylfaen" w:hAnsi="Sylfaen" w:cs="Sylfaen"/>
          <w:szCs w:val="24"/>
        </w:rPr>
        <w:t xml:space="preserve"> </w:t>
      </w:r>
      <w:r w:rsidR="00BD50E7" w:rsidRPr="006E68AD">
        <w:rPr>
          <w:rFonts w:ascii="Sylfaen" w:hAnsi="Sylfaen" w:cs="Sylfaen"/>
          <w:szCs w:val="24"/>
          <w:lang w:val="en-US"/>
        </w:rPr>
        <w:t>է</w:t>
      </w:r>
      <w:r w:rsidR="00BD50E7" w:rsidRPr="006E68AD">
        <w:rPr>
          <w:rFonts w:ascii="Sylfaen" w:hAnsi="Sylfaen" w:cs="Sylfaen"/>
          <w:szCs w:val="24"/>
        </w:rPr>
        <w:t xml:space="preserve"> </w:t>
      </w:r>
      <w:r w:rsidR="00BD50E7" w:rsidRPr="006E68AD">
        <w:rPr>
          <w:rFonts w:ascii="Sylfaen" w:hAnsi="Sylfaen" w:cs="Sylfaen"/>
          <w:szCs w:val="24"/>
          <w:lang w:val="en-US"/>
        </w:rPr>
        <w:t>ճանաչում</w:t>
      </w:r>
      <w:r w:rsidR="00BD50E7" w:rsidRPr="006E68AD">
        <w:rPr>
          <w:rFonts w:ascii="Sylfaen" w:hAnsi="Sylfaen" w:cs="Sylfaen"/>
          <w:szCs w:val="24"/>
        </w:rPr>
        <w:t xml:space="preserve"> </w:t>
      </w:r>
      <w:r w:rsidR="00BD50E7" w:rsidRPr="006E68AD">
        <w:rPr>
          <w:rFonts w:ascii="Sylfaen" w:hAnsi="Sylfaen" w:cs="Sylfaen"/>
          <w:szCs w:val="24"/>
          <w:lang w:val="en-US"/>
        </w:rPr>
        <w:t>հաջորդաբար</w:t>
      </w:r>
      <w:r w:rsidR="00BD50E7" w:rsidRPr="006E68AD">
        <w:rPr>
          <w:rFonts w:ascii="Sylfaen" w:hAnsi="Sylfaen" w:cs="Sylfaen"/>
          <w:szCs w:val="24"/>
        </w:rPr>
        <w:t xml:space="preserve"> </w:t>
      </w:r>
      <w:r w:rsidR="00BD50E7" w:rsidRPr="006E68AD">
        <w:rPr>
          <w:rFonts w:ascii="Sylfaen" w:hAnsi="Sylfaen" w:cs="Sylfaen"/>
          <w:szCs w:val="24"/>
          <w:lang w:val="en-US"/>
        </w:rPr>
        <w:t>տեղ</w:t>
      </w:r>
      <w:r w:rsidR="00BD50E7" w:rsidRPr="006E68AD">
        <w:rPr>
          <w:rFonts w:ascii="Sylfaen" w:hAnsi="Sylfaen" w:cs="Sylfaen"/>
          <w:szCs w:val="24"/>
        </w:rPr>
        <w:t xml:space="preserve"> </w:t>
      </w:r>
      <w:r w:rsidR="00BD50E7" w:rsidRPr="006E68AD">
        <w:rPr>
          <w:rFonts w:ascii="Sylfaen" w:hAnsi="Sylfaen" w:cs="Sylfaen"/>
          <w:szCs w:val="24"/>
          <w:lang w:val="en-US"/>
        </w:rPr>
        <w:t>զբաղեցրած</w:t>
      </w:r>
      <w:r w:rsidR="00BD50E7" w:rsidRPr="006E68AD">
        <w:rPr>
          <w:rFonts w:ascii="Sylfaen" w:hAnsi="Sylfaen" w:cs="Sylfaen"/>
          <w:szCs w:val="24"/>
        </w:rPr>
        <w:t xml:space="preserve"> </w:t>
      </w:r>
      <w:r w:rsidR="00BD50E7" w:rsidRPr="006E68AD">
        <w:rPr>
          <w:rFonts w:ascii="Sylfaen" w:hAnsi="Sylfaen" w:cs="Sylfaen"/>
          <w:szCs w:val="24"/>
          <w:lang w:val="en-US"/>
        </w:rPr>
        <w:t>մասնակցին</w:t>
      </w:r>
      <w:r w:rsidR="00BD50E7" w:rsidRPr="006E68AD">
        <w:rPr>
          <w:rFonts w:ascii="Sylfaen" w:hAnsi="Sylfaen" w:cs="Sylfaen"/>
          <w:szCs w:val="24"/>
        </w:rPr>
        <w:t xml:space="preserve">` </w:t>
      </w:r>
      <w:r w:rsidR="00BD50E7" w:rsidRPr="006E68AD">
        <w:rPr>
          <w:rFonts w:ascii="Sylfaen" w:hAnsi="Sylfaen" w:cs="Sylfaen"/>
          <w:szCs w:val="24"/>
          <w:lang w:val="en-US"/>
        </w:rPr>
        <w:t>կիրառելով</w:t>
      </w:r>
      <w:r w:rsidR="00BD50E7" w:rsidRPr="006E68AD">
        <w:rPr>
          <w:rFonts w:ascii="Sylfaen" w:hAnsi="Sylfaen" w:cs="Sylfaen"/>
          <w:szCs w:val="24"/>
        </w:rPr>
        <w:t xml:space="preserve"> </w:t>
      </w:r>
      <w:r w:rsidR="00BD50E7" w:rsidRPr="006E68AD">
        <w:rPr>
          <w:rFonts w:ascii="Sylfaen" w:hAnsi="Sylfaen" w:cs="Sylfaen"/>
          <w:szCs w:val="24"/>
          <w:lang w:val="en-US"/>
        </w:rPr>
        <w:t>սույն</w:t>
      </w:r>
      <w:r w:rsidR="00BD50E7" w:rsidRPr="006E68AD">
        <w:rPr>
          <w:rFonts w:ascii="Sylfaen" w:hAnsi="Sylfaen" w:cs="Sylfaen"/>
          <w:szCs w:val="24"/>
        </w:rPr>
        <w:t xml:space="preserve"> </w:t>
      </w:r>
      <w:r w:rsidR="00BD50E7" w:rsidRPr="006E68AD">
        <w:rPr>
          <w:rFonts w:ascii="Sylfaen" w:hAnsi="Sylfaen" w:cs="Sylfaen"/>
          <w:szCs w:val="24"/>
          <w:lang w:val="en-US"/>
        </w:rPr>
        <w:t>հրավերի</w:t>
      </w:r>
      <w:r w:rsidR="00BD50E7" w:rsidRPr="006E68AD">
        <w:rPr>
          <w:rFonts w:ascii="Sylfaen" w:hAnsi="Sylfaen" w:cs="Sylfaen"/>
          <w:szCs w:val="24"/>
        </w:rPr>
        <w:t xml:space="preserve"> 1-</w:t>
      </w:r>
      <w:r w:rsidR="00BD50E7" w:rsidRPr="006E68AD">
        <w:rPr>
          <w:rFonts w:ascii="Sylfaen" w:hAnsi="Sylfaen" w:cs="Sylfaen"/>
          <w:szCs w:val="24"/>
          <w:lang w:val="en-US"/>
        </w:rPr>
        <w:t>ին</w:t>
      </w:r>
      <w:r w:rsidR="00BD50E7" w:rsidRPr="006E68AD">
        <w:rPr>
          <w:rFonts w:ascii="Sylfaen" w:hAnsi="Sylfaen" w:cs="Sylfaen"/>
          <w:szCs w:val="24"/>
        </w:rPr>
        <w:t xml:space="preserve"> </w:t>
      </w:r>
      <w:r w:rsidR="00BD50E7" w:rsidRPr="006E68AD">
        <w:rPr>
          <w:rFonts w:ascii="Sylfaen" w:hAnsi="Sylfaen" w:cs="Sylfaen"/>
          <w:szCs w:val="24"/>
          <w:lang w:val="en-US"/>
        </w:rPr>
        <w:t>մասի</w:t>
      </w:r>
      <w:r w:rsidR="00BD50E7" w:rsidRPr="006E68AD">
        <w:rPr>
          <w:rFonts w:ascii="Sylfaen" w:hAnsi="Sylfaen" w:cs="Sylfaen"/>
          <w:szCs w:val="24"/>
        </w:rPr>
        <w:t xml:space="preserve"> 7.1</w:t>
      </w:r>
      <w:r w:rsidR="00DE2580" w:rsidRPr="006E68AD">
        <w:rPr>
          <w:rFonts w:ascii="Sylfaen" w:hAnsi="Sylfaen" w:cs="Sylfaen"/>
          <w:szCs w:val="24"/>
        </w:rPr>
        <w:t>2</w:t>
      </w:r>
      <w:r w:rsidR="00BD50E7" w:rsidRPr="006E68AD">
        <w:rPr>
          <w:rFonts w:ascii="Sylfaen" w:hAnsi="Sylfaen" w:cs="Sylfaen"/>
          <w:szCs w:val="24"/>
        </w:rPr>
        <w:t>-</w:t>
      </w:r>
      <w:r w:rsidR="00BD50E7" w:rsidRPr="006E68AD">
        <w:rPr>
          <w:rFonts w:ascii="Sylfaen" w:hAnsi="Sylfaen" w:cs="Sylfaen"/>
          <w:szCs w:val="24"/>
          <w:lang w:val="en-US"/>
        </w:rPr>
        <w:t>ից</w:t>
      </w:r>
      <w:r w:rsidR="00BD50E7" w:rsidRPr="006E68AD">
        <w:rPr>
          <w:rFonts w:ascii="Sylfaen" w:hAnsi="Sylfaen" w:cs="Sylfaen"/>
          <w:szCs w:val="24"/>
        </w:rPr>
        <w:t xml:space="preserve"> 7.</w:t>
      </w:r>
      <w:r w:rsidR="00DE2580" w:rsidRPr="006E68AD">
        <w:rPr>
          <w:rFonts w:ascii="Sylfaen" w:hAnsi="Sylfaen" w:cs="Sylfaen"/>
          <w:szCs w:val="24"/>
        </w:rPr>
        <w:t>19</w:t>
      </w:r>
      <w:r w:rsidR="00BD50E7" w:rsidRPr="006E68AD">
        <w:rPr>
          <w:rFonts w:ascii="Sylfaen" w:hAnsi="Sylfaen" w:cs="Sylfaen"/>
          <w:szCs w:val="24"/>
        </w:rPr>
        <w:t>-</w:t>
      </w:r>
      <w:r w:rsidR="00BD50E7" w:rsidRPr="006E68AD">
        <w:rPr>
          <w:rFonts w:ascii="Sylfaen" w:hAnsi="Sylfaen" w:cs="Sylfaen"/>
          <w:szCs w:val="24"/>
          <w:lang w:val="en-US"/>
        </w:rPr>
        <w:t>րդ</w:t>
      </w:r>
      <w:r w:rsidR="00BD50E7" w:rsidRPr="006E68AD">
        <w:rPr>
          <w:rFonts w:ascii="Sylfaen" w:hAnsi="Sylfaen" w:cs="Sylfaen"/>
          <w:szCs w:val="24"/>
        </w:rPr>
        <w:t xml:space="preserve"> </w:t>
      </w:r>
      <w:r w:rsidR="00BD50E7" w:rsidRPr="006E68AD">
        <w:rPr>
          <w:rFonts w:ascii="Sylfaen" w:hAnsi="Sylfaen" w:cs="Sylfaen"/>
          <w:szCs w:val="24"/>
          <w:lang w:val="en-US"/>
        </w:rPr>
        <w:t>կետերով</w:t>
      </w:r>
      <w:r w:rsidR="00BD50E7" w:rsidRPr="006E68AD">
        <w:rPr>
          <w:rFonts w:ascii="Sylfaen" w:hAnsi="Sylfaen" w:cs="Sylfaen"/>
          <w:szCs w:val="24"/>
        </w:rPr>
        <w:t xml:space="preserve"> </w:t>
      </w:r>
      <w:r w:rsidR="00BD50E7" w:rsidRPr="006E68AD">
        <w:rPr>
          <w:rFonts w:ascii="Sylfaen" w:hAnsi="Sylfaen" w:cs="Sylfaen"/>
          <w:szCs w:val="24"/>
          <w:lang w:val="en-US"/>
        </w:rPr>
        <w:t>սահմանված</w:t>
      </w:r>
      <w:r w:rsidR="00BD50E7" w:rsidRPr="006E68AD">
        <w:rPr>
          <w:rFonts w:ascii="Sylfaen" w:hAnsi="Sylfaen" w:cs="Sylfaen"/>
          <w:szCs w:val="24"/>
        </w:rPr>
        <w:t xml:space="preserve"> </w:t>
      </w:r>
      <w:r w:rsidR="00183D5C" w:rsidRPr="006E68AD">
        <w:rPr>
          <w:rFonts w:ascii="Sylfaen" w:hAnsi="Sylfaen" w:cs="Sylfaen"/>
          <w:szCs w:val="24"/>
          <w:lang w:val="en-US"/>
        </w:rPr>
        <w:t>պայմանները</w:t>
      </w:r>
      <w:r w:rsidR="00BD50E7" w:rsidRPr="006E68AD">
        <w:rPr>
          <w:rFonts w:ascii="Sylfaen" w:hAnsi="Sylfaen" w:cs="Sylfaen"/>
          <w:szCs w:val="24"/>
        </w:rPr>
        <w:t>:</w:t>
      </w:r>
    </w:p>
    <w:bookmarkEnd w:id="15"/>
    <w:p w:rsidR="0029359B" w:rsidRPr="006E68AD" w:rsidRDefault="0029359B" w:rsidP="00F67C25">
      <w:pPr>
        <w:pStyle w:val="norm"/>
        <w:spacing w:line="240" w:lineRule="auto"/>
        <w:ind w:firstLine="540"/>
        <w:rPr>
          <w:rFonts w:ascii="Sylfaen" w:hAnsi="Sylfaen" w:cs="Sylfaen"/>
          <w:sz w:val="20"/>
          <w:szCs w:val="24"/>
          <w:lang w:val="hy-AM" w:eastAsia="en-US"/>
        </w:rPr>
      </w:pPr>
      <w:r w:rsidRPr="006E68AD">
        <w:rPr>
          <w:rFonts w:ascii="Sylfaen" w:hAnsi="Sylfaen" w:cs="Sylfaen"/>
          <w:sz w:val="20"/>
          <w:szCs w:val="24"/>
          <w:lang w:eastAsia="en-US"/>
        </w:rPr>
        <w:t>Սույն</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կետի</w:t>
      </w:r>
      <w:r w:rsidRPr="006E68AD">
        <w:rPr>
          <w:rFonts w:ascii="Sylfaen" w:hAnsi="Sylfaen" w:cs="Sylfaen"/>
          <w:sz w:val="20"/>
          <w:szCs w:val="24"/>
          <w:lang w:val="af-ZA" w:eastAsia="en-US"/>
        </w:rPr>
        <w:t xml:space="preserve"> 1-</w:t>
      </w:r>
      <w:r w:rsidRPr="006E68AD">
        <w:rPr>
          <w:rFonts w:ascii="Sylfaen" w:hAnsi="Sylfaen" w:cs="Sylfaen"/>
          <w:sz w:val="20"/>
          <w:szCs w:val="24"/>
          <w:lang w:eastAsia="en-US"/>
        </w:rPr>
        <w:t>ին</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ենթակետով</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նախատեսված</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փաստաթղթերը</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հանձնա</w:t>
      </w:r>
      <w:r w:rsidRPr="006E68AD">
        <w:rPr>
          <w:rFonts w:ascii="Sylfaen" w:hAnsi="Sylfaen" w:cs="Sylfaen"/>
          <w:sz w:val="20"/>
          <w:szCs w:val="24"/>
          <w:lang w:val="hy-AM" w:eastAsia="en-US"/>
        </w:rPr>
        <w:softHyphen/>
        <w:t>ժողովի քարտուղարի</w:t>
      </w:r>
      <w:r w:rsidRPr="006E68AD">
        <w:rPr>
          <w:rFonts w:ascii="Sylfaen" w:hAnsi="Sylfaen" w:cs="Sylfaen"/>
          <w:sz w:val="20"/>
          <w:szCs w:val="24"/>
          <w:lang w:eastAsia="en-US"/>
        </w:rPr>
        <w:t>ն</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ներկայացվում</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են</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սույն</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հրավերի</w:t>
      </w:r>
      <w:r w:rsidRPr="006E68AD">
        <w:rPr>
          <w:rFonts w:ascii="Sylfaen" w:hAnsi="Sylfaen" w:cs="Sylfaen"/>
          <w:sz w:val="20"/>
          <w:szCs w:val="24"/>
          <w:lang w:val="af-ZA" w:eastAsia="en-US"/>
        </w:rPr>
        <w:t xml:space="preserve"> 1-</w:t>
      </w:r>
      <w:r w:rsidRPr="006E68AD">
        <w:rPr>
          <w:rFonts w:ascii="Sylfaen" w:hAnsi="Sylfaen" w:cs="Sylfaen"/>
          <w:sz w:val="20"/>
          <w:szCs w:val="24"/>
          <w:lang w:eastAsia="en-US"/>
        </w:rPr>
        <w:t>ին</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մասի</w:t>
      </w:r>
      <w:r w:rsidRPr="006E68AD">
        <w:rPr>
          <w:rFonts w:ascii="Sylfaen" w:hAnsi="Sylfaen" w:cs="Sylfaen"/>
          <w:sz w:val="20"/>
          <w:szCs w:val="24"/>
          <w:lang w:val="af-ZA" w:eastAsia="en-US"/>
        </w:rPr>
        <w:t xml:space="preserve"> 7.1</w:t>
      </w:r>
      <w:r w:rsidR="00DE2580" w:rsidRPr="006E68AD">
        <w:rPr>
          <w:rFonts w:ascii="Sylfaen" w:hAnsi="Sylfaen" w:cs="Sylfaen"/>
          <w:sz w:val="20"/>
          <w:szCs w:val="24"/>
          <w:lang w:val="af-ZA" w:eastAsia="en-US"/>
        </w:rPr>
        <w:t>3</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կետով</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նախատեսված</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կարգով</w:t>
      </w:r>
      <w:r w:rsidRPr="006E68AD">
        <w:rPr>
          <w:rFonts w:ascii="Sylfaen" w:hAnsi="Sylfaen" w:cs="Sylfaen"/>
          <w:sz w:val="20"/>
          <w:szCs w:val="24"/>
          <w:lang w:val="af-ZA" w:eastAsia="en-US"/>
        </w:rPr>
        <w:t xml:space="preserve">: </w:t>
      </w:r>
      <w:r w:rsidRPr="006E68AD">
        <w:rPr>
          <w:rFonts w:ascii="Sylfaen" w:hAnsi="Sylfaen" w:cs="Sylfaen"/>
          <w:sz w:val="20"/>
          <w:szCs w:val="24"/>
          <w:lang w:val="hy-AM" w:eastAsia="en-US"/>
        </w:rPr>
        <w:t>Քարտուղարը պարտավոր է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w:t>
      </w:r>
    </w:p>
    <w:p w:rsidR="005C0538" w:rsidRPr="006E68AD" w:rsidRDefault="005C0538" w:rsidP="00037DDE">
      <w:pPr>
        <w:pStyle w:val="23"/>
        <w:spacing w:line="240" w:lineRule="auto"/>
        <w:ind w:firstLine="567"/>
        <w:rPr>
          <w:rFonts w:ascii="Sylfaen" w:hAnsi="Sylfaen" w:cs="Sylfaen"/>
          <w:szCs w:val="24"/>
        </w:rPr>
      </w:pPr>
      <w:r w:rsidRPr="006E68AD">
        <w:rPr>
          <w:rFonts w:ascii="Sylfaen" w:hAnsi="Sylfaen" w:cs="Sylfaen"/>
          <w:szCs w:val="24"/>
        </w:rPr>
        <w:t>7.</w:t>
      </w:r>
      <w:r w:rsidR="00DE2580" w:rsidRPr="006E68AD">
        <w:rPr>
          <w:rFonts w:ascii="Sylfaen" w:hAnsi="Sylfaen" w:cs="Sylfaen"/>
          <w:szCs w:val="24"/>
        </w:rPr>
        <w:t>19</w:t>
      </w:r>
      <w:r w:rsidRPr="006E68AD">
        <w:rPr>
          <w:rFonts w:ascii="Sylfaen" w:hAnsi="Sylfaen" w:cs="Sylfaen"/>
          <w:szCs w:val="24"/>
        </w:rPr>
        <w:t xml:space="preserve"> Առաջին տեղ զբաղեցրած մասնակցի կողմից ապրանքի ամբողջական նկարագիրը</w:t>
      </w:r>
      <w:r w:rsidR="00185076" w:rsidRPr="006E68AD">
        <w:rPr>
          <w:rFonts w:ascii="Sylfaen" w:hAnsi="Sylfaen" w:cs="Sylfaen"/>
          <w:szCs w:val="24"/>
        </w:rPr>
        <w:t xml:space="preserve"> չներկայացվելու դեպքում </w:t>
      </w:r>
      <w:r w:rsidRPr="006E68AD">
        <w:rPr>
          <w:rFonts w:ascii="Sylfaen" w:hAnsi="Sylfaen" w:cs="Sylfaen"/>
          <w:szCs w:val="24"/>
        </w:rPr>
        <w:t xml:space="preserve">կիրառվում են սույն հրավերի 1-ին մասի </w:t>
      </w:r>
      <w:r w:rsidR="00CB72CA" w:rsidRPr="006E68AD">
        <w:rPr>
          <w:rFonts w:ascii="Sylfaen" w:hAnsi="Sylfaen" w:cs="Sylfaen"/>
          <w:szCs w:val="24"/>
        </w:rPr>
        <w:t>7.1</w:t>
      </w:r>
      <w:r w:rsidR="00DE2580" w:rsidRPr="006E68AD">
        <w:rPr>
          <w:rFonts w:ascii="Sylfaen" w:hAnsi="Sylfaen" w:cs="Sylfaen"/>
          <w:szCs w:val="24"/>
        </w:rPr>
        <w:t>6</w:t>
      </w:r>
      <w:r w:rsidR="00183D5C" w:rsidRPr="006E68AD">
        <w:rPr>
          <w:rFonts w:ascii="Sylfaen" w:hAnsi="Sylfaen" w:cs="Sylfaen"/>
          <w:szCs w:val="24"/>
        </w:rPr>
        <w:t xml:space="preserve">-ից </w:t>
      </w:r>
      <w:r w:rsidR="00CB72CA" w:rsidRPr="006E68AD">
        <w:rPr>
          <w:rFonts w:ascii="Sylfaen" w:hAnsi="Sylfaen" w:cs="Sylfaen"/>
          <w:szCs w:val="24"/>
        </w:rPr>
        <w:t>7.1</w:t>
      </w:r>
      <w:r w:rsidR="00DE2580" w:rsidRPr="006E68AD">
        <w:rPr>
          <w:rFonts w:ascii="Sylfaen" w:hAnsi="Sylfaen" w:cs="Sylfaen"/>
          <w:szCs w:val="24"/>
        </w:rPr>
        <w:t>8</w:t>
      </w:r>
      <w:r w:rsidR="00183D5C" w:rsidRPr="006E68AD">
        <w:rPr>
          <w:rFonts w:ascii="Sylfaen" w:hAnsi="Sylfaen" w:cs="Sylfaen"/>
          <w:szCs w:val="24"/>
        </w:rPr>
        <w:t>-րդ</w:t>
      </w:r>
      <w:r w:rsidR="00CB72CA" w:rsidRPr="006E68AD">
        <w:rPr>
          <w:rFonts w:ascii="Sylfaen" w:hAnsi="Sylfaen" w:cs="Sylfaen"/>
          <w:szCs w:val="24"/>
        </w:rPr>
        <w:t xml:space="preserve"> կետերով </w:t>
      </w:r>
      <w:r w:rsidR="00183D5C" w:rsidRPr="006E68AD">
        <w:rPr>
          <w:rFonts w:ascii="Sylfaen" w:hAnsi="Sylfaen" w:cs="Sylfaen"/>
          <w:szCs w:val="24"/>
        </w:rPr>
        <w:t xml:space="preserve">սահմանված </w:t>
      </w:r>
      <w:r w:rsidR="00CB72CA" w:rsidRPr="006E68AD">
        <w:rPr>
          <w:rFonts w:ascii="Sylfaen" w:hAnsi="Sylfaen" w:cs="Sylfaen"/>
          <w:szCs w:val="24"/>
        </w:rPr>
        <w:t>պայմանները:</w:t>
      </w:r>
      <w:r w:rsidRPr="006E68AD">
        <w:rPr>
          <w:rFonts w:ascii="Sylfaen" w:hAnsi="Sylfaen" w:cs="Sylfaen"/>
          <w:szCs w:val="24"/>
        </w:rPr>
        <w:t xml:space="preserve">  </w:t>
      </w:r>
    </w:p>
    <w:p w:rsidR="002B121D" w:rsidRPr="006E68AD" w:rsidRDefault="00FF60C2" w:rsidP="00037DDE">
      <w:pPr>
        <w:pStyle w:val="23"/>
        <w:spacing w:line="240" w:lineRule="auto"/>
        <w:ind w:firstLine="567"/>
        <w:rPr>
          <w:rFonts w:ascii="Sylfaen" w:hAnsi="Sylfaen" w:cs="Sylfaen"/>
          <w:szCs w:val="24"/>
        </w:rPr>
      </w:pPr>
      <w:r w:rsidRPr="006E68AD">
        <w:rPr>
          <w:rFonts w:ascii="Sylfaen" w:hAnsi="Sylfaen" w:cs="Sylfaen"/>
          <w:szCs w:val="24"/>
        </w:rPr>
        <w:t>7</w:t>
      </w:r>
      <w:r w:rsidR="002B121D" w:rsidRPr="006E68AD">
        <w:rPr>
          <w:rFonts w:ascii="Sylfaen" w:hAnsi="Sylfaen" w:cs="Sylfaen"/>
          <w:szCs w:val="24"/>
        </w:rPr>
        <w:t>.</w:t>
      </w:r>
      <w:r w:rsidR="00CB72CA" w:rsidRPr="006E68AD">
        <w:rPr>
          <w:rFonts w:ascii="Sylfaen" w:hAnsi="Sylfaen" w:cs="Sylfaen"/>
          <w:szCs w:val="24"/>
        </w:rPr>
        <w:t>2</w:t>
      </w:r>
      <w:r w:rsidR="00DE2580" w:rsidRPr="006E68AD">
        <w:rPr>
          <w:rFonts w:ascii="Sylfaen" w:hAnsi="Sylfaen" w:cs="Sylfaen"/>
          <w:szCs w:val="24"/>
        </w:rPr>
        <w:t>0</w:t>
      </w:r>
      <w:r w:rsidR="002B121D" w:rsidRPr="006E68AD">
        <w:rPr>
          <w:rFonts w:ascii="Sylfaen" w:hAnsi="Sylfaen" w:cs="Sylfaen"/>
          <w:szCs w:val="24"/>
        </w:rPr>
        <w:t xml:space="preserve"> </w:t>
      </w:r>
      <w:r w:rsidR="002B121D" w:rsidRPr="006E68AD">
        <w:rPr>
          <w:rFonts w:ascii="Sylfaen" w:hAnsi="Sylfaen" w:cs="Sylfaen"/>
          <w:szCs w:val="24"/>
          <w:lang w:val="ru-RU"/>
        </w:rPr>
        <w:t>Մասնակիցները</w:t>
      </w:r>
      <w:r w:rsidR="002B121D" w:rsidRPr="006E68AD">
        <w:rPr>
          <w:rFonts w:ascii="Sylfaen" w:hAnsi="Sylfaen" w:cs="Sylfaen"/>
          <w:szCs w:val="24"/>
        </w:rPr>
        <w:t xml:space="preserve"> </w:t>
      </w:r>
      <w:r w:rsidR="002B121D" w:rsidRPr="006E68AD">
        <w:rPr>
          <w:rFonts w:ascii="Sylfaen" w:hAnsi="Sylfaen" w:cs="Sylfaen"/>
          <w:szCs w:val="24"/>
          <w:lang w:val="ru-RU"/>
        </w:rPr>
        <w:t>և</w:t>
      </w:r>
      <w:r w:rsidR="002B121D" w:rsidRPr="006E68AD">
        <w:rPr>
          <w:rFonts w:ascii="Sylfaen" w:hAnsi="Sylfaen" w:cs="Sylfaen"/>
          <w:szCs w:val="24"/>
        </w:rPr>
        <w:t xml:space="preserve"> </w:t>
      </w:r>
      <w:r w:rsidR="002B121D" w:rsidRPr="006E68AD">
        <w:rPr>
          <w:rFonts w:ascii="Sylfaen" w:hAnsi="Sylfaen" w:cs="Sylfaen"/>
          <w:szCs w:val="24"/>
          <w:lang w:val="ru-RU"/>
        </w:rPr>
        <w:t>նրանց</w:t>
      </w:r>
      <w:r w:rsidR="002B121D" w:rsidRPr="006E68AD">
        <w:rPr>
          <w:rFonts w:ascii="Sylfaen" w:hAnsi="Sylfaen" w:cs="Sylfaen"/>
          <w:szCs w:val="24"/>
        </w:rPr>
        <w:t xml:space="preserve"> </w:t>
      </w:r>
      <w:r w:rsidR="002B121D" w:rsidRPr="006E68AD">
        <w:rPr>
          <w:rFonts w:ascii="Sylfaen" w:hAnsi="Sylfaen" w:cs="Sylfaen"/>
          <w:szCs w:val="24"/>
          <w:lang w:val="ru-RU"/>
        </w:rPr>
        <w:t>ներկայացուցիչները</w:t>
      </w:r>
      <w:r w:rsidR="002B121D" w:rsidRPr="006E68AD">
        <w:rPr>
          <w:rFonts w:ascii="Sylfaen" w:hAnsi="Sylfaen" w:cs="Sylfaen"/>
          <w:szCs w:val="24"/>
        </w:rPr>
        <w:t xml:space="preserve"> </w:t>
      </w:r>
      <w:r w:rsidR="002B121D" w:rsidRPr="006E68AD">
        <w:rPr>
          <w:rFonts w:ascii="Sylfaen" w:hAnsi="Sylfaen" w:cs="Sylfaen"/>
          <w:szCs w:val="24"/>
          <w:lang w:val="ru-RU"/>
        </w:rPr>
        <w:t>կարող</w:t>
      </w:r>
      <w:r w:rsidR="002B121D" w:rsidRPr="006E68AD">
        <w:rPr>
          <w:rFonts w:ascii="Sylfaen" w:hAnsi="Sylfaen" w:cs="Sylfaen"/>
          <w:szCs w:val="24"/>
        </w:rPr>
        <w:t xml:space="preserve"> </w:t>
      </w:r>
      <w:r w:rsidR="002B121D" w:rsidRPr="006E68AD">
        <w:rPr>
          <w:rFonts w:ascii="Sylfaen" w:hAnsi="Sylfaen" w:cs="Sylfaen"/>
          <w:szCs w:val="24"/>
          <w:lang w:val="ru-RU"/>
        </w:rPr>
        <w:t>են</w:t>
      </w:r>
      <w:r w:rsidR="002B121D" w:rsidRPr="006E68AD">
        <w:rPr>
          <w:rFonts w:ascii="Sylfaen" w:hAnsi="Sylfaen" w:cs="Sylfaen"/>
          <w:szCs w:val="24"/>
        </w:rPr>
        <w:t xml:space="preserve"> </w:t>
      </w:r>
      <w:r w:rsidR="002B121D" w:rsidRPr="006E68AD">
        <w:rPr>
          <w:rFonts w:ascii="Sylfaen" w:hAnsi="Sylfaen" w:cs="Sylfaen"/>
          <w:szCs w:val="24"/>
          <w:lang w:val="ru-RU"/>
        </w:rPr>
        <w:t>ներկա</w:t>
      </w:r>
      <w:r w:rsidR="002B121D" w:rsidRPr="006E68AD">
        <w:rPr>
          <w:rFonts w:ascii="Sylfaen" w:hAnsi="Sylfaen" w:cs="Sylfaen"/>
          <w:szCs w:val="24"/>
        </w:rPr>
        <w:t xml:space="preserve"> </w:t>
      </w:r>
      <w:r w:rsidR="006D4E1D" w:rsidRPr="006E68AD">
        <w:rPr>
          <w:rFonts w:ascii="Sylfaen" w:hAnsi="Sylfaen" w:cs="Sylfaen"/>
          <w:szCs w:val="24"/>
        </w:rPr>
        <w:t xml:space="preserve">լինել  </w:t>
      </w:r>
      <w:r w:rsidR="002B121D" w:rsidRPr="006E68AD">
        <w:rPr>
          <w:rFonts w:ascii="Sylfaen" w:hAnsi="Sylfaen" w:cs="Sylfaen"/>
          <w:szCs w:val="24"/>
          <w:lang w:val="ru-RU"/>
        </w:rPr>
        <w:t>հանձնաժողովի</w:t>
      </w:r>
      <w:r w:rsidR="002B121D" w:rsidRPr="006E68AD">
        <w:rPr>
          <w:rFonts w:ascii="Sylfaen" w:hAnsi="Sylfaen" w:cs="Sylfaen"/>
          <w:szCs w:val="24"/>
        </w:rPr>
        <w:t xml:space="preserve"> </w:t>
      </w:r>
      <w:r w:rsidR="002B121D" w:rsidRPr="006E68AD">
        <w:rPr>
          <w:rFonts w:ascii="Sylfaen" w:hAnsi="Sylfaen" w:cs="Sylfaen"/>
          <w:szCs w:val="24"/>
          <w:lang w:val="ru-RU"/>
        </w:rPr>
        <w:t>նիստերին։</w:t>
      </w:r>
      <w:r w:rsidR="002B121D" w:rsidRPr="006E68AD">
        <w:rPr>
          <w:rFonts w:ascii="Sylfaen" w:hAnsi="Sylfaen" w:cs="Sylfaen"/>
          <w:szCs w:val="24"/>
        </w:rPr>
        <w:t xml:space="preserve"> </w:t>
      </w:r>
      <w:r w:rsidR="006D4E1D" w:rsidRPr="006E68AD">
        <w:rPr>
          <w:rFonts w:ascii="Sylfaen" w:hAnsi="Sylfaen" w:cs="Sylfaen"/>
          <w:szCs w:val="24"/>
          <w:lang w:val="ru-RU"/>
        </w:rPr>
        <w:t>Մասնակիցները</w:t>
      </w:r>
      <w:r w:rsidR="006D4E1D" w:rsidRPr="006E68AD">
        <w:rPr>
          <w:rFonts w:ascii="Sylfaen" w:hAnsi="Sylfaen" w:cs="Sylfaen"/>
          <w:szCs w:val="24"/>
        </w:rPr>
        <w:t xml:space="preserve"> կամ </w:t>
      </w:r>
      <w:r w:rsidR="006D4E1D" w:rsidRPr="006E68AD">
        <w:rPr>
          <w:rFonts w:ascii="Sylfaen" w:hAnsi="Sylfaen" w:cs="Sylfaen"/>
          <w:szCs w:val="24"/>
          <w:lang w:val="ru-RU"/>
        </w:rPr>
        <w:t>նրանց</w:t>
      </w:r>
      <w:r w:rsidR="006D4E1D" w:rsidRPr="006E68AD">
        <w:rPr>
          <w:rFonts w:ascii="Sylfaen" w:hAnsi="Sylfaen" w:cs="Sylfaen"/>
          <w:szCs w:val="24"/>
        </w:rPr>
        <w:t xml:space="preserve"> </w:t>
      </w:r>
      <w:r w:rsidR="006D4E1D" w:rsidRPr="006E68AD">
        <w:rPr>
          <w:rFonts w:ascii="Sylfaen" w:hAnsi="Sylfaen" w:cs="Sylfaen"/>
          <w:szCs w:val="24"/>
          <w:lang w:val="ru-RU"/>
        </w:rPr>
        <w:t>ներկայացուցիչները</w:t>
      </w:r>
      <w:r w:rsidR="006D4E1D" w:rsidRPr="006E68AD">
        <w:rPr>
          <w:rFonts w:ascii="Sylfaen" w:hAnsi="Sylfaen" w:cs="Sylfaen"/>
          <w:szCs w:val="24"/>
        </w:rPr>
        <w:t xml:space="preserve"> </w:t>
      </w:r>
      <w:r w:rsidR="002B121D" w:rsidRPr="006E68AD">
        <w:rPr>
          <w:rFonts w:ascii="Sylfaen" w:hAnsi="Sylfaen" w:cs="Sylfaen"/>
          <w:szCs w:val="24"/>
          <w:lang w:val="ru-RU"/>
        </w:rPr>
        <w:t>կարող</w:t>
      </w:r>
      <w:r w:rsidR="002B121D" w:rsidRPr="006E68AD">
        <w:rPr>
          <w:rFonts w:ascii="Sylfaen" w:hAnsi="Sylfaen" w:cs="Sylfaen"/>
          <w:szCs w:val="24"/>
        </w:rPr>
        <w:t xml:space="preserve"> </w:t>
      </w:r>
      <w:r w:rsidR="002B121D" w:rsidRPr="006E68AD">
        <w:rPr>
          <w:rFonts w:ascii="Sylfaen" w:hAnsi="Sylfaen" w:cs="Sylfaen"/>
          <w:szCs w:val="24"/>
          <w:lang w:val="ru-RU"/>
        </w:rPr>
        <w:t>են</w:t>
      </w:r>
      <w:r w:rsidR="002B121D" w:rsidRPr="006E68AD">
        <w:rPr>
          <w:rFonts w:ascii="Sylfaen" w:hAnsi="Sylfaen" w:cs="Sylfaen"/>
          <w:szCs w:val="24"/>
        </w:rPr>
        <w:t xml:space="preserve"> </w:t>
      </w:r>
      <w:r w:rsidR="002B121D" w:rsidRPr="006E68AD">
        <w:rPr>
          <w:rFonts w:ascii="Sylfaen" w:hAnsi="Sylfaen" w:cs="Sylfaen"/>
          <w:szCs w:val="24"/>
          <w:lang w:val="ru-RU"/>
        </w:rPr>
        <w:t>պահանջել</w:t>
      </w:r>
      <w:r w:rsidR="002B121D" w:rsidRPr="006E68AD">
        <w:rPr>
          <w:rFonts w:ascii="Sylfaen" w:hAnsi="Sylfaen" w:cs="Sylfaen"/>
          <w:szCs w:val="24"/>
        </w:rPr>
        <w:t xml:space="preserve"> </w:t>
      </w:r>
      <w:r w:rsidR="002B121D" w:rsidRPr="006E68AD">
        <w:rPr>
          <w:rFonts w:ascii="Sylfaen" w:hAnsi="Sylfaen" w:cs="Sylfaen"/>
          <w:szCs w:val="24"/>
          <w:lang w:val="ru-RU"/>
        </w:rPr>
        <w:t>հանձնաժողովի</w:t>
      </w:r>
      <w:r w:rsidR="002B121D" w:rsidRPr="006E68AD">
        <w:rPr>
          <w:rFonts w:ascii="Sylfaen" w:hAnsi="Sylfaen" w:cs="Sylfaen"/>
          <w:szCs w:val="24"/>
        </w:rPr>
        <w:t xml:space="preserve"> </w:t>
      </w:r>
      <w:r w:rsidR="002B121D" w:rsidRPr="006E68AD">
        <w:rPr>
          <w:rFonts w:ascii="Sylfaen" w:hAnsi="Sylfaen" w:cs="Sylfaen"/>
          <w:szCs w:val="24"/>
          <w:lang w:val="ru-RU"/>
        </w:rPr>
        <w:t>նիստերի</w:t>
      </w:r>
      <w:r w:rsidR="002B121D" w:rsidRPr="006E68AD">
        <w:rPr>
          <w:rFonts w:ascii="Sylfaen" w:hAnsi="Sylfaen" w:cs="Sylfaen"/>
          <w:szCs w:val="24"/>
        </w:rPr>
        <w:t xml:space="preserve"> </w:t>
      </w:r>
      <w:r w:rsidR="002B121D" w:rsidRPr="006E68AD">
        <w:rPr>
          <w:rFonts w:ascii="Sylfaen" w:hAnsi="Sylfaen" w:cs="Sylfaen"/>
          <w:szCs w:val="24"/>
          <w:lang w:val="ru-RU"/>
        </w:rPr>
        <w:t>արձանագրությունների</w:t>
      </w:r>
      <w:r w:rsidR="002B121D" w:rsidRPr="006E68AD">
        <w:rPr>
          <w:rFonts w:ascii="Sylfaen" w:hAnsi="Sylfaen" w:cs="Sylfaen"/>
          <w:szCs w:val="24"/>
        </w:rPr>
        <w:t xml:space="preserve"> </w:t>
      </w:r>
      <w:r w:rsidR="002B121D" w:rsidRPr="006E68AD">
        <w:rPr>
          <w:rFonts w:ascii="Sylfaen" w:hAnsi="Sylfaen" w:cs="Sylfaen"/>
          <w:szCs w:val="24"/>
          <w:lang w:val="ru-RU"/>
        </w:rPr>
        <w:t>պատճենները</w:t>
      </w:r>
      <w:r w:rsidR="002B121D" w:rsidRPr="006E68AD">
        <w:rPr>
          <w:rFonts w:ascii="Sylfaen" w:hAnsi="Sylfaen" w:cs="Sylfaen"/>
          <w:szCs w:val="24"/>
        </w:rPr>
        <w:t xml:space="preserve">, </w:t>
      </w:r>
      <w:r w:rsidR="002B121D" w:rsidRPr="006E68AD">
        <w:rPr>
          <w:rFonts w:ascii="Sylfaen" w:hAnsi="Sylfaen" w:cs="Sylfaen"/>
          <w:szCs w:val="24"/>
          <w:lang w:val="ru-RU"/>
        </w:rPr>
        <w:t>որոնք</w:t>
      </w:r>
      <w:r w:rsidR="002B121D" w:rsidRPr="006E68AD">
        <w:rPr>
          <w:rFonts w:ascii="Sylfaen" w:hAnsi="Sylfaen" w:cs="Sylfaen"/>
          <w:szCs w:val="24"/>
        </w:rPr>
        <w:t xml:space="preserve"> </w:t>
      </w:r>
      <w:r w:rsidR="002B121D" w:rsidRPr="006E68AD">
        <w:rPr>
          <w:rFonts w:ascii="Sylfaen" w:hAnsi="Sylfaen" w:cs="Sylfaen"/>
          <w:szCs w:val="24"/>
          <w:lang w:val="ru-RU"/>
        </w:rPr>
        <w:t>տրամադրվում</w:t>
      </w:r>
      <w:r w:rsidR="002B121D" w:rsidRPr="006E68AD">
        <w:rPr>
          <w:rFonts w:ascii="Sylfaen" w:hAnsi="Sylfaen" w:cs="Sylfaen"/>
          <w:szCs w:val="24"/>
        </w:rPr>
        <w:t xml:space="preserve"> </w:t>
      </w:r>
      <w:r w:rsidR="002B121D" w:rsidRPr="006E68AD">
        <w:rPr>
          <w:rFonts w:ascii="Sylfaen" w:hAnsi="Sylfaen" w:cs="Sylfaen"/>
          <w:szCs w:val="24"/>
          <w:lang w:val="ru-RU"/>
        </w:rPr>
        <w:t>են</w:t>
      </w:r>
      <w:r w:rsidR="002B121D" w:rsidRPr="006E68AD">
        <w:rPr>
          <w:rFonts w:ascii="Sylfaen" w:hAnsi="Sylfaen" w:cs="Sylfaen"/>
          <w:szCs w:val="24"/>
        </w:rPr>
        <w:t xml:space="preserve"> </w:t>
      </w:r>
      <w:r w:rsidR="002B121D" w:rsidRPr="006E68AD">
        <w:rPr>
          <w:rFonts w:ascii="Sylfaen" w:hAnsi="Sylfaen" w:cs="Sylfaen"/>
          <w:szCs w:val="24"/>
          <w:lang w:val="ru-RU"/>
        </w:rPr>
        <w:t>մեկ</w:t>
      </w:r>
      <w:r w:rsidR="002B121D" w:rsidRPr="006E68AD">
        <w:rPr>
          <w:rFonts w:ascii="Sylfaen" w:hAnsi="Sylfaen" w:cs="Sylfaen"/>
          <w:szCs w:val="24"/>
        </w:rPr>
        <w:t xml:space="preserve"> </w:t>
      </w:r>
      <w:r w:rsidR="002B121D" w:rsidRPr="006E68AD">
        <w:rPr>
          <w:rFonts w:ascii="Sylfaen" w:hAnsi="Sylfaen" w:cs="Sylfaen"/>
          <w:szCs w:val="24"/>
          <w:lang w:val="ru-RU"/>
        </w:rPr>
        <w:t>օրացուցային</w:t>
      </w:r>
      <w:r w:rsidR="002B121D" w:rsidRPr="006E68AD">
        <w:rPr>
          <w:rFonts w:ascii="Sylfaen" w:hAnsi="Sylfaen" w:cs="Sylfaen"/>
          <w:szCs w:val="24"/>
        </w:rPr>
        <w:t xml:space="preserve"> </w:t>
      </w:r>
      <w:r w:rsidR="002B121D" w:rsidRPr="006E68AD">
        <w:rPr>
          <w:rFonts w:ascii="Sylfaen" w:hAnsi="Sylfaen" w:cs="Sylfaen"/>
          <w:szCs w:val="24"/>
          <w:lang w:val="ru-RU"/>
        </w:rPr>
        <w:t>օրվա</w:t>
      </w:r>
      <w:r w:rsidR="002B121D" w:rsidRPr="006E68AD">
        <w:rPr>
          <w:rFonts w:ascii="Sylfaen" w:hAnsi="Sylfaen" w:cs="Sylfaen"/>
          <w:szCs w:val="24"/>
        </w:rPr>
        <w:t xml:space="preserve"> </w:t>
      </w:r>
      <w:r w:rsidR="002B121D" w:rsidRPr="006E68AD">
        <w:rPr>
          <w:rFonts w:ascii="Sylfaen" w:hAnsi="Sylfaen" w:cs="Sylfaen"/>
          <w:szCs w:val="24"/>
          <w:lang w:val="ru-RU"/>
        </w:rPr>
        <w:t>ընթացքում։</w:t>
      </w:r>
    </w:p>
    <w:p w:rsidR="00406DB8" w:rsidRPr="006E68AD" w:rsidRDefault="00FF60C2" w:rsidP="00406DB8">
      <w:pPr>
        <w:ind w:firstLine="567"/>
        <w:jc w:val="both"/>
        <w:rPr>
          <w:rFonts w:ascii="Sylfaen" w:hAnsi="Sylfaen" w:cs="Sylfaen"/>
          <w:sz w:val="20"/>
          <w:lang w:val="af-ZA"/>
        </w:rPr>
      </w:pPr>
      <w:r w:rsidRPr="006E68AD">
        <w:rPr>
          <w:rFonts w:ascii="Sylfaen" w:hAnsi="Sylfaen" w:cs="Sylfaen"/>
          <w:sz w:val="20"/>
          <w:lang w:val="af-ZA"/>
        </w:rPr>
        <w:t>7</w:t>
      </w:r>
      <w:r w:rsidR="009B0DA1" w:rsidRPr="006E68AD">
        <w:rPr>
          <w:rFonts w:ascii="Sylfaen" w:hAnsi="Sylfaen" w:cs="Sylfaen"/>
          <w:sz w:val="20"/>
          <w:lang w:val="af-ZA"/>
        </w:rPr>
        <w:t>.</w:t>
      </w:r>
      <w:r w:rsidR="00CB72CA" w:rsidRPr="006E68AD">
        <w:rPr>
          <w:rFonts w:ascii="Sylfaen" w:hAnsi="Sylfaen" w:cs="Sylfaen"/>
          <w:sz w:val="20"/>
          <w:lang w:val="af-ZA"/>
        </w:rPr>
        <w:t>2</w:t>
      </w:r>
      <w:r w:rsidR="00DE2580" w:rsidRPr="006E68AD">
        <w:rPr>
          <w:rFonts w:ascii="Sylfaen" w:hAnsi="Sylfaen" w:cs="Sylfaen"/>
          <w:sz w:val="20"/>
          <w:lang w:val="af-ZA"/>
        </w:rPr>
        <w:t>1</w:t>
      </w:r>
      <w:r w:rsidR="009B0DA1" w:rsidRPr="006E68AD">
        <w:rPr>
          <w:rFonts w:ascii="Sylfaen" w:hAnsi="Sylfaen" w:cs="Sylfaen"/>
          <w:sz w:val="20"/>
          <w:lang w:val="af-ZA"/>
        </w:rPr>
        <w:t xml:space="preserve"> </w:t>
      </w:r>
      <w:r w:rsidR="00143E8C" w:rsidRPr="006E68AD">
        <w:rPr>
          <w:rFonts w:ascii="Sylfaen" w:hAnsi="Sylfaen" w:cs="Sylfaen"/>
          <w:sz w:val="20"/>
          <w:lang w:val="ru-RU"/>
        </w:rPr>
        <w:t>Հանձնաժողովի</w:t>
      </w:r>
      <w:r w:rsidR="00143E8C" w:rsidRPr="006E68AD">
        <w:rPr>
          <w:rFonts w:ascii="Sylfaen" w:hAnsi="Sylfaen" w:cs="Sylfaen"/>
          <w:sz w:val="20"/>
          <w:lang w:val="af-ZA"/>
        </w:rPr>
        <w:t xml:space="preserve"> </w:t>
      </w:r>
      <w:r w:rsidR="00143E8C" w:rsidRPr="006E68AD">
        <w:rPr>
          <w:rFonts w:ascii="Sylfaen" w:hAnsi="Sylfaen" w:cs="Sylfaen"/>
          <w:sz w:val="20"/>
          <w:lang w:val="ru-RU"/>
        </w:rPr>
        <w:t>և</w:t>
      </w:r>
      <w:r w:rsidR="00143E8C" w:rsidRPr="006E68AD">
        <w:rPr>
          <w:rFonts w:ascii="Sylfaen" w:hAnsi="Sylfaen" w:cs="Sylfaen"/>
          <w:sz w:val="20"/>
          <w:lang w:val="af-ZA"/>
        </w:rPr>
        <w:t xml:space="preserve"> (</w:t>
      </w:r>
      <w:r w:rsidR="00143E8C" w:rsidRPr="006E68AD">
        <w:rPr>
          <w:rFonts w:ascii="Sylfaen" w:hAnsi="Sylfaen" w:cs="Sylfaen"/>
          <w:sz w:val="20"/>
          <w:lang w:val="ru-RU"/>
        </w:rPr>
        <w:t>կամ</w:t>
      </w:r>
      <w:r w:rsidR="00143E8C" w:rsidRPr="006E68AD">
        <w:rPr>
          <w:rFonts w:ascii="Sylfaen" w:hAnsi="Sylfaen" w:cs="Sylfaen"/>
          <w:sz w:val="20"/>
          <w:lang w:val="af-ZA"/>
        </w:rPr>
        <w:t xml:space="preserve">) </w:t>
      </w:r>
      <w:r w:rsidR="00143E8C" w:rsidRPr="006E68AD">
        <w:rPr>
          <w:rFonts w:ascii="Sylfaen" w:hAnsi="Sylfaen" w:cs="Sylfaen"/>
          <w:sz w:val="20"/>
          <w:lang w:val="ru-RU"/>
        </w:rPr>
        <w:t>պատվիրատուի</w:t>
      </w:r>
      <w:r w:rsidR="00143E8C" w:rsidRPr="006E68AD">
        <w:rPr>
          <w:rFonts w:ascii="Sylfaen" w:hAnsi="Sylfaen" w:cs="Sylfaen"/>
          <w:sz w:val="20"/>
          <w:lang w:val="af-ZA"/>
        </w:rPr>
        <w:t xml:space="preserve"> </w:t>
      </w:r>
      <w:r w:rsidR="00143E8C" w:rsidRPr="006E68AD">
        <w:rPr>
          <w:rFonts w:ascii="Sylfaen" w:hAnsi="Sylfaen" w:cs="Sylfaen"/>
          <w:sz w:val="20"/>
          <w:lang w:val="ru-RU"/>
        </w:rPr>
        <w:t>կողմից</w:t>
      </w:r>
      <w:r w:rsidR="00143E8C" w:rsidRPr="006E68AD">
        <w:rPr>
          <w:rFonts w:ascii="Sylfaen" w:hAnsi="Sylfaen" w:cs="Sylfaen"/>
          <w:sz w:val="20"/>
          <w:lang w:val="af-ZA"/>
        </w:rPr>
        <w:t xml:space="preserve"> </w:t>
      </w:r>
      <w:r w:rsidR="00143E8C" w:rsidRPr="006E68AD">
        <w:rPr>
          <w:rFonts w:ascii="Sylfaen" w:hAnsi="Sylfaen" w:cs="Sylfaen"/>
          <w:sz w:val="20"/>
          <w:lang w:val="ru-RU"/>
        </w:rPr>
        <w:t>էլեկտրոնային</w:t>
      </w:r>
      <w:r w:rsidR="00143E8C" w:rsidRPr="006E68AD">
        <w:rPr>
          <w:rFonts w:ascii="Sylfaen" w:hAnsi="Sylfaen" w:cs="Sylfaen"/>
          <w:sz w:val="20"/>
          <w:lang w:val="af-ZA"/>
        </w:rPr>
        <w:t xml:space="preserve"> </w:t>
      </w:r>
      <w:r w:rsidR="00143E8C" w:rsidRPr="006E68AD">
        <w:rPr>
          <w:rFonts w:ascii="Sylfaen" w:hAnsi="Sylfaen" w:cs="Sylfaen"/>
          <w:sz w:val="20"/>
          <w:lang w:val="ru-RU"/>
        </w:rPr>
        <w:t>ծանուցումներն</w:t>
      </w:r>
      <w:r w:rsidR="00143E8C" w:rsidRPr="006E68AD">
        <w:rPr>
          <w:rFonts w:ascii="Sylfaen" w:hAnsi="Sylfaen" w:cs="Sylfaen"/>
          <w:sz w:val="20"/>
          <w:lang w:val="af-ZA"/>
        </w:rPr>
        <w:t xml:space="preserve"> </w:t>
      </w:r>
      <w:r w:rsidR="00143E8C" w:rsidRPr="006E68AD">
        <w:rPr>
          <w:rFonts w:ascii="Sylfaen" w:hAnsi="Sylfaen" w:cs="Sylfaen"/>
          <w:sz w:val="20"/>
          <w:lang w:val="ru-RU"/>
        </w:rPr>
        <w:t>ուղարկվում</w:t>
      </w:r>
      <w:r w:rsidR="00143E8C" w:rsidRPr="006E68AD">
        <w:rPr>
          <w:rFonts w:ascii="Sylfaen" w:hAnsi="Sylfaen" w:cs="Sylfaen"/>
          <w:sz w:val="20"/>
          <w:lang w:val="af-ZA"/>
        </w:rPr>
        <w:t xml:space="preserve"> </w:t>
      </w:r>
      <w:r w:rsidR="00143E8C" w:rsidRPr="006E68AD">
        <w:rPr>
          <w:rFonts w:ascii="Sylfaen" w:hAnsi="Sylfaen" w:cs="Sylfaen"/>
          <w:sz w:val="20"/>
          <w:lang w:val="ru-RU"/>
        </w:rPr>
        <w:t>են</w:t>
      </w:r>
      <w:r w:rsidR="00143E8C" w:rsidRPr="006E68AD">
        <w:rPr>
          <w:rFonts w:ascii="Sylfaen" w:hAnsi="Sylfaen" w:cs="Sylfaen"/>
          <w:sz w:val="20"/>
          <w:lang w:val="af-ZA"/>
        </w:rPr>
        <w:t xml:space="preserve"> </w:t>
      </w:r>
      <w:r w:rsidR="00143E8C" w:rsidRPr="006E68AD">
        <w:rPr>
          <w:rFonts w:ascii="Sylfaen" w:hAnsi="Sylfaen" w:cs="Sylfaen"/>
          <w:sz w:val="20"/>
          <w:lang w:val="ru-RU"/>
        </w:rPr>
        <w:t>մասնակցի</w:t>
      </w:r>
      <w:r w:rsidR="00143E8C" w:rsidRPr="006E68AD">
        <w:rPr>
          <w:rFonts w:ascii="Sylfaen" w:hAnsi="Sylfaen" w:cs="Sylfaen"/>
          <w:sz w:val="20"/>
          <w:lang w:val="af-ZA"/>
        </w:rPr>
        <w:t xml:space="preserve"> </w:t>
      </w:r>
      <w:r w:rsidR="00406DB8" w:rsidRPr="006E68AD">
        <w:rPr>
          <w:rFonts w:ascii="Sylfaen" w:hAnsi="Sylfaen" w:cs="Sylfaen"/>
          <w:sz w:val="20"/>
          <w:lang w:val="af-ZA"/>
        </w:rPr>
        <w:t xml:space="preserve">հայտում նշված էլեկտրոնային փոստին ուղարկելու միջոցով, </w:t>
      </w:r>
      <w:r w:rsidR="00406DB8" w:rsidRPr="006E68AD">
        <w:rPr>
          <w:rFonts w:ascii="Sylfaen" w:hAnsi="Sylfaen" w:cs="Sylfaen"/>
          <w:sz w:val="20"/>
          <w:lang w:val="ru-RU"/>
        </w:rPr>
        <w:t>իսկ</w:t>
      </w:r>
      <w:r w:rsidR="00406DB8" w:rsidRPr="006E68AD">
        <w:rPr>
          <w:rFonts w:ascii="Sylfaen" w:hAnsi="Sylfaen" w:cs="Sylfaen"/>
          <w:sz w:val="20"/>
          <w:lang w:val="af-ZA"/>
        </w:rPr>
        <w:t xml:space="preserve"> </w:t>
      </w:r>
      <w:r w:rsidR="00406DB8" w:rsidRPr="006E68AD">
        <w:rPr>
          <w:rFonts w:ascii="Sylfaen" w:hAnsi="Sylfaen" w:cs="Sylfaen"/>
          <w:sz w:val="20"/>
          <w:lang w:val="ru-RU"/>
        </w:rPr>
        <w:t>մասնակցի</w:t>
      </w:r>
      <w:r w:rsidR="00406DB8" w:rsidRPr="006E68AD">
        <w:rPr>
          <w:rFonts w:ascii="Sylfaen" w:hAnsi="Sylfaen" w:cs="Sylfaen"/>
          <w:sz w:val="20"/>
          <w:lang w:val="af-ZA"/>
        </w:rPr>
        <w:t xml:space="preserve"> </w:t>
      </w:r>
      <w:r w:rsidR="00406DB8" w:rsidRPr="006E68AD">
        <w:rPr>
          <w:rFonts w:ascii="Sylfaen" w:hAnsi="Sylfaen" w:cs="Sylfaen"/>
          <w:sz w:val="20"/>
          <w:lang w:val="ru-RU"/>
        </w:rPr>
        <w:t>կողմից</w:t>
      </w:r>
      <w:r w:rsidR="00406DB8" w:rsidRPr="006E68AD">
        <w:rPr>
          <w:rFonts w:ascii="Sylfaen" w:hAnsi="Sylfaen" w:cs="Sylfaen"/>
          <w:sz w:val="20"/>
          <w:lang w:val="af-ZA"/>
        </w:rPr>
        <w:t xml:space="preserve">` </w:t>
      </w:r>
      <w:r w:rsidR="00406DB8" w:rsidRPr="006E68AD">
        <w:rPr>
          <w:rFonts w:ascii="Sylfaen" w:hAnsi="Sylfaen" w:cs="Sylfaen"/>
          <w:sz w:val="20"/>
          <w:lang w:val="ru-RU"/>
        </w:rPr>
        <w:t>իր</w:t>
      </w:r>
      <w:r w:rsidR="00406DB8" w:rsidRPr="006E68AD">
        <w:rPr>
          <w:rFonts w:ascii="Sylfaen" w:hAnsi="Sylfaen" w:cs="Sylfaen"/>
          <w:sz w:val="20"/>
          <w:lang w:val="af-ZA"/>
        </w:rPr>
        <w:t xml:space="preserve"> </w:t>
      </w:r>
      <w:r w:rsidR="00406DB8" w:rsidRPr="006E68AD">
        <w:rPr>
          <w:rFonts w:ascii="Sylfaen" w:hAnsi="Sylfaen" w:cs="Sylfaen"/>
          <w:sz w:val="20"/>
          <w:lang w:val="ru-RU"/>
        </w:rPr>
        <w:t>հայտում</w:t>
      </w:r>
      <w:r w:rsidR="00406DB8" w:rsidRPr="006E68AD">
        <w:rPr>
          <w:rFonts w:ascii="Sylfaen" w:hAnsi="Sylfaen" w:cs="Sylfaen"/>
          <w:sz w:val="20"/>
          <w:lang w:val="af-ZA"/>
        </w:rPr>
        <w:t xml:space="preserve"> </w:t>
      </w:r>
      <w:r w:rsidR="00406DB8" w:rsidRPr="006E68AD">
        <w:rPr>
          <w:rFonts w:ascii="Sylfaen" w:hAnsi="Sylfaen" w:cs="Sylfaen"/>
          <w:sz w:val="20"/>
          <w:lang w:val="ru-RU"/>
        </w:rPr>
        <w:lastRenderedPageBreak/>
        <w:t>նշված</w:t>
      </w:r>
      <w:r w:rsidR="00406DB8" w:rsidRPr="006E68AD">
        <w:rPr>
          <w:rFonts w:ascii="Sylfaen" w:hAnsi="Sylfaen" w:cs="Sylfaen"/>
          <w:sz w:val="20"/>
          <w:lang w:val="af-ZA"/>
        </w:rPr>
        <w:t xml:space="preserve"> </w:t>
      </w:r>
      <w:r w:rsidR="00406DB8" w:rsidRPr="006E68AD">
        <w:rPr>
          <w:rFonts w:ascii="Sylfaen" w:hAnsi="Sylfaen" w:cs="Sylfaen"/>
          <w:sz w:val="20"/>
          <w:lang w:val="ru-RU"/>
        </w:rPr>
        <w:t>էլեկտրոնային</w:t>
      </w:r>
      <w:r w:rsidR="00406DB8" w:rsidRPr="006E68AD">
        <w:rPr>
          <w:rFonts w:ascii="Sylfaen" w:hAnsi="Sylfaen" w:cs="Sylfaen"/>
          <w:sz w:val="20"/>
          <w:lang w:val="af-ZA"/>
        </w:rPr>
        <w:t xml:space="preserve"> </w:t>
      </w:r>
      <w:r w:rsidR="00406DB8" w:rsidRPr="006E68AD">
        <w:rPr>
          <w:rFonts w:ascii="Sylfaen" w:hAnsi="Sylfaen" w:cs="Sylfaen"/>
          <w:sz w:val="20"/>
          <w:lang w:val="ru-RU"/>
        </w:rPr>
        <w:t>փոստից</w:t>
      </w:r>
      <w:r w:rsidR="00406DB8" w:rsidRPr="006E68AD">
        <w:rPr>
          <w:rFonts w:ascii="Sylfaen" w:hAnsi="Sylfaen" w:cs="Sylfaen"/>
          <w:sz w:val="20"/>
          <w:lang w:val="af-ZA"/>
        </w:rPr>
        <w:t xml:space="preserve"> </w:t>
      </w:r>
      <w:r w:rsidR="00406DB8" w:rsidRPr="006E68AD">
        <w:rPr>
          <w:rFonts w:ascii="Sylfaen" w:hAnsi="Sylfaen" w:cs="Sylfaen"/>
          <w:sz w:val="20"/>
          <w:lang w:val="ru-RU"/>
        </w:rPr>
        <w:t>սույն</w:t>
      </w:r>
      <w:r w:rsidR="00406DB8" w:rsidRPr="006E68AD">
        <w:rPr>
          <w:rFonts w:ascii="Sylfaen" w:hAnsi="Sylfaen" w:cs="Sylfaen"/>
          <w:sz w:val="20"/>
          <w:lang w:val="af-ZA"/>
        </w:rPr>
        <w:t xml:space="preserve"> </w:t>
      </w:r>
      <w:r w:rsidR="00406DB8" w:rsidRPr="006E68AD">
        <w:rPr>
          <w:rFonts w:ascii="Sylfaen" w:hAnsi="Sylfaen" w:cs="Sylfaen"/>
          <w:sz w:val="20"/>
          <w:lang w:val="ru-RU"/>
        </w:rPr>
        <w:t>հրավերում</w:t>
      </w:r>
      <w:r w:rsidR="00406DB8" w:rsidRPr="006E68AD">
        <w:rPr>
          <w:rFonts w:ascii="Sylfaen" w:hAnsi="Sylfaen" w:cs="Sylfaen"/>
          <w:sz w:val="20"/>
          <w:lang w:val="af-ZA"/>
        </w:rPr>
        <w:t xml:space="preserve"> </w:t>
      </w:r>
      <w:r w:rsidR="00406DB8" w:rsidRPr="006E68AD">
        <w:rPr>
          <w:rFonts w:ascii="Sylfaen" w:hAnsi="Sylfaen" w:cs="Sylfaen"/>
          <w:sz w:val="20"/>
          <w:lang w:val="ru-RU"/>
        </w:rPr>
        <w:t>նշված</w:t>
      </w:r>
      <w:r w:rsidR="00406DB8" w:rsidRPr="006E68AD">
        <w:rPr>
          <w:rFonts w:ascii="Sylfaen" w:hAnsi="Sylfaen" w:cs="Sylfaen"/>
          <w:sz w:val="20"/>
          <w:lang w:val="af-ZA"/>
        </w:rPr>
        <w:t xml:space="preserve">` </w:t>
      </w:r>
      <w:r w:rsidR="00406DB8" w:rsidRPr="006E68AD">
        <w:rPr>
          <w:rFonts w:ascii="Sylfaen" w:hAnsi="Sylfaen" w:cs="Sylfaen"/>
          <w:sz w:val="20"/>
          <w:lang w:val="ru-RU"/>
        </w:rPr>
        <w:t>հանձնաժողովի</w:t>
      </w:r>
      <w:r w:rsidR="00406DB8" w:rsidRPr="006E68AD">
        <w:rPr>
          <w:rFonts w:ascii="Sylfaen" w:hAnsi="Sylfaen" w:cs="Sylfaen"/>
          <w:sz w:val="20"/>
          <w:lang w:val="af-ZA"/>
        </w:rPr>
        <w:t xml:space="preserve"> </w:t>
      </w:r>
      <w:r w:rsidR="00406DB8" w:rsidRPr="006E68AD">
        <w:rPr>
          <w:rFonts w:ascii="Sylfaen" w:hAnsi="Sylfaen" w:cs="Sylfaen"/>
          <w:sz w:val="20"/>
          <w:lang w:val="ru-RU"/>
        </w:rPr>
        <w:t>քարտուղարի</w:t>
      </w:r>
      <w:r w:rsidR="00406DB8" w:rsidRPr="006E68AD">
        <w:rPr>
          <w:rFonts w:ascii="Sylfaen" w:hAnsi="Sylfaen" w:cs="Sylfaen"/>
          <w:sz w:val="20"/>
          <w:lang w:val="af-ZA"/>
        </w:rPr>
        <w:t xml:space="preserve"> </w:t>
      </w:r>
      <w:r w:rsidR="00406DB8" w:rsidRPr="006E68AD">
        <w:rPr>
          <w:rFonts w:ascii="Sylfaen" w:hAnsi="Sylfaen" w:cs="Sylfaen"/>
          <w:sz w:val="20"/>
          <w:lang w:val="ru-RU"/>
        </w:rPr>
        <w:t>էլեկտրոնային</w:t>
      </w:r>
      <w:r w:rsidR="00406DB8" w:rsidRPr="006E68AD">
        <w:rPr>
          <w:rFonts w:ascii="Sylfaen" w:hAnsi="Sylfaen" w:cs="Sylfaen"/>
          <w:sz w:val="20"/>
          <w:lang w:val="af-ZA"/>
        </w:rPr>
        <w:t xml:space="preserve"> </w:t>
      </w:r>
      <w:r w:rsidR="00406DB8" w:rsidRPr="006E68AD">
        <w:rPr>
          <w:rFonts w:ascii="Sylfaen" w:hAnsi="Sylfaen" w:cs="Sylfaen"/>
          <w:sz w:val="20"/>
          <w:lang w:val="ru-RU"/>
        </w:rPr>
        <w:t>փոստին</w:t>
      </w:r>
      <w:r w:rsidR="00406DB8" w:rsidRPr="006E68AD">
        <w:rPr>
          <w:rFonts w:ascii="Sylfaen" w:hAnsi="Sylfaen" w:cs="Sylfaen"/>
          <w:sz w:val="20"/>
          <w:lang w:val="af-ZA"/>
        </w:rPr>
        <w:t xml:space="preserve"> </w:t>
      </w:r>
      <w:r w:rsidR="00406DB8" w:rsidRPr="006E68AD">
        <w:rPr>
          <w:rFonts w:ascii="Sylfaen" w:hAnsi="Sylfaen" w:cs="Sylfaen"/>
          <w:sz w:val="20"/>
          <w:szCs w:val="20"/>
          <w:lang w:val="af-ZA" w:eastAsia="x-none"/>
        </w:rPr>
        <w:t>ուղարկվելու</w:t>
      </w:r>
      <w:r w:rsidR="00406DB8" w:rsidRPr="006E68AD">
        <w:rPr>
          <w:rFonts w:ascii="Sylfaen" w:hAnsi="Sylfaen"/>
          <w:sz w:val="20"/>
          <w:szCs w:val="20"/>
          <w:lang w:val="af-ZA" w:eastAsia="x-none"/>
        </w:rPr>
        <w:t xml:space="preserve"> </w:t>
      </w:r>
      <w:r w:rsidR="00406DB8" w:rsidRPr="006E68AD">
        <w:rPr>
          <w:rFonts w:ascii="Sylfaen" w:hAnsi="Sylfaen" w:cs="Sylfaen"/>
          <w:sz w:val="20"/>
          <w:szCs w:val="20"/>
          <w:lang w:val="af-ZA" w:eastAsia="x-none"/>
        </w:rPr>
        <w:t>միջոցով</w:t>
      </w:r>
      <w:r w:rsidR="00406DB8" w:rsidRPr="006E68AD">
        <w:rPr>
          <w:rFonts w:ascii="Sylfaen" w:hAnsi="Sylfaen"/>
          <w:sz w:val="20"/>
          <w:szCs w:val="20"/>
          <w:lang w:val="af-ZA" w:eastAsia="x-none"/>
        </w:rPr>
        <w:t>:</w:t>
      </w:r>
    </w:p>
    <w:p w:rsidR="00265D18" w:rsidRPr="006E68AD" w:rsidRDefault="00265D18" w:rsidP="00037DDE">
      <w:pPr>
        <w:ind w:firstLine="567"/>
        <w:jc w:val="both"/>
        <w:rPr>
          <w:rFonts w:ascii="Sylfaen" w:hAnsi="Sylfaen"/>
          <w:sz w:val="20"/>
          <w:szCs w:val="20"/>
          <w:lang w:val="af-ZA" w:eastAsia="x-none"/>
        </w:rPr>
      </w:pPr>
      <w:r w:rsidRPr="006E68AD">
        <w:rPr>
          <w:rFonts w:ascii="Sylfaen" w:hAnsi="Sylfaen" w:cs="Sylfaen"/>
          <w:sz w:val="20"/>
          <w:szCs w:val="20"/>
          <w:lang w:val="af-ZA" w:eastAsia="x-none"/>
        </w:rPr>
        <w:t>Տեղեկությունների</w:t>
      </w:r>
      <w:r w:rsidRPr="006E68AD">
        <w:rPr>
          <w:rFonts w:ascii="Sylfaen" w:hAnsi="Sylfaen"/>
          <w:sz w:val="20"/>
          <w:szCs w:val="20"/>
          <w:lang w:val="af-ZA" w:eastAsia="x-none"/>
        </w:rPr>
        <w:t xml:space="preserve"> (</w:t>
      </w:r>
      <w:r w:rsidRPr="006E68AD">
        <w:rPr>
          <w:rFonts w:ascii="Sylfaen" w:hAnsi="Sylfaen" w:cs="Sylfaen"/>
          <w:sz w:val="20"/>
          <w:szCs w:val="20"/>
          <w:lang w:val="af-ZA" w:eastAsia="x-none"/>
        </w:rPr>
        <w:t>փաստաթղթերի</w:t>
      </w:r>
      <w:r w:rsidRPr="006E68AD">
        <w:rPr>
          <w:rFonts w:ascii="Sylfaen" w:hAnsi="Sylfaen"/>
          <w:sz w:val="20"/>
          <w:szCs w:val="20"/>
          <w:lang w:val="af-ZA" w:eastAsia="x-none"/>
        </w:rPr>
        <w:t xml:space="preserve">) </w:t>
      </w:r>
      <w:r w:rsidRPr="006E68AD">
        <w:rPr>
          <w:rFonts w:ascii="Sylfaen" w:hAnsi="Sylfaen" w:cs="Sylfaen"/>
          <w:sz w:val="20"/>
          <w:szCs w:val="20"/>
          <w:lang w:val="af-ZA" w:eastAsia="x-none"/>
        </w:rPr>
        <w:t>էլեկտրոնային</w:t>
      </w:r>
      <w:r w:rsidRPr="006E68AD">
        <w:rPr>
          <w:rFonts w:ascii="Sylfaen" w:hAnsi="Sylfaen"/>
          <w:sz w:val="20"/>
          <w:szCs w:val="20"/>
          <w:lang w:val="af-ZA" w:eastAsia="x-none"/>
        </w:rPr>
        <w:t xml:space="preserve"> </w:t>
      </w:r>
      <w:r w:rsidRPr="006E68AD">
        <w:rPr>
          <w:rFonts w:ascii="Sylfaen" w:hAnsi="Sylfaen" w:cs="Sylfaen"/>
          <w:sz w:val="20"/>
          <w:szCs w:val="20"/>
          <w:lang w:val="af-ZA" w:eastAsia="x-none"/>
        </w:rPr>
        <w:t>եղանակով</w:t>
      </w:r>
      <w:r w:rsidRPr="006E68AD">
        <w:rPr>
          <w:rFonts w:ascii="Sylfaen" w:hAnsi="Sylfaen"/>
          <w:sz w:val="20"/>
          <w:szCs w:val="20"/>
          <w:lang w:val="af-ZA" w:eastAsia="x-none"/>
        </w:rPr>
        <w:t xml:space="preserve"> </w:t>
      </w:r>
      <w:r w:rsidRPr="006E68AD">
        <w:rPr>
          <w:rFonts w:ascii="Sylfaen" w:hAnsi="Sylfaen" w:cs="Sylfaen"/>
          <w:sz w:val="20"/>
          <w:szCs w:val="20"/>
          <w:lang w:val="af-ZA" w:eastAsia="x-none"/>
        </w:rPr>
        <w:t>փոխանակման</w:t>
      </w:r>
      <w:r w:rsidRPr="006E68AD">
        <w:rPr>
          <w:rFonts w:ascii="Sylfaen" w:hAnsi="Sylfaen"/>
          <w:sz w:val="20"/>
          <w:szCs w:val="20"/>
          <w:lang w:val="af-ZA" w:eastAsia="x-none"/>
        </w:rPr>
        <w:t xml:space="preserve"> </w:t>
      </w:r>
      <w:r w:rsidRPr="006E68AD">
        <w:rPr>
          <w:rFonts w:ascii="Sylfaen" w:hAnsi="Sylfaen" w:cs="Sylfaen"/>
          <w:sz w:val="20"/>
          <w:szCs w:val="20"/>
          <w:lang w:val="af-ZA" w:eastAsia="x-none"/>
        </w:rPr>
        <w:t>դեպքում</w:t>
      </w:r>
      <w:r w:rsidRPr="006E68AD">
        <w:rPr>
          <w:rFonts w:ascii="Sylfaen" w:hAnsi="Sylfaen"/>
          <w:sz w:val="20"/>
          <w:szCs w:val="20"/>
          <w:lang w:val="af-ZA" w:eastAsia="x-none"/>
        </w:rPr>
        <w:t xml:space="preserve"> </w:t>
      </w:r>
      <w:r w:rsidR="00143E8C" w:rsidRPr="006E68AD">
        <w:rPr>
          <w:rFonts w:ascii="Sylfaen" w:hAnsi="Sylfaen" w:cs="Sylfaen"/>
          <w:sz w:val="20"/>
          <w:szCs w:val="20"/>
          <w:lang w:val="af-ZA" w:eastAsia="x-none"/>
        </w:rPr>
        <w:t>մասնակիցը</w:t>
      </w:r>
      <w:r w:rsidR="00143E8C" w:rsidRPr="006E68AD">
        <w:rPr>
          <w:rFonts w:ascii="Sylfaen" w:hAnsi="Sylfaen"/>
          <w:sz w:val="20"/>
          <w:szCs w:val="20"/>
          <w:lang w:val="af-ZA" w:eastAsia="x-none"/>
        </w:rPr>
        <w:t xml:space="preserve"> </w:t>
      </w:r>
      <w:r w:rsidRPr="006E68AD">
        <w:rPr>
          <w:rFonts w:ascii="Sylfaen" w:hAnsi="Sylfaen" w:cs="Sylfaen"/>
          <w:sz w:val="20"/>
          <w:szCs w:val="20"/>
          <w:lang w:val="af-ZA" w:eastAsia="x-none"/>
        </w:rPr>
        <w:t>տեղեկությունները</w:t>
      </w:r>
      <w:r w:rsidRPr="006E68AD">
        <w:rPr>
          <w:rFonts w:ascii="Sylfaen" w:hAnsi="Sylfaen"/>
          <w:sz w:val="20"/>
          <w:szCs w:val="20"/>
          <w:lang w:val="af-ZA" w:eastAsia="x-none"/>
        </w:rPr>
        <w:t xml:space="preserve"> (</w:t>
      </w:r>
      <w:r w:rsidRPr="006E68AD">
        <w:rPr>
          <w:rFonts w:ascii="Sylfaen" w:hAnsi="Sylfaen" w:cs="Sylfaen"/>
          <w:sz w:val="20"/>
          <w:szCs w:val="20"/>
          <w:lang w:val="af-ZA" w:eastAsia="x-none"/>
        </w:rPr>
        <w:t>փաստաթղթերը</w:t>
      </w:r>
      <w:r w:rsidRPr="006E68AD">
        <w:rPr>
          <w:rFonts w:ascii="Sylfaen" w:hAnsi="Sylfaen"/>
          <w:sz w:val="20"/>
          <w:szCs w:val="20"/>
          <w:lang w:val="af-ZA" w:eastAsia="x-none"/>
        </w:rPr>
        <w:t xml:space="preserve">) </w:t>
      </w:r>
      <w:r w:rsidRPr="006E68AD">
        <w:rPr>
          <w:rFonts w:ascii="Sylfaen" w:hAnsi="Sylfaen" w:cs="Sylfaen"/>
          <w:sz w:val="20"/>
          <w:szCs w:val="20"/>
          <w:lang w:val="af-ZA" w:eastAsia="x-none"/>
        </w:rPr>
        <w:t>ուղարկում</w:t>
      </w:r>
      <w:r w:rsidRPr="006E68AD">
        <w:rPr>
          <w:rFonts w:ascii="Sylfaen" w:hAnsi="Sylfaen"/>
          <w:sz w:val="20"/>
          <w:szCs w:val="20"/>
          <w:lang w:val="af-ZA" w:eastAsia="x-none"/>
        </w:rPr>
        <w:t xml:space="preserve"> </w:t>
      </w:r>
      <w:r w:rsidRPr="006E68AD">
        <w:rPr>
          <w:rFonts w:ascii="Sylfaen" w:hAnsi="Sylfaen" w:cs="Sylfaen"/>
          <w:sz w:val="20"/>
          <w:szCs w:val="20"/>
          <w:lang w:val="af-ZA" w:eastAsia="x-none"/>
        </w:rPr>
        <w:t>է</w:t>
      </w:r>
      <w:r w:rsidRPr="006E68AD">
        <w:rPr>
          <w:rFonts w:ascii="Sylfaen" w:hAnsi="Sylfaen"/>
          <w:sz w:val="20"/>
          <w:szCs w:val="20"/>
          <w:lang w:val="af-ZA" w:eastAsia="x-none"/>
        </w:rPr>
        <w:t xml:space="preserve"> </w:t>
      </w:r>
      <w:r w:rsidRPr="006E68AD">
        <w:rPr>
          <w:rFonts w:ascii="Sylfaen" w:hAnsi="Sylfaen" w:cs="Sylfaen"/>
          <w:sz w:val="20"/>
          <w:szCs w:val="20"/>
          <w:lang w:val="af-ZA" w:eastAsia="x-none"/>
        </w:rPr>
        <w:t>հաստատված</w:t>
      </w:r>
      <w:r w:rsidRPr="006E68AD">
        <w:rPr>
          <w:rFonts w:ascii="Sylfaen" w:hAnsi="Sylfaen"/>
          <w:sz w:val="20"/>
          <w:szCs w:val="20"/>
          <w:lang w:val="af-ZA" w:eastAsia="x-none"/>
        </w:rPr>
        <w:t xml:space="preserve"> </w:t>
      </w:r>
      <w:r w:rsidRPr="006E68AD">
        <w:rPr>
          <w:rFonts w:ascii="Sylfaen" w:hAnsi="Sylfaen" w:cs="Sylfaen"/>
          <w:sz w:val="20"/>
          <w:szCs w:val="20"/>
          <w:lang w:val="af-ZA" w:eastAsia="x-none"/>
        </w:rPr>
        <w:t>բնօրինակ</w:t>
      </w:r>
      <w:r w:rsidRPr="006E68AD">
        <w:rPr>
          <w:rFonts w:ascii="Sylfaen" w:hAnsi="Sylfaen"/>
          <w:sz w:val="20"/>
          <w:szCs w:val="20"/>
          <w:lang w:val="af-ZA" w:eastAsia="x-none"/>
        </w:rPr>
        <w:t xml:space="preserve"> </w:t>
      </w:r>
      <w:r w:rsidRPr="006E68AD">
        <w:rPr>
          <w:rFonts w:ascii="Sylfaen" w:hAnsi="Sylfaen" w:cs="Sylfaen"/>
          <w:sz w:val="20"/>
          <w:szCs w:val="20"/>
          <w:lang w:val="af-ZA" w:eastAsia="x-none"/>
        </w:rPr>
        <w:t>փաստաթղթից</w:t>
      </w:r>
      <w:r w:rsidRPr="006E68AD">
        <w:rPr>
          <w:rFonts w:ascii="Sylfaen" w:hAnsi="Sylfaen"/>
          <w:sz w:val="20"/>
          <w:szCs w:val="20"/>
          <w:lang w:val="af-ZA" w:eastAsia="x-none"/>
        </w:rPr>
        <w:t xml:space="preserve"> </w:t>
      </w:r>
      <w:r w:rsidRPr="006E68AD">
        <w:rPr>
          <w:rFonts w:ascii="Sylfaen" w:hAnsi="Sylfaen" w:cs="Sylfaen"/>
          <w:sz w:val="20"/>
          <w:szCs w:val="20"/>
          <w:lang w:val="af-ZA" w:eastAsia="x-none"/>
        </w:rPr>
        <w:t>արտատպված</w:t>
      </w:r>
      <w:r w:rsidRPr="006E68AD">
        <w:rPr>
          <w:rFonts w:ascii="Sylfaen" w:hAnsi="Sylfaen"/>
          <w:sz w:val="20"/>
          <w:szCs w:val="20"/>
          <w:lang w:val="af-ZA" w:eastAsia="x-none"/>
        </w:rPr>
        <w:t xml:space="preserve"> (</w:t>
      </w:r>
      <w:r w:rsidRPr="006E68AD">
        <w:rPr>
          <w:rFonts w:ascii="Sylfaen" w:hAnsi="Sylfaen" w:cs="Sylfaen"/>
          <w:sz w:val="20"/>
          <w:szCs w:val="20"/>
          <w:lang w:val="af-ZA" w:eastAsia="x-none"/>
        </w:rPr>
        <w:t>սկանավորված</w:t>
      </w:r>
      <w:r w:rsidRPr="006E68AD">
        <w:rPr>
          <w:rFonts w:ascii="Sylfaen" w:hAnsi="Sylfaen"/>
          <w:sz w:val="20"/>
          <w:szCs w:val="20"/>
          <w:lang w:val="af-ZA" w:eastAsia="x-none"/>
        </w:rPr>
        <w:t xml:space="preserve">) </w:t>
      </w:r>
      <w:r w:rsidRPr="006E68AD">
        <w:rPr>
          <w:rFonts w:ascii="Sylfaen" w:hAnsi="Sylfaen" w:cs="Sylfaen"/>
          <w:sz w:val="20"/>
          <w:szCs w:val="20"/>
          <w:lang w:val="af-ZA" w:eastAsia="x-none"/>
        </w:rPr>
        <w:t>տարբերակով</w:t>
      </w:r>
      <w:r w:rsidRPr="006E68AD">
        <w:rPr>
          <w:rFonts w:ascii="Sylfaen" w:hAnsi="Sylfaen"/>
          <w:sz w:val="20"/>
          <w:szCs w:val="20"/>
          <w:lang w:val="af-ZA" w:eastAsia="x-none"/>
        </w:rPr>
        <w:t>:</w:t>
      </w:r>
    </w:p>
    <w:p w:rsidR="002B103D" w:rsidRPr="006E68AD" w:rsidRDefault="00FF60C2" w:rsidP="00037DDE">
      <w:pPr>
        <w:pStyle w:val="23"/>
        <w:spacing w:line="240" w:lineRule="auto"/>
        <w:ind w:firstLine="567"/>
        <w:rPr>
          <w:rFonts w:ascii="Sylfaen" w:hAnsi="Sylfaen"/>
          <w:lang w:val="hy-AM"/>
        </w:rPr>
      </w:pPr>
      <w:r w:rsidRPr="006E68AD">
        <w:rPr>
          <w:rFonts w:ascii="Sylfaen" w:hAnsi="Sylfaen"/>
        </w:rPr>
        <w:t>7</w:t>
      </w:r>
      <w:r w:rsidR="00947D03" w:rsidRPr="006E68AD">
        <w:rPr>
          <w:rFonts w:ascii="Sylfaen" w:hAnsi="Sylfaen"/>
          <w:lang w:val="hy-AM"/>
        </w:rPr>
        <w:t>.</w:t>
      </w:r>
      <w:r w:rsidR="00463B0B" w:rsidRPr="006E68AD">
        <w:rPr>
          <w:rFonts w:ascii="Sylfaen" w:hAnsi="Sylfaen" w:cs="Sylfaen"/>
        </w:rPr>
        <w:t>2</w:t>
      </w:r>
      <w:r w:rsidR="00DE2580" w:rsidRPr="006E68AD">
        <w:rPr>
          <w:rFonts w:ascii="Sylfaen" w:hAnsi="Sylfaen" w:cs="Sylfaen"/>
        </w:rPr>
        <w:t>2</w:t>
      </w:r>
      <w:r w:rsidR="00571F29" w:rsidRPr="006E68AD">
        <w:rPr>
          <w:rFonts w:ascii="Sylfaen" w:hAnsi="Sylfaen" w:cs="Sylfaen"/>
        </w:rPr>
        <w:t xml:space="preserve"> Հայտերի</w:t>
      </w:r>
      <w:r w:rsidR="00571F29" w:rsidRPr="006E68AD">
        <w:rPr>
          <w:rFonts w:ascii="Sylfaen" w:hAnsi="Sylfaen" w:cs="Arial"/>
        </w:rPr>
        <w:t xml:space="preserve"> </w:t>
      </w:r>
      <w:r w:rsidR="00571F29" w:rsidRPr="006E68AD">
        <w:rPr>
          <w:rFonts w:ascii="Sylfaen" w:hAnsi="Sylfaen" w:cs="Sylfaen"/>
        </w:rPr>
        <w:t>գնահատումը</w:t>
      </w:r>
      <w:r w:rsidR="00571F29" w:rsidRPr="006E68AD">
        <w:rPr>
          <w:rFonts w:ascii="Sylfaen" w:hAnsi="Sylfaen" w:cs="Arial"/>
        </w:rPr>
        <w:t xml:space="preserve"> </w:t>
      </w:r>
      <w:r w:rsidR="00571F29" w:rsidRPr="006E68AD">
        <w:rPr>
          <w:rFonts w:ascii="Sylfaen" w:hAnsi="Sylfaen" w:cs="Sylfaen"/>
        </w:rPr>
        <w:t>և</w:t>
      </w:r>
      <w:r w:rsidR="00571F29" w:rsidRPr="006E68AD">
        <w:rPr>
          <w:rFonts w:ascii="Sylfaen" w:hAnsi="Sylfaen" w:cs="Arial"/>
        </w:rPr>
        <w:t xml:space="preserve"> </w:t>
      </w:r>
      <w:r w:rsidR="00571F29" w:rsidRPr="006E68AD">
        <w:rPr>
          <w:rFonts w:ascii="Sylfaen" w:hAnsi="Sylfaen" w:cs="Sylfaen"/>
        </w:rPr>
        <w:t>ընտրված մասնակցի որոշումն</w:t>
      </w:r>
      <w:r w:rsidR="00571F29" w:rsidRPr="006E68AD">
        <w:rPr>
          <w:rFonts w:ascii="Sylfaen" w:hAnsi="Sylfaen" w:cs="Arial"/>
        </w:rPr>
        <w:t xml:space="preserve"> </w:t>
      </w:r>
      <w:r w:rsidR="00571F29" w:rsidRPr="006E68AD">
        <w:rPr>
          <w:rFonts w:ascii="Sylfaen" w:hAnsi="Sylfaen" w:cs="Sylfaen"/>
        </w:rPr>
        <w:t>իրականացվում</w:t>
      </w:r>
      <w:r w:rsidR="00571F29" w:rsidRPr="006E68AD">
        <w:rPr>
          <w:rFonts w:ascii="Sylfaen" w:hAnsi="Sylfaen" w:cs="Arial"/>
        </w:rPr>
        <w:t xml:space="preserve"> </w:t>
      </w:r>
      <w:r w:rsidR="00571F29" w:rsidRPr="006E68AD">
        <w:rPr>
          <w:rFonts w:ascii="Sylfaen" w:hAnsi="Sylfaen" w:cs="Sylfaen"/>
        </w:rPr>
        <w:t>է</w:t>
      </w:r>
      <w:r w:rsidR="00571F29" w:rsidRPr="006E68AD">
        <w:rPr>
          <w:rFonts w:ascii="Sylfaen" w:hAnsi="Sylfaen" w:cs="Arial"/>
        </w:rPr>
        <w:t xml:space="preserve"> </w:t>
      </w:r>
      <w:r w:rsidR="00571F29" w:rsidRPr="006E68AD">
        <w:rPr>
          <w:rFonts w:ascii="Sylfaen" w:hAnsi="Sylfaen" w:cs="Sylfaen"/>
        </w:rPr>
        <w:t>ըստ</w:t>
      </w:r>
      <w:r w:rsidR="00571F29" w:rsidRPr="006E68AD">
        <w:rPr>
          <w:rFonts w:ascii="Sylfaen" w:hAnsi="Sylfaen" w:cs="Arial"/>
        </w:rPr>
        <w:t xml:space="preserve"> </w:t>
      </w:r>
      <w:r w:rsidR="00571F29" w:rsidRPr="006E68AD">
        <w:rPr>
          <w:rFonts w:ascii="Sylfaen" w:hAnsi="Sylfaen" w:cs="Sylfaen"/>
        </w:rPr>
        <w:t>առանձին</w:t>
      </w:r>
      <w:r w:rsidR="00571F29" w:rsidRPr="006E68AD">
        <w:rPr>
          <w:rFonts w:ascii="Sylfaen" w:hAnsi="Sylfaen" w:cs="Arial"/>
        </w:rPr>
        <w:t xml:space="preserve"> </w:t>
      </w:r>
      <w:r w:rsidR="00571F29" w:rsidRPr="006E68AD">
        <w:rPr>
          <w:rFonts w:ascii="Sylfaen" w:hAnsi="Sylfaen" w:cs="Sylfaen"/>
        </w:rPr>
        <w:t>չափաբաժինների</w:t>
      </w:r>
      <w:r w:rsidR="00571F29" w:rsidRPr="006E68AD">
        <w:rPr>
          <w:rFonts w:ascii="Sylfaen" w:hAnsi="Sylfaen" w:cs="Tahoma"/>
        </w:rPr>
        <w:t>։</w:t>
      </w:r>
      <w:r w:rsidR="002B103D" w:rsidRPr="006E68AD">
        <w:rPr>
          <w:rFonts w:ascii="Sylfaen" w:hAnsi="Sylfaen" w:cs="Tahoma"/>
          <w:lang w:val="hy-AM"/>
        </w:rPr>
        <w:t xml:space="preserve"> </w:t>
      </w:r>
    </w:p>
    <w:p w:rsidR="00583092" w:rsidRPr="006E68AD" w:rsidRDefault="00FF60C2" w:rsidP="00037DDE">
      <w:pPr>
        <w:ind w:firstLine="567"/>
        <w:jc w:val="both"/>
        <w:rPr>
          <w:rFonts w:ascii="Sylfaen" w:hAnsi="Sylfaen"/>
          <w:sz w:val="20"/>
          <w:szCs w:val="20"/>
          <w:lang w:val="af-ZA" w:eastAsia="x-none"/>
        </w:rPr>
      </w:pPr>
      <w:r w:rsidRPr="006E68AD">
        <w:rPr>
          <w:rFonts w:ascii="Sylfaen" w:hAnsi="Sylfaen"/>
          <w:sz w:val="20"/>
          <w:szCs w:val="20"/>
          <w:lang w:val="af-ZA" w:eastAsia="x-none"/>
        </w:rPr>
        <w:t>7</w:t>
      </w:r>
      <w:r w:rsidR="009E35C5" w:rsidRPr="006E68AD">
        <w:rPr>
          <w:rFonts w:ascii="Sylfaen" w:hAnsi="Sylfaen"/>
          <w:sz w:val="20"/>
          <w:szCs w:val="20"/>
          <w:lang w:val="af-ZA" w:eastAsia="x-none"/>
        </w:rPr>
        <w:t>.2</w:t>
      </w:r>
      <w:r w:rsidR="00DE2580" w:rsidRPr="006E68AD">
        <w:rPr>
          <w:rFonts w:ascii="Sylfaen" w:hAnsi="Sylfaen"/>
          <w:sz w:val="20"/>
          <w:szCs w:val="20"/>
          <w:lang w:val="af-ZA" w:eastAsia="x-none"/>
        </w:rPr>
        <w:t>3</w:t>
      </w:r>
      <w:r w:rsidR="00583092" w:rsidRPr="006E68AD">
        <w:rPr>
          <w:rFonts w:ascii="Sylfaen" w:hAnsi="Sylfaen"/>
          <w:sz w:val="20"/>
          <w:szCs w:val="20"/>
          <w:lang w:val="af-ZA" w:eastAsia="x-none"/>
        </w:rPr>
        <w:t xml:space="preserve"> </w:t>
      </w:r>
      <w:r w:rsidR="0084701E" w:rsidRPr="006E68AD">
        <w:rPr>
          <w:rFonts w:ascii="Sylfaen" w:hAnsi="Sylfaen" w:cs="Sylfaen"/>
          <w:sz w:val="20"/>
          <w:szCs w:val="20"/>
          <w:lang w:val="af-ZA" w:eastAsia="x-none"/>
        </w:rPr>
        <w:t>Ընտրված</w:t>
      </w:r>
      <w:r w:rsidR="0084701E" w:rsidRPr="006E68AD">
        <w:rPr>
          <w:rFonts w:ascii="Sylfaen" w:hAnsi="Sylfaen"/>
          <w:sz w:val="20"/>
          <w:szCs w:val="20"/>
          <w:lang w:val="af-ZA" w:eastAsia="x-none"/>
        </w:rPr>
        <w:t xml:space="preserve"> </w:t>
      </w:r>
      <w:r w:rsidR="0084701E" w:rsidRPr="006E68AD">
        <w:rPr>
          <w:rFonts w:ascii="Sylfaen" w:hAnsi="Sylfaen" w:cs="Sylfaen"/>
          <w:sz w:val="20"/>
          <w:szCs w:val="20"/>
          <w:lang w:val="af-ZA" w:eastAsia="x-none"/>
        </w:rPr>
        <w:t>մասնակցի</w:t>
      </w:r>
      <w:r w:rsidR="0084701E" w:rsidRPr="006E68AD">
        <w:rPr>
          <w:rFonts w:ascii="Sylfaen" w:hAnsi="Sylfaen"/>
          <w:sz w:val="20"/>
          <w:szCs w:val="20"/>
          <w:lang w:val="af-ZA" w:eastAsia="x-none"/>
        </w:rPr>
        <w:t xml:space="preserve"> </w:t>
      </w:r>
      <w:r w:rsidR="0084701E" w:rsidRPr="006E68AD">
        <w:rPr>
          <w:rFonts w:ascii="Sylfaen" w:hAnsi="Sylfaen" w:cs="Sylfaen"/>
          <w:sz w:val="20"/>
          <w:szCs w:val="20"/>
          <w:lang w:val="af-ZA" w:eastAsia="x-none"/>
        </w:rPr>
        <w:t>կողմից</w:t>
      </w:r>
      <w:r w:rsidR="0084701E" w:rsidRPr="006E68AD">
        <w:rPr>
          <w:rFonts w:ascii="Sylfaen" w:hAnsi="Sylfaen"/>
          <w:sz w:val="20"/>
          <w:szCs w:val="20"/>
          <w:lang w:val="af-ZA" w:eastAsia="x-none"/>
        </w:rPr>
        <w:t xml:space="preserve"> </w:t>
      </w:r>
      <w:r w:rsidR="0084701E" w:rsidRPr="006E68AD">
        <w:rPr>
          <w:rFonts w:ascii="Sylfaen" w:hAnsi="Sylfaen" w:cs="Sylfaen"/>
          <w:sz w:val="20"/>
          <w:szCs w:val="20"/>
          <w:lang w:val="af-ZA" w:eastAsia="x-none"/>
        </w:rPr>
        <w:t>պայմանագիրը</w:t>
      </w:r>
      <w:r w:rsidR="0084701E" w:rsidRPr="006E68AD">
        <w:rPr>
          <w:rFonts w:ascii="Sylfaen" w:hAnsi="Sylfaen"/>
          <w:sz w:val="20"/>
          <w:szCs w:val="20"/>
          <w:lang w:val="af-ZA" w:eastAsia="x-none"/>
        </w:rPr>
        <w:t xml:space="preserve"> </w:t>
      </w:r>
      <w:r w:rsidR="0084701E" w:rsidRPr="006E68AD">
        <w:rPr>
          <w:rFonts w:ascii="Sylfaen" w:hAnsi="Sylfaen" w:cs="Sylfaen"/>
          <w:sz w:val="20"/>
          <w:szCs w:val="20"/>
          <w:lang w:val="af-ZA" w:eastAsia="x-none"/>
        </w:rPr>
        <w:t>չկնքելու</w:t>
      </w:r>
      <w:r w:rsidR="0084701E" w:rsidRPr="006E68AD">
        <w:rPr>
          <w:rFonts w:ascii="Sylfaen" w:hAnsi="Sylfaen"/>
          <w:sz w:val="20"/>
          <w:szCs w:val="20"/>
          <w:lang w:val="af-ZA" w:eastAsia="x-none"/>
        </w:rPr>
        <w:t xml:space="preserve"> (</w:t>
      </w:r>
      <w:r w:rsidR="0084701E" w:rsidRPr="006E68AD">
        <w:rPr>
          <w:rFonts w:ascii="Sylfaen" w:hAnsi="Sylfaen" w:cs="Sylfaen"/>
          <w:sz w:val="20"/>
          <w:szCs w:val="20"/>
          <w:lang w:val="af-ZA" w:eastAsia="x-none"/>
        </w:rPr>
        <w:t>հրաժարվելու</w:t>
      </w:r>
      <w:r w:rsidR="0084701E" w:rsidRPr="006E68AD">
        <w:rPr>
          <w:rFonts w:ascii="Sylfaen" w:hAnsi="Sylfaen"/>
          <w:sz w:val="20"/>
          <w:szCs w:val="20"/>
          <w:lang w:val="af-ZA" w:eastAsia="x-none"/>
        </w:rPr>
        <w:t xml:space="preserve">) </w:t>
      </w:r>
      <w:r w:rsidR="0084701E" w:rsidRPr="006E68AD">
        <w:rPr>
          <w:rFonts w:ascii="Sylfaen" w:hAnsi="Sylfaen" w:cs="Sylfaen"/>
          <w:sz w:val="20"/>
          <w:szCs w:val="20"/>
          <w:lang w:val="af-ZA" w:eastAsia="x-none"/>
        </w:rPr>
        <w:t>կամ</w:t>
      </w:r>
      <w:r w:rsidR="0084701E" w:rsidRPr="006E68AD">
        <w:rPr>
          <w:rFonts w:ascii="Sylfaen" w:hAnsi="Sylfaen"/>
          <w:sz w:val="20"/>
          <w:szCs w:val="20"/>
          <w:lang w:val="af-ZA" w:eastAsia="x-none"/>
        </w:rPr>
        <w:t xml:space="preserve"> </w:t>
      </w:r>
      <w:r w:rsidR="0084701E" w:rsidRPr="006E68AD">
        <w:rPr>
          <w:rFonts w:ascii="Sylfaen" w:hAnsi="Sylfaen" w:cs="Sylfaen"/>
          <w:sz w:val="20"/>
          <w:szCs w:val="20"/>
          <w:lang w:val="af-ZA" w:eastAsia="x-none"/>
        </w:rPr>
        <w:t>պայմանագիր</w:t>
      </w:r>
      <w:r w:rsidR="0084701E" w:rsidRPr="006E68AD">
        <w:rPr>
          <w:rFonts w:ascii="Sylfaen" w:hAnsi="Sylfaen"/>
          <w:sz w:val="20"/>
          <w:szCs w:val="20"/>
          <w:lang w:val="af-ZA" w:eastAsia="x-none"/>
        </w:rPr>
        <w:t xml:space="preserve"> </w:t>
      </w:r>
      <w:r w:rsidR="0084701E" w:rsidRPr="006E68AD">
        <w:rPr>
          <w:rFonts w:ascii="Sylfaen" w:hAnsi="Sylfaen" w:cs="Sylfaen"/>
          <w:sz w:val="20"/>
          <w:szCs w:val="20"/>
          <w:lang w:val="af-ZA" w:eastAsia="x-none"/>
        </w:rPr>
        <w:t>կնքելու</w:t>
      </w:r>
      <w:r w:rsidR="0084701E" w:rsidRPr="006E68AD">
        <w:rPr>
          <w:rFonts w:ascii="Sylfaen" w:hAnsi="Sylfaen"/>
          <w:sz w:val="20"/>
          <w:szCs w:val="20"/>
          <w:lang w:val="af-ZA" w:eastAsia="x-none"/>
        </w:rPr>
        <w:t xml:space="preserve"> </w:t>
      </w:r>
      <w:r w:rsidR="0084701E" w:rsidRPr="006E68AD">
        <w:rPr>
          <w:rFonts w:ascii="Sylfaen" w:hAnsi="Sylfaen" w:cs="Sylfaen"/>
          <w:sz w:val="20"/>
          <w:szCs w:val="20"/>
          <w:lang w:val="af-ZA" w:eastAsia="x-none"/>
        </w:rPr>
        <w:t>իրավունքից</w:t>
      </w:r>
      <w:r w:rsidR="0084701E" w:rsidRPr="006E68AD">
        <w:rPr>
          <w:rFonts w:ascii="Sylfaen" w:hAnsi="Sylfaen"/>
          <w:sz w:val="20"/>
          <w:szCs w:val="20"/>
          <w:lang w:val="af-ZA" w:eastAsia="x-none"/>
        </w:rPr>
        <w:t xml:space="preserve"> </w:t>
      </w:r>
      <w:r w:rsidR="0084701E" w:rsidRPr="006E68AD">
        <w:rPr>
          <w:rFonts w:ascii="Sylfaen" w:hAnsi="Sylfaen" w:cs="Sylfaen"/>
          <w:sz w:val="20"/>
          <w:szCs w:val="20"/>
          <w:lang w:val="af-ZA" w:eastAsia="x-none"/>
        </w:rPr>
        <w:t>զրկվելու</w:t>
      </w:r>
      <w:r w:rsidR="0084701E" w:rsidRPr="006E68AD">
        <w:rPr>
          <w:rFonts w:ascii="Sylfaen" w:hAnsi="Sylfaen"/>
          <w:sz w:val="20"/>
          <w:szCs w:val="20"/>
          <w:lang w:val="af-ZA" w:eastAsia="x-none"/>
        </w:rPr>
        <w:t xml:space="preserve"> </w:t>
      </w:r>
      <w:r w:rsidR="0084701E" w:rsidRPr="006E68AD">
        <w:rPr>
          <w:rFonts w:ascii="Sylfaen" w:hAnsi="Sylfaen" w:cs="Sylfaen"/>
          <w:sz w:val="20"/>
          <w:szCs w:val="20"/>
          <w:lang w:val="af-ZA" w:eastAsia="x-none"/>
        </w:rPr>
        <w:t>դեպքում</w:t>
      </w:r>
      <w:r w:rsidR="0084701E" w:rsidRPr="006E68AD">
        <w:rPr>
          <w:rFonts w:ascii="Sylfaen" w:hAnsi="Sylfaen"/>
          <w:sz w:val="20"/>
          <w:szCs w:val="20"/>
          <w:lang w:val="af-ZA" w:eastAsia="x-none"/>
        </w:rPr>
        <w:t xml:space="preserve"> </w:t>
      </w:r>
      <w:r w:rsidR="0084701E" w:rsidRPr="006E68AD">
        <w:rPr>
          <w:rFonts w:ascii="Sylfaen" w:hAnsi="Sylfaen" w:cs="Sylfaen"/>
          <w:sz w:val="20"/>
          <w:szCs w:val="20"/>
          <w:lang w:val="af-ZA" w:eastAsia="x-none"/>
        </w:rPr>
        <w:t>հանձնաժողովը</w:t>
      </w:r>
      <w:r w:rsidR="0084701E" w:rsidRPr="006E68AD">
        <w:rPr>
          <w:rFonts w:ascii="Sylfaen" w:hAnsi="Sylfaen"/>
          <w:sz w:val="20"/>
          <w:szCs w:val="20"/>
          <w:lang w:val="af-ZA" w:eastAsia="x-none"/>
        </w:rPr>
        <w:t xml:space="preserve"> </w:t>
      </w:r>
      <w:r w:rsidR="0084701E" w:rsidRPr="006E68AD">
        <w:rPr>
          <w:rFonts w:ascii="Sylfaen" w:hAnsi="Sylfaen" w:cs="Sylfaen"/>
          <w:sz w:val="20"/>
          <w:szCs w:val="20"/>
          <w:lang w:val="af-ZA" w:eastAsia="x-none"/>
        </w:rPr>
        <w:t>ընտրված</w:t>
      </w:r>
      <w:r w:rsidR="0084701E" w:rsidRPr="006E68AD">
        <w:rPr>
          <w:rFonts w:ascii="Sylfaen" w:hAnsi="Sylfaen"/>
          <w:sz w:val="20"/>
          <w:szCs w:val="20"/>
          <w:lang w:val="af-ZA" w:eastAsia="x-none"/>
        </w:rPr>
        <w:t xml:space="preserve"> </w:t>
      </w:r>
      <w:r w:rsidR="0084701E" w:rsidRPr="006E68AD">
        <w:rPr>
          <w:rFonts w:ascii="Sylfaen" w:hAnsi="Sylfaen" w:cs="Sylfaen"/>
          <w:sz w:val="20"/>
          <w:szCs w:val="20"/>
          <w:lang w:val="af-ZA" w:eastAsia="x-none"/>
        </w:rPr>
        <w:t>մասնակցի</w:t>
      </w:r>
      <w:r w:rsidR="0084701E" w:rsidRPr="006E68AD">
        <w:rPr>
          <w:rFonts w:ascii="Sylfaen" w:hAnsi="Sylfaen"/>
          <w:sz w:val="20"/>
          <w:szCs w:val="20"/>
          <w:lang w:val="af-ZA" w:eastAsia="x-none"/>
        </w:rPr>
        <w:t xml:space="preserve"> </w:t>
      </w:r>
      <w:r w:rsidR="0084701E" w:rsidRPr="006E68AD">
        <w:rPr>
          <w:rFonts w:ascii="Sylfaen" w:hAnsi="Sylfaen" w:cs="Sylfaen"/>
          <w:sz w:val="20"/>
          <w:szCs w:val="20"/>
          <w:lang w:val="af-ZA" w:eastAsia="x-none"/>
        </w:rPr>
        <w:t>որոշման</w:t>
      </w:r>
      <w:r w:rsidR="0084701E" w:rsidRPr="006E68AD">
        <w:rPr>
          <w:rFonts w:ascii="Sylfaen" w:hAnsi="Sylfaen"/>
          <w:sz w:val="20"/>
          <w:szCs w:val="20"/>
          <w:lang w:val="af-ZA" w:eastAsia="x-none"/>
        </w:rPr>
        <w:t xml:space="preserve"> </w:t>
      </w:r>
      <w:r w:rsidR="0084701E" w:rsidRPr="006E68AD">
        <w:rPr>
          <w:rFonts w:ascii="Sylfaen" w:hAnsi="Sylfaen" w:cs="Sylfaen"/>
          <w:sz w:val="20"/>
          <w:szCs w:val="20"/>
          <w:lang w:val="af-ZA" w:eastAsia="x-none"/>
        </w:rPr>
        <w:t>նպատակով</w:t>
      </w:r>
      <w:r w:rsidR="0084701E" w:rsidRPr="006E68AD">
        <w:rPr>
          <w:rFonts w:ascii="Sylfaen" w:hAnsi="Sylfaen"/>
          <w:sz w:val="20"/>
          <w:szCs w:val="20"/>
          <w:lang w:val="af-ZA" w:eastAsia="x-none"/>
        </w:rPr>
        <w:t xml:space="preserve"> </w:t>
      </w:r>
      <w:r w:rsidR="0084701E" w:rsidRPr="006E68AD">
        <w:rPr>
          <w:rFonts w:ascii="Sylfaen" w:hAnsi="Sylfaen" w:cs="Sylfaen"/>
          <w:sz w:val="20"/>
          <w:szCs w:val="20"/>
          <w:lang w:val="af-ZA" w:eastAsia="x-none"/>
        </w:rPr>
        <w:t>կիրառում</w:t>
      </w:r>
      <w:r w:rsidR="0084701E" w:rsidRPr="006E68AD">
        <w:rPr>
          <w:rFonts w:ascii="Sylfaen" w:hAnsi="Sylfaen"/>
          <w:sz w:val="20"/>
          <w:szCs w:val="20"/>
          <w:lang w:val="af-ZA" w:eastAsia="x-none"/>
        </w:rPr>
        <w:t xml:space="preserve"> </w:t>
      </w:r>
      <w:r w:rsidR="0084701E" w:rsidRPr="006E68AD">
        <w:rPr>
          <w:rFonts w:ascii="Sylfaen" w:hAnsi="Sylfaen" w:cs="Sylfaen"/>
          <w:sz w:val="20"/>
          <w:szCs w:val="20"/>
          <w:lang w:val="hy-AM" w:eastAsia="x-none"/>
        </w:rPr>
        <w:t>է</w:t>
      </w:r>
      <w:r w:rsidR="0084701E" w:rsidRPr="006E68AD">
        <w:rPr>
          <w:rFonts w:ascii="Sylfaen" w:hAnsi="Sylfaen"/>
          <w:sz w:val="20"/>
          <w:szCs w:val="20"/>
          <w:lang w:val="af-ZA" w:eastAsia="x-none"/>
        </w:rPr>
        <w:t xml:space="preserve"> </w:t>
      </w:r>
      <w:r w:rsidR="0084701E" w:rsidRPr="006E68AD">
        <w:rPr>
          <w:rFonts w:ascii="Sylfaen" w:hAnsi="Sylfaen" w:cs="Sylfaen"/>
          <w:sz w:val="20"/>
          <w:szCs w:val="20"/>
          <w:lang w:val="af-ZA" w:eastAsia="x-none"/>
        </w:rPr>
        <w:t>սույն</w:t>
      </w:r>
      <w:r w:rsidR="0084701E" w:rsidRPr="006E68AD">
        <w:rPr>
          <w:rFonts w:ascii="Sylfaen" w:hAnsi="Sylfaen"/>
          <w:sz w:val="20"/>
          <w:szCs w:val="20"/>
          <w:lang w:val="af-ZA" w:eastAsia="x-none"/>
        </w:rPr>
        <w:t xml:space="preserve"> </w:t>
      </w:r>
      <w:r w:rsidR="0084701E" w:rsidRPr="006E68AD">
        <w:rPr>
          <w:rFonts w:ascii="Sylfaen" w:hAnsi="Sylfaen" w:cs="Sylfaen"/>
          <w:sz w:val="20"/>
          <w:szCs w:val="20"/>
          <w:lang w:val="hy-AM" w:eastAsia="x-none"/>
        </w:rPr>
        <w:t>հրավերի</w:t>
      </w:r>
      <w:r w:rsidR="0084701E" w:rsidRPr="006E68AD">
        <w:rPr>
          <w:rFonts w:ascii="Sylfaen" w:hAnsi="Sylfaen"/>
          <w:sz w:val="20"/>
          <w:szCs w:val="20"/>
          <w:lang w:val="hy-AM" w:eastAsia="x-none"/>
        </w:rPr>
        <w:t xml:space="preserve"> 1-</w:t>
      </w:r>
      <w:r w:rsidR="0084701E" w:rsidRPr="006E68AD">
        <w:rPr>
          <w:rFonts w:ascii="Sylfaen" w:hAnsi="Sylfaen" w:cs="Sylfaen"/>
          <w:sz w:val="20"/>
          <w:szCs w:val="20"/>
          <w:lang w:val="hy-AM" w:eastAsia="x-none"/>
        </w:rPr>
        <w:t>ին</w:t>
      </w:r>
      <w:r w:rsidR="0084701E" w:rsidRPr="006E68AD">
        <w:rPr>
          <w:rFonts w:ascii="Sylfaen" w:hAnsi="Sylfaen"/>
          <w:sz w:val="20"/>
          <w:szCs w:val="20"/>
          <w:lang w:val="hy-AM" w:eastAsia="x-none"/>
        </w:rPr>
        <w:t xml:space="preserve"> </w:t>
      </w:r>
      <w:r w:rsidR="0084701E" w:rsidRPr="006E68AD">
        <w:rPr>
          <w:rFonts w:ascii="Sylfaen" w:hAnsi="Sylfaen" w:cs="Sylfaen"/>
          <w:sz w:val="20"/>
          <w:szCs w:val="20"/>
          <w:lang w:val="hy-AM" w:eastAsia="x-none"/>
        </w:rPr>
        <w:t>մասի</w:t>
      </w:r>
      <w:r w:rsidR="0084701E" w:rsidRPr="006E68AD">
        <w:rPr>
          <w:rFonts w:ascii="Sylfaen" w:hAnsi="Sylfaen"/>
          <w:sz w:val="20"/>
          <w:szCs w:val="20"/>
          <w:lang w:val="hy-AM" w:eastAsia="x-none"/>
        </w:rPr>
        <w:t xml:space="preserve"> </w:t>
      </w:r>
      <w:r w:rsidR="00DA2C34" w:rsidRPr="006E68AD">
        <w:rPr>
          <w:rFonts w:ascii="Sylfaen" w:hAnsi="Sylfaen"/>
          <w:sz w:val="20"/>
          <w:szCs w:val="20"/>
          <w:lang w:val="hy-AM" w:eastAsia="x-none"/>
        </w:rPr>
        <w:t>7</w:t>
      </w:r>
      <w:r w:rsidR="0084701E" w:rsidRPr="006E68AD">
        <w:rPr>
          <w:rFonts w:ascii="Sylfaen" w:hAnsi="Sylfaen"/>
          <w:sz w:val="20"/>
          <w:szCs w:val="20"/>
          <w:lang w:val="hy-AM" w:eastAsia="x-none"/>
        </w:rPr>
        <w:t>.1</w:t>
      </w:r>
      <w:r w:rsidR="003C78C5" w:rsidRPr="006E68AD">
        <w:rPr>
          <w:rFonts w:ascii="Sylfaen" w:hAnsi="Sylfaen"/>
          <w:sz w:val="20"/>
          <w:szCs w:val="20"/>
          <w:lang w:val="hy-AM" w:eastAsia="x-none"/>
        </w:rPr>
        <w:t>2</w:t>
      </w:r>
      <w:r w:rsidR="0084701E" w:rsidRPr="006E68AD">
        <w:rPr>
          <w:rFonts w:ascii="Sylfaen" w:hAnsi="Sylfaen"/>
          <w:sz w:val="20"/>
          <w:szCs w:val="20"/>
          <w:lang w:val="hy-AM" w:eastAsia="x-none"/>
        </w:rPr>
        <w:t>-</w:t>
      </w:r>
      <w:r w:rsidR="0084701E" w:rsidRPr="006E68AD">
        <w:rPr>
          <w:rFonts w:ascii="Sylfaen" w:hAnsi="Sylfaen" w:cs="Sylfaen"/>
          <w:sz w:val="20"/>
          <w:szCs w:val="20"/>
          <w:lang w:val="hy-AM" w:eastAsia="x-none"/>
        </w:rPr>
        <w:t>ից</w:t>
      </w:r>
      <w:r w:rsidR="0084701E" w:rsidRPr="006E68AD">
        <w:rPr>
          <w:rFonts w:ascii="Sylfaen" w:hAnsi="Sylfaen"/>
          <w:sz w:val="20"/>
          <w:szCs w:val="20"/>
          <w:lang w:val="hy-AM" w:eastAsia="x-none"/>
        </w:rPr>
        <w:t xml:space="preserve"> </w:t>
      </w:r>
      <w:r w:rsidR="00DA2C34" w:rsidRPr="006E68AD">
        <w:rPr>
          <w:rFonts w:ascii="Sylfaen" w:hAnsi="Sylfaen"/>
          <w:sz w:val="20"/>
          <w:szCs w:val="20"/>
          <w:lang w:val="hy-AM" w:eastAsia="x-none"/>
        </w:rPr>
        <w:t>7</w:t>
      </w:r>
      <w:r w:rsidR="0084701E" w:rsidRPr="006E68AD">
        <w:rPr>
          <w:rFonts w:ascii="Sylfaen" w:hAnsi="Sylfaen"/>
          <w:sz w:val="20"/>
          <w:szCs w:val="20"/>
          <w:lang w:val="hy-AM" w:eastAsia="x-none"/>
        </w:rPr>
        <w:t>.</w:t>
      </w:r>
      <w:r w:rsidR="003C78C5" w:rsidRPr="006E68AD">
        <w:rPr>
          <w:rFonts w:ascii="Sylfaen" w:hAnsi="Sylfaen"/>
          <w:sz w:val="20"/>
          <w:szCs w:val="20"/>
          <w:lang w:val="hy-AM" w:eastAsia="x-none"/>
        </w:rPr>
        <w:t>22</w:t>
      </w:r>
      <w:r w:rsidR="0084701E" w:rsidRPr="006E68AD">
        <w:rPr>
          <w:rFonts w:ascii="Sylfaen" w:hAnsi="Sylfaen"/>
          <w:sz w:val="20"/>
          <w:szCs w:val="20"/>
          <w:lang w:val="hy-AM" w:eastAsia="x-none"/>
        </w:rPr>
        <w:t>-</w:t>
      </w:r>
      <w:r w:rsidR="0084701E" w:rsidRPr="006E68AD">
        <w:rPr>
          <w:rFonts w:ascii="Sylfaen" w:hAnsi="Sylfaen" w:cs="Sylfaen"/>
          <w:sz w:val="20"/>
          <w:szCs w:val="20"/>
          <w:lang w:val="hy-AM" w:eastAsia="x-none"/>
        </w:rPr>
        <w:t>րդ</w:t>
      </w:r>
      <w:r w:rsidR="0084701E" w:rsidRPr="006E68AD">
        <w:rPr>
          <w:rFonts w:ascii="Sylfaen" w:hAnsi="Sylfaen"/>
          <w:sz w:val="20"/>
          <w:szCs w:val="20"/>
          <w:lang w:val="hy-AM" w:eastAsia="x-none"/>
        </w:rPr>
        <w:t xml:space="preserve"> </w:t>
      </w:r>
      <w:r w:rsidR="0084701E" w:rsidRPr="006E68AD">
        <w:rPr>
          <w:rFonts w:ascii="Sylfaen" w:hAnsi="Sylfaen" w:cs="Sylfaen"/>
          <w:sz w:val="20"/>
          <w:szCs w:val="20"/>
          <w:lang w:val="hy-AM" w:eastAsia="x-none"/>
        </w:rPr>
        <w:t>կետերով</w:t>
      </w:r>
      <w:r w:rsidR="0084701E" w:rsidRPr="006E68AD">
        <w:rPr>
          <w:rFonts w:ascii="Sylfaen" w:hAnsi="Sylfaen"/>
          <w:sz w:val="20"/>
          <w:szCs w:val="20"/>
          <w:lang w:val="hy-AM" w:eastAsia="x-none"/>
        </w:rPr>
        <w:t xml:space="preserve"> </w:t>
      </w:r>
      <w:r w:rsidR="0084701E" w:rsidRPr="006E68AD">
        <w:rPr>
          <w:rFonts w:ascii="Sylfaen" w:hAnsi="Sylfaen" w:cs="Sylfaen"/>
          <w:sz w:val="20"/>
          <w:szCs w:val="20"/>
          <w:lang w:val="hy-AM" w:eastAsia="x-none"/>
        </w:rPr>
        <w:t>սահմանված</w:t>
      </w:r>
      <w:r w:rsidR="0084701E" w:rsidRPr="006E68AD">
        <w:rPr>
          <w:rFonts w:ascii="Sylfaen" w:hAnsi="Sylfaen"/>
          <w:sz w:val="20"/>
          <w:szCs w:val="20"/>
          <w:lang w:val="hy-AM" w:eastAsia="x-none"/>
        </w:rPr>
        <w:t xml:space="preserve"> </w:t>
      </w:r>
      <w:r w:rsidR="0084701E" w:rsidRPr="006E68AD">
        <w:rPr>
          <w:rFonts w:ascii="Sylfaen" w:hAnsi="Sylfaen" w:cs="Sylfaen"/>
          <w:sz w:val="20"/>
          <w:szCs w:val="20"/>
          <w:lang w:val="hy-AM" w:eastAsia="x-none"/>
        </w:rPr>
        <w:t>ընթացակարգը</w:t>
      </w:r>
      <w:r w:rsidR="00583092" w:rsidRPr="006E68AD">
        <w:rPr>
          <w:rFonts w:ascii="Sylfaen" w:hAnsi="Sylfaen"/>
          <w:sz w:val="20"/>
          <w:szCs w:val="20"/>
          <w:lang w:val="af-ZA" w:eastAsia="x-none"/>
        </w:rPr>
        <w:t>:</w:t>
      </w:r>
    </w:p>
    <w:p w:rsidR="00583092" w:rsidRPr="006E68AD" w:rsidRDefault="00FF60C2" w:rsidP="00037DDE">
      <w:pPr>
        <w:pStyle w:val="23"/>
        <w:spacing w:line="240" w:lineRule="auto"/>
        <w:ind w:firstLine="567"/>
        <w:rPr>
          <w:rFonts w:ascii="Sylfaen" w:hAnsi="Sylfaen" w:cs="Sylfaen"/>
          <w:szCs w:val="24"/>
          <w:lang w:val="en-US"/>
        </w:rPr>
      </w:pPr>
      <w:r w:rsidRPr="006E68AD">
        <w:rPr>
          <w:rFonts w:ascii="Sylfaen" w:hAnsi="Sylfaen" w:cs="Sylfaen"/>
          <w:szCs w:val="24"/>
        </w:rPr>
        <w:t>7</w:t>
      </w:r>
      <w:r w:rsidR="00201DA0" w:rsidRPr="006E68AD">
        <w:rPr>
          <w:rFonts w:ascii="Sylfaen" w:hAnsi="Sylfaen" w:cs="Sylfaen"/>
          <w:szCs w:val="24"/>
          <w:lang w:val="hy-AM"/>
        </w:rPr>
        <w:t>.</w:t>
      </w:r>
      <w:r w:rsidR="002B103D" w:rsidRPr="006E68AD">
        <w:rPr>
          <w:rFonts w:ascii="Sylfaen" w:hAnsi="Sylfaen" w:cs="Sylfaen"/>
          <w:szCs w:val="24"/>
          <w:lang w:val="hy-AM"/>
        </w:rPr>
        <w:t>2</w:t>
      </w:r>
      <w:r w:rsidR="00DE2580" w:rsidRPr="006E68AD">
        <w:rPr>
          <w:rFonts w:ascii="Sylfaen" w:hAnsi="Sylfaen" w:cs="Sylfaen"/>
          <w:szCs w:val="24"/>
        </w:rPr>
        <w:t>4</w:t>
      </w:r>
      <w:r w:rsidR="00583092" w:rsidRPr="006E68AD">
        <w:rPr>
          <w:rFonts w:ascii="Sylfaen" w:hAnsi="Sylfaen" w:cs="Sylfaen"/>
          <w:szCs w:val="24"/>
        </w:rPr>
        <w:t xml:space="preserve"> </w:t>
      </w:r>
      <w:r w:rsidR="00583092" w:rsidRPr="006E68AD">
        <w:rPr>
          <w:rFonts w:ascii="Sylfaen" w:hAnsi="Sylfaen" w:cs="Sylfaen"/>
          <w:szCs w:val="24"/>
          <w:lang w:val="ru-RU"/>
        </w:rPr>
        <w:t>Հայտերի</w:t>
      </w:r>
      <w:r w:rsidR="00583092" w:rsidRPr="006E68AD">
        <w:rPr>
          <w:rFonts w:ascii="Sylfaen" w:hAnsi="Sylfaen" w:cs="Sylfaen"/>
          <w:szCs w:val="24"/>
        </w:rPr>
        <w:t xml:space="preserve"> </w:t>
      </w:r>
      <w:r w:rsidR="00583092" w:rsidRPr="006E68AD">
        <w:rPr>
          <w:rFonts w:ascii="Sylfaen" w:hAnsi="Sylfaen" w:cs="Sylfaen"/>
          <w:szCs w:val="24"/>
          <w:lang w:val="ru-RU"/>
        </w:rPr>
        <w:t>գնահատման</w:t>
      </w:r>
      <w:r w:rsidR="00583092" w:rsidRPr="006E68AD">
        <w:rPr>
          <w:rFonts w:ascii="Sylfaen" w:hAnsi="Sylfaen" w:cs="Sylfaen"/>
          <w:szCs w:val="24"/>
        </w:rPr>
        <w:t xml:space="preserve"> </w:t>
      </w:r>
      <w:r w:rsidR="00583092" w:rsidRPr="006E68AD">
        <w:rPr>
          <w:rFonts w:ascii="Sylfaen" w:hAnsi="Sylfaen" w:cs="Sylfaen"/>
          <w:szCs w:val="24"/>
          <w:lang w:val="ru-RU"/>
        </w:rPr>
        <w:t>արդյունքներով</w:t>
      </w:r>
      <w:r w:rsidR="00583092" w:rsidRPr="006E68AD">
        <w:rPr>
          <w:rFonts w:ascii="Sylfaen" w:hAnsi="Sylfaen" w:cs="Sylfaen"/>
          <w:szCs w:val="24"/>
        </w:rPr>
        <w:t xml:space="preserve"> </w:t>
      </w:r>
      <w:r w:rsidR="00583092" w:rsidRPr="006E68AD">
        <w:rPr>
          <w:rFonts w:ascii="Sylfaen" w:hAnsi="Sylfaen" w:cs="Sylfaen"/>
          <w:szCs w:val="24"/>
          <w:lang w:val="ru-RU"/>
        </w:rPr>
        <w:t>կազմվում</w:t>
      </w:r>
      <w:r w:rsidR="00583092" w:rsidRPr="006E68AD">
        <w:rPr>
          <w:rFonts w:ascii="Sylfaen" w:hAnsi="Sylfaen" w:cs="Sylfaen"/>
          <w:szCs w:val="24"/>
        </w:rPr>
        <w:t xml:space="preserve"> </w:t>
      </w:r>
      <w:r w:rsidR="00583092" w:rsidRPr="006E68AD">
        <w:rPr>
          <w:rFonts w:ascii="Sylfaen" w:hAnsi="Sylfaen" w:cs="Sylfaen"/>
          <w:szCs w:val="24"/>
          <w:lang w:val="ru-RU"/>
        </w:rPr>
        <w:t>է</w:t>
      </w:r>
      <w:r w:rsidR="00583092" w:rsidRPr="006E68AD">
        <w:rPr>
          <w:rFonts w:ascii="Sylfaen" w:hAnsi="Sylfaen" w:cs="Sylfaen"/>
          <w:szCs w:val="24"/>
        </w:rPr>
        <w:t xml:space="preserve"> </w:t>
      </w:r>
      <w:r w:rsidR="00583092" w:rsidRPr="006E68AD">
        <w:rPr>
          <w:rFonts w:ascii="Sylfaen" w:hAnsi="Sylfaen" w:cs="Sylfaen"/>
          <w:szCs w:val="24"/>
          <w:lang w:val="ru-RU"/>
        </w:rPr>
        <w:t>հայտերի</w:t>
      </w:r>
      <w:r w:rsidR="00583092" w:rsidRPr="006E68AD">
        <w:rPr>
          <w:rFonts w:ascii="Sylfaen" w:hAnsi="Sylfaen" w:cs="Sylfaen"/>
          <w:szCs w:val="24"/>
        </w:rPr>
        <w:t xml:space="preserve"> </w:t>
      </w:r>
      <w:r w:rsidR="00583092" w:rsidRPr="006E68AD">
        <w:rPr>
          <w:rFonts w:ascii="Sylfaen" w:hAnsi="Sylfaen" w:cs="Sylfaen"/>
          <w:szCs w:val="24"/>
          <w:lang w:val="ru-RU"/>
        </w:rPr>
        <w:t>գնահատման</w:t>
      </w:r>
      <w:r w:rsidR="00583092" w:rsidRPr="006E68AD">
        <w:rPr>
          <w:rFonts w:ascii="Sylfaen" w:hAnsi="Sylfaen" w:cs="Sylfaen"/>
          <w:szCs w:val="24"/>
        </w:rPr>
        <w:t xml:space="preserve"> </w:t>
      </w:r>
      <w:r w:rsidR="00583092" w:rsidRPr="006E68AD">
        <w:rPr>
          <w:rFonts w:ascii="Sylfaen" w:hAnsi="Sylfaen" w:cs="Sylfaen"/>
          <w:szCs w:val="24"/>
          <w:lang w:val="ru-RU"/>
        </w:rPr>
        <w:t>նիստի</w:t>
      </w:r>
      <w:r w:rsidR="00583092" w:rsidRPr="006E68AD">
        <w:rPr>
          <w:rFonts w:ascii="Sylfaen" w:hAnsi="Sylfaen" w:cs="Sylfaen"/>
          <w:szCs w:val="24"/>
        </w:rPr>
        <w:t xml:space="preserve"> </w:t>
      </w:r>
      <w:r w:rsidR="00583092" w:rsidRPr="006E68AD">
        <w:rPr>
          <w:rFonts w:ascii="Sylfaen" w:hAnsi="Sylfaen" w:cs="Sylfaen"/>
          <w:szCs w:val="24"/>
          <w:lang w:val="ru-RU"/>
        </w:rPr>
        <w:t>արձանագրություն</w:t>
      </w:r>
      <w:r w:rsidR="00583092" w:rsidRPr="006E68AD">
        <w:rPr>
          <w:rFonts w:ascii="Sylfaen" w:hAnsi="Sylfaen" w:cs="Sylfaen"/>
          <w:szCs w:val="24"/>
        </w:rPr>
        <w:t xml:space="preserve">, </w:t>
      </w:r>
      <w:r w:rsidR="00583092" w:rsidRPr="006E68AD">
        <w:rPr>
          <w:rFonts w:ascii="Sylfaen" w:hAnsi="Sylfaen" w:cs="Sylfaen"/>
          <w:szCs w:val="24"/>
          <w:lang w:val="ru-RU"/>
        </w:rPr>
        <w:t>որը</w:t>
      </w:r>
      <w:r w:rsidR="00583092" w:rsidRPr="006E68AD">
        <w:rPr>
          <w:rFonts w:ascii="Sylfaen" w:hAnsi="Sylfaen" w:cs="Sylfaen"/>
          <w:szCs w:val="24"/>
        </w:rPr>
        <w:t xml:space="preserve"> </w:t>
      </w:r>
      <w:r w:rsidR="00583092" w:rsidRPr="006E68AD">
        <w:rPr>
          <w:rFonts w:ascii="Sylfaen" w:hAnsi="Sylfaen" w:cs="Sylfaen"/>
          <w:szCs w:val="24"/>
          <w:lang w:val="ru-RU"/>
        </w:rPr>
        <w:t>կցվում</w:t>
      </w:r>
      <w:r w:rsidR="00583092" w:rsidRPr="006E68AD">
        <w:rPr>
          <w:rFonts w:ascii="Sylfaen" w:hAnsi="Sylfaen" w:cs="Sylfaen"/>
          <w:szCs w:val="24"/>
        </w:rPr>
        <w:t xml:space="preserve"> </w:t>
      </w:r>
      <w:r w:rsidR="00583092" w:rsidRPr="006E68AD">
        <w:rPr>
          <w:rFonts w:ascii="Sylfaen" w:hAnsi="Sylfaen" w:cs="Sylfaen"/>
          <w:szCs w:val="24"/>
          <w:lang w:val="ru-RU"/>
        </w:rPr>
        <w:t>է</w:t>
      </w:r>
      <w:r w:rsidR="00583092" w:rsidRPr="006E68AD">
        <w:rPr>
          <w:rFonts w:ascii="Sylfaen" w:hAnsi="Sylfaen" w:cs="Sylfaen"/>
          <w:szCs w:val="24"/>
        </w:rPr>
        <w:t xml:space="preserve"> </w:t>
      </w:r>
      <w:r w:rsidR="00583092" w:rsidRPr="006E68AD">
        <w:rPr>
          <w:rFonts w:ascii="Sylfaen" w:hAnsi="Sylfaen" w:cs="Sylfaen"/>
          <w:szCs w:val="24"/>
          <w:lang w:val="ru-RU"/>
        </w:rPr>
        <w:t>գնման</w:t>
      </w:r>
      <w:r w:rsidR="00583092" w:rsidRPr="006E68AD">
        <w:rPr>
          <w:rFonts w:ascii="Sylfaen" w:hAnsi="Sylfaen" w:cs="Sylfaen"/>
          <w:szCs w:val="24"/>
        </w:rPr>
        <w:t xml:space="preserve"> </w:t>
      </w:r>
      <w:r w:rsidR="00583092" w:rsidRPr="006E68AD">
        <w:rPr>
          <w:rFonts w:ascii="Sylfaen" w:hAnsi="Sylfaen" w:cs="Sylfaen"/>
          <w:szCs w:val="24"/>
          <w:lang w:val="ru-RU"/>
        </w:rPr>
        <w:t>ընթացակարգի</w:t>
      </w:r>
      <w:r w:rsidR="00583092" w:rsidRPr="006E68AD">
        <w:rPr>
          <w:rFonts w:ascii="Sylfaen" w:hAnsi="Sylfaen" w:cs="Sylfaen"/>
          <w:szCs w:val="24"/>
        </w:rPr>
        <w:t xml:space="preserve"> </w:t>
      </w:r>
      <w:r w:rsidR="00583092" w:rsidRPr="006E68AD">
        <w:rPr>
          <w:rFonts w:ascii="Sylfaen" w:hAnsi="Sylfaen" w:cs="Sylfaen"/>
          <w:szCs w:val="24"/>
          <w:lang w:val="ru-RU"/>
        </w:rPr>
        <w:t>արձանագրությանը։</w:t>
      </w:r>
      <w:r w:rsidR="00583092" w:rsidRPr="006E68AD">
        <w:rPr>
          <w:rFonts w:ascii="Sylfaen" w:hAnsi="Sylfaen" w:cs="Sylfaen"/>
          <w:szCs w:val="24"/>
        </w:rPr>
        <w:t xml:space="preserve"> </w:t>
      </w:r>
      <w:r w:rsidR="00583092" w:rsidRPr="006E68AD">
        <w:rPr>
          <w:rFonts w:ascii="Sylfaen" w:hAnsi="Sylfaen" w:cs="Sylfaen"/>
          <w:szCs w:val="24"/>
          <w:lang w:val="ru-RU"/>
        </w:rPr>
        <w:t>Արձանագրությունն ստորագրում են հանձնաժողովի նիստին ներկա անդամները։</w:t>
      </w:r>
    </w:p>
    <w:p w:rsidR="00852545" w:rsidRPr="006E68AD" w:rsidRDefault="00852545" w:rsidP="00037DDE">
      <w:pPr>
        <w:pStyle w:val="23"/>
        <w:spacing w:line="240" w:lineRule="auto"/>
        <w:ind w:firstLine="567"/>
        <w:rPr>
          <w:rFonts w:ascii="Sylfaen" w:hAnsi="Sylfaen" w:cs="Sylfaen"/>
          <w:szCs w:val="24"/>
          <w:lang w:val="en-US"/>
        </w:rPr>
      </w:pPr>
      <w:r w:rsidRPr="006E68AD">
        <w:rPr>
          <w:rFonts w:ascii="Sylfaen" w:hAnsi="Sylfaen" w:cs="Sylfaen"/>
          <w:szCs w:val="24"/>
          <w:lang w:val="ru-RU"/>
        </w:rPr>
        <w:t>Հայտերի</w:t>
      </w:r>
      <w:r w:rsidRPr="006E68AD">
        <w:rPr>
          <w:rFonts w:ascii="Sylfaen" w:hAnsi="Sylfaen" w:cs="Sylfaen"/>
          <w:szCs w:val="24"/>
          <w:lang w:val="en-US"/>
        </w:rPr>
        <w:t xml:space="preserve"> </w:t>
      </w:r>
      <w:r w:rsidRPr="006E68AD">
        <w:rPr>
          <w:rFonts w:ascii="Sylfaen" w:hAnsi="Sylfaen" w:cs="Sylfaen"/>
          <w:szCs w:val="24"/>
          <w:lang w:val="ru-RU"/>
        </w:rPr>
        <w:t>գնահատման</w:t>
      </w:r>
      <w:r w:rsidRPr="006E68AD">
        <w:rPr>
          <w:rFonts w:ascii="Sylfaen" w:hAnsi="Sylfaen" w:cs="Sylfaen"/>
          <w:szCs w:val="24"/>
          <w:lang w:val="en-US"/>
        </w:rPr>
        <w:t xml:space="preserve"> </w:t>
      </w:r>
      <w:r w:rsidRPr="006E68AD">
        <w:rPr>
          <w:rFonts w:ascii="Sylfaen" w:hAnsi="Sylfaen" w:cs="Sylfaen"/>
          <w:szCs w:val="24"/>
          <w:lang w:val="ru-RU"/>
        </w:rPr>
        <w:t>նիստի</w:t>
      </w:r>
      <w:r w:rsidRPr="006E68AD">
        <w:rPr>
          <w:rFonts w:ascii="Sylfaen" w:hAnsi="Sylfaen" w:cs="Sylfaen"/>
          <w:szCs w:val="24"/>
          <w:lang w:val="en-US"/>
        </w:rPr>
        <w:t xml:space="preserve"> </w:t>
      </w:r>
      <w:r w:rsidRPr="006E68AD">
        <w:rPr>
          <w:rFonts w:ascii="Sylfaen" w:hAnsi="Sylfaen" w:cs="Sylfaen"/>
          <w:szCs w:val="24"/>
          <w:lang w:val="ru-RU"/>
        </w:rPr>
        <w:t>ավարտին</w:t>
      </w:r>
      <w:r w:rsidRPr="006E68AD">
        <w:rPr>
          <w:rFonts w:ascii="Sylfaen" w:hAnsi="Sylfaen" w:cs="Sylfaen"/>
          <w:szCs w:val="24"/>
          <w:lang w:val="en-US"/>
        </w:rPr>
        <w:t xml:space="preserve"> </w:t>
      </w:r>
      <w:r w:rsidRPr="006E68AD">
        <w:rPr>
          <w:rFonts w:ascii="Sylfaen" w:hAnsi="Sylfaen" w:cs="Sylfaen"/>
          <w:szCs w:val="24"/>
          <w:lang w:val="ru-RU"/>
        </w:rPr>
        <w:t>հաջորդող</w:t>
      </w:r>
      <w:r w:rsidRPr="006E68AD">
        <w:rPr>
          <w:rFonts w:ascii="Sylfaen" w:hAnsi="Sylfaen" w:cs="Sylfaen"/>
          <w:szCs w:val="24"/>
          <w:lang w:val="en-US"/>
        </w:rPr>
        <w:t xml:space="preserve"> </w:t>
      </w:r>
      <w:r w:rsidRPr="006E68AD">
        <w:rPr>
          <w:rFonts w:ascii="Sylfaen" w:hAnsi="Sylfaen" w:cs="Sylfaen"/>
          <w:szCs w:val="24"/>
          <w:lang w:val="ru-RU"/>
        </w:rPr>
        <w:t>առաջին</w:t>
      </w:r>
      <w:r w:rsidRPr="006E68AD">
        <w:rPr>
          <w:rFonts w:ascii="Sylfaen" w:hAnsi="Sylfaen" w:cs="Sylfaen"/>
          <w:szCs w:val="24"/>
          <w:lang w:val="en-US"/>
        </w:rPr>
        <w:t xml:space="preserve"> </w:t>
      </w:r>
      <w:r w:rsidRPr="006E68AD">
        <w:rPr>
          <w:rFonts w:ascii="Sylfaen" w:hAnsi="Sylfaen" w:cs="Sylfaen"/>
          <w:szCs w:val="24"/>
          <w:lang w:val="ru-RU"/>
        </w:rPr>
        <w:t>աշխատանքային</w:t>
      </w:r>
      <w:r w:rsidRPr="006E68AD">
        <w:rPr>
          <w:rFonts w:ascii="Sylfaen" w:hAnsi="Sylfaen" w:cs="Sylfaen"/>
          <w:szCs w:val="24"/>
          <w:lang w:val="en-US"/>
        </w:rPr>
        <w:t xml:space="preserve"> </w:t>
      </w:r>
      <w:r w:rsidRPr="006E68AD">
        <w:rPr>
          <w:rFonts w:ascii="Sylfaen" w:hAnsi="Sylfaen" w:cs="Sylfaen"/>
          <w:szCs w:val="24"/>
          <w:lang w:val="ru-RU"/>
        </w:rPr>
        <w:t>օրը</w:t>
      </w:r>
      <w:r w:rsidRPr="006E68AD">
        <w:rPr>
          <w:rFonts w:ascii="Sylfaen" w:hAnsi="Sylfaen" w:cs="Sylfaen"/>
          <w:szCs w:val="24"/>
          <w:lang w:val="en-US"/>
        </w:rPr>
        <w:t xml:space="preserve"> </w:t>
      </w:r>
      <w:r w:rsidRPr="006E68AD">
        <w:rPr>
          <w:rFonts w:ascii="Sylfaen" w:hAnsi="Sylfaen" w:cs="Sylfaen"/>
          <w:szCs w:val="24"/>
          <w:lang w:val="ru-RU"/>
        </w:rPr>
        <w:t>նիստի</w:t>
      </w:r>
      <w:r w:rsidRPr="006E68AD">
        <w:rPr>
          <w:rFonts w:ascii="Sylfaen" w:hAnsi="Sylfaen" w:cs="Sylfaen"/>
          <w:szCs w:val="24"/>
          <w:lang w:val="en-US"/>
        </w:rPr>
        <w:t xml:space="preserve"> </w:t>
      </w:r>
      <w:r w:rsidRPr="006E68AD">
        <w:rPr>
          <w:rFonts w:ascii="Sylfaen" w:hAnsi="Sylfaen" w:cs="Sylfaen"/>
          <w:szCs w:val="24"/>
          <w:lang w:val="ru-RU"/>
        </w:rPr>
        <w:t>արձանագրությունը</w:t>
      </w:r>
      <w:r w:rsidRPr="006E68AD">
        <w:rPr>
          <w:rFonts w:ascii="Sylfaen" w:hAnsi="Sylfaen" w:cs="Sylfaen"/>
          <w:szCs w:val="24"/>
          <w:lang w:val="en-US"/>
        </w:rPr>
        <w:t xml:space="preserve"> </w:t>
      </w:r>
      <w:r w:rsidRPr="006E68AD">
        <w:rPr>
          <w:rFonts w:ascii="Sylfaen" w:hAnsi="Sylfaen" w:cs="Sylfaen"/>
          <w:szCs w:val="24"/>
          <w:lang w:val="ru-RU"/>
        </w:rPr>
        <w:t>հրապարակվում</w:t>
      </w:r>
      <w:r w:rsidRPr="006E68AD">
        <w:rPr>
          <w:rFonts w:ascii="Sylfaen" w:hAnsi="Sylfaen" w:cs="Sylfaen"/>
          <w:szCs w:val="24"/>
          <w:lang w:val="en-US"/>
        </w:rPr>
        <w:t xml:space="preserve"> </w:t>
      </w:r>
      <w:r w:rsidRPr="006E68AD">
        <w:rPr>
          <w:rFonts w:ascii="Sylfaen" w:hAnsi="Sylfaen" w:cs="Sylfaen"/>
          <w:szCs w:val="24"/>
          <w:lang w:val="ru-RU"/>
        </w:rPr>
        <w:t>է</w:t>
      </w:r>
      <w:r w:rsidRPr="006E68AD">
        <w:rPr>
          <w:rFonts w:ascii="Sylfaen" w:hAnsi="Sylfaen" w:cs="Sylfaen"/>
          <w:szCs w:val="24"/>
          <w:lang w:val="en-US"/>
        </w:rPr>
        <w:t xml:space="preserve"> </w:t>
      </w:r>
      <w:r w:rsidRPr="006E68AD">
        <w:rPr>
          <w:rFonts w:ascii="Sylfaen" w:hAnsi="Sylfaen" w:cs="Sylfaen"/>
          <w:szCs w:val="24"/>
          <w:lang w:val="ru-RU"/>
        </w:rPr>
        <w:t>տեղեկագրում</w:t>
      </w:r>
      <w:r w:rsidRPr="006E68AD">
        <w:rPr>
          <w:rFonts w:ascii="Sylfaen" w:hAnsi="Sylfaen" w:cs="Sylfaen"/>
          <w:szCs w:val="24"/>
          <w:lang w:val="en-US"/>
        </w:rPr>
        <w:t>:</w:t>
      </w:r>
    </w:p>
    <w:p w:rsidR="00583092" w:rsidRPr="006E68AD" w:rsidRDefault="00FF60C2" w:rsidP="00037DDE">
      <w:pPr>
        <w:pStyle w:val="23"/>
        <w:spacing w:line="240" w:lineRule="auto"/>
        <w:ind w:firstLine="567"/>
        <w:rPr>
          <w:rFonts w:ascii="Sylfaen" w:hAnsi="Sylfaen" w:cs="Sylfaen"/>
          <w:szCs w:val="24"/>
          <w:lang w:val="en-US"/>
        </w:rPr>
      </w:pPr>
      <w:r w:rsidRPr="006E68AD">
        <w:rPr>
          <w:rFonts w:ascii="Sylfaen" w:hAnsi="Sylfaen" w:cs="Sylfaen"/>
          <w:szCs w:val="24"/>
          <w:lang w:val="en-US"/>
        </w:rPr>
        <w:t>7</w:t>
      </w:r>
      <w:r w:rsidR="00201DA0" w:rsidRPr="006E68AD">
        <w:rPr>
          <w:rFonts w:ascii="Sylfaen" w:hAnsi="Sylfaen" w:cs="Sylfaen"/>
          <w:szCs w:val="24"/>
          <w:lang w:val="hy-AM"/>
        </w:rPr>
        <w:t>.</w:t>
      </w:r>
      <w:r w:rsidR="002B103D" w:rsidRPr="006E68AD">
        <w:rPr>
          <w:rFonts w:ascii="Sylfaen" w:hAnsi="Sylfaen" w:cs="Sylfaen"/>
          <w:szCs w:val="24"/>
          <w:lang w:val="hy-AM"/>
        </w:rPr>
        <w:t>2</w:t>
      </w:r>
      <w:r w:rsidR="00DE2580" w:rsidRPr="006E68AD">
        <w:rPr>
          <w:rFonts w:ascii="Sylfaen" w:hAnsi="Sylfaen" w:cs="Sylfaen"/>
          <w:szCs w:val="24"/>
          <w:lang w:val="en-US"/>
        </w:rPr>
        <w:t>5</w:t>
      </w:r>
      <w:r w:rsidR="00AF7BE8" w:rsidRPr="006E68AD">
        <w:rPr>
          <w:rFonts w:ascii="Sylfaen" w:hAnsi="Sylfaen" w:cs="Sylfaen"/>
          <w:szCs w:val="24"/>
          <w:lang w:val="en-US"/>
        </w:rPr>
        <w:t xml:space="preserve"> </w:t>
      </w:r>
      <w:r w:rsidR="00583092" w:rsidRPr="006E68AD">
        <w:rPr>
          <w:rFonts w:ascii="Sylfaen" w:hAnsi="Sylfaen" w:cs="Sylfaen"/>
          <w:szCs w:val="24"/>
          <w:lang w:val="ru-RU"/>
        </w:rPr>
        <w:t>Մասնակից</w:t>
      </w:r>
      <w:r w:rsidR="00196487" w:rsidRPr="006E68AD">
        <w:rPr>
          <w:rFonts w:ascii="Sylfaen" w:hAnsi="Sylfaen" w:cs="Sylfaen"/>
          <w:szCs w:val="24"/>
          <w:lang w:val="en-US"/>
        </w:rPr>
        <w:t>ն</w:t>
      </w:r>
      <w:r w:rsidR="00583092" w:rsidRPr="006E68AD">
        <w:rPr>
          <w:rFonts w:ascii="Sylfaen" w:hAnsi="Sylfaen" w:cs="Sylfaen"/>
          <w:szCs w:val="24"/>
          <w:lang w:val="en-US"/>
        </w:rPr>
        <w:t xml:space="preserve"> </w:t>
      </w:r>
      <w:r w:rsidR="00583092" w:rsidRPr="006E68AD">
        <w:rPr>
          <w:rFonts w:ascii="Sylfaen" w:hAnsi="Sylfaen" w:cs="Sylfaen"/>
          <w:szCs w:val="24"/>
          <w:lang w:val="ru-RU"/>
        </w:rPr>
        <w:t>իրեն</w:t>
      </w:r>
      <w:r w:rsidR="00583092" w:rsidRPr="006E68AD">
        <w:rPr>
          <w:rFonts w:ascii="Sylfaen" w:hAnsi="Sylfaen" w:cs="Sylfaen"/>
          <w:szCs w:val="24"/>
          <w:lang w:val="en-US"/>
        </w:rPr>
        <w:t xml:space="preserve"> </w:t>
      </w:r>
      <w:r w:rsidR="00583092" w:rsidRPr="006E68AD">
        <w:rPr>
          <w:rFonts w:ascii="Sylfaen" w:hAnsi="Sylfaen" w:cs="Sylfaen"/>
          <w:szCs w:val="24"/>
          <w:lang w:val="ru-RU"/>
        </w:rPr>
        <w:t>ներկայացված</w:t>
      </w:r>
      <w:r w:rsidR="00583092" w:rsidRPr="006E68AD">
        <w:rPr>
          <w:rFonts w:ascii="Sylfaen" w:hAnsi="Sylfaen" w:cs="Sylfaen"/>
          <w:szCs w:val="24"/>
          <w:lang w:val="en-US"/>
        </w:rPr>
        <w:t xml:space="preserve"> </w:t>
      </w:r>
      <w:r w:rsidR="00583092" w:rsidRPr="006E68AD">
        <w:rPr>
          <w:rFonts w:ascii="Sylfaen" w:hAnsi="Sylfaen" w:cs="Sylfaen"/>
          <w:szCs w:val="24"/>
          <w:lang w:val="ru-RU"/>
        </w:rPr>
        <w:t>պահանջների</w:t>
      </w:r>
      <w:r w:rsidR="00583092" w:rsidRPr="006E68AD">
        <w:rPr>
          <w:rFonts w:ascii="Sylfaen" w:hAnsi="Sylfaen" w:cs="Sylfaen"/>
          <w:szCs w:val="24"/>
          <w:lang w:val="en-US"/>
        </w:rPr>
        <w:t xml:space="preserve"> </w:t>
      </w:r>
      <w:r w:rsidR="00583092" w:rsidRPr="006E68AD">
        <w:rPr>
          <w:rFonts w:ascii="Sylfaen" w:hAnsi="Sylfaen" w:cs="Sylfaen"/>
          <w:szCs w:val="24"/>
          <w:lang w:val="ru-RU"/>
        </w:rPr>
        <w:t>համապատասխանության</w:t>
      </w:r>
      <w:r w:rsidR="00583092" w:rsidRPr="006E68AD">
        <w:rPr>
          <w:rFonts w:ascii="Sylfaen" w:hAnsi="Sylfaen" w:cs="Sylfaen"/>
          <w:szCs w:val="24"/>
          <w:lang w:val="en-US"/>
        </w:rPr>
        <w:t xml:space="preserve"> </w:t>
      </w:r>
      <w:r w:rsidR="00583092" w:rsidRPr="006E68AD">
        <w:rPr>
          <w:rFonts w:ascii="Sylfaen" w:hAnsi="Sylfaen" w:cs="Sylfaen"/>
          <w:szCs w:val="24"/>
          <w:lang w:val="ru-RU"/>
        </w:rPr>
        <w:t>հիմնավորման</w:t>
      </w:r>
      <w:r w:rsidR="00583092" w:rsidRPr="006E68AD">
        <w:rPr>
          <w:rFonts w:ascii="Sylfaen" w:hAnsi="Sylfaen" w:cs="Sylfaen"/>
          <w:szCs w:val="24"/>
          <w:lang w:val="en-US"/>
        </w:rPr>
        <w:t xml:space="preserve"> </w:t>
      </w:r>
      <w:r w:rsidR="00583092" w:rsidRPr="006E68AD">
        <w:rPr>
          <w:rFonts w:ascii="Sylfaen" w:hAnsi="Sylfaen" w:cs="Sylfaen"/>
          <w:szCs w:val="24"/>
          <w:lang w:val="ru-RU"/>
        </w:rPr>
        <w:t>նպատակով</w:t>
      </w:r>
      <w:r w:rsidR="00583092" w:rsidRPr="006E68AD">
        <w:rPr>
          <w:rFonts w:ascii="Sylfaen" w:hAnsi="Sylfaen" w:cs="Sylfaen"/>
          <w:szCs w:val="24"/>
          <w:lang w:val="en-US"/>
        </w:rPr>
        <w:t xml:space="preserve"> </w:t>
      </w:r>
      <w:r w:rsidR="00583092" w:rsidRPr="006E68AD">
        <w:rPr>
          <w:rFonts w:ascii="Sylfaen" w:hAnsi="Sylfaen" w:cs="Sylfaen"/>
          <w:szCs w:val="24"/>
          <w:lang w:val="ru-RU"/>
        </w:rPr>
        <w:t>կարող</w:t>
      </w:r>
      <w:r w:rsidR="00583092" w:rsidRPr="006E68AD">
        <w:rPr>
          <w:rFonts w:ascii="Sylfaen" w:hAnsi="Sylfaen" w:cs="Sylfaen"/>
          <w:szCs w:val="24"/>
          <w:lang w:val="en-US"/>
        </w:rPr>
        <w:t xml:space="preserve"> </w:t>
      </w:r>
      <w:r w:rsidR="00583092" w:rsidRPr="006E68AD">
        <w:rPr>
          <w:rFonts w:ascii="Sylfaen" w:hAnsi="Sylfaen" w:cs="Sylfaen"/>
          <w:szCs w:val="24"/>
          <w:lang w:val="ru-RU"/>
        </w:rPr>
        <w:t>է</w:t>
      </w:r>
      <w:r w:rsidR="00583092" w:rsidRPr="006E68AD">
        <w:rPr>
          <w:rFonts w:ascii="Sylfaen" w:hAnsi="Sylfaen" w:cs="Sylfaen"/>
          <w:szCs w:val="24"/>
          <w:lang w:val="en-US"/>
        </w:rPr>
        <w:t xml:space="preserve"> </w:t>
      </w:r>
      <w:r w:rsidR="00583092" w:rsidRPr="006E68AD">
        <w:rPr>
          <w:rFonts w:ascii="Sylfaen" w:hAnsi="Sylfaen" w:cs="Sylfaen"/>
          <w:szCs w:val="24"/>
          <w:lang w:val="ru-RU"/>
        </w:rPr>
        <w:t>ներկայացնել</w:t>
      </w:r>
      <w:r w:rsidR="00583092" w:rsidRPr="006E68AD">
        <w:rPr>
          <w:rFonts w:ascii="Sylfaen" w:hAnsi="Sylfaen" w:cs="Sylfaen"/>
          <w:szCs w:val="24"/>
          <w:lang w:val="en-US"/>
        </w:rPr>
        <w:t xml:space="preserve"> </w:t>
      </w:r>
      <w:r w:rsidR="00583092" w:rsidRPr="006E68AD">
        <w:rPr>
          <w:rFonts w:ascii="Sylfaen" w:hAnsi="Sylfaen" w:cs="Sylfaen"/>
          <w:szCs w:val="24"/>
          <w:lang w:val="ru-RU"/>
        </w:rPr>
        <w:t>լրացուցիչ</w:t>
      </w:r>
      <w:r w:rsidR="00583092" w:rsidRPr="006E68AD">
        <w:rPr>
          <w:rFonts w:ascii="Sylfaen" w:hAnsi="Sylfaen" w:cs="Sylfaen"/>
          <w:szCs w:val="24"/>
          <w:lang w:val="en-US"/>
        </w:rPr>
        <w:t xml:space="preserve"> </w:t>
      </w:r>
      <w:r w:rsidR="00583092" w:rsidRPr="006E68AD">
        <w:rPr>
          <w:rFonts w:ascii="Sylfaen" w:hAnsi="Sylfaen" w:cs="Sylfaen"/>
          <w:szCs w:val="24"/>
          <w:lang w:val="ru-RU"/>
        </w:rPr>
        <w:t>այլ</w:t>
      </w:r>
      <w:r w:rsidR="00583092" w:rsidRPr="006E68AD">
        <w:rPr>
          <w:rFonts w:ascii="Sylfaen" w:hAnsi="Sylfaen" w:cs="Sylfaen"/>
          <w:szCs w:val="24"/>
          <w:lang w:val="en-US"/>
        </w:rPr>
        <w:t xml:space="preserve"> </w:t>
      </w:r>
      <w:r w:rsidR="00583092" w:rsidRPr="006E68AD">
        <w:rPr>
          <w:rFonts w:ascii="Sylfaen" w:hAnsi="Sylfaen" w:cs="Sylfaen"/>
          <w:szCs w:val="24"/>
          <w:lang w:val="ru-RU"/>
        </w:rPr>
        <w:t>փաստաթղթեր</w:t>
      </w:r>
      <w:r w:rsidR="00583092" w:rsidRPr="006E68AD">
        <w:rPr>
          <w:rFonts w:ascii="Sylfaen" w:hAnsi="Sylfaen" w:cs="Sylfaen"/>
          <w:szCs w:val="24"/>
          <w:lang w:val="en-US"/>
        </w:rPr>
        <w:t xml:space="preserve">, </w:t>
      </w:r>
      <w:r w:rsidR="00583092" w:rsidRPr="006E68AD">
        <w:rPr>
          <w:rFonts w:ascii="Sylfaen" w:hAnsi="Sylfaen" w:cs="Sylfaen"/>
          <w:szCs w:val="24"/>
          <w:lang w:val="ru-RU"/>
        </w:rPr>
        <w:t>տեղեկություններ</w:t>
      </w:r>
      <w:r w:rsidR="00583092" w:rsidRPr="006E68AD">
        <w:rPr>
          <w:rFonts w:ascii="Sylfaen" w:hAnsi="Sylfaen" w:cs="Sylfaen"/>
          <w:szCs w:val="24"/>
          <w:lang w:val="en-US"/>
        </w:rPr>
        <w:t xml:space="preserve"> </w:t>
      </w:r>
      <w:r w:rsidR="00583092" w:rsidRPr="006E68AD">
        <w:rPr>
          <w:rFonts w:ascii="Sylfaen" w:hAnsi="Sylfaen" w:cs="Sylfaen"/>
          <w:szCs w:val="24"/>
          <w:lang w:val="ru-RU"/>
        </w:rPr>
        <w:t>և</w:t>
      </w:r>
      <w:r w:rsidR="00583092" w:rsidRPr="006E68AD">
        <w:rPr>
          <w:rFonts w:ascii="Sylfaen" w:hAnsi="Sylfaen" w:cs="Sylfaen"/>
          <w:szCs w:val="24"/>
          <w:lang w:val="en-US"/>
        </w:rPr>
        <w:t xml:space="preserve"> </w:t>
      </w:r>
      <w:r w:rsidR="00583092" w:rsidRPr="006E68AD">
        <w:rPr>
          <w:rFonts w:ascii="Sylfaen" w:hAnsi="Sylfaen" w:cs="Sylfaen"/>
          <w:szCs w:val="24"/>
          <w:lang w:val="ru-RU"/>
        </w:rPr>
        <w:t>նյութեր։</w:t>
      </w:r>
    </w:p>
    <w:p w:rsidR="00583092" w:rsidRPr="006E68AD" w:rsidRDefault="00662165" w:rsidP="00037DDE">
      <w:pPr>
        <w:pStyle w:val="23"/>
        <w:spacing w:line="240" w:lineRule="auto"/>
        <w:ind w:firstLine="567"/>
        <w:rPr>
          <w:rFonts w:ascii="Sylfaen" w:hAnsi="Sylfaen" w:cs="Sylfaen"/>
          <w:szCs w:val="24"/>
          <w:lang w:val="en-US"/>
        </w:rPr>
      </w:pPr>
      <w:r w:rsidRPr="006E68AD">
        <w:rPr>
          <w:rFonts w:ascii="Sylfaen" w:hAnsi="Sylfaen" w:cs="Sylfaen"/>
          <w:szCs w:val="24"/>
          <w:lang w:val="en-US"/>
        </w:rPr>
        <w:t>Հ</w:t>
      </w:r>
      <w:r w:rsidR="00583092" w:rsidRPr="006E68AD">
        <w:rPr>
          <w:rFonts w:ascii="Sylfaen" w:hAnsi="Sylfaen" w:cs="Sylfaen"/>
          <w:szCs w:val="24"/>
          <w:lang w:val="ru-RU"/>
        </w:rPr>
        <w:t>անձնաժողովը</w:t>
      </w:r>
      <w:r w:rsidR="00583092" w:rsidRPr="006E68AD">
        <w:rPr>
          <w:rFonts w:ascii="Sylfaen" w:hAnsi="Sylfaen" w:cs="Sylfaen"/>
          <w:szCs w:val="24"/>
          <w:lang w:val="en-US"/>
        </w:rPr>
        <w:t xml:space="preserve"> </w:t>
      </w:r>
      <w:r w:rsidR="00583092" w:rsidRPr="006E68AD">
        <w:rPr>
          <w:rFonts w:ascii="Sylfaen" w:hAnsi="Sylfaen" w:cs="Sylfaen"/>
          <w:szCs w:val="24"/>
          <w:lang w:val="ru-RU"/>
        </w:rPr>
        <w:t>կարող</w:t>
      </w:r>
      <w:r w:rsidR="00583092" w:rsidRPr="006E68AD">
        <w:rPr>
          <w:rFonts w:ascii="Sylfaen" w:hAnsi="Sylfaen" w:cs="Sylfaen"/>
          <w:szCs w:val="24"/>
          <w:lang w:val="en-US"/>
        </w:rPr>
        <w:t xml:space="preserve"> </w:t>
      </w:r>
      <w:r w:rsidR="00583092" w:rsidRPr="006E68AD">
        <w:rPr>
          <w:rFonts w:ascii="Sylfaen" w:hAnsi="Sylfaen" w:cs="Sylfaen"/>
          <w:szCs w:val="24"/>
          <w:lang w:val="ru-RU"/>
        </w:rPr>
        <w:t>է</w:t>
      </w:r>
      <w:r w:rsidR="00583092" w:rsidRPr="006E68AD">
        <w:rPr>
          <w:rFonts w:ascii="Sylfaen" w:hAnsi="Sylfaen" w:cs="Sylfaen"/>
          <w:szCs w:val="24"/>
          <w:lang w:val="en-US"/>
        </w:rPr>
        <w:t xml:space="preserve"> </w:t>
      </w:r>
      <w:r w:rsidR="00583092" w:rsidRPr="006E68AD">
        <w:rPr>
          <w:rFonts w:ascii="Sylfaen" w:hAnsi="Sylfaen" w:cs="Sylfaen"/>
          <w:szCs w:val="24"/>
          <w:lang w:val="ru-RU"/>
        </w:rPr>
        <w:t>ստուգել</w:t>
      </w:r>
      <w:r w:rsidR="00583092" w:rsidRPr="006E68AD">
        <w:rPr>
          <w:rFonts w:ascii="Sylfaen" w:hAnsi="Sylfaen" w:cs="Sylfaen"/>
          <w:szCs w:val="24"/>
          <w:lang w:val="en-US"/>
        </w:rPr>
        <w:t xml:space="preserve"> </w:t>
      </w:r>
      <w:r w:rsidR="004B383E" w:rsidRPr="006E68AD">
        <w:rPr>
          <w:rFonts w:ascii="Sylfaen" w:hAnsi="Sylfaen" w:cs="Sylfaen"/>
          <w:szCs w:val="24"/>
          <w:lang w:val="en-US"/>
        </w:rPr>
        <w:t>մ</w:t>
      </w:r>
      <w:r w:rsidR="00583092" w:rsidRPr="006E68AD">
        <w:rPr>
          <w:rFonts w:ascii="Sylfaen" w:hAnsi="Sylfaen" w:cs="Sylfaen"/>
          <w:szCs w:val="24"/>
          <w:lang w:val="ru-RU"/>
        </w:rPr>
        <w:t>ասնակցի</w:t>
      </w:r>
      <w:r w:rsidR="00583092" w:rsidRPr="006E68AD">
        <w:rPr>
          <w:rFonts w:ascii="Sylfaen" w:hAnsi="Sylfaen" w:cs="Sylfaen"/>
          <w:szCs w:val="24"/>
          <w:lang w:val="en-US"/>
        </w:rPr>
        <w:t xml:space="preserve"> </w:t>
      </w:r>
      <w:r w:rsidR="00583092" w:rsidRPr="006E68AD">
        <w:rPr>
          <w:rFonts w:ascii="Sylfaen" w:hAnsi="Sylfaen" w:cs="Sylfaen"/>
          <w:szCs w:val="24"/>
          <w:lang w:val="ru-RU"/>
        </w:rPr>
        <w:t>ներկայացրած</w:t>
      </w:r>
      <w:r w:rsidR="00583092" w:rsidRPr="006E68AD">
        <w:rPr>
          <w:rFonts w:ascii="Sylfaen" w:hAnsi="Sylfaen" w:cs="Sylfaen"/>
          <w:szCs w:val="24"/>
          <w:lang w:val="en-US"/>
        </w:rPr>
        <w:t xml:space="preserve"> </w:t>
      </w:r>
      <w:r w:rsidR="00583092" w:rsidRPr="006E68AD">
        <w:rPr>
          <w:rFonts w:ascii="Sylfaen" w:hAnsi="Sylfaen" w:cs="Sylfaen"/>
          <w:szCs w:val="24"/>
          <w:lang w:val="ru-RU"/>
        </w:rPr>
        <w:t>տվյալների</w:t>
      </w:r>
      <w:r w:rsidR="00583092" w:rsidRPr="006E68AD">
        <w:rPr>
          <w:rFonts w:ascii="Sylfaen" w:hAnsi="Sylfaen" w:cs="Sylfaen"/>
          <w:szCs w:val="24"/>
          <w:lang w:val="en-US"/>
        </w:rPr>
        <w:t xml:space="preserve"> </w:t>
      </w:r>
      <w:r w:rsidR="00583092" w:rsidRPr="006E68AD">
        <w:rPr>
          <w:rFonts w:ascii="Sylfaen" w:hAnsi="Sylfaen" w:cs="Sylfaen"/>
          <w:szCs w:val="24"/>
          <w:lang w:val="ru-RU"/>
        </w:rPr>
        <w:t>իսկությունը</w:t>
      </w:r>
      <w:r w:rsidR="00583092" w:rsidRPr="006E68AD">
        <w:rPr>
          <w:rFonts w:ascii="Sylfaen" w:hAnsi="Sylfaen" w:cs="Sylfaen"/>
          <w:szCs w:val="24"/>
          <w:lang w:val="en-US"/>
        </w:rPr>
        <w:t xml:space="preserve">` </w:t>
      </w:r>
      <w:r w:rsidR="00583092" w:rsidRPr="006E68AD">
        <w:rPr>
          <w:rFonts w:ascii="Sylfaen" w:hAnsi="Sylfaen" w:cs="Sylfaen"/>
          <w:szCs w:val="24"/>
          <w:lang w:val="ru-RU"/>
        </w:rPr>
        <w:t>օգտագործելով</w:t>
      </w:r>
      <w:r w:rsidR="00583092" w:rsidRPr="006E68AD">
        <w:rPr>
          <w:rFonts w:ascii="Sylfaen" w:hAnsi="Sylfaen" w:cs="Sylfaen"/>
          <w:szCs w:val="24"/>
          <w:lang w:val="en-US"/>
        </w:rPr>
        <w:t xml:space="preserve"> </w:t>
      </w:r>
      <w:r w:rsidR="00583092" w:rsidRPr="006E68AD">
        <w:rPr>
          <w:rFonts w:ascii="Sylfaen" w:hAnsi="Sylfaen" w:cs="Sylfaen"/>
          <w:szCs w:val="24"/>
          <w:lang w:val="ru-RU"/>
        </w:rPr>
        <w:t>պաշտոնական</w:t>
      </w:r>
      <w:r w:rsidR="00583092" w:rsidRPr="006E68AD">
        <w:rPr>
          <w:rFonts w:ascii="Sylfaen" w:hAnsi="Sylfaen" w:cs="Sylfaen"/>
          <w:szCs w:val="24"/>
          <w:lang w:val="en-US"/>
        </w:rPr>
        <w:t xml:space="preserve"> </w:t>
      </w:r>
      <w:r w:rsidR="00583092" w:rsidRPr="006E68AD">
        <w:rPr>
          <w:rFonts w:ascii="Sylfaen" w:hAnsi="Sylfaen" w:cs="Sylfaen"/>
          <w:szCs w:val="24"/>
          <w:lang w:val="ru-RU"/>
        </w:rPr>
        <w:t>աղբյուրներից</w:t>
      </w:r>
      <w:r w:rsidR="00583092" w:rsidRPr="006E68AD">
        <w:rPr>
          <w:rFonts w:ascii="Sylfaen" w:hAnsi="Sylfaen" w:cs="Sylfaen"/>
          <w:szCs w:val="24"/>
          <w:lang w:val="en-US"/>
        </w:rPr>
        <w:t xml:space="preserve"> </w:t>
      </w:r>
      <w:r w:rsidR="00583092" w:rsidRPr="006E68AD">
        <w:rPr>
          <w:rFonts w:ascii="Sylfaen" w:hAnsi="Sylfaen" w:cs="Sylfaen"/>
          <w:szCs w:val="24"/>
          <w:lang w:val="ru-RU"/>
        </w:rPr>
        <w:t>ստացված</w:t>
      </w:r>
      <w:r w:rsidR="00583092" w:rsidRPr="006E68AD">
        <w:rPr>
          <w:rFonts w:ascii="Sylfaen" w:hAnsi="Sylfaen" w:cs="Sylfaen"/>
          <w:szCs w:val="24"/>
          <w:lang w:val="en-US"/>
        </w:rPr>
        <w:t xml:space="preserve"> </w:t>
      </w:r>
      <w:r w:rsidR="00583092" w:rsidRPr="006E68AD">
        <w:rPr>
          <w:rFonts w:ascii="Sylfaen" w:hAnsi="Sylfaen" w:cs="Sylfaen"/>
          <w:szCs w:val="24"/>
          <w:lang w:val="ru-RU"/>
        </w:rPr>
        <w:t>տվյալներ</w:t>
      </w:r>
      <w:r w:rsidR="00583092" w:rsidRPr="006E68AD">
        <w:rPr>
          <w:rFonts w:ascii="Sylfaen" w:hAnsi="Sylfaen" w:cs="Sylfaen"/>
          <w:szCs w:val="24"/>
          <w:lang w:val="en-US"/>
        </w:rPr>
        <w:t xml:space="preserve"> </w:t>
      </w:r>
      <w:r w:rsidR="00583092" w:rsidRPr="006E68AD">
        <w:rPr>
          <w:rFonts w:ascii="Sylfaen" w:hAnsi="Sylfaen" w:cs="Sylfaen"/>
          <w:szCs w:val="24"/>
          <w:lang w:val="ru-RU"/>
        </w:rPr>
        <w:t>կամ</w:t>
      </w:r>
      <w:r w:rsidR="00583092" w:rsidRPr="006E68AD">
        <w:rPr>
          <w:rFonts w:ascii="Sylfaen" w:hAnsi="Sylfaen" w:cs="Sylfaen"/>
          <w:szCs w:val="24"/>
          <w:lang w:val="en-US"/>
        </w:rPr>
        <w:t xml:space="preserve"> </w:t>
      </w:r>
      <w:r w:rsidR="00583092" w:rsidRPr="006E68AD">
        <w:rPr>
          <w:rFonts w:ascii="Sylfaen" w:hAnsi="Sylfaen" w:cs="Sylfaen"/>
          <w:szCs w:val="24"/>
          <w:lang w:val="ru-RU"/>
        </w:rPr>
        <w:t>դրա</w:t>
      </w:r>
      <w:r w:rsidR="00583092" w:rsidRPr="006E68AD">
        <w:rPr>
          <w:rFonts w:ascii="Sylfaen" w:hAnsi="Sylfaen" w:cs="Sylfaen"/>
          <w:szCs w:val="24"/>
          <w:lang w:val="en-US"/>
        </w:rPr>
        <w:t xml:space="preserve"> </w:t>
      </w:r>
      <w:r w:rsidR="00583092" w:rsidRPr="006E68AD">
        <w:rPr>
          <w:rFonts w:ascii="Sylfaen" w:hAnsi="Sylfaen" w:cs="Sylfaen"/>
          <w:szCs w:val="24"/>
          <w:lang w:val="ru-RU"/>
        </w:rPr>
        <w:t>մասին</w:t>
      </w:r>
      <w:r w:rsidR="00583092" w:rsidRPr="006E68AD">
        <w:rPr>
          <w:rFonts w:ascii="Sylfaen" w:hAnsi="Sylfaen" w:cs="Sylfaen"/>
          <w:szCs w:val="24"/>
          <w:lang w:val="en-US"/>
        </w:rPr>
        <w:t xml:space="preserve"> </w:t>
      </w:r>
      <w:r w:rsidR="00583092" w:rsidRPr="006E68AD">
        <w:rPr>
          <w:rFonts w:ascii="Sylfaen" w:hAnsi="Sylfaen" w:cs="Sylfaen"/>
          <w:szCs w:val="24"/>
          <w:lang w:val="ru-RU"/>
        </w:rPr>
        <w:t>ստանալով</w:t>
      </w:r>
      <w:r w:rsidR="00583092" w:rsidRPr="006E68AD">
        <w:rPr>
          <w:rFonts w:ascii="Sylfaen" w:hAnsi="Sylfaen" w:cs="Sylfaen"/>
          <w:szCs w:val="24"/>
          <w:lang w:val="en-US"/>
        </w:rPr>
        <w:t xml:space="preserve"> </w:t>
      </w:r>
      <w:r w:rsidR="00583092" w:rsidRPr="006E68AD">
        <w:rPr>
          <w:rFonts w:ascii="Sylfaen" w:hAnsi="Sylfaen" w:cs="Sylfaen"/>
          <w:szCs w:val="24"/>
          <w:lang w:val="ru-RU"/>
        </w:rPr>
        <w:t>իրավասու</w:t>
      </w:r>
      <w:r w:rsidR="00583092" w:rsidRPr="006E68AD">
        <w:rPr>
          <w:rFonts w:ascii="Sylfaen" w:hAnsi="Sylfaen" w:cs="Sylfaen"/>
          <w:szCs w:val="24"/>
          <w:lang w:val="en-US"/>
        </w:rPr>
        <w:t xml:space="preserve"> </w:t>
      </w:r>
      <w:r w:rsidR="00583092" w:rsidRPr="006E68AD">
        <w:rPr>
          <w:rFonts w:ascii="Sylfaen" w:hAnsi="Sylfaen" w:cs="Sylfaen"/>
          <w:szCs w:val="24"/>
          <w:lang w:val="ru-RU"/>
        </w:rPr>
        <w:t>մարմինների</w:t>
      </w:r>
      <w:r w:rsidR="00583092" w:rsidRPr="006E68AD">
        <w:rPr>
          <w:rFonts w:ascii="Sylfaen" w:hAnsi="Sylfaen" w:cs="Sylfaen"/>
          <w:szCs w:val="24"/>
          <w:lang w:val="en-US"/>
        </w:rPr>
        <w:t xml:space="preserve"> </w:t>
      </w:r>
      <w:r w:rsidR="00583092" w:rsidRPr="006E68AD">
        <w:rPr>
          <w:rFonts w:ascii="Sylfaen" w:hAnsi="Sylfaen" w:cs="Sylfaen"/>
          <w:szCs w:val="24"/>
          <w:lang w:val="ru-RU"/>
        </w:rPr>
        <w:t>գրավոր</w:t>
      </w:r>
      <w:r w:rsidR="00583092" w:rsidRPr="006E68AD">
        <w:rPr>
          <w:rFonts w:ascii="Sylfaen" w:hAnsi="Sylfaen" w:cs="Sylfaen"/>
          <w:szCs w:val="24"/>
          <w:lang w:val="en-US"/>
        </w:rPr>
        <w:t xml:space="preserve"> </w:t>
      </w:r>
      <w:r w:rsidR="00583092" w:rsidRPr="006E68AD">
        <w:rPr>
          <w:rFonts w:ascii="Sylfaen" w:hAnsi="Sylfaen" w:cs="Sylfaen"/>
          <w:szCs w:val="24"/>
          <w:lang w:val="ru-RU"/>
        </w:rPr>
        <w:t>եզրակացությունը</w:t>
      </w:r>
      <w:r w:rsidR="00583092" w:rsidRPr="006E68AD">
        <w:rPr>
          <w:rFonts w:ascii="Sylfaen" w:hAnsi="Sylfaen" w:cs="Sylfaen"/>
          <w:szCs w:val="24"/>
          <w:lang w:val="en-US"/>
        </w:rPr>
        <w:t xml:space="preserve">: </w:t>
      </w:r>
      <w:r w:rsidR="00583092" w:rsidRPr="006E68AD">
        <w:rPr>
          <w:rFonts w:ascii="Sylfaen" w:hAnsi="Sylfaen" w:cs="Sylfaen"/>
          <w:szCs w:val="24"/>
          <w:lang w:val="ru-RU"/>
        </w:rPr>
        <w:t>Նման</w:t>
      </w:r>
      <w:r w:rsidR="00583092" w:rsidRPr="006E68AD">
        <w:rPr>
          <w:rFonts w:ascii="Sylfaen" w:hAnsi="Sylfaen" w:cs="Sylfaen"/>
          <w:szCs w:val="24"/>
          <w:lang w:val="en-US"/>
        </w:rPr>
        <w:t xml:space="preserve"> </w:t>
      </w:r>
      <w:r w:rsidR="00583092" w:rsidRPr="006E68AD">
        <w:rPr>
          <w:rFonts w:ascii="Sylfaen" w:hAnsi="Sylfaen" w:cs="Sylfaen"/>
          <w:szCs w:val="24"/>
          <w:lang w:val="ru-RU"/>
        </w:rPr>
        <w:t>հարցում</w:t>
      </w:r>
      <w:r w:rsidR="00583092" w:rsidRPr="006E68AD">
        <w:rPr>
          <w:rFonts w:ascii="Sylfaen" w:hAnsi="Sylfaen" w:cs="Sylfaen"/>
          <w:szCs w:val="24"/>
          <w:lang w:val="en-US"/>
        </w:rPr>
        <w:t xml:space="preserve"> </w:t>
      </w:r>
      <w:r w:rsidR="00583092" w:rsidRPr="006E68AD">
        <w:rPr>
          <w:rFonts w:ascii="Sylfaen" w:hAnsi="Sylfaen" w:cs="Sylfaen"/>
          <w:szCs w:val="24"/>
          <w:lang w:val="ru-RU"/>
        </w:rPr>
        <w:t>ուղարկվելու</w:t>
      </w:r>
      <w:r w:rsidR="00583092" w:rsidRPr="006E68AD">
        <w:rPr>
          <w:rFonts w:ascii="Sylfaen" w:hAnsi="Sylfaen" w:cs="Sylfaen"/>
          <w:szCs w:val="24"/>
          <w:lang w:val="en-US"/>
        </w:rPr>
        <w:t xml:space="preserve"> </w:t>
      </w:r>
      <w:r w:rsidR="00583092" w:rsidRPr="006E68AD">
        <w:rPr>
          <w:rFonts w:ascii="Sylfaen" w:hAnsi="Sylfaen" w:cs="Sylfaen"/>
          <w:szCs w:val="24"/>
          <w:lang w:val="ru-RU"/>
        </w:rPr>
        <w:t>դեպքում</w:t>
      </w:r>
      <w:r w:rsidR="00583092" w:rsidRPr="006E68AD">
        <w:rPr>
          <w:rFonts w:ascii="Sylfaen" w:hAnsi="Sylfaen" w:cs="Sylfaen"/>
          <w:szCs w:val="24"/>
          <w:lang w:val="en-US"/>
        </w:rPr>
        <w:t xml:space="preserve"> </w:t>
      </w:r>
      <w:r w:rsidR="00583092" w:rsidRPr="006E68AD">
        <w:rPr>
          <w:rFonts w:ascii="Sylfaen" w:hAnsi="Sylfaen" w:cs="Sylfaen"/>
          <w:szCs w:val="24"/>
          <w:lang w:val="ru-RU"/>
        </w:rPr>
        <w:t>համապատասխան</w:t>
      </w:r>
      <w:r w:rsidR="00583092" w:rsidRPr="006E68AD">
        <w:rPr>
          <w:rFonts w:ascii="Sylfaen" w:hAnsi="Sylfaen" w:cs="Sylfaen"/>
          <w:szCs w:val="24"/>
          <w:lang w:val="en-US"/>
        </w:rPr>
        <w:t xml:space="preserve"> </w:t>
      </w:r>
      <w:r w:rsidR="00583092" w:rsidRPr="006E68AD">
        <w:rPr>
          <w:rFonts w:ascii="Sylfaen" w:hAnsi="Sylfaen" w:cs="Sylfaen"/>
          <w:szCs w:val="24"/>
          <w:lang w:val="ru-RU"/>
        </w:rPr>
        <w:t>պետական</w:t>
      </w:r>
      <w:r w:rsidR="00583092" w:rsidRPr="006E68AD">
        <w:rPr>
          <w:rFonts w:ascii="Sylfaen" w:hAnsi="Sylfaen" w:cs="Sylfaen"/>
          <w:szCs w:val="24"/>
          <w:lang w:val="en-US"/>
        </w:rPr>
        <w:t xml:space="preserve"> </w:t>
      </w:r>
      <w:r w:rsidR="00583092" w:rsidRPr="006E68AD">
        <w:rPr>
          <w:rFonts w:ascii="Sylfaen" w:hAnsi="Sylfaen" w:cs="Sylfaen"/>
          <w:szCs w:val="24"/>
          <w:lang w:val="ru-RU"/>
        </w:rPr>
        <w:t>և</w:t>
      </w:r>
      <w:r w:rsidR="00583092" w:rsidRPr="006E68AD">
        <w:rPr>
          <w:rFonts w:ascii="Sylfaen" w:hAnsi="Sylfaen" w:cs="Sylfaen"/>
          <w:szCs w:val="24"/>
          <w:lang w:val="en-US"/>
        </w:rPr>
        <w:t xml:space="preserve"> </w:t>
      </w:r>
      <w:r w:rsidR="00583092" w:rsidRPr="006E68AD">
        <w:rPr>
          <w:rFonts w:ascii="Sylfaen" w:hAnsi="Sylfaen" w:cs="Sylfaen"/>
          <w:szCs w:val="24"/>
          <w:lang w:val="ru-RU"/>
        </w:rPr>
        <w:t>տեղական</w:t>
      </w:r>
      <w:r w:rsidR="00583092" w:rsidRPr="006E68AD">
        <w:rPr>
          <w:rFonts w:ascii="Sylfaen" w:hAnsi="Sylfaen" w:cs="Sylfaen"/>
          <w:szCs w:val="24"/>
          <w:lang w:val="en-US"/>
        </w:rPr>
        <w:t xml:space="preserve"> </w:t>
      </w:r>
      <w:r w:rsidR="00583092" w:rsidRPr="006E68AD">
        <w:rPr>
          <w:rFonts w:ascii="Sylfaen" w:hAnsi="Sylfaen" w:cs="Sylfaen"/>
          <w:szCs w:val="24"/>
          <w:lang w:val="ru-RU"/>
        </w:rPr>
        <w:t>ինքնակառավարման</w:t>
      </w:r>
      <w:r w:rsidR="00583092" w:rsidRPr="006E68AD">
        <w:rPr>
          <w:rFonts w:ascii="Sylfaen" w:hAnsi="Sylfaen" w:cs="Sylfaen"/>
          <w:szCs w:val="24"/>
          <w:lang w:val="en-US"/>
        </w:rPr>
        <w:t xml:space="preserve"> </w:t>
      </w:r>
      <w:r w:rsidR="00583092" w:rsidRPr="006E68AD">
        <w:rPr>
          <w:rFonts w:ascii="Sylfaen" w:hAnsi="Sylfaen" w:cs="Sylfaen"/>
          <w:szCs w:val="24"/>
          <w:lang w:val="ru-RU"/>
        </w:rPr>
        <w:t>մարմինները</w:t>
      </w:r>
      <w:r w:rsidR="00583092" w:rsidRPr="006E68AD">
        <w:rPr>
          <w:rFonts w:ascii="Sylfaen" w:hAnsi="Sylfaen" w:cs="Sylfaen"/>
          <w:szCs w:val="24"/>
          <w:lang w:val="en-US"/>
        </w:rPr>
        <w:t xml:space="preserve"> </w:t>
      </w:r>
      <w:r w:rsidR="00583092" w:rsidRPr="006E68AD">
        <w:rPr>
          <w:rFonts w:ascii="Sylfaen" w:hAnsi="Sylfaen" w:cs="Sylfaen"/>
          <w:szCs w:val="24"/>
          <w:lang w:val="ru-RU"/>
        </w:rPr>
        <w:t>հարցումն</w:t>
      </w:r>
      <w:r w:rsidR="00583092" w:rsidRPr="006E68AD">
        <w:rPr>
          <w:rFonts w:ascii="Sylfaen" w:hAnsi="Sylfaen" w:cs="Sylfaen"/>
          <w:szCs w:val="24"/>
          <w:lang w:val="en-US"/>
        </w:rPr>
        <w:t xml:space="preserve"> </w:t>
      </w:r>
      <w:r w:rsidR="00583092" w:rsidRPr="006E68AD">
        <w:rPr>
          <w:rFonts w:ascii="Sylfaen" w:hAnsi="Sylfaen" w:cs="Sylfaen"/>
          <w:szCs w:val="24"/>
          <w:lang w:val="ru-RU"/>
        </w:rPr>
        <w:t>ստանալու</w:t>
      </w:r>
      <w:r w:rsidR="00583092" w:rsidRPr="006E68AD">
        <w:rPr>
          <w:rFonts w:ascii="Sylfaen" w:hAnsi="Sylfaen" w:cs="Sylfaen"/>
          <w:szCs w:val="24"/>
          <w:lang w:val="en-US"/>
        </w:rPr>
        <w:t xml:space="preserve"> </w:t>
      </w:r>
      <w:r w:rsidR="00583092" w:rsidRPr="006E68AD">
        <w:rPr>
          <w:rFonts w:ascii="Sylfaen" w:hAnsi="Sylfaen" w:cs="Sylfaen"/>
          <w:szCs w:val="24"/>
          <w:lang w:val="ru-RU"/>
        </w:rPr>
        <w:t>օրվան</w:t>
      </w:r>
      <w:r w:rsidR="00583092" w:rsidRPr="006E68AD">
        <w:rPr>
          <w:rFonts w:ascii="Sylfaen" w:hAnsi="Sylfaen" w:cs="Sylfaen"/>
          <w:szCs w:val="24"/>
          <w:lang w:val="en-US"/>
        </w:rPr>
        <w:t xml:space="preserve"> </w:t>
      </w:r>
      <w:r w:rsidR="00583092" w:rsidRPr="006E68AD">
        <w:rPr>
          <w:rFonts w:ascii="Sylfaen" w:hAnsi="Sylfaen" w:cs="Sylfaen"/>
          <w:szCs w:val="24"/>
          <w:lang w:val="ru-RU"/>
        </w:rPr>
        <w:t>հաջորդող</w:t>
      </w:r>
      <w:r w:rsidR="00583092" w:rsidRPr="006E68AD">
        <w:rPr>
          <w:rFonts w:ascii="Sylfaen" w:hAnsi="Sylfaen" w:cs="Sylfaen"/>
          <w:szCs w:val="24"/>
          <w:lang w:val="en-US"/>
        </w:rPr>
        <w:t xml:space="preserve"> </w:t>
      </w:r>
      <w:r w:rsidR="00583092" w:rsidRPr="006E68AD">
        <w:rPr>
          <w:rFonts w:ascii="Sylfaen" w:hAnsi="Sylfaen" w:cs="Sylfaen"/>
          <w:szCs w:val="24"/>
          <w:lang w:val="ru-RU"/>
        </w:rPr>
        <w:t>երկու</w:t>
      </w:r>
      <w:r w:rsidR="00583092" w:rsidRPr="006E68AD">
        <w:rPr>
          <w:rFonts w:ascii="Sylfaen" w:hAnsi="Sylfaen" w:cs="Sylfaen"/>
          <w:szCs w:val="24"/>
          <w:lang w:val="en-US"/>
        </w:rPr>
        <w:t xml:space="preserve"> </w:t>
      </w:r>
      <w:r w:rsidR="00583092" w:rsidRPr="006E68AD">
        <w:rPr>
          <w:rFonts w:ascii="Sylfaen" w:hAnsi="Sylfaen" w:cs="Sylfaen"/>
          <w:szCs w:val="24"/>
          <w:lang w:val="ru-RU"/>
        </w:rPr>
        <w:t>աշխատանքային</w:t>
      </w:r>
      <w:r w:rsidR="00583092" w:rsidRPr="006E68AD">
        <w:rPr>
          <w:rFonts w:ascii="Sylfaen" w:hAnsi="Sylfaen" w:cs="Sylfaen"/>
          <w:szCs w:val="24"/>
          <w:lang w:val="en-US"/>
        </w:rPr>
        <w:t xml:space="preserve"> </w:t>
      </w:r>
      <w:r w:rsidR="00583092" w:rsidRPr="006E68AD">
        <w:rPr>
          <w:rFonts w:ascii="Sylfaen" w:hAnsi="Sylfaen" w:cs="Sylfaen"/>
          <w:szCs w:val="24"/>
          <w:lang w:val="ru-RU"/>
        </w:rPr>
        <w:t>օրվա</w:t>
      </w:r>
      <w:r w:rsidR="00583092" w:rsidRPr="006E68AD">
        <w:rPr>
          <w:rFonts w:ascii="Sylfaen" w:hAnsi="Sylfaen" w:cs="Sylfaen"/>
          <w:szCs w:val="24"/>
          <w:lang w:val="en-US"/>
        </w:rPr>
        <w:t xml:space="preserve"> </w:t>
      </w:r>
      <w:r w:rsidR="00583092" w:rsidRPr="006E68AD">
        <w:rPr>
          <w:rFonts w:ascii="Sylfaen" w:hAnsi="Sylfaen" w:cs="Sylfaen"/>
          <w:szCs w:val="24"/>
          <w:lang w:val="ru-RU"/>
        </w:rPr>
        <w:t>ընթացքում</w:t>
      </w:r>
      <w:r w:rsidR="00583092" w:rsidRPr="006E68AD">
        <w:rPr>
          <w:rFonts w:ascii="Sylfaen" w:hAnsi="Sylfaen" w:cs="Sylfaen"/>
          <w:szCs w:val="24"/>
          <w:lang w:val="en-US"/>
        </w:rPr>
        <w:t xml:space="preserve"> </w:t>
      </w:r>
      <w:r w:rsidR="00583092" w:rsidRPr="006E68AD">
        <w:rPr>
          <w:rFonts w:ascii="Sylfaen" w:hAnsi="Sylfaen" w:cs="Sylfaen"/>
          <w:szCs w:val="24"/>
          <w:lang w:val="ru-RU"/>
        </w:rPr>
        <w:t>տրամադրում</w:t>
      </w:r>
      <w:r w:rsidR="00583092" w:rsidRPr="006E68AD">
        <w:rPr>
          <w:rFonts w:ascii="Sylfaen" w:hAnsi="Sylfaen" w:cs="Sylfaen"/>
          <w:szCs w:val="24"/>
          <w:lang w:val="en-US"/>
        </w:rPr>
        <w:t xml:space="preserve"> </w:t>
      </w:r>
      <w:r w:rsidR="00583092" w:rsidRPr="006E68AD">
        <w:rPr>
          <w:rFonts w:ascii="Sylfaen" w:hAnsi="Sylfaen" w:cs="Sylfaen"/>
          <w:szCs w:val="24"/>
          <w:lang w:val="ru-RU"/>
        </w:rPr>
        <w:t>են</w:t>
      </w:r>
      <w:r w:rsidR="00583092" w:rsidRPr="006E68AD">
        <w:rPr>
          <w:rFonts w:ascii="Sylfaen" w:hAnsi="Sylfaen" w:cs="Sylfaen"/>
          <w:szCs w:val="24"/>
          <w:lang w:val="en-US"/>
        </w:rPr>
        <w:t xml:space="preserve"> </w:t>
      </w:r>
      <w:r w:rsidR="00583092" w:rsidRPr="006E68AD">
        <w:rPr>
          <w:rFonts w:ascii="Sylfaen" w:hAnsi="Sylfaen" w:cs="Sylfaen"/>
          <w:szCs w:val="24"/>
          <w:lang w:val="ru-RU"/>
        </w:rPr>
        <w:t>գրավոր</w:t>
      </w:r>
      <w:r w:rsidR="00583092" w:rsidRPr="006E68AD">
        <w:rPr>
          <w:rFonts w:ascii="Sylfaen" w:hAnsi="Sylfaen" w:cs="Sylfaen"/>
          <w:szCs w:val="24"/>
          <w:lang w:val="en-US"/>
        </w:rPr>
        <w:t xml:space="preserve"> </w:t>
      </w:r>
      <w:r w:rsidR="00583092" w:rsidRPr="006E68AD">
        <w:rPr>
          <w:rFonts w:ascii="Sylfaen" w:hAnsi="Sylfaen" w:cs="Sylfaen"/>
          <w:szCs w:val="24"/>
          <w:lang w:val="ru-RU"/>
        </w:rPr>
        <w:t>եզրակացություն</w:t>
      </w:r>
      <w:r w:rsidR="00583092" w:rsidRPr="006E68AD">
        <w:rPr>
          <w:rFonts w:ascii="Sylfaen" w:hAnsi="Sylfaen" w:cs="Sylfaen"/>
          <w:szCs w:val="24"/>
          <w:lang w:val="en-US"/>
        </w:rPr>
        <w:t xml:space="preserve">: </w:t>
      </w:r>
      <w:r w:rsidR="00583092" w:rsidRPr="006E68AD">
        <w:rPr>
          <w:rFonts w:ascii="Sylfaen" w:hAnsi="Sylfaen" w:cs="Sylfaen"/>
          <w:szCs w:val="24"/>
          <w:lang w:val="ru-RU"/>
        </w:rPr>
        <w:t>Եթե</w:t>
      </w:r>
      <w:r w:rsidR="00583092" w:rsidRPr="006E68AD">
        <w:rPr>
          <w:rFonts w:ascii="Sylfaen" w:hAnsi="Sylfaen" w:cs="Sylfaen"/>
          <w:szCs w:val="24"/>
          <w:lang w:val="en-US"/>
        </w:rPr>
        <w:t xml:space="preserve"> </w:t>
      </w:r>
      <w:r w:rsidR="004B383E" w:rsidRPr="006E68AD">
        <w:rPr>
          <w:rFonts w:ascii="Sylfaen" w:hAnsi="Sylfaen" w:cs="Sylfaen"/>
          <w:szCs w:val="24"/>
          <w:lang w:val="en-US"/>
        </w:rPr>
        <w:t>մ</w:t>
      </w:r>
      <w:r w:rsidR="00583092" w:rsidRPr="006E68AD">
        <w:rPr>
          <w:rFonts w:ascii="Sylfaen" w:hAnsi="Sylfaen" w:cs="Sylfaen"/>
          <w:szCs w:val="24"/>
          <w:lang w:val="ru-RU"/>
        </w:rPr>
        <w:t>ասնակցի</w:t>
      </w:r>
      <w:r w:rsidR="00583092" w:rsidRPr="006E68AD">
        <w:rPr>
          <w:rFonts w:ascii="Sylfaen" w:hAnsi="Sylfaen" w:cs="Sylfaen"/>
          <w:szCs w:val="24"/>
          <w:lang w:val="en-US"/>
        </w:rPr>
        <w:t xml:space="preserve"> </w:t>
      </w:r>
      <w:r w:rsidR="00583092" w:rsidRPr="006E68AD">
        <w:rPr>
          <w:rFonts w:ascii="Sylfaen" w:hAnsi="Sylfaen" w:cs="Sylfaen"/>
          <w:szCs w:val="24"/>
          <w:lang w:val="ru-RU"/>
        </w:rPr>
        <w:t>ներկայացրած</w:t>
      </w:r>
      <w:r w:rsidR="00583092" w:rsidRPr="006E68AD">
        <w:rPr>
          <w:rFonts w:ascii="Sylfaen" w:hAnsi="Sylfaen" w:cs="Sylfaen"/>
          <w:szCs w:val="24"/>
          <w:lang w:val="en-US"/>
        </w:rPr>
        <w:t xml:space="preserve"> </w:t>
      </w:r>
      <w:r w:rsidR="00583092" w:rsidRPr="006E68AD">
        <w:rPr>
          <w:rFonts w:ascii="Sylfaen" w:hAnsi="Sylfaen" w:cs="Sylfaen"/>
          <w:szCs w:val="24"/>
          <w:lang w:val="ru-RU"/>
        </w:rPr>
        <w:t>տվյալների</w:t>
      </w:r>
      <w:r w:rsidR="00583092" w:rsidRPr="006E68AD">
        <w:rPr>
          <w:rFonts w:ascii="Sylfaen" w:hAnsi="Sylfaen" w:cs="Sylfaen"/>
          <w:szCs w:val="24"/>
          <w:lang w:val="en-US"/>
        </w:rPr>
        <w:t xml:space="preserve"> </w:t>
      </w:r>
      <w:r w:rsidR="00583092" w:rsidRPr="006E68AD">
        <w:rPr>
          <w:rFonts w:ascii="Sylfaen" w:hAnsi="Sylfaen" w:cs="Sylfaen"/>
          <w:szCs w:val="24"/>
          <w:lang w:val="ru-RU"/>
        </w:rPr>
        <w:t>իսկության</w:t>
      </w:r>
      <w:r w:rsidR="00583092" w:rsidRPr="006E68AD">
        <w:rPr>
          <w:rFonts w:ascii="Sylfaen" w:hAnsi="Sylfaen" w:cs="Sylfaen"/>
          <w:szCs w:val="24"/>
          <w:lang w:val="en-US"/>
        </w:rPr>
        <w:t xml:space="preserve"> </w:t>
      </w:r>
      <w:r w:rsidR="00583092" w:rsidRPr="006E68AD">
        <w:rPr>
          <w:rFonts w:ascii="Sylfaen" w:hAnsi="Sylfaen" w:cs="Sylfaen"/>
          <w:szCs w:val="24"/>
          <w:lang w:val="ru-RU"/>
        </w:rPr>
        <w:t>ստուգման</w:t>
      </w:r>
      <w:r w:rsidR="00583092" w:rsidRPr="006E68AD">
        <w:rPr>
          <w:rFonts w:ascii="Sylfaen" w:hAnsi="Sylfaen" w:cs="Sylfaen"/>
          <w:szCs w:val="24"/>
          <w:lang w:val="en-US"/>
        </w:rPr>
        <w:t xml:space="preserve"> </w:t>
      </w:r>
      <w:r w:rsidR="00583092" w:rsidRPr="006E68AD">
        <w:rPr>
          <w:rFonts w:ascii="Sylfaen" w:hAnsi="Sylfaen" w:cs="Sylfaen"/>
          <w:szCs w:val="24"/>
          <w:lang w:val="ru-RU"/>
        </w:rPr>
        <w:t>արդյունքում</w:t>
      </w:r>
      <w:r w:rsidR="00583092" w:rsidRPr="006E68AD">
        <w:rPr>
          <w:rFonts w:ascii="Sylfaen" w:hAnsi="Sylfaen" w:cs="Sylfaen"/>
          <w:szCs w:val="24"/>
          <w:lang w:val="en-US"/>
        </w:rPr>
        <w:t xml:space="preserve"> </w:t>
      </w:r>
      <w:r w:rsidR="00583092" w:rsidRPr="006E68AD">
        <w:rPr>
          <w:rFonts w:ascii="Sylfaen" w:hAnsi="Sylfaen" w:cs="Sylfaen"/>
          <w:szCs w:val="24"/>
          <w:lang w:val="ru-RU"/>
        </w:rPr>
        <w:t>տվյալները</w:t>
      </w:r>
      <w:r w:rsidR="00583092" w:rsidRPr="006E68AD">
        <w:rPr>
          <w:rFonts w:ascii="Sylfaen" w:hAnsi="Sylfaen" w:cs="Sylfaen"/>
          <w:szCs w:val="24"/>
          <w:lang w:val="en-US"/>
        </w:rPr>
        <w:t xml:space="preserve"> </w:t>
      </w:r>
      <w:r w:rsidR="00583092" w:rsidRPr="006E68AD">
        <w:rPr>
          <w:rFonts w:ascii="Sylfaen" w:hAnsi="Sylfaen" w:cs="Sylfaen"/>
          <w:szCs w:val="24"/>
          <w:lang w:val="ru-RU"/>
        </w:rPr>
        <w:t>որակվում</w:t>
      </w:r>
      <w:r w:rsidR="00583092" w:rsidRPr="006E68AD">
        <w:rPr>
          <w:rFonts w:ascii="Sylfaen" w:hAnsi="Sylfaen" w:cs="Sylfaen"/>
          <w:szCs w:val="24"/>
          <w:lang w:val="en-US"/>
        </w:rPr>
        <w:t xml:space="preserve"> </w:t>
      </w:r>
      <w:r w:rsidR="00583092" w:rsidRPr="006E68AD">
        <w:rPr>
          <w:rFonts w:ascii="Sylfaen" w:hAnsi="Sylfaen" w:cs="Sylfaen"/>
          <w:szCs w:val="24"/>
          <w:lang w:val="ru-RU"/>
        </w:rPr>
        <w:t>են</w:t>
      </w:r>
      <w:r w:rsidR="00583092" w:rsidRPr="006E68AD">
        <w:rPr>
          <w:rFonts w:ascii="Sylfaen" w:hAnsi="Sylfaen" w:cs="Sylfaen"/>
          <w:szCs w:val="24"/>
          <w:lang w:val="en-US"/>
        </w:rPr>
        <w:t xml:space="preserve"> </w:t>
      </w:r>
      <w:r w:rsidR="00583092" w:rsidRPr="006E68AD">
        <w:rPr>
          <w:rFonts w:ascii="Sylfaen" w:hAnsi="Sylfaen" w:cs="Sylfaen"/>
          <w:szCs w:val="24"/>
          <w:lang w:val="ru-RU"/>
        </w:rPr>
        <w:t>իրականությանը</w:t>
      </w:r>
      <w:r w:rsidR="00583092" w:rsidRPr="006E68AD">
        <w:rPr>
          <w:rFonts w:ascii="Sylfaen" w:hAnsi="Sylfaen" w:cs="Sylfaen"/>
          <w:szCs w:val="24"/>
          <w:lang w:val="en-US"/>
        </w:rPr>
        <w:t xml:space="preserve"> </w:t>
      </w:r>
      <w:r w:rsidR="00583092" w:rsidRPr="006E68AD">
        <w:rPr>
          <w:rFonts w:ascii="Sylfaen" w:hAnsi="Sylfaen" w:cs="Sylfaen"/>
          <w:szCs w:val="24"/>
          <w:lang w:val="ru-RU"/>
        </w:rPr>
        <w:t>չհամապա</w:t>
      </w:r>
      <w:r w:rsidR="00583092" w:rsidRPr="006E68AD">
        <w:rPr>
          <w:rFonts w:ascii="Sylfaen" w:hAnsi="Sylfaen" w:cs="Sylfaen"/>
          <w:szCs w:val="24"/>
          <w:lang w:val="en-US"/>
        </w:rPr>
        <w:softHyphen/>
      </w:r>
      <w:r w:rsidR="00583092" w:rsidRPr="006E68AD">
        <w:rPr>
          <w:rFonts w:ascii="Sylfaen" w:hAnsi="Sylfaen" w:cs="Sylfaen"/>
          <w:szCs w:val="24"/>
          <w:lang w:val="ru-RU"/>
        </w:rPr>
        <w:t>տասխանող</w:t>
      </w:r>
      <w:r w:rsidR="00583092" w:rsidRPr="006E68AD">
        <w:rPr>
          <w:rFonts w:ascii="Sylfaen" w:hAnsi="Sylfaen" w:cs="Sylfaen"/>
          <w:szCs w:val="24"/>
          <w:lang w:val="en-US"/>
        </w:rPr>
        <w:t xml:space="preserve">, </w:t>
      </w:r>
      <w:r w:rsidR="00583092" w:rsidRPr="006E68AD">
        <w:rPr>
          <w:rFonts w:ascii="Sylfaen" w:hAnsi="Sylfaen" w:cs="Sylfaen"/>
          <w:szCs w:val="24"/>
          <w:lang w:val="ru-RU"/>
        </w:rPr>
        <w:t>ապա</w:t>
      </w:r>
      <w:r w:rsidR="00583092" w:rsidRPr="006E68AD">
        <w:rPr>
          <w:rFonts w:ascii="Sylfaen" w:hAnsi="Sylfaen" w:cs="Sylfaen"/>
          <w:szCs w:val="24"/>
          <w:lang w:val="en-US"/>
        </w:rPr>
        <w:t xml:space="preserve"> </w:t>
      </w:r>
      <w:r w:rsidR="00583092" w:rsidRPr="006E68AD">
        <w:rPr>
          <w:rFonts w:ascii="Sylfaen" w:hAnsi="Sylfaen" w:cs="Sylfaen"/>
          <w:szCs w:val="24"/>
        </w:rPr>
        <w:t>տվյալ</w:t>
      </w:r>
      <w:r w:rsidR="00583092" w:rsidRPr="006E68AD">
        <w:rPr>
          <w:rFonts w:ascii="Sylfaen" w:hAnsi="Sylfaen" w:cs="Sylfaen"/>
          <w:szCs w:val="24"/>
          <w:lang w:val="en-US"/>
        </w:rPr>
        <w:t xml:space="preserve"> </w:t>
      </w:r>
      <w:r w:rsidR="004B383E" w:rsidRPr="006E68AD">
        <w:rPr>
          <w:rFonts w:ascii="Sylfaen" w:hAnsi="Sylfaen" w:cs="Sylfaen"/>
          <w:szCs w:val="24"/>
        </w:rPr>
        <w:t>մ</w:t>
      </w:r>
      <w:r w:rsidR="00583092" w:rsidRPr="006E68AD">
        <w:rPr>
          <w:rFonts w:ascii="Sylfaen" w:hAnsi="Sylfaen" w:cs="Sylfaen"/>
          <w:szCs w:val="24"/>
        </w:rPr>
        <w:t>ասնակցի</w:t>
      </w:r>
      <w:r w:rsidR="00583092" w:rsidRPr="006E68AD">
        <w:rPr>
          <w:rFonts w:ascii="Sylfaen" w:hAnsi="Sylfaen" w:cs="Sylfaen"/>
          <w:szCs w:val="24"/>
          <w:lang w:val="en-US"/>
        </w:rPr>
        <w:t xml:space="preserve"> </w:t>
      </w:r>
      <w:r w:rsidR="00583092" w:rsidRPr="006E68AD">
        <w:rPr>
          <w:rFonts w:ascii="Sylfaen" w:hAnsi="Sylfaen" w:cs="Sylfaen"/>
          <w:szCs w:val="24"/>
        </w:rPr>
        <w:t>հայտը</w:t>
      </w:r>
      <w:r w:rsidR="00583092" w:rsidRPr="006E68AD">
        <w:rPr>
          <w:rFonts w:ascii="Sylfaen" w:hAnsi="Sylfaen" w:cs="Sylfaen"/>
          <w:szCs w:val="24"/>
          <w:lang w:val="en-US"/>
        </w:rPr>
        <w:t xml:space="preserve"> </w:t>
      </w:r>
      <w:r w:rsidR="00583092" w:rsidRPr="006E68AD">
        <w:rPr>
          <w:rFonts w:ascii="Sylfaen" w:hAnsi="Sylfaen" w:cs="Sylfaen"/>
          <w:szCs w:val="24"/>
        </w:rPr>
        <w:t>մերժվում</w:t>
      </w:r>
      <w:r w:rsidR="00583092" w:rsidRPr="006E68AD">
        <w:rPr>
          <w:rFonts w:ascii="Sylfaen" w:hAnsi="Sylfaen" w:cs="Sylfaen"/>
          <w:szCs w:val="24"/>
          <w:lang w:val="en-US"/>
        </w:rPr>
        <w:t xml:space="preserve"> </w:t>
      </w:r>
      <w:r w:rsidR="00583092" w:rsidRPr="006E68AD">
        <w:rPr>
          <w:rFonts w:ascii="Sylfaen" w:hAnsi="Sylfaen" w:cs="Sylfaen"/>
          <w:szCs w:val="24"/>
        </w:rPr>
        <w:t>է</w:t>
      </w:r>
      <w:r w:rsidR="00196487" w:rsidRPr="006E68AD">
        <w:rPr>
          <w:rFonts w:ascii="Sylfaen" w:hAnsi="Sylfaen" w:cs="Sylfaen"/>
          <w:szCs w:val="24"/>
          <w:lang w:val="en-US"/>
        </w:rPr>
        <w:t>:</w:t>
      </w:r>
    </w:p>
    <w:p w:rsidR="00583092" w:rsidRPr="006E68AD" w:rsidRDefault="00FF60C2" w:rsidP="00037DDE">
      <w:pPr>
        <w:pStyle w:val="23"/>
        <w:spacing w:line="240" w:lineRule="auto"/>
        <w:ind w:firstLine="567"/>
        <w:rPr>
          <w:rFonts w:ascii="Sylfaen" w:hAnsi="Sylfaen" w:cs="Sylfaen"/>
          <w:szCs w:val="24"/>
          <w:lang w:val="en-US"/>
        </w:rPr>
      </w:pPr>
      <w:r w:rsidRPr="006E68AD">
        <w:rPr>
          <w:rFonts w:ascii="Sylfaen" w:hAnsi="Sylfaen" w:cs="Sylfaen"/>
          <w:szCs w:val="24"/>
          <w:lang w:val="en-US"/>
        </w:rPr>
        <w:t>7</w:t>
      </w:r>
      <w:r w:rsidR="00201DA0" w:rsidRPr="006E68AD">
        <w:rPr>
          <w:rFonts w:ascii="Sylfaen" w:hAnsi="Sylfaen" w:cs="Sylfaen"/>
          <w:szCs w:val="24"/>
          <w:lang w:val="hy-AM"/>
        </w:rPr>
        <w:t>.2</w:t>
      </w:r>
      <w:r w:rsidR="00DE2580" w:rsidRPr="006E68AD">
        <w:rPr>
          <w:rFonts w:ascii="Sylfaen" w:hAnsi="Sylfaen" w:cs="Sylfaen"/>
          <w:szCs w:val="24"/>
          <w:lang w:val="en-US"/>
        </w:rPr>
        <w:t>6</w:t>
      </w:r>
      <w:r w:rsidR="00583092" w:rsidRPr="006E68AD">
        <w:rPr>
          <w:rFonts w:ascii="Sylfaen" w:hAnsi="Sylfaen" w:cs="Sylfaen"/>
          <w:szCs w:val="24"/>
          <w:lang w:val="en-US"/>
        </w:rPr>
        <w:t xml:space="preserve"> </w:t>
      </w:r>
      <w:r w:rsidR="00583092" w:rsidRPr="006E68AD">
        <w:rPr>
          <w:rFonts w:ascii="Sylfaen" w:hAnsi="Sylfaen" w:cs="Sylfaen"/>
          <w:szCs w:val="24"/>
          <w:lang w:val="ru-RU"/>
        </w:rPr>
        <w:t>Սույն</w:t>
      </w:r>
      <w:r w:rsidR="00583092" w:rsidRPr="006E68AD">
        <w:rPr>
          <w:rFonts w:ascii="Sylfaen" w:hAnsi="Sylfaen" w:cs="Sylfaen"/>
          <w:szCs w:val="24"/>
          <w:lang w:val="en-US"/>
        </w:rPr>
        <w:t xml:space="preserve"> </w:t>
      </w:r>
      <w:r w:rsidR="00583092" w:rsidRPr="006E68AD">
        <w:rPr>
          <w:rFonts w:ascii="Sylfaen" w:hAnsi="Sylfaen" w:cs="Sylfaen"/>
          <w:szCs w:val="24"/>
          <w:lang w:val="ru-RU"/>
        </w:rPr>
        <w:t>հրավերի</w:t>
      </w:r>
      <w:r w:rsidR="005D3674" w:rsidRPr="006E68AD">
        <w:rPr>
          <w:rFonts w:ascii="Sylfaen" w:hAnsi="Sylfaen" w:cs="Sylfaen"/>
          <w:szCs w:val="24"/>
          <w:lang w:val="en-US"/>
        </w:rPr>
        <w:t xml:space="preserve"> 1-ին մասի</w:t>
      </w:r>
      <w:r w:rsidR="00583092" w:rsidRPr="006E68AD">
        <w:rPr>
          <w:rFonts w:ascii="Sylfaen" w:hAnsi="Sylfaen" w:cs="Sylfaen"/>
          <w:szCs w:val="24"/>
          <w:lang w:val="en-US"/>
        </w:rPr>
        <w:t xml:space="preserve"> </w:t>
      </w:r>
      <w:r w:rsidR="00745BEC" w:rsidRPr="006E68AD">
        <w:rPr>
          <w:rFonts w:ascii="Sylfaen" w:hAnsi="Sylfaen" w:cs="Sylfaen"/>
          <w:szCs w:val="24"/>
          <w:lang w:val="en-US"/>
        </w:rPr>
        <w:t>7</w:t>
      </w:r>
      <w:r w:rsidR="009C3B73" w:rsidRPr="006E68AD">
        <w:rPr>
          <w:rFonts w:ascii="Sylfaen" w:hAnsi="Sylfaen" w:cs="Sylfaen"/>
          <w:szCs w:val="24"/>
          <w:lang w:val="en-US"/>
        </w:rPr>
        <w:t>.</w:t>
      </w:r>
      <w:r w:rsidR="00201DA0" w:rsidRPr="006E68AD">
        <w:rPr>
          <w:rFonts w:ascii="Sylfaen" w:hAnsi="Sylfaen" w:cs="Sylfaen"/>
          <w:szCs w:val="24"/>
          <w:lang w:val="hy-AM"/>
        </w:rPr>
        <w:t>2</w:t>
      </w:r>
      <w:r w:rsidR="00DE2580" w:rsidRPr="006E68AD">
        <w:rPr>
          <w:rFonts w:ascii="Sylfaen" w:hAnsi="Sylfaen" w:cs="Sylfaen"/>
          <w:szCs w:val="24"/>
          <w:lang w:val="en-US"/>
        </w:rPr>
        <w:t>5</w:t>
      </w:r>
      <w:r w:rsidR="00583092" w:rsidRPr="006E68AD">
        <w:rPr>
          <w:rFonts w:ascii="Sylfaen" w:hAnsi="Sylfaen" w:cs="Sylfaen"/>
          <w:szCs w:val="24"/>
          <w:lang w:val="en-US"/>
        </w:rPr>
        <w:t xml:space="preserve"> </w:t>
      </w:r>
      <w:r w:rsidR="00583092" w:rsidRPr="006E68AD">
        <w:rPr>
          <w:rFonts w:ascii="Sylfaen" w:hAnsi="Sylfaen" w:cs="Sylfaen"/>
          <w:szCs w:val="24"/>
          <w:lang w:val="ru-RU"/>
        </w:rPr>
        <w:t>կետի</w:t>
      </w:r>
      <w:r w:rsidR="00583092" w:rsidRPr="006E68AD">
        <w:rPr>
          <w:rFonts w:ascii="Sylfaen" w:hAnsi="Sylfaen" w:cs="Sylfaen"/>
          <w:szCs w:val="24"/>
          <w:lang w:val="en-US"/>
        </w:rPr>
        <w:t xml:space="preserve"> </w:t>
      </w:r>
      <w:r w:rsidR="00583092" w:rsidRPr="006E68AD">
        <w:rPr>
          <w:rFonts w:ascii="Sylfaen" w:hAnsi="Sylfaen" w:cs="Sylfaen"/>
          <w:szCs w:val="24"/>
          <w:lang w:val="ru-RU"/>
        </w:rPr>
        <w:t>կիրառման</w:t>
      </w:r>
      <w:r w:rsidR="00583092" w:rsidRPr="006E68AD">
        <w:rPr>
          <w:rFonts w:ascii="Sylfaen" w:hAnsi="Sylfaen" w:cs="Sylfaen"/>
          <w:szCs w:val="24"/>
          <w:lang w:val="en-US"/>
        </w:rPr>
        <w:t xml:space="preserve"> </w:t>
      </w:r>
      <w:r w:rsidR="00583092" w:rsidRPr="006E68AD">
        <w:rPr>
          <w:rFonts w:ascii="Sylfaen" w:hAnsi="Sylfaen" w:cs="Sylfaen"/>
          <w:szCs w:val="24"/>
          <w:lang w:val="ru-RU"/>
        </w:rPr>
        <w:t>նպատակով</w:t>
      </w:r>
      <w:r w:rsidR="00583092" w:rsidRPr="006E68AD">
        <w:rPr>
          <w:rFonts w:ascii="Sylfaen" w:hAnsi="Sylfaen" w:cs="Sylfaen"/>
          <w:szCs w:val="24"/>
          <w:lang w:val="en-US"/>
        </w:rPr>
        <w:t xml:space="preserve"> </w:t>
      </w:r>
      <w:r w:rsidR="00583092" w:rsidRPr="006E68AD">
        <w:rPr>
          <w:rFonts w:ascii="Sylfaen" w:hAnsi="Sylfaen" w:cs="Sylfaen"/>
          <w:szCs w:val="24"/>
          <w:lang w:val="ru-RU"/>
        </w:rPr>
        <w:t>հրավիրվում</w:t>
      </w:r>
      <w:r w:rsidR="00583092" w:rsidRPr="006E68AD">
        <w:rPr>
          <w:rFonts w:ascii="Sylfaen" w:hAnsi="Sylfaen" w:cs="Sylfaen"/>
          <w:szCs w:val="24"/>
          <w:lang w:val="en-US"/>
        </w:rPr>
        <w:t xml:space="preserve"> </w:t>
      </w:r>
      <w:r w:rsidR="00583092" w:rsidRPr="006E68AD">
        <w:rPr>
          <w:rFonts w:ascii="Sylfaen" w:hAnsi="Sylfaen" w:cs="Sylfaen"/>
          <w:szCs w:val="24"/>
          <w:lang w:val="ru-RU"/>
        </w:rPr>
        <w:t>է</w:t>
      </w:r>
      <w:r w:rsidR="00583092" w:rsidRPr="006E68AD">
        <w:rPr>
          <w:rFonts w:ascii="Sylfaen" w:hAnsi="Sylfaen" w:cs="Sylfaen"/>
          <w:szCs w:val="24"/>
          <w:lang w:val="en-US"/>
        </w:rPr>
        <w:t xml:space="preserve"> </w:t>
      </w:r>
      <w:r w:rsidR="00583092" w:rsidRPr="006E68AD">
        <w:rPr>
          <w:rFonts w:ascii="Sylfaen" w:hAnsi="Sylfaen" w:cs="Sylfaen"/>
          <w:szCs w:val="24"/>
          <w:lang w:val="ru-RU"/>
        </w:rPr>
        <w:t>հանձնաժողովի</w:t>
      </w:r>
      <w:r w:rsidR="00583092" w:rsidRPr="006E68AD">
        <w:rPr>
          <w:rFonts w:ascii="Sylfaen" w:hAnsi="Sylfaen" w:cs="Sylfaen"/>
          <w:szCs w:val="24"/>
          <w:lang w:val="en-US"/>
        </w:rPr>
        <w:t xml:space="preserve"> </w:t>
      </w:r>
      <w:r w:rsidR="00583092" w:rsidRPr="006E68AD">
        <w:rPr>
          <w:rFonts w:ascii="Sylfaen" w:hAnsi="Sylfaen" w:cs="Sylfaen"/>
          <w:szCs w:val="24"/>
          <w:lang w:val="ru-RU"/>
        </w:rPr>
        <w:t>արտահերթ</w:t>
      </w:r>
      <w:r w:rsidR="00583092" w:rsidRPr="006E68AD">
        <w:rPr>
          <w:rFonts w:ascii="Sylfaen" w:hAnsi="Sylfaen" w:cs="Sylfaen"/>
          <w:szCs w:val="24"/>
          <w:lang w:val="en-US"/>
        </w:rPr>
        <w:t xml:space="preserve"> </w:t>
      </w:r>
      <w:r w:rsidR="00583092" w:rsidRPr="006E68AD">
        <w:rPr>
          <w:rFonts w:ascii="Sylfaen" w:hAnsi="Sylfaen" w:cs="Sylfaen"/>
          <w:szCs w:val="24"/>
          <w:lang w:val="ru-RU"/>
        </w:rPr>
        <w:t>նիստ։</w:t>
      </w:r>
    </w:p>
    <w:p w:rsidR="00E45ACA" w:rsidRPr="006E68AD" w:rsidRDefault="00FF60C2" w:rsidP="00037DDE">
      <w:pPr>
        <w:pStyle w:val="norm"/>
        <w:spacing w:line="240" w:lineRule="auto"/>
        <w:ind w:firstLine="567"/>
        <w:rPr>
          <w:rFonts w:ascii="Sylfaen" w:hAnsi="Sylfaen" w:cs="Tahoma"/>
          <w:sz w:val="20"/>
          <w:lang w:val="hy-AM"/>
        </w:rPr>
      </w:pPr>
      <w:r w:rsidRPr="006E68AD">
        <w:rPr>
          <w:rFonts w:ascii="Sylfaen" w:hAnsi="Sylfaen"/>
          <w:spacing w:val="-6"/>
          <w:sz w:val="20"/>
          <w:lang w:val="hy-AM"/>
        </w:rPr>
        <w:t>7</w:t>
      </w:r>
      <w:r w:rsidR="00201DA0" w:rsidRPr="006E68AD">
        <w:rPr>
          <w:rFonts w:ascii="Sylfaen" w:hAnsi="Sylfaen"/>
          <w:spacing w:val="-6"/>
          <w:sz w:val="20"/>
          <w:lang w:val="hy-AM"/>
        </w:rPr>
        <w:t>.2</w:t>
      </w:r>
      <w:r w:rsidR="00406DB8" w:rsidRPr="006E68AD">
        <w:rPr>
          <w:rFonts w:ascii="Sylfaen" w:hAnsi="Sylfaen"/>
          <w:spacing w:val="-6"/>
          <w:sz w:val="20"/>
        </w:rPr>
        <w:t>7</w:t>
      </w:r>
      <w:r w:rsidR="00E45ACA" w:rsidRPr="006E68AD">
        <w:rPr>
          <w:rFonts w:ascii="Sylfaen" w:hAnsi="Sylfaen"/>
          <w:spacing w:val="-6"/>
          <w:sz w:val="20"/>
          <w:lang w:val="hy-AM"/>
        </w:rPr>
        <w:t xml:space="preserve"> </w:t>
      </w:r>
      <w:r w:rsidR="00E45ACA" w:rsidRPr="006E68AD">
        <w:rPr>
          <w:rFonts w:ascii="Sylfaen" w:hAnsi="Sylfaen" w:cs="Sylfaen"/>
          <w:sz w:val="20"/>
          <w:lang w:val="hy-AM"/>
        </w:rPr>
        <w:t>Մինչև</w:t>
      </w:r>
      <w:r w:rsidR="00E45ACA" w:rsidRPr="006E68AD">
        <w:rPr>
          <w:rFonts w:ascii="Sylfaen" w:hAnsi="Sylfaen" w:cs="Tahoma"/>
          <w:sz w:val="20"/>
          <w:lang w:val="hy-AM"/>
        </w:rPr>
        <w:t xml:space="preserve"> </w:t>
      </w:r>
      <w:r w:rsidR="00E45ACA" w:rsidRPr="006E68AD">
        <w:rPr>
          <w:rFonts w:ascii="Sylfaen" w:hAnsi="Sylfaen" w:cs="Sylfaen"/>
          <w:sz w:val="20"/>
          <w:lang w:val="hy-AM"/>
        </w:rPr>
        <w:t>պայմանագիր</w:t>
      </w:r>
      <w:r w:rsidR="00E45ACA" w:rsidRPr="006E68AD">
        <w:rPr>
          <w:rFonts w:ascii="Sylfaen" w:hAnsi="Sylfaen" w:cs="Tahoma"/>
          <w:sz w:val="20"/>
          <w:lang w:val="hy-AM"/>
        </w:rPr>
        <w:t xml:space="preserve"> </w:t>
      </w:r>
      <w:r w:rsidR="00E45ACA" w:rsidRPr="006E68AD">
        <w:rPr>
          <w:rFonts w:ascii="Sylfaen" w:hAnsi="Sylfaen" w:cs="Sylfaen"/>
          <w:sz w:val="20"/>
          <w:lang w:val="hy-AM"/>
        </w:rPr>
        <w:t>կնքելը</w:t>
      </w:r>
      <w:r w:rsidR="00E45ACA" w:rsidRPr="006E68AD">
        <w:rPr>
          <w:rFonts w:ascii="Sylfaen" w:hAnsi="Sylfaen" w:cs="Tahoma"/>
          <w:sz w:val="20"/>
          <w:lang w:val="hy-AM"/>
        </w:rPr>
        <w:t xml:space="preserve"> </w:t>
      </w:r>
      <w:r w:rsidR="004B383E" w:rsidRPr="006E68AD">
        <w:rPr>
          <w:rFonts w:ascii="Sylfaen" w:hAnsi="Sylfaen" w:cs="Sylfaen"/>
          <w:sz w:val="20"/>
          <w:lang w:val="hy-AM"/>
        </w:rPr>
        <w:t>պ</w:t>
      </w:r>
      <w:r w:rsidR="00E45ACA" w:rsidRPr="006E68AD">
        <w:rPr>
          <w:rFonts w:ascii="Sylfaen" w:hAnsi="Sylfaen" w:cs="Sylfaen"/>
          <w:sz w:val="20"/>
          <w:lang w:val="hy-AM"/>
        </w:rPr>
        <w:t>ատվիրատուն</w:t>
      </w:r>
      <w:r w:rsidR="00E45ACA" w:rsidRPr="006E68AD">
        <w:rPr>
          <w:rFonts w:ascii="Sylfaen" w:hAnsi="Sylfaen" w:cs="Tahoma"/>
          <w:sz w:val="20"/>
          <w:lang w:val="hy-AM"/>
        </w:rPr>
        <w:t xml:space="preserve"> </w:t>
      </w:r>
      <w:r w:rsidR="00E45ACA" w:rsidRPr="006E68AD">
        <w:rPr>
          <w:rFonts w:ascii="Sylfaen" w:hAnsi="Sylfaen" w:cs="Sylfaen"/>
          <w:sz w:val="20"/>
          <w:lang w:val="hy-AM"/>
        </w:rPr>
        <w:t>տեղեկագրում</w:t>
      </w:r>
      <w:r w:rsidR="00E45ACA" w:rsidRPr="006E68AD">
        <w:rPr>
          <w:rFonts w:ascii="Sylfaen" w:hAnsi="Sylfaen" w:cs="Tahoma"/>
          <w:sz w:val="20"/>
          <w:lang w:val="hy-AM"/>
        </w:rPr>
        <w:t xml:space="preserve"> </w:t>
      </w:r>
      <w:r w:rsidR="00E45ACA" w:rsidRPr="006E68AD">
        <w:rPr>
          <w:rFonts w:ascii="Sylfaen" w:hAnsi="Sylfaen" w:cs="Sylfaen"/>
          <w:sz w:val="20"/>
          <w:lang w:val="hy-AM"/>
        </w:rPr>
        <w:t>հրապարակում</w:t>
      </w:r>
      <w:r w:rsidR="00E45ACA" w:rsidRPr="006E68AD">
        <w:rPr>
          <w:rFonts w:ascii="Sylfaen" w:hAnsi="Sylfaen" w:cs="Tahoma"/>
          <w:sz w:val="20"/>
          <w:lang w:val="hy-AM"/>
        </w:rPr>
        <w:t xml:space="preserve"> </w:t>
      </w:r>
      <w:r w:rsidR="00E45ACA" w:rsidRPr="006E68AD">
        <w:rPr>
          <w:rFonts w:ascii="Sylfaen" w:hAnsi="Sylfaen" w:cs="Sylfaen"/>
          <w:sz w:val="20"/>
          <w:lang w:val="hy-AM"/>
        </w:rPr>
        <w:t>է</w:t>
      </w:r>
      <w:r w:rsidR="00E45ACA" w:rsidRPr="006E68AD">
        <w:rPr>
          <w:rFonts w:ascii="Sylfaen" w:hAnsi="Sylfaen" w:cs="Tahoma"/>
          <w:sz w:val="20"/>
          <w:lang w:val="hy-AM"/>
        </w:rPr>
        <w:t xml:space="preserve"> </w:t>
      </w:r>
      <w:r w:rsidR="00E45ACA" w:rsidRPr="006E68AD">
        <w:rPr>
          <w:rFonts w:ascii="Sylfaen" w:hAnsi="Sylfaen" w:cs="Sylfaen"/>
          <w:sz w:val="20"/>
          <w:lang w:val="hy-AM"/>
        </w:rPr>
        <w:t>հայտարարություն</w:t>
      </w:r>
      <w:r w:rsidR="00E45ACA" w:rsidRPr="006E68AD">
        <w:rPr>
          <w:rFonts w:ascii="Sylfaen" w:hAnsi="Sylfaen" w:cs="Tahoma"/>
          <w:sz w:val="20"/>
          <w:lang w:val="hy-AM"/>
        </w:rPr>
        <w:t xml:space="preserve"> </w:t>
      </w:r>
      <w:r w:rsidR="00E45ACA" w:rsidRPr="006E68AD">
        <w:rPr>
          <w:rFonts w:ascii="Sylfaen" w:hAnsi="Sylfaen" w:cs="Sylfaen"/>
          <w:sz w:val="20"/>
          <w:lang w:val="hy-AM"/>
        </w:rPr>
        <w:t>պայմանագիր</w:t>
      </w:r>
      <w:r w:rsidR="00E45ACA" w:rsidRPr="006E68AD">
        <w:rPr>
          <w:rFonts w:ascii="Sylfaen" w:hAnsi="Sylfaen" w:cs="Tahoma"/>
          <w:sz w:val="20"/>
          <w:lang w:val="hy-AM"/>
        </w:rPr>
        <w:t xml:space="preserve"> </w:t>
      </w:r>
      <w:r w:rsidR="00E45ACA" w:rsidRPr="006E68AD">
        <w:rPr>
          <w:rFonts w:ascii="Sylfaen" w:hAnsi="Sylfaen" w:cs="Sylfaen"/>
          <w:sz w:val="20"/>
          <w:lang w:val="hy-AM"/>
        </w:rPr>
        <w:t>կնքելու</w:t>
      </w:r>
      <w:r w:rsidR="00E45ACA" w:rsidRPr="006E68AD">
        <w:rPr>
          <w:rFonts w:ascii="Sylfaen" w:hAnsi="Sylfaen" w:cs="Tahoma"/>
          <w:sz w:val="20"/>
          <w:lang w:val="hy-AM"/>
        </w:rPr>
        <w:t xml:space="preserve"> </w:t>
      </w:r>
      <w:r w:rsidR="00E45ACA" w:rsidRPr="006E68AD">
        <w:rPr>
          <w:rFonts w:ascii="Sylfaen" w:hAnsi="Sylfaen" w:cs="Sylfaen"/>
          <w:sz w:val="20"/>
          <w:lang w:val="hy-AM"/>
        </w:rPr>
        <w:t>որոշման</w:t>
      </w:r>
      <w:r w:rsidR="00E45ACA" w:rsidRPr="006E68AD">
        <w:rPr>
          <w:rFonts w:ascii="Sylfaen" w:hAnsi="Sylfaen" w:cs="Tahoma"/>
          <w:sz w:val="20"/>
          <w:lang w:val="hy-AM"/>
        </w:rPr>
        <w:t xml:space="preserve"> </w:t>
      </w:r>
      <w:r w:rsidR="00E45ACA" w:rsidRPr="006E68AD">
        <w:rPr>
          <w:rFonts w:ascii="Sylfaen" w:hAnsi="Sylfaen" w:cs="Sylfaen"/>
          <w:sz w:val="20"/>
          <w:lang w:val="hy-AM"/>
        </w:rPr>
        <w:t>մասին</w:t>
      </w:r>
      <w:r w:rsidR="00E45ACA" w:rsidRPr="006E68AD">
        <w:rPr>
          <w:rFonts w:ascii="Sylfaen" w:hAnsi="Sylfaen" w:cs="Tahoma"/>
          <w:sz w:val="20"/>
          <w:lang w:val="hy-AM"/>
        </w:rPr>
        <w:t xml:space="preserve"> </w:t>
      </w:r>
      <w:r w:rsidR="00E45ACA" w:rsidRPr="006E68AD">
        <w:rPr>
          <w:rFonts w:ascii="Sylfaen" w:hAnsi="Sylfaen" w:cs="Sylfaen"/>
          <w:sz w:val="20"/>
          <w:lang w:val="hy-AM"/>
        </w:rPr>
        <w:t>ոչ</w:t>
      </w:r>
      <w:r w:rsidR="00E45ACA" w:rsidRPr="006E68AD">
        <w:rPr>
          <w:rFonts w:ascii="Sylfaen" w:hAnsi="Sylfaen" w:cs="Tahoma"/>
          <w:sz w:val="20"/>
          <w:lang w:val="hy-AM"/>
        </w:rPr>
        <w:t xml:space="preserve"> </w:t>
      </w:r>
      <w:r w:rsidR="00E45ACA" w:rsidRPr="006E68AD">
        <w:rPr>
          <w:rFonts w:ascii="Sylfaen" w:hAnsi="Sylfaen" w:cs="Sylfaen"/>
          <w:sz w:val="20"/>
          <w:lang w:val="hy-AM"/>
        </w:rPr>
        <w:t>ուշ</w:t>
      </w:r>
      <w:r w:rsidR="00E45ACA" w:rsidRPr="006E68AD">
        <w:rPr>
          <w:rFonts w:ascii="Sylfaen" w:hAnsi="Sylfaen" w:cs="Tahoma"/>
          <w:sz w:val="20"/>
          <w:lang w:val="hy-AM"/>
        </w:rPr>
        <w:t xml:space="preserve">, </w:t>
      </w:r>
      <w:r w:rsidR="00E45ACA" w:rsidRPr="006E68AD">
        <w:rPr>
          <w:rFonts w:ascii="Sylfaen" w:hAnsi="Sylfaen" w:cs="Sylfaen"/>
          <w:sz w:val="20"/>
          <w:lang w:val="hy-AM"/>
        </w:rPr>
        <w:t>քան</w:t>
      </w:r>
      <w:r w:rsidR="00E45ACA" w:rsidRPr="006E68AD">
        <w:rPr>
          <w:rFonts w:ascii="Sylfaen" w:hAnsi="Sylfaen" w:cs="Tahoma"/>
          <w:sz w:val="20"/>
          <w:lang w:val="hy-AM"/>
        </w:rPr>
        <w:t xml:space="preserve"> </w:t>
      </w:r>
      <w:r w:rsidR="00E45ACA" w:rsidRPr="006E68AD">
        <w:rPr>
          <w:rFonts w:ascii="Sylfaen" w:hAnsi="Sylfaen" w:cs="Sylfaen"/>
          <w:sz w:val="20"/>
          <w:lang w:val="hy-AM"/>
        </w:rPr>
        <w:t>ընտրված</w:t>
      </w:r>
      <w:r w:rsidR="00E45ACA" w:rsidRPr="006E68AD">
        <w:rPr>
          <w:rFonts w:ascii="Sylfaen" w:hAnsi="Sylfaen" w:cs="Tahoma"/>
          <w:sz w:val="20"/>
          <w:lang w:val="hy-AM"/>
        </w:rPr>
        <w:t xml:space="preserve"> </w:t>
      </w:r>
      <w:r w:rsidR="00E45ACA" w:rsidRPr="006E68AD">
        <w:rPr>
          <w:rFonts w:ascii="Sylfaen" w:hAnsi="Sylfaen" w:cs="Sylfaen"/>
          <w:sz w:val="20"/>
          <w:lang w:val="hy-AM"/>
        </w:rPr>
        <w:t>մասնակցի</w:t>
      </w:r>
      <w:r w:rsidR="00E45ACA" w:rsidRPr="006E68AD">
        <w:rPr>
          <w:rFonts w:ascii="Sylfaen" w:hAnsi="Sylfaen" w:cs="Tahoma"/>
          <w:sz w:val="20"/>
          <w:lang w:val="hy-AM"/>
        </w:rPr>
        <w:t xml:space="preserve"> </w:t>
      </w:r>
      <w:r w:rsidR="00E45ACA" w:rsidRPr="006E68AD">
        <w:rPr>
          <w:rFonts w:ascii="Sylfaen" w:hAnsi="Sylfaen" w:cs="Sylfaen"/>
          <w:sz w:val="20"/>
          <w:lang w:val="hy-AM"/>
        </w:rPr>
        <w:t>մասին</w:t>
      </w:r>
      <w:r w:rsidR="00E45ACA" w:rsidRPr="006E68AD">
        <w:rPr>
          <w:rFonts w:ascii="Sylfaen" w:hAnsi="Sylfaen" w:cs="Tahoma"/>
          <w:sz w:val="20"/>
          <w:lang w:val="hy-AM"/>
        </w:rPr>
        <w:t xml:space="preserve"> </w:t>
      </w:r>
      <w:r w:rsidR="00E45ACA" w:rsidRPr="006E68AD">
        <w:rPr>
          <w:rFonts w:ascii="Sylfaen" w:hAnsi="Sylfaen" w:cs="Sylfaen"/>
          <w:sz w:val="20"/>
          <w:lang w:val="hy-AM"/>
        </w:rPr>
        <w:t>որոշման</w:t>
      </w:r>
      <w:r w:rsidR="00E45ACA" w:rsidRPr="006E68AD">
        <w:rPr>
          <w:rFonts w:ascii="Sylfaen" w:hAnsi="Sylfaen" w:cs="Tahoma"/>
          <w:sz w:val="20"/>
          <w:lang w:val="hy-AM"/>
        </w:rPr>
        <w:t xml:space="preserve"> </w:t>
      </w:r>
      <w:r w:rsidR="00E45ACA" w:rsidRPr="006E68AD">
        <w:rPr>
          <w:rFonts w:ascii="Sylfaen" w:hAnsi="Sylfaen" w:cs="Sylfaen"/>
          <w:sz w:val="20"/>
          <w:lang w:val="hy-AM"/>
        </w:rPr>
        <w:t>ընդունմանը</w:t>
      </w:r>
      <w:r w:rsidR="00E45ACA" w:rsidRPr="006E68AD">
        <w:rPr>
          <w:rFonts w:ascii="Sylfaen" w:hAnsi="Sylfaen" w:cs="Tahoma"/>
          <w:sz w:val="20"/>
          <w:lang w:val="hy-AM"/>
        </w:rPr>
        <w:t xml:space="preserve"> </w:t>
      </w:r>
      <w:r w:rsidR="00E45ACA" w:rsidRPr="006E68AD">
        <w:rPr>
          <w:rFonts w:ascii="Sylfaen" w:hAnsi="Sylfaen" w:cs="Sylfaen"/>
          <w:sz w:val="20"/>
          <w:lang w:val="hy-AM"/>
        </w:rPr>
        <w:t>հաջորդող</w:t>
      </w:r>
      <w:r w:rsidR="00E45ACA" w:rsidRPr="006E68AD">
        <w:rPr>
          <w:rFonts w:ascii="Sylfaen" w:hAnsi="Sylfaen" w:cs="Tahoma"/>
          <w:sz w:val="20"/>
          <w:lang w:val="hy-AM"/>
        </w:rPr>
        <w:t xml:space="preserve"> </w:t>
      </w:r>
      <w:r w:rsidR="00E45ACA" w:rsidRPr="006E68AD">
        <w:rPr>
          <w:rFonts w:ascii="Sylfaen" w:hAnsi="Sylfaen" w:cs="Sylfaen"/>
          <w:sz w:val="20"/>
          <w:lang w:val="hy-AM"/>
        </w:rPr>
        <w:t>առաջին</w:t>
      </w:r>
      <w:r w:rsidR="00E45ACA" w:rsidRPr="006E68AD">
        <w:rPr>
          <w:rFonts w:ascii="Sylfaen" w:hAnsi="Sylfaen" w:cs="Tahoma"/>
          <w:sz w:val="20"/>
          <w:lang w:val="hy-AM"/>
        </w:rPr>
        <w:t xml:space="preserve"> </w:t>
      </w:r>
      <w:r w:rsidR="00E45ACA" w:rsidRPr="006E68AD">
        <w:rPr>
          <w:rFonts w:ascii="Sylfaen" w:hAnsi="Sylfaen" w:cs="Sylfaen"/>
          <w:sz w:val="20"/>
          <w:lang w:val="hy-AM"/>
        </w:rPr>
        <w:t>աշխատանքային</w:t>
      </w:r>
      <w:r w:rsidR="00E45ACA" w:rsidRPr="006E68AD">
        <w:rPr>
          <w:rFonts w:ascii="Sylfaen" w:hAnsi="Sylfaen" w:cs="Tahoma"/>
          <w:sz w:val="20"/>
          <w:lang w:val="hy-AM"/>
        </w:rPr>
        <w:t xml:space="preserve"> </w:t>
      </w:r>
      <w:r w:rsidR="00E45ACA" w:rsidRPr="006E68AD">
        <w:rPr>
          <w:rFonts w:ascii="Sylfaen" w:hAnsi="Sylfaen" w:cs="Sylfaen"/>
          <w:sz w:val="20"/>
          <w:lang w:val="hy-AM"/>
        </w:rPr>
        <w:t>օրը</w:t>
      </w:r>
      <w:r w:rsidR="00E45ACA" w:rsidRPr="006E68AD">
        <w:rPr>
          <w:rFonts w:ascii="Sylfaen" w:hAnsi="Sylfaen" w:cs="Tahoma"/>
          <w:sz w:val="20"/>
          <w:lang w:val="hy-AM"/>
        </w:rPr>
        <w:t>:</w:t>
      </w:r>
      <w:r w:rsidR="00E45ACA" w:rsidRPr="006E68AD">
        <w:rPr>
          <w:rFonts w:ascii="Sylfaen" w:hAnsi="Sylfaen" w:cs="Sylfaen"/>
          <w:lang w:val="hy-AM"/>
        </w:rPr>
        <w:t xml:space="preserve"> </w:t>
      </w:r>
      <w:r w:rsidR="00E45ACA" w:rsidRPr="006E68AD">
        <w:rPr>
          <w:rFonts w:ascii="Sylfaen" w:hAnsi="Sylfaen" w:cs="Sylfaen"/>
          <w:sz w:val="20"/>
          <w:lang w:val="hy-AM"/>
        </w:rPr>
        <w:t>Պայմանագիր</w:t>
      </w:r>
      <w:r w:rsidR="00E45ACA" w:rsidRPr="006E68AD">
        <w:rPr>
          <w:rFonts w:ascii="Sylfaen" w:hAnsi="Sylfaen" w:cs="Tahoma"/>
          <w:sz w:val="20"/>
          <w:lang w:val="hy-AM"/>
        </w:rPr>
        <w:t xml:space="preserve"> </w:t>
      </w:r>
      <w:r w:rsidR="00E45ACA" w:rsidRPr="006E68AD">
        <w:rPr>
          <w:rFonts w:ascii="Sylfaen" w:hAnsi="Sylfaen" w:cs="Sylfaen"/>
          <w:sz w:val="20"/>
          <w:lang w:val="hy-AM"/>
        </w:rPr>
        <w:t>կնքելու</w:t>
      </w:r>
      <w:r w:rsidR="00E45ACA" w:rsidRPr="006E68AD">
        <w:rPr>
          <w:rFonts w:ascii="Sylfaen" w:hAnsi="Sylfaen" w:cs="Tahoma"/>
          <w:sz w:val="20"/>
          <w:lang w:val="hy-AM"/>
        </w:rPr>
        <w:t xml:space="preserve"> </w:t>
      </w:r>
      <w:r w:rsidR="00E45ACA" w:rsidRPr="006E68AD">
        <w:rPr>
          <w:rFonts w:ascii="Sylfaen" w:hAnsi="Sylfaen" w:cs="Sylfaen"/>
          <w:sz w:val="20"/>
          <w:lang w:val="hy-AM"/>
        </w:rPr>
        <w:t>մասին</w:t>
      </w:r>
      <w:r w:rsidR="00E45ACA" w:rsidRPr="006E68AD">
        <w:rPr>
          <w:rFonts w:ascii="Sylfaen" w:hAnsi="Sylfaen" w:cs="Tahoma"/>
          <w:sz w:val="20"/>
          <w:lang w:val="hy-AM"/>
        </w:rPr>
        <w:t xml:space="preserve"> </w:t>
      </w:r>
      <w:r w:rsidR="00E45ACA" w:rsidRPr="006E68AD">
        <w:rPr>
          <w:rFonts w:ascii="Sylfaen" w:hAnsi="Sylfaen" w:cs="Sylfaen"/>
          <w:sz w:val="20"/>
          <w:lang w:val="hy-AM"/>
        </w:rPr>
        <w:t>որոշումը</w:t>
      </w:r>
      <w:r w:rsidR="00E45ACA" w:rsidRPr="006E68AD">
        <w:rPr>
          <w:rFonts w:ascii="Sylfaen" w:hAnsi="Sylfaen" w:cs="Tahoma"/>
          <w:sz w:val="20"/>
          <w:lang w:val="hy-AM"/>
        </w:rPr>
        <w:t xml:space="preserve"> </w:t>
      </w:r>
      <w:r w:rsidR="00E45ACA" w:rsidRPr="006E68AD">
        <w:rPr>
          <w:rFonts w:ascii="Sylfaen" w:hAnsi="Sylfaen" w:cs="Sylfaen"/>
          <w:sz w:val="20"/>
          <w:lang w:val="hy-AM"/>
        </w:rPr>
        <w:t>պարունակում</w:t>
      </w:r>
      <w:r w:rsidR="00E45ACA" w:rsidRPr="006E68AD">
        <w:rPr>
          <w:rFonts w:ascii="Sylfaen" w:hAnsi="Sylfaen" w:cs="Tahoma"/>
          <w:sz w:val="20"/>
          <w:lang w:val="hy-AM"/>
        </w:rPr>
        <w:t xml:space="preserve"> </w:t>
      </w:r>
      <w:r w:rsidR="00E45ACA" w:rsidRPr="006E68AD">
        <w:rPr>
          <w:rFonts w:ascii="Sylfaen" w:hAnsi="Sylfaen" w:cs="Sylfaen"/>
          <w:sz w:val="20"/>
          <w:lang w:val="hy-AM"/>
        </w:rPr>
        <w:t>է</w:t>
      </w:r>
      <w:r w:rsidR="00E45ACA" w:rsidRPr="006E68AD">
        <w:rPr>
          <w:rFonts w:ascii="Sylfaen" w:hAnsi="Sylfaen" w:cs="Tahoma"/>
          <w:sz w:val="20"/>
          <w:lang w:val="hy-AM"/>
        </w:rPr>
        <w:t xml:space="preserve"> </w:t>
      </w:r>
      <w:r w:rsidR="00E45ACA" w:rsidRPr="006E68AD">
        <w:rPr>
          <w:rFonts w:ascii="Sylfaen" w:hAnsi="Sylfaen" w:cs="Sylfaen"/>
          <w:sz w:val="20"/>
          <w:lang w:val="hy-AM"/>
        </w:rPr>
        <w:t>ամփոփ</w:t>
      </w:r>
      <w:r w:rsidR="00E45ACA" w:rsidRPr="006E68AD">
        <w:rPr>
          <w:rFonts w:ascii="Sylfaen" w:hAnsi="Sylfaen" w:cs="Tahoma"/>
          <w:sz w:val="20"/>
          <w:lang w:val="hy-AM"/>
        </w:rPr>
        <w:t xml:space="preserve"> </w:t>
      </w:r>
      <w:r w:rsidR="00E45ACA" w:rsidRPr="006E68AD">
        <w:rPr>
          <w:rFonts w:ascii="Sylfaen" w:hAnsi="Sylfaen" w:cs="Sylfaen"/>
          <w:sz w:val="20"/>
          <w:lang w:val="hy-AM"/>
        </w:rPr>
        <w:t>տեղեկատվություն</w:t>
      </w:r>
      <w:r w:rsidR="00E45ACA" w:rsidRPr="006E68AD">
        <w:rPr>
          <w:rFonts w:ascii="Sylfaen" w:hAnsi="Sylfaen" w:cs="Tahoma"/>
          <w:sz w:val="20"/>
          <w:lang w:val="hy-AM"/>
        </w:rPr>
        <w:t xml:space="preserve"> </w:t>
      </w:r>
      <w:r w:rsidR="00E45ACA" w:rsidRPr="006E68AD">
        <w:rPr>
          <w:rFonts w:ascii="Sylfaen" w:hAnsi="Sylfaen" w:cs="Sylfaen"/>
          <w:sz w:val="20"/>
          <w:lang w:val="hy-AM"/>
        </w:rPr>
        <w:t>հայտերի</w:t>
      </w:r>
      <w:r w:rsidR="00E45ACA" w:rsidRPr="006E68AD">
        <w:rPr>
          <w:rFonts w:ascii="Sylfaen" w:hAnsi="Sylfaen" w:cs="Tahoma"/>
          <w:sz w:val="20"/>
          <w:lang w:val="hy-AM"/>
        </w:rPr>
        <w:t xml:space="preserve"> </w:t>
      </w:r>
      <w:r w:rsidR="00E45ACA" w:rsidRPr="006E68AD">
        <w:rPr>
          <w:rFonts w:ascii="Sylfaen" w:hAnsi="Sylfaen" w:cs="Sylfaen"/>
          <w:sz w:val="20"/>
          <w:lang w:val="hy-AM"/>
        </w:rPr>
        <w:t>գնահատման</w:t>
      </w:r>
      <w:r w:rsidR="00E45ACA" w:rsidRPr="006E68AD">
        <w:rPr>
          <w:rFonts w:ascii="Sylfaen" w:hAnsi="Sylfaen" w:cs="Tahoma"/>
          <w:sz w:val="20"/>
          <w:lang w:val="hy-AM"/>
        </w:rPr>
        <w:t xml:space="preserve"> </w:t>
      </w:r>
      <w:r w:rsidR="00E45ACA" w:rsidRPr="006E68AD">
        <w:rPr>
          <w:rFonts w:ascii="Sylfaen" w:hAnsi="Sylfaen" w:cs="Sylfaen"/>
          <w:sz w:val="20"/>
          <w:lang w:val="hy-AM"/>
        </w:rPr>
        <w:t>և</w:t>
      </w:r>
      <w:r w:rsidR="00E45ACA" w:rsidRPr="006E68AD">
        <w:rPr>
          <w:rFonts w:ascii="Sylfaen" w:hAnsi="Sylfaen" w:cs="Tahoma"/>
          <w:sz w:val="20"/>
          <w:lang w:val="hy-AM"/>
        </w:rPr>
        <w:t xml:space="preserve"> </w:t>
      </w:r>
      <w:r w:rsidR="00E45ACA" w:rsidRPr="006E68AD">
        <w:rPr>
          <w:rFonts w:ascii="Sylfaen" w:hAnsi="Sylfaen" w:cs="Sylfaen"/>
          <w:sz w:val="20"/>
          <w:lang w:val="hy-AM"/>
        </w:rPr>
        <w:t>ընտրված</w:t>
      </w:r>
      <w:r w:rsidR="00E45ACA" w:rsidRPr="006E68AD">
        <w:rPr>
          <w:rFonts w:ascii="Sylfaen" w:hAnsi="Sylfaen" w:cs="Tahoma"/>
          <w:sz w:val="20"/>
          <w:lang w:val="hy-AM"/>
        </w:rPr>
        <w:t xml:space="preserve"> </w:t>
      </w:r>
      <w:r w:rsidR="00E45ACA" w:rsidRPr="006E68AD">
        <w:rPr>
          <w:rFonts w:ascii="Sylfaen" w:hAnsi="Sylfaen" w:cs="Sylfaen"/>
          <w:sz w:val="20"/>
          <w:lang w:val="hy-AM"/>
        </w:rPr>
        <w:t>մասնակցի</w:t>
      </w:r>
      <w:r w:rsidR="00E45ACA" w:rsidRPr="006E68AD">
        <w:rPr>
          <w:rFonts w:ascii="Sylfaen" w:hAnsi="Sylfaen" w:cs="Tahoma"/>
          <w:sz w:val="20"/>
          <w:lang w:val="hy-AM"/>
        </w:rPr>
        <w:t xml:space="preserve"> </w:t>
      </w:r>
      <w:r w:rsidR="00E45ACA" w:rsidRPr="006E68AD">
        <w:rPr>
          <w:rFonts w:ascii="Sylfaen" w:hAnsi="Sylfaen" w:cs="Sylfaen"/>
          <w:sz w:val="20"/>
          <w:lang w:val="hy-AM"/>
        </w:rPr>
        <w:t>ընտրությունը</w:t>
      </w:r>
      <w:r w:rsidR="00E45ACA" w:rsidRPr="006E68AD">
        <w:rPr>
          <w:rFonts w:ascii="Sylfaen" w:hAnsi="Sylfaen" w:cs="Tahoma"/>
          <w:sz w:val="20"/>
          <w:lang w:val="hy-AM"/>
        </w:rPr>
        <w:t xml:space="preserve"> </w:t>
      </w:r>
      <w:r w:rsidR="00E45ACA" w:rsidRPr="006E68AD">
        <w:rPr>
          <w:rFonts w:ascii="Sylfaen" w:hAnsi="Sylfaen" w:cs="Sylfaen"/>
          <w:sz w:val="20"/>
          <w:lang w:val="hy-AM"/>
        </w:rPr>
        <w:t>հիմնավորող</w:t>
      </w:r>
      <w:r w:rsidR="00E45ACA" w:rsidRPr="006E68AD">
        <w:rPr>
          <w:rFonts w:ascii="Sylfaen" w:hAnsi="Sylfaen" w:cs="Tahoma"/>
          <w:sz w:val="20"/>
          <w:lang w:val="hy-AM"/>
        </w:rPr>
        <w:t xml:space="preserve"> </w:t>
      </w:r>
      <w:r w:rsidR="00E45ACA" w:rsidRPr="006E68AD">
        <w:rPr>
          <w:rFonts w:ascii="Sylfaen" w:hAnsi="Sylfaen" w:cs="Sylfaen"/>
          <w:sz w:val="20"/>
          <w:lang w:val="hy-AM"/>
        </w:rPr>
        <w:t>պատճառների</w:t>
      </w:r>
      <w:r w:rsidR="00E45ACA" w:rsidRPr="006E68AD">
        <w:rPr>
          <w:rFonts w:ascii="Sylfaen" w:hAnsi="Sylfaen" w:cs="Tahoma"/>
          <w:sz w:val="20"/>
          <w:lang w:val="hy-AM"/>
        </w:rPr>
        <w:t xml:space="preserve"> </w:t>
      </w:r>
      <w:r w:rsidR="00E45ACA" w:rsidRPr="006E68AD">
        <w:rPr>
          <w:rFonts w:ascii="Sylfaen" w:hAnsi="Sylfaen" w:cs="Sylfaen"/>
          <w:sz w:val="20"/>
          <w:lang w:val="hy-AM"/>
        </w:rPr>
        <w:t>մասին</w:t>
      </w:r>
      <w:r w:rsidR="00E45ACA" w:rsidRPr="006E68AD">
        <w:rPr>
          <w:rFonts w:ascii="Sylfaen" w:hAnsi="Sylfaen" w:cs="Tahoma"/>
          <w:sz w:val="20"/>
          <w:lang w:val="hy-AM"/>
        </w:rPr>
        <w:t xml:space="preserve"> </w:t>
      </w:r>
      <w:r w:rsidR="00E45ACA" w:rsidRPr="006E68AD">
        <w:rPr>
          <w:rFonts w:ascii="Sylfaen" w:hAnsi="Sylfaen" w:cs="Sylfaen"/>
          <w:sz w:val="20"/>
          <w:lang w:val="hy-AM"/>
        </w:rPr>
        <w:t>ու</w:t>
      </w:r>
      <w:r w:rsidR="00E45ACA" w:rsidRPr="006E68AD">
        <w:rPr>
          <w:rFonts w:ascii="Sylfaen" w:hAnsi="Sylfaen" w:cs="Tahoma"/>
          <w:sz w:val="20"/>
          <w:lang w:val="hy-AM"/>
        </w:rPr>
        <w:t xml:space="preserve"> </w:t>
      </w:r>
      <w:r w:rsidR="00E45ACA" w:rsidRPr="006E68AD">
        <w:rPr>
          <w:rFonts w:ascii="Sylfaen" w:hAnsi="Sylfaen" w:cs="Sylfaen"/>
          <w:sz w:val="20"/>
          <w:lang w:val="hy-AM"/>
        </w:rPr>
        <w:t>հայտարարություն</w:t>
      </w:r>
      <w:r w:rsidR="00E45ACA" w:rsidRPr="006E68AD">
        <w:rPr>
          <w:rFonts w:ascii="Sylfaen" w:hAnsi="Sylfaen" w:cs="Tahoma"/>
          <w:sz w:val="20"/>
          <w:lang w:val="hy-AM"/>
        </w:rPr>
        <w:t xml:space="preserve"> </w:t>
      </w:r>
      <w:r w:rsidR="00E45ACA" w:rsidRPr="006E68AD">
        <w:rPr>
          <w:rFonts w:ascii="Sylfaen" w:hAnsi="Sylfaen" w:cs="Sylfaen"/>
          <w:sz w:val="20"/>
          <w:lang w:val="hy-AM"/>
        </w:rPr>
        <w:t>անգործության</w:t>
      </w:r>
      <w:r w:rsidR="00E45ACA" w:rsidRPr="006E68AD">
        <w:rPr>
          <w:rFonts w:ascii="Sylfaen" w:hAnsi="Sylfaen" w:cs="Tahoma"/>
          <w:sz w:val="20"/>
          <w:lang w:val="hy-AM"/>
        </w:rPr>
        <w:t xml:space="preserve"> </w:t>
      </w:r>
      <w:r w:rsidR="00E45ACA" w:rsidRPr="006E68AD">
        <w:rPr>
          <w:rFonts w:ascii="Sylfaen" w:hAnsi="Sylfaen" w:cs="Sylfaen"/>
          <w:sz w:val="20"/>
          <w:lang w:val="hy-AM"/>
        </w:rPr>
        <w:t>ժամկետի</w:t>
      </w:r>
      <w:r w:rsidR="00E45ACA" w:rsidRPr="006E68AD">
        <w:rPr>
          <w:rFonts w:ascii="Sylfaen" w:hAnsi="Sylfaen" w:cs="Tahoma"/>
          <w:sz w:val="20"/>
          <w:lang w:val="hy-AM"/>
        </w:rPr>
        <w:t xml:space="preserve"> </w:t>
      </w:r>
      <w:r w:rsidR="00E45ACA" w:rsidRPr="006E68AD">
        <w:rPr>
          <w:rFonts w:ascii="Sylfaen" w:hAnsi="Sylfaen" w:cs="Sylfaen"/>
          <w:sz w:val="20"/>
          <w:lang w:val="hy-AM"/>
        </w:rPr>
        <w:t>վերաբերյալ</w:t>
      </w:r>
      <w:r w:rsidR="00E45ACA" w:rsidRPr="006E68AD">
        <w:rPr>
          <w:rFonts w:ascii="Sylfaen" w:hAnsi="Sylfaen" w:cs="Tahoma"/>
          <w:sz w:val="20"/>
          <w:lang w:val="hy-AM"/>
        </w:rPr>
        <w:t>:</w:t>
      </w:r>
    </w:p>
    <w:p w:rsidR="00583092" w:rsidRPr="006E68AD" w:rsidRDefault="00FF60C2" w:rsidP="00037DDE">
      <w:pPr>
        <w:pStyle w:val="23"/>
        <w:spacing w:line="240" w:lineRule="auto"/>
        <w:ind w:firstLine="567"/>
        <w:rPr>
          <w:rFonts w:ascii="Sylfaen" w:hAnsi="Sylfaen" w:cs="Sylfaen"/>
          <w:szCs w:val="24"/>
        </w:rPr>
      </w:pPr>
      <w:r w:rsidRPr="006E68AD">
        <w:rPr>
          <w:rFonts w:ascii="Sylfaen" w:hAnsi="Sylfaen" w:cs="Sylfaen"/>
          <w:szCs w:val="24"/>
          <w:lang w:val="hy-AM"/>
        </w:rPr>
        <w:t>7</w:t>
      </w:r>
      <w:r w:rsidR="00201DA0" w:rsidRPr="006E68AD">
        <w:rPr>
          <w:rFonts w:ascii="Sylfaen" w:hAnsi="Sylfaen" w:cs="Sylfaen"/>
          <w:szCs w:val="24"/>
          <w:lang w:val="hy-AM"/>
        </w:rPr>
        <w:t>.</w:t>
      </w:r>
      <w:r w:rsidR="00DE2580" w:rsidRPr="006E68AD">
        <w:rPr>
          <w:rFonts w:ascii="Sylfaen" w:hAnsi="Sylfaen" w:cs="Sylfaen"/>
          <w:szCs w:val="24"/>
          <w:lang w:val="hy-AM"/>
        </w:rPr>
        <w:t>2</w:t>
      </w:r>
      <w:r w:rsidR="00406DB8" w:rsidRPr="006E68AD">
        <w:rPr>
          <w:rFonts w:ascii="Sylfaen" w:hAnsi="Sylfaen" w:cs="Sylfaen"/>
          <w:szCs w:val="24"/>
          <w:lang w:val="hy-AM"/>
        </w:rPr>
        <w:t>8</w:t>
      </w:r>
      <w:r w:rsidR="00583092" w:rsidRPr="006E68AD">
        <w:rPr>
          <w:rFonts w:ascii="Sylfaen" w:hAnsi="Sylfaen" w:cs="Sylfaen"/>
          <w:szCs w:val="24"/>
        </w:rPr>
        <w:t xml:space="preserve"> </w:t>
      </w:r>
      <w:r w:rsidR="00583092" w:rsidRPr="006E68AD">
        <w:rPr>
          <w:rFonts w:ascii="Sylfaen" w:hAnsi="Sylfaen" w:cs="Sylfaen"/>
          <w:szCs w:val="24"/>
          <w:lang w:val="hy-AM"/>
        </w:rPr>
        <w:t>Անգործության</w:t>
      </w:r>
      <w:r w:rsidR="00583092" w:rsidRPr="006E68AD">
        <w:rPr>
          <w:rFonts w:ascii="Sylfaen" w:hAnsi="Sylfaen" w:cs="Sylfaen"/>
          <w:szCs w:val="24"/>
        </w:rPr>
        <w:t xml:space="preserve"> </w:t>
      </w:r>
      <w:r w:rsidR="00583092" w:rsidRPr="006E68AD">
        <w:rPr>
          <w:rFonts w:ascii="Sylfaen" w:hAnsi="Sylfaen" w:cs="Sylfaen"/>
          <w:szCs w:val="24"/>
          <w:lang w:val="hy-AM"/>
        </w:rPr>
        <w:t>ժամկետը</w:t>
      </w:r>
      <w:r w:rsidR="00583092" w:rsidRPr="006E68AD">
        <w:rPr>
          <w:rFonts w:ascii="Sylfaen" w:hAnsi="Sylfaen" w:cs="Sylfaen"/>
          <w:szCs w:val="24"/>
        </w:rPr>
        <w:t xml:space="preserve"> </w:t>
      </w:r>
      <w:r w:rsidR="00583092" w:rsidRPr="006E68AD">
        <w:rPr>
          <w:rFonts w:ascii="Sylfaen" w:hAnsi="Sylfaen" w:cs="Sylfaen"/>
          <w:szCs w:val="24"/>
          <w:lang w:val="hy-AM"/>
        </w:rPr>
        <w:t>պայմանագիր</w:t>
      </w:r>
      <w:r w:rsidR="00583092" w:rsidRPr="006E68AD">
        <w:rPr>
          <w:rFonts w:ascii="Sylfaen" w:hAnsi="Sylfaen" w:cs="Sylfaen"/>
          <w:szCs w:val="24"/>
        </w:rPr>
        <w:t xml:space="preserve"> </w:t>
      </w:r>
      <w:r w:rsidR="00583092" w:rsidRPr="006E68AD">
        <w:rPr>
          <w:rFonts w:ascii="Sylfaen" w:hAnsi="Sylfaen" w:cs="Sylfaen"/>
          <w:szCs w:val="24"/>
          <w:lang w:val="hy-AM"/>
        </w:rPr>
        <w:t>կնքելու</w:t>
      </w:r>
      <w:r w:rsidR="00583092" w:rsidRPr="006E68AD">
        <w:rPr>
          <w:rFonts w:ascii="Sylfaen" w:hAnsi="Sylfaen" w:cs="Sylfaen"/>
          <w:szCs w:val="24"/>
        </w:rPr>
        <w:t xml:space="preserve"> </w:t>
      </w:r>
      <w:r w:rsidR="00583092" w:rsidRPr="006E68AD">
        <w:rPr>
          <w:rFonts w:ascii="Sylfaen" w:hAnsi="Sylfaen" w:cs="Sylfaen"/>
          <w:szCs w:val="24"/>
          <w:lang w:val="hy-AM"/>
        </w:rPr>
        <w:t>մասին</w:t>
      </w:r>
      <w:r w:rsidR="00583092" w:rsidRPr="006E68AD">
        <w:rPr>
          <w:rFonts w:ascii="Sylfaen" w:hAnsi="Sylfaen" w:cs="Sylfaen"/>
          <w:szCs w:val="24"/>
        </w:rPr>
        <w:t xml:space="preserve"> </w:t>
      </w:r>
      <w:r w:rsidR="00583092" w:rsidRPr="006E68AD">
        <w:rPr>
          <w:rFonts w:ascii="Sylfaen" w:hAnsi="Sylfaen" w:cs="Sylfaen"/>
          <w:szCs w:val="24"/>
          <w:lang w:val="hy-AM"/>
        </w:rPr>
        <w:t>որոշման</w:t>
      </w:r>
      <w:r w:rsidR="00583092" w:rsidRPr="006E68AD">
        <w:rPr>
          <w:rFonts w:ascii="Sylfaen" w:hAnsi="Sylfaen" w:cs="Sylfaen"/>
          <w:szCs w:val="24"/>
        </w:rPr>
        <w:t xml:space="preserve"> </w:t>
      </w:r>
      <w:r w:rsidR="00583092" w:rsidRPr="006E68AD">
        <w:rPr>
          <w:rFonts w:ascii="Sylfaen" w:hAnsi="Sylfaen" w:cs="Sylfaen"/>
          <w:szCs w:val="24"/>
          <w:lang w:val="hy-AM"/>
        </w:rPr>
        <w:t>հայտարարության</w:t>
      </w:r>
      <w:r w:rsidR="00583092" w:rsidRPr="006E68AD">
        <w:rPr>
          <w:rFonts w:ascii="Sylfaen" w:hAnsi="Sylfaen" w:cs="Sylfaen"/>
          <w:szCs w:val="24"/>
        </w:rPr>
        <w:t xml:space="preserve"> </w:t>
      </w:r>
      <w:r w:rsidR="00583092" w:rsidRPr="006E68AD">
        <w:rPr>
          <w:rFonts w:ascii="Sylfaen" w:hAnsi="Sylfaen" w:cs="Sylfaen"/>
          <w:szCs w:val="24"/>
          <w:lang w:val="hy-AM"/>
        </w:rPr>
        <w:t>հրապարակման</w:t>
      </w:r>
      <w:r w:rsidR="00583092" w:rsidRPr="006E68AD">
        <w:rPr>
          <w:rFonts w:ascii="Sylfaen" w:hAnsi="Sylfaen" w:cs="Sylfaen"/>
          <w:szCs w:val="24"/>
        </w:rPr>
        <w:t xml:space="preserve"> </w:t>
      </w:r>
      <w:r w:rsidR="00583092" w:rsidRPr="006E68AD">
        <w:rPr>
          <w:rFonts w:ascii="Sylfaen" w:hAnsi="Sylfaen" w:cs="Sylfaen"/>
          <w:szCs w:val="24"/>
          <w:lang w:val="hy-AM"/>
        </w:rPr>
        <w:t>օրվան</w:t>
      </w:r>
      <w:r w:rsidR="00583092" w:rsidRPr="006E68AD">
        <w:rPr>
          <w:rFonts w:ascii="Sylfaen" w:hAnsi="Sylfaen" w:cs="Sylfaen"/>
          <w:szCs w:val="24"/>
        </w:rPr>
        <w:t xml:space="preserve"> </w:t>
      </w:r>
      <w:r w:rsidR="00583092" w:rsidRPr="006E68AD">
        <w:rPr>
          <w:rFonts w:ascii="Sylfaen" w:hAnsi="Sylfaen" w:cs="Sylfaen"/>
          <w:szCs w:val="24"/>
          <w:lang w:val="hy-AM"/>
        </w:rPr>
        <w:t>հաջորդող</w:t>
      </w:r>
      <w:r w:rsidR="00583092" w:rsidRPr="006E68AD">
        <w:rPr>
          <w:rFonts w:ascii="Sylfaen" w:hAnsi="Sylfaen" w:cs="Sylfaen"/>
          <w:szCs w:val="24"/>
        </w:rPr>
        <w:t xml:space="preserve"> </w:t>
      </w:r>
      <w:r w:rsidR="00583092" w:rsidRPr="006E68AD">
        <w:rPr>
          <w:rFonts w:ascii="Sylfaen" w:hAnsi="Sylfaen" w:cs="Sylfaen"/>
          <w:szCs w:val="24"/>
          <w:lang w:val="hy-AM"/>
        </w:rPr>
        <w:t>օրվա</w:t>
      </w:r>
      <w:r w:rsidR="00583092" w:rsidRPr="006E68AD">
        <w:rPr>
          <w:rFonts w:ascii="Sylfaen" w:hAnsi="Sylfaen" w:cs="Sylfaen"/>
          <w:szCs w:val="24"/>
        </w:rPr>
        <w:t xml:space="preserve"> </w:t>
      </w:r>
      <w:r w:rsidR="00583092" w:rsidRPr="006E68AD">
        <w:rPr>
          <w:rFonts w:ascii="Sylfaen" w:hAnsi="Sylfaen" w:cs="Sylfaen"/>
          <w:szCs w:val="24"/>
          <w:lang w:val="hy-AM"/>
        </w:rPr>
        <w:t>և</w:t>
      </w:r>
      <w:r w:rsidR="00583092" w:rsidRPr="006E68AD">
        <w:rPr>
          <w:rFonts w:ascii="Sylfaen" w:hAnsi="Sylfaen" w:cs="Sylfaen"/>
          <w:szCs w:val="24"/>
        </w:rPr>
        <w:t xml:space="preserve"> </w:t>
      </w:r>
      <w:r w:rsidR="004B383E" w:rsidRPr="006E68AD">
        <w:rPr>
          <w:rFonts w:ascii="Sylfaen" w:hAnsi="Sylfaen" w:cs="Sylfaen"/>
          <w:szCs w:val="24"/>
        </w:rPr>
        <w:t>պ</w:t>
      </w:r>
      <w:r w:rsidR="00583092" w:rsidRPr="006E68AD">
        <w:rPr>
          <w:rFonts w:ascii="Sylfaen" w:hAnsi="Sylfaen" w:cs="Sylfaen"/>
          <w:szCs w:val="24"/>
          <w:lang w:val="hy-AM"/>
        </w:rPr>
        <w:t>ատվիրատուի</w:t>
      </w:r>
      <w:r w:rsidR="00583092" w:rsidRPr="006E68AD">
        <w:rPr>
          <w:rFonts w:ascii="Sylfaen" w:hAnsi="Sylfaen" w:cs="Sylfaen"/>
          <w:szCs w:val="24"/>
        </w:rPr>
        <w:t xml:space="preserve"> </w:t>
      </w:r>
      <w:r w:rsidR="00583092" w:rsidRPr="006E68AD">
        <w:rPr>
          <w:rFonts w:ascii="Sylfaen" w:hAnsi="Sylfaen" w:cs="Sylfaen"/>
          <w:szCs w:val="24"/>
          <w:lang w:val="hy-AM"/>
        </w:rPr>
        <w:t>կողմից</w:t>
      </w:r>
      <w:r w:rsidR="00583092" w:rsidRPr="006E68AD">
        <w:rPr>
          <w:rFonts w:ascii="Sylfaen" w:hAnsi="Sylfaen" w:cs="Sylfaen"/>
          <w:szCs w:val="24"/>
        </w:rPr>
        <w:t xml:space="preserve"> </w:t>
      </w:r>
      <w:r w:rsidR="00583092" w:rsidRPr="006E68AD">
        <w:rPr>
          <w:rFonts w:ascii="Sylfaen" w:hAnsi="Sylfaen" w:cs="Sylfaen"/>
          <w:szCs w:val="24"/>
          <w:lang w:val="hy-AM"/>
        </w:rPr>
        <w:t>պայմանագիրը</w:t>
      </w:r>
      <w:r w:rsidR="00583092" w:rsidRPr="006E68AD">
        <w:rPr>
          <w:rFonts w:ascii="Sylfaen" w:hAnsi="Sylfaen" w:cs="Sylfaen"/>
          <w:szCs w:val="24"/>
        </w:rPr>
        <w:t xml:space="preserve"> </w:t>
      </w:r>
      <w:r w:rsidR="00583092" w:rsidRPr="006E68AD">
        <w:rPr>
          <w:rFonts w:ascii="Sylfaen" w:hAnsi="Sylfaen" w:cs="Sylfaen"/>
          <w:szCs w:val="24"/>
          <w:lang w:val="hy-AM"/>
        </w:rPr>
        <w:t>կնքելու</w:t>
      </w:r>
      <w:r w:rsidR="00583092" w:rsidRPr="006E68AD">
        <w:rPr>
          <w:rFonts w:ascii="Sylfaen" w:hAnsi="Sylfaen" w:cs="Sylfaen"/>
          <w:szCs w:val="24"/>
        </w:rPr>
        <w:t xml:space="preserve"> </w:t>
      </w:r>
      <w:r w:rsidR="00583092" w:rsidRPr="006E68AD">
        <w:rPr>
          <w:rFonts w:ascii="Sylfaen" w:hAnsi="Sylfaen" w:cs="Sylfaen"/>
          <w:szCs w:val="24"/>
          <w:lang w:val="hy-AM"/>
        </w:rPr>
        <w:t>իրավասության</w:t>
      </w:r>
      <w:r w:rsidR="00583092" w:rsidRPr="006E68AD">
        <w:rPr>
          <w:rFonts w:ascii="Sylfaen" w:hAnsi="Sylfaen" w:cs="Sylfaen"/>
          <w:szCs w:val="24"/>
        </w:rPr>
        <w:t xml:space="preserve"> </w:t>
      </w:r>
      <w:r w:rsidR="00583092" w:rsidRPr="006E68AD">
        <w:rPr>
          <w:rFonts w:ascii="Sylfaen" w:hAnsi="Sylfaen" w:cs="Sylfaen"/>
          <w:szCs w:val="24"/>
          <w:lang w:val="hy-AM"/>
        </w:rPr>
        <w:t>առաջացման</w:t>
      </w:r>
      <w:r w:rsidR="00583092" w:rsidRPr="006E68AD">
        <w:rPr>
          <w:rFonts w:ascii="Sylfaen" w:hAnsi="Sylfaen" w:cs="Sylfaen"/>
          <w:szCs w:val="24"/>
        </w:rPr>
        <w:t xml:space="preserve"> </w:t>
      </w:r>
      <w:r w:rsidR="00583092" w:rsidRPr="006E68AD">
        <w:rPr>
          <w:rFonts w:ascii="Sylfaen" w:hAnsi="Sylfaen" w:cs="Sylfaen"/>
          <w:szCs w:val="24"/>
          <w:lang w:val="hy-AM"/>
        </w:rPr>
        <w:t>օրվա</w:t>
      </w:r>
      <w:r w:rsidR="00583092" w:rsidRPr="006E68AD">
        <w:rPr>
          <w:rFonts w:ascii="Sylfaen" w:hAnsi="Sylfaen" w:cs="Sylfaen"/>
          <w:szCs w:val="24"/>
        </w:rPr>
        <w:t xml:space="preserve"> </w:t>
      </w:r>
      <w:r w:rsidR="00583092" w:rsidRPr="006E68AD">
        <w:rPr>
          <w:rFonts w:ascii="Sylfaen" w:hAnsi="Sylfaen" w:cs="Sylfaen"/>
          <w:szCs w:val="24"/>
          <w:lang w:val="hy-AM"/>
        </w:rPr>
        <w:t>միջև</w:t>
      </w:r>
      <w:r w:rsidR="00583092" w:rsidRPr="006E68AD">
        <w:rPr>
          <w:rFonts w:ascii="Sylfaen" w:hAnsi="Sylfaen" w:cs="Sylfaen"/>
          <w:szCs w:val="24"/>
        </w:rPr>
        <w:t xml:space="preserve"> </w:t>
      </w:r>
      <w:r w:rsidR="00583092" w:rsidRPr="006E68AD">
        <w:rPr>
          <w:rFonts w:ascii="Sylfaen" w:hAnsi="Sylfaen" w:cs="Sylfaen"/>
          <w:szCs w:val="24"/>
          <w:lang w:val="hy-AM"/>
        </w:rPr>
        <w:t>ընկած</w:t>
      </w:r>
      <w:r w:rsidR="00583092" w:rsidRPr="006E68AD">
        <w:rPr>
          <w:rFonts w:ascii="Sylfaen" w:hAnsi="Sylfaen" w:cs="Sylfaen"/>
          <w:szCs w:val="24"/>
        </w:rPr>
        <w:t xml:space="preserve"> </w:t>
      </w:r>
      <w:r w:rsidR="00583092" w:rsidRPr="006E68AD">
        <w:rPr>
          <w:rFonts w:ascii="Sylfaen" w:hAnsi="Sylfaen" w:cs="Sylfaen"/>
          <w:szCs w:val="24"/>
          <w:lang w:val="hy-AM"/>
        </w:rPr>
        <w:t>ժամանակահատվածն</w:t>
      </w:r>
      <w:r w:rsidR="00583092" w:rsidRPr="006E68AD">
        <w:rPr>
          <w:rFonts w:ascii="Sylfaen" w:hAnsi="Sylfaen" w:cs="Sylfaen"/>
          <w:szCs w:val="24"/>
        </w:rPr>
        <w:t xml:space="preserve"> </w:t>
      </w:r>
      <w:r w:rsidR="00583092" w:rsidRPr="006E68AD">
        <w:rPr>
          <w:rFonts w:ascii="Sylfaen" w:hAnsi="Sylfaen" w:cs="Sylfaen"/>
          <w:szCs w:val="24"/>
          <w:lang w:val="hy-AM"/>
        </w:rPr>
        <w:t>է։</w:t>
      </w:r>
    </w:p>
    <w:p w:rsidR="00583092" w:rsidRPr="006E68AD" w:rsidRDefault="00583092" w:rsidP="00037DDE">
      <w:pPr>
        <w:pStyle w:val="23"/>
        <w:spacing w:line="240" w:lineRule="auto"/>
        <w:ind w:firstLine="567"/>
        <w:rPr>
          <w:rFonts w:ascii="Sylfaen" w:hAnsi="Sylfaen"/>
          <w:i/>
          <w:lang w:val="es-ES"/>
        </w:rPr>
      </w:pPr>
      <w:r w:rsidRPr="006E68AD">
        <w:rPr>
          <w:rFonts w:ascii="Sylfaen" w:hAnsi="Sylfaen" w:cs="Sylfaen"/>
          <w:lang w:val="es-ES"/>
        </w:rPr>
        <w:t>Անգործության</w:t>
      </w:r>
      <w:r w:rsidRPr="006E68AD">
        <w:rPr>
          <w:rFonts w:ascii="Sylfaen" w:hAnsi="Sylfaen" w:cs="Arial"/>
          <w:lang w:val="es-ES"/>
        </w:rPr>
        <w:t xml:space="preserve"> </w:t>
      </w:r>
      <w:r w:rsidRPr="006E68AD">
        <w:rPr>
          <w:rFonts w:ascii="Sylfaen" w:hAnsi="Sylfaen" w:cs="Sylfaen"/>
          <w:lang w:val="es-ES"/>
        </w:rPr>
        <w:t>ժամկետը</w:t>
      </w:r>
      <w:r w:rsidRPr="006E68AD">
        <w:rPr>
          <w:rFonts w:ascii="Sylfaen" w:hAnsi="Sylfaen" w:cs="Arial"/>
          <w:lang w:val="es-ES"/>
        </w:rPr>
        <w:t xml:space="preserve"> </w:t>
      </w:r>
      <w:r w:rsidRPr="006E68AD">
        <w:rPr>
          <w:rFonts w:ascii="Sylfaen" w:hAnsi="Sylfaen" w:cs="Sylfaen"/>
          <w:lang w:val="es-ES"/>
        </w:rPr>
        <w:t>սույն</w:t>
      </w:r>
      <w:r w:rsidRPr="006E68AD">
        <w:rPr>
          <w:rFonts w:ascii="Sylfaen" w:hAnsi="Sylfaen" w:cs="Arial"/>
          <w:lang w:val="es-ES"/>
        </w:rPr>
        <w:t xml:space="preserve"> </w:t>
      </w:r>
      <w:r w:rsidRPr="006E68AD">
        <w:rPr>
          <w:rFonts w:ascii="Sylfaen" w:hAnsi="Sylfaen" w:cs="Sylfaen"/>
          <w:lang w:val="es-ES"/>
        </w:rPr>
        <w:t>ընթացակարգի</w:t>
      </w:r>
      <w:r w:rsidRPr="006E68AD">
        <w:rPr>
          <w:rFonts w:ascii="Sylfaen" w:hAnsi="Sylfaen" w:cs="Arial"/>
          <w:lang w:val="es-ES"/>
        </w:rPr>
        <w:t xml:space="preserve"> </w:t>
      </w:r>
      <w:r w:rsidRPr="006E68AD">
        <w:rPr>
          <w:rFonts w:ascii="Sylfaen" w:hAnsi="Sylfaen" w:cs="Sylfaen"/>
          <w:lang w:val="es-ES"/>
        </w:rPr>
        <w:t xml:space="preserve">դեպքում </w:t>
      </w:r>
      <w:r w:rsidR="00E15671" w:rsidRPr="006E68AD">
        <w:rPr>
          <w:rFonts w:ascii="Sylfaen" w:hAnsi="Sylfaen" w:cs="Sylfaen"/>
          <w:u w:val="single"/>
          <w:lang w:val="es-ES"/>
        </w:rPr>
        <w:t>5</w:t>
      </w:r>
      <w:r w:rsidRPr="006E68AD">
        <w:rPr>
          <w:rFonts w:ascii="Sylfaen" w:hAnsi="Sylfaen" w:cs="Sylfaen"/>
          <w:lang w:val="es-ES"/>
        </w:rPr>
        <w:t xml:space="preserve"> օրացուցային</w:t>
      </w:r>
      <w:r w:rsidRPr="006E68AD">
        <w:rPr>
          <w:rFonts w:ascii="Sylfaen" w:hAnsi="Sylfaen" w:cs="Arial"/>
          <w:lang w:val="es-ES"/>
        </w:rPr>
        <w:t xml:space="preserve"> </w:t>
      </w:r>
      <w:r w:rsidRPr="006E68AD">
        <w:rPr>
          <w:rFonts w:ascii="Sylfaen" w:hAnsi="Sylfaen" w:cs="Sylfaen"/>
          <w:lang w:val="es-ES"/>
        </w:rPr>
        <w:t>օր</w:t>
      </w:r>
      <w:r w:rsidRPr="006E68AD">
        <w:rPr>
          <w:rFonts w:ascii="Sylfaen" w:hAnsi="Sylfaen" w:cs="Arial"/>
          <w:lang w:val="es-ES"/>
        </w:rPr>
        <w:t xml:space="preserve"> </w:t>
      </w:r>
      <w:r w:rsidRPr="006E68AD">
        <w:rPr>
          <w:rFonts w:ascii="Sylfaen" w:hAnsi="Sylfaen" w:cs="Sylfaen"/>
          <w:lang w:val="es-ES"/>
        </w:rPr>
        <w:t>է</w:t>
      </w:r>
      <w:r w:rsidRPr="006E68AD">
        <w:rPr>
          <w:rFonts w:ascii="Sylfaen" w:hAnsi="Sylfaen" w:cs="Tahoma"/>
          <w:lang w:val="es-ES"/>
        </w:rPr>
        <w:t>։</w:t>
      </w:r>
      <w:r w:rsidRPr="006E68AD">
        <w:rPr>
          <w:rFonts w:ascii="Sylfaen" w:hAnsi="Sylfaen"/>
          <w:lang w:val="es-ES"/>
        </w:rPr>
        <w:t xml:space="preserve"> </w:t>
      </w:r>
      <w:r w:rsidRPr="006E68AD">
        <w:rPr>
          <w:rFonts w:ascii="Sylfaen" w:hAnsi="Sylfaen" w:cs="Sylfaen"/>
          <w:lang w:val="es-ES"/>
        </w:rPr>
        <w:t>Անգործության</w:t>
      </w:r>
      <w:r w:rsidRPr="006E68AD">
        <w:rPr>
          <w:rFonts w:ascii="Sylfaen" w:hAnsi="Sylfaen" w:cs="Arial"/>
          <w:lang w:val="es-ES"/>
        </w:rPr>
        <w:t xml:space="preserve"> </w:t>
      </w:r>
      <w:r w:rsidRPr="006E68AD">
        <w:rPr>
          <w:rFonts w:ascii="Sylfaen" w:hAnsi="Sylfaen" w:cs="Sylfaen"/>
          <w:lang w:val="es-ES"/>
        </w:rPr>
        <w:t>ժամկետը</w:t>
      </w:r>
      <w:r w:rsidRPr="006E68AD">
        <w:rPr>
          <w:rFonts w:ascii="Sylfaen" w:hAnsi="Sylfaen" w:cs="Arial"/>
          <w:lang w:val="es-ES"/>
        </w:rPr>
        <w:t xml:space="preserve"> </w:t>
      </w:r>
      <w:r w:rsidRPr="006E68AD">
        <w:rPr>
          <w:rFonts w:ascii="Sylfaen" w:hAnsi="Sylfaen" w:cs="Sylfaen"/>
          <w:lang w:val="es-ES"/>
        </w:rPr>
        <w:t>կիրառելի</w:t>
      </w:r>
      <w:r w:rsidRPr="006E68AD">
        <w:rPr>
          <w:rFonts w:ascii="Sylfaen" w:hAnsi="Sylfaen" w:cs="Arial"/>
          <w:lang w:val="es-ES"/>
        </w:rPr>
        <w:t xml:space="preserve"> </w:t>
      </w:r>
      <w:r w:rsidRPr="006E68AD">
        <w:rPr>
          <w:rFonts w:ascii="Sylfaen" w:hAnsi="Sylfaen" w:cs="Sylfaen"/>
          <w:lang w:val="es-ES"/>
        </w:rPr>
        <w:t>չէ</w:t>
      </w:r>
      <w:r w:rsidRPr="006E68AD">
        <w:rPr>
          <w:rFonts w:ascii="Sylfaen" w:hAnsi="Sylfaen" w:cs="Arial"/>
          <w:lang w:val="es-ES"/>
        </w:rPr>
        <w:t xml:space="preserve">, </w:t>
      </w:r>
      <w:r w:rsidRPr="006E68AD">
        <w:rPr>
          <w:rFonts w:ascii="Sylfaen" w:hAnsi="Sylfaen" w:cs="Sylfaen"/>
          <w:lang w:val="es-ES"/>
        </w:rPr>
        <w:t>եթե</w:t>
      </w:r>
      <w:r w:rsidRPr="006E68AD">
        <w:rPr>
          <w:rFonts w:ascii="Sylfaen" w:hAnsi="Sylfaen" w:cs="Arial"/>
          <w:lang w:val="es-ES"/>
        </w:rPr>
        <w:t xml:space="preserve"> </w:t>
      </w:r>
      <w:r w:rsidRPr="006E68AD">
        <w:rPr>
          <w:rFonts w:ascii="Sylfaen" w:hAnsi="Sylfaen" w:cs="Sylfaen"/>
          <w:lang w:val="es-ES"/>
        </w:rPr>
        <w:t>միայն</w:t>
      </w:r>
      <w:r w:rsidRPr="006E68AD">
        <w:rPr>
          <w:rFonts w:ascii="Sylfaen" w:hAnsi="Sylfaen" w:cs="Arial"/>
          <w:lang w:val="es-ES"/>
        </w:rPr>
        <w:t xml:space="preserve"> </w:t>
      </w:r>
      <w:r w:rsidRPr="006E68AD">
        <w:rPr>
          <w:rFonts w:ascii="Sylfaen" w:hAnsi="Sylfaen" w:cs="Sylfaen"/>
          <w:lang w:val="es-ES"/>
        </w:rPr>
        <w:t>մեկ</w:t>
      </w:r>
      <w:r w:rsidRPr="006E68AD">
        <w:rPr>
          <w:rFonts w:ascii="Sylfaen" w:hAnsi="Sylfaen" w:cs="Arial"/>
          <w:lang w:val="es-ES"/>
        </w:rPr>
        <w:t xml:space="preserve"> </w:t>
      </w:r>
      <w:r w:rsidR="004B383E" w:rsidRPr="006E68AD">
        <w:rPr>
          <w:rFonts w:ascii="Sylfaen" w:hAnsi="Sylfaen" w:cs="Sylfaen"/>
          <w:lang w:val="es-ES"/>
        </w:rPr>
        <w:t>մ</w:t>
      </w:r>
      <w:r w:rsidRPr="006E68AD">
        <w:rPr>
          <w:rFonts w:ascii="Sylfaen" w:hAnsi="Sylfaen" w:cs="Sylfaen"/>
          <w:lang w:val="es-ES"/>
        </w:rPr>
        <w:t>ասնակից</w:t>
      </w:r>
      <w:r w:rsidR="00E45ACA" w:rsidRPr="006E68AD">
        <w:rPr>
          <w:rFonts w:ascii="Sylfaen" w:hAnsi="Sylfaen" w:cs="Sylfaen"/>
          <w:lang w:val="es-ES"/>
        </w:rPr>
        <w:t xml:space="preserve"> է հայտ ներկայացրել</w:t>
      </w:r>
      <w:r w:rsidRPr="006E68AD">
        <w:rPr>
          <w:rFonts w:ascii="Sylfaen" w:hAnsi="Sylfaen"/>
          <w:i/>
          <w:lang w:val="es-ES"/>
        </w:rPr>
        <w:t>,</w:t>
      </w:r>
      <w:r w:rsidRPr="006E68AD">
        <w:rPr>
          <w:rFonts w:ascii="Sylfaen" w:hAnsi="Sylfaen"/>
          <w:lang w:val="es-ES"/>
        </w:rPr>
        <w:t xml:space="preserve"> </w:t>
      </w:r>
      <w:r w:rsidRPr="006E68AD">
        <w:rPr>
          <w:rFonts w:ascii="Sylfaen" w:hAnsi="Sylfaen" w:cs="Sylfaen"/>
          <w:lang w:val="es-ES"/>
        </w:rPr>
        <w:t>որի</w:t>
      </w:r>
      <w:r w:rsidRPr="006E68AD">
        <w:rPr>
          <w:rFonts w:ascii="Sylfaen" w:hAnsi="Sylfaen" w:cs="Arial"/>
          <w:lang w:val="es-ES"/>
        </w:rPr>
        <w:t xml:space="preserve"> </w:t>
      </w:r>
      <w:r w:rsidRPr="006E68AD">
        <w:rPr>
          <w:rFonts w:ascii="Sylfaen" w:hAnsi="Sylfaen" w:cs="Sylfaen"/>
          <w:lang w:val="es-ES"/>
        </w:rPr>
        <w:t>հետ</w:t>
      </w:r>
      <w:r w:rsidRPr="006E68AD">
        <w:rPr>
          <w:rFonts w:ascii="Sylfaen" w:hAnsi="Sylfaen" w:cs="Arial"/>
          <w:lang w:val="es-ES"/>
        </w:rPr>
        <w:t xml:space="preserve"> </w:t>
      </w:r>
      <w:r w:rsidRPr="006E68AD">
        <w:rPr>
          <w:rFonts w:ascii="Sylfaen" w:hAnsi="Sylfaen" w:cs="Sylfaen"/>
          <w:lang w:val="es-ES"/>
        </w:rPr>
        <w:t>կնքվում</w:t>
      </w:r>
      <w:r w:rsidRPr="006E68AD">
        <w:rPr>
          <w:rFonts w:ascii="Sylfaen" w:hAnsi="Sylfaen" w:cs="Arial"/>
          <w:lang w:val="es-ES"/>
        </w:rPr>
        <w:t xml:space="preserve"> </w:t>
      </w:r>
      <w:r w:rsidRPr="006E68AD">
        <w:rPr>
          <w:rFonts w:ascii="Sylfaen" w:hAnsi="Sylfaen" w:cs="Sylfaen"/>
          <w:lang w:val="es-ES"/>
        </w:rPr>
        <w:t>է</w:t>
      </w:r>
      <w:r w:rsidRPr="006E68AD">
        <w:rPr>
          <w:rFonts w:ascii="Sylfaen" w:hAnsi="Sylfaen" w:cs="Arial"/>
          <w:lang w:val="es-ES"/>
        </w:rPr>
        <w:t xml:space="preserve"> </w:t>
      </w:r>
      <w:r w:rsidRPr="006E68AD">
        <w:rPr>
          <w:rFonts w:ascii="Sylfaen" w:hAnsi="Sylfaen" w:cs="Sylfaen"/>
          <w:lang w:val="es-ES"/>
        </w:rPr>
        <w:t>պայմանագիր</w:t>
      </w:r>
      <w:r w:rsidRPr="006E68AD">
        <w:rPr>
          <w:rFonts w:ascii="Sylfaen" w:hAnsi="Sylfaen" w:cs="Arial"/>
          <w:lang w:val="es-ES"/>
        </w:rPr>
        <w:t>:</w:t>
      </w:r>
    </w:p>
    <w:p w:rsidR="00583092" w:rsidRPr="006E68AD" w:rsidRDefault="00583092" w:rsidP="00037DDE">
      <w:pPr>
        <w:pStyle w:val="23"/>
        <w:spacing w:line="240" w:lineRule="auto"/>
        <w:ind w:firstLine="567"/>
        <w:rPr>
          <w:rFonts w:ascii="Sylfaen" w:hAnsi="Sylfaen" w:cs="Sylfaen"/>
          <w:szCs w:val="24"/>
          <w:lang w:val="es-ES"/>
        </w:rPr>
      </w:pPr>
      <w:r w:rsidRPr="006E68AD">
        <w:rPr>
          <w:rFonts w:ascii="Sylfaen" w:hAnsi="Sylfaen" w:cs="Sylfaen"/>
          <w:szCs w:val="24"/>
          <w:lang w:val="ru-RU"/>
        </w:rPr>
        <w:t>Պատվիրատուն</w:t>
      </w:r>
      <w:r w:rsidRPr="006E68AD">
        <w:rPr>
          <w:rFonts w:ascii="Sylfaen" w:hAnsi="Sylfaen" w:cs="Sylfaen"/>
          <w:szCs w:val="24"/>
          <w:lang w:val="es-ES"/>
        </w:rPr>
        <w:t xml:space="preserve"> </w:t>
      </w:r>
      <w:r w:rsidRPr="006E68AD">
        <w:rPr>
          <w:rFonts w:ascii="Sylfaen" w:hAnsi="Sylfaen" w:cs="Sylfaen"/>
          <w:szCs w:val="24"/>
          <w:lang w:val="ru-RU"/>
        </w:rPr>
        <w:t>պայմանագիրը</w:t>
      </w:r>
      <w:r w:rsidRPr="006E68AD">
        <w:rPr>
          <w:rFonts w:ascii="Sylfaen" w:hAnsi="Sylfaen" w:cs="Sylfaen"/>
          <w:szCs w:val="24"/>
          <w:lang w:val="es-ES"/>
        </w:rPr>
        <w:t xml:space="preserve"> </w:t>
      </w:r>
      <w:r w:rsidRPr="006E68AD">
        <w:rPr>
          <w:rFonts w:ascii="Sylfaen" w:hAnsi="Sylfaen" w:cs="Sylfaen"/>
          <w:szCs w:val="24"/>
          <w:lang w:val="ru-RU"/>
        </w:rPr>
        <w:t>կնքում</w:t>
      </w:r>
      <w:r w:rsidRPr="006E68AD">
        <w:rPr>
          <w:rFonts w:ascii="Sylfaen" w:hAnsi="Sylfaen" w:cs="Sylfaen"/>
          <w:szCs w:val="24"/>
          <w:lang w:val="es-ES"/>
        </w:rPr>
        <w:t xml:space="preserve"> </w:t>
      </w:r>
      <w:r w:rsidRPr="006E68AD">
        <w:rPr>
          <w:rFonts w:ascii="Sylfaen" w:hAnsi="Sylfaen" w:cs="Sylfaen"/>
          <w:szCs w:val="24"/>
          <w:lang w:val="ru-RU"/>
        </w:rPr>
        <w:t>է</w:t>
      </w:r>
      <w:r w:rsidRPr="006E68AD">
        <w:rPr>
          <w:rFonts w:ascii="Sylfaen" w:hAnsi="Sylfaen" w:cs="Sylfaen"/>
          <w:szCs w:val="24"/>
          <w:lang w:val="es-ES"/>
        </w:rPr>
        <w:t xml:space="preserve">, </w:t>
      </w:r>
      <w:r w:rsidRPr="006E68AD">
        <w:rPr>
          <w:rFonts w:ascii="Sylfaen" w:hAnsi="Sylfaen" w:cs="Sylfaen"/>
          <w:szCs w:val="24"/>
          <w:lang w:val="ru-RU"/>
        </w:rPr>
        <w:t>եթե</w:t>
      </w:r>
      <w:r w:rsidRPr="006E68AD">
        <w:rPr>
          <w:rFonts w:ascii="Sylfaen" w:hAnsi="Sylfaen" w:cs="Sylfaen"/>
          <w:szCs w:val="24"/>
          <w:lang w:val="es-ES"/>
        </w:rPr>
        <w:t xml:space="preserve"> </w:t>
      </w:r>
      <w:r w:rsidRPr="006E68AD">
        <w:rPr>
          <w:rFonts w:ascii="Sylfaen" w:hAnsi="Sylfaen" w:cs="Sylfaen"/>
          <w:szCs w:val="24"/>
          <w:lang w:val="ru-RU"/>
        </w:rPr>
        <w:t>սույն</w:t>
      </w:r>
      <w:r w:rsidRPr="006E68AD">
        <w:rPr>
          <w:rFonts w:ascii="Sylfaen" w:hAnsi="Sylfaen" w:cs="Sylfaen"/>
          <w:szCs w:val="24"/>
          <w:lang w:val="es-ES"/>
        </w:rPr>
        <w:t xml:space="preserve"> </w:t>
      </w:r>
      <w:r w:rsidRPr="006E68AD">
        <w:rPr>
          <w:rFonts w:ascii="Sylfaen" w:hAnsi="Sylfaen" w:cs="Sylfaen"/>
          <w:szCs w:val="24"/>
          <w:lang w:val="ru-RU"/>
        </w:rPr>
        <w:t>կետով</w:t>
      </w:r>
      <w:r w:rsidRPr="006E68AD">
        <w:rPr>
          <w:rFonts w:ascii="Sylfaen" w:hAnsi="Sylfaen" w:cs="Sylfaen"/>
          <w:szCs w:val="24"/>
          <w:lang w:val="es-ES"/>
        </w:rPr>
        <w:t xml:space="preserve"> </w:t>
      </w:r>
      <w:r w:rsidRPr="006E68AD">
        <w:rPr>
          <w:rFonts w:ascii="Sylfaen" w:hAnsi="Sylfaen" w:cs="Sylfaen"/>
          <w:szCs w:val="24"/>
          <w:lang w:val="ru-RU"/>
        </w:rPr>
        <w:t>նախատեսված</w:t>
      </w:r>
      <w:r w:rsidRPr="006E68AD">
        <w:rPr>
          <w:rFonts w:ascii="Sylfaen" w:hAnsi="Sylfaen" w:cs="Sylfaen"/>
          <w:szCs w:val="24"/>
          <w:lang w:val="es-ES"/>
        </w:rPr>
        <w:t xml:space="preserve"> </w:t>
      </w:r>
      <w:r w:rsidRPr="006E68AD">
        <w:rPr>
          <w:rFonts w:ascii="Sylfaen" w:hAnsi="Sylfaen" w:cs="Sylfaen"/>
          <w:szCs w:val="24"/>
          <w:lang w:val="ru-RU"/>
        </w:rPr>
        <w:t>անգործության</w:t>
      </w:r>
      <w:r w:rsidRPr="006E68AD">
        <w:rPr>
          <w:rFonts w:ascii="Sylfaen" w:hAnsi="Sylfaen" w:cs="Sylfaen"/>
          <w:szCs w:val="24"/>
          <w:lang w:val="es-ES"/>
        </w:rPr>
        <w:t xml:space="preserve"> </w:t>
      </w:r>
      <w:r w:rsidRPr="006E68AD">
        <w:rPr>
          <w:rFonts w:ascii="Sylfaen" w:hAnsi="Sylfaen" w:cs="Sylfaen"/>
          <w:szCs w:val="24"/>
          <w:lang w:val="ru-RU"/>
        </w:rPr>
        <w:t>ժամկետում</w:t>
      </w:r>
      <w:r w:rsidRPr="006E68AD">
        <w:rPr>
          <w:rFonts w:ascii="Sylfaen" w:hAnsi="Sylfaen" w:cs="Sylfaen"/>
          <w:szCs w:val="24"/>
          <w:lang w:val="es-ES"/>
        </w:rPr>
        <w:t xml:space="preserve"> </w:t>
      </w:r>
      <w:r w:rsidRPr="006E68AD">
        <w:rPr>
          <w:rFonts w:ascii="Sylfaen" w:hAnsi="Sylfaen" w:cs="Sylfaen"/>
          <w:szCs w:val="24"/>
          <w:lang w:val="ru-RU"/>
        </w:rPr>
        <w:t>որևէ</w:t>
      </w:r>
      <w:r w:rsidRPr="006E68AD">
        <w:rPr>
          <w:rFonts w:ascii="Sylfaen" w:hAnsi="Sylfaen" w:cs="Sylfaen"/>
          <w:szCs w:val="24"/>
          <w:lang w:val="es-ES"/>
        </w:rPr>
        <w:t xml:space="preserve"> </w:t>
      </w:r>
      <w:r w:rsidR="004B383E" w:rsidRPr="006E68AD">
        <w:rPr>
          <w:rFonts w:ascii="Sylfaen" w:hAnsi="Sylfaen" w:cs="Sylfaen"/>
          <w:szCs w:val="24"/>
          <w:lang w:val="es-ES"/>
        </w:rPr>
        <w:t>մ</w:t>
      </w:r>
      <w:r w:rsidRPr="006E68AD">
        <w:rPr>
          <w:rFonts w:ascii="Sylfaen" w:hAnsi="Sylfaen" w:cs="Sylfaen"/>
          <w:szCs w:val="24"/>
          <w:lang w:val="ru-RU"/>
        </w:rPr>
        <w:t>ասնակից</w:t>
      </w:r>
      <w:r w:rsidRPr="006E68AD">
        <w:rPr>
          <w:rFonts w:ascii="Sylfaen" w:hAnsi="Sylfaen" w:cs="Sylfaen"/>
          <w:szCs w:val="24"/>
          <w:lang w:val="es-ES"/>
        </w:rPr>
        <w:t xml:space="preserve"> </w:t>
      </w:r>
      <w:r w:rsidR="00C50C99" w:rsidRPr="006E68AD">
        <w:rPr>
          <w:rFonts w:ascii="Sylfaen" w:hAnsi="Sylfaen" w:cs="Sylfaen"/>
        </w:rPr>
        <w:t>գնումների հետ կապված բողոքներ քննող անձին</w:t>
      </w:r>
      <w:r w:rsidRPr="006E68AD">
        <w:rPr>
          <w:rFonts w:ascii="Sylfaen" w:hAnsi="Sylfaen" w:cs="Sylfaen"/>
          <w:szCs w:val="24"/>
          <w:lang w:val="es-ES"/>
        </w:rPr>
        <w:t xml:space="preserve"> </w:t>
      </w:r>
      <w:r w:rsidRPr="006E68AD">
        <w:rPr>
          <w:rFonts w:ascii="Sylfaen" w:hAnsi="Sylfaen" w:cs="Sylfaen"/>
          <w:szCs w:val="24"/>
          <w:lang w:val="ru-RU"/>
        </w:rPr>
        <w:t>չի</w:t>
      </w:r>
      <w:r w:rsidRPr="006E68AD">
        <w:rPr>
          <w:rFonts w:ascii="Sylfaen" w:hAnsi="Sylfaen" w:cs="Sylfaen"/>
          <w:szCs w:val="24"/>
          <w:lang w:val="es-ES"/>
        </w:rPr>
        <w:t xml:space="preserve"> </w:t>
      </w:r>
      <w:r w:rsidRPr="006E68AD">
        <w:rPr>
          <w:rFonts w:ascii="Sylfaen" w:hAnsi="Sylfaen" w:cs="Sylfaen"/>
          <w:szCs w:val="24"/>
          <w:lang w:val="ru-RU"/>
        </w:rPr>
        <w:t>բողոքարկում</w:t>
      </w:r>
      <w:r w:rsidRPr="006E68AD">
        <w:rPr>
          <w:rFonts w:ascii="Sylfaen" w:hAnsi="Sylfaen" w:cs="Sylfaen"/>
          <w:szCs w:val="24"/>
          <w:lang w:val="es-ES"/>
        </w:rPr>
        <w:t xml:space="preserve"> </w:t>
      </w:r>
      <w:r w:rsidRPr="006E68AD">
        <w:rPr>
          <w:rFonts w:ascii="Sylfaen" w:hAnsi="Sylfaen" w:cs="Sylfaen"/>
          <w:szCs w:val="24"/>
          <w:lang w:val="ru-RU"/>
        </w:rPr>
        <w:t>պայմանագիր</w:t>
      </w:r>
      <w:r w:rsidRPr="006E68AD">
        <w:rPr>
          <w:rFonts w:ascii="Sylfaen" w:hAnsi="Sylfaen" w:cs="Sylfaen"/>
          <w:szCs w:val="24"/>
          <w:lang w:val="es-ES"/>
        </w:rPr>
        <w:t xml:space="preserve"> </w:t>
      </w:r>
      <w:r w:rsidRPr="006E68AD">
        <w:rPr>
          <w:rFonts w:ascii="Sylfaen" w:hAnsi="Sylfaen" w:cs="Sylfaen"/>
          <w:szCs w:val="24"/>
          <w:lang w:val="ru-RU"/>
        </w:rPr>
        <w:t>կնքելու</w:t>
      </w:r>
      <w:r w:rsidRPr="006E68AD">
        <w:rPr>
          <w:rFonts w:ascii="Sylfaen" w:hAnsi="Sylfaen" w:cs="Sylfaen"/>
          <w:szCs w:val="24"/>
          <w:lang w:val="es-ES"/>
        </w:rPr>
        <w:t xml:space="preserve"> </w:t>
      </w:r>
      <w:r w:rsidRPr="006E68AD">
        <w:rPr>
          <w:rFonts w:ascii="Sylfaen" w:hAnsi="Sylfaen" w:cs="Sylfaen"/>
          <w:szCs w:val="24"/>
          <w:lang w:val="ru-RU"/>
        </w:rPr>
        <w:t>մասին</w:t>
      </w:r>
      <w:r w:rsidRPr="006E68AD">
        <w:rPr>
          <w:rFonts w:ascii="Sylfaen" w:hAnsi="Sylfaen" w:cs="Sylfaen"/>
          <w:szCs w:val="24"/>
          <w:lang w:val="es-ES"/>
        </w:rPr>
        <w:t xml:space="preserve"> </w:t>
      </w:r>
      <w:r w:rsidRPr="006E68AD">
        <w:rPr>
          <w:rFonts w:ascii="Sylfaen" w:hAnsi="Sylfaen" w:cs="Sylfaen"/>
          <w:szCs w:val="24"/>
          <w:lang w:val="ru-RU"/>
        </w:rPr>
        <w:t>որոշումը։</w:t>
      </w:r>
      <w:r w:rsidRPr="006E68AD">
        <w:rPr>
          <w:rFonts w:ascii="Sylfaen" w:hAnsi="Sylfaen" w:cs="Sylfaen"/>
          <w:szCs w:val="24"/>
          <w:lang w:val="es-ES"/>
        </w:rPr>
        <w:t xml:space="preserve"> </w:t>
      </w:r>
      <w:r w:rsidRPr="006E68AD">
        <w:rPr>
          <w:rFonts w:ascii="Sylfaen" w:hAnsi="Sylfaen" w:cs="Sylfaen"/>
          <w:szCs w:val="24"/>
          <w:lang w:val="ru-RU"/>
        </w:rPr>
        <w:t>Մինչև</w:t>
      </w:r>
      <w:r w:rsidRPr="006E68AD">
        <w:rPr>
          <w:rFonts w:ascii="Sylfaen" w:hAnsi="Sylfaen" w:cs="Sylfaen"/>
          <w:szCs w:val="24"/>
          <w:lang w:val="es-ES"/>
        </w:rPr>
        <w:t xml:space="preserve"> </w:t>
      </w:r>
      <w:r w:rsidRPr="006E68AD">
        <w:rPr>
          <w:rFonts w:ascii="Sylfaen" w:hAnsi="Sylfaen" w:cs="Sylfaen"/>
          <w:szCs w:val="24"/>
          <w:lang w:val="ru-RU"/>
        </w:rPr>
        <w:t>անգործության</w:t>
      </w:r>
      <w:r w:rsidRPr="006E68AD">
        <w:rPr>
          <w:rFonts w:ascii="Sylfaen" w:hAnsi="Sylfaen" w:cs="Sylfaen"/>
          <w:szCs w:val="24"/>
          <w:lang w:val="es-ES"/>
        </w:rPr>
        <w:t xml:space="preserve"> </w:t>
      </w:r>
      <w:r w:rsidRPr="006E68AD">
        <w:rPr>
          <w:rFonts w:ascii="Sylfaen" w:hAnsi="Sylfaen" w:cs="Sylfaen"/>
          <w:szCs w:val="24"/>
          <w:lang w:val="ru-RU"/>
        </w:rPr>
        <w:t>ժամկետը</w:t>
      </w:r>
      <w:r w:rsidRPr="006E68AD">
        <w:rPr>
          <w:rFonts w:ascii="Sylfaen" w:hAnsi="Sylfaen" w:cs="Sylfaen"/>
          <w:szCs w:val="24"/>
          <w:lang w:val="es-ES"/>
        </w:rPr>
        <w:t xml:space="preserve"> </w:t>
      </w:r>
      <w:r w:rsidRPr="006E68AD">
        <w:rPr>
          <w:rFonts w:ascii="Sylfaen" w:hAnsi="Sylfaen" w:cs="Sylfaen"/>
          <w:szCs w:val="24"/>
          <w:lang w:val="ru-RU"/>
        </w:rPr>
        <w:t>լրանալը</w:t>
      </w:r>
      <w:r w:rsidRPr="006E68AD">
        <w:rPr>
          <w:rFonts w:ascii="Sylfaen" w:hAnsi="Sylfaen" w:cs="Sylfaen"/>
          <w:szCs w:val="24"/>
          <w:lang w:val="es-ES"/>
        </w:rPr>
        <w:t xml:space="preserve"> </w:t>
      </w:r>
      <w:r w:rsidR="008A120F" w:rsidRPr="006E68AD">
        <w:rPr>
          <w:rFonts w:ascii="Sylfaen" w:hAnsi="Sylfaen" w:cs="Sylfaen"/>
          <w:szCs w:val="24"/>
          <w:lang w:val="ru-RU"/>
        </w:rPr>
        <w:t>կամ</w:t>
      </w:r>
      <w:r w:rsidR="008A120F" w:rsidRPr="006E68AD">
        <w:rPr>
          <w:rFonts w:ascii="Sylfaen" w:hAnsi="Sylfaen" w:cs="Sylfaen"/>
          <w:szCs w:val="24"/>
          <w:lang w:val="es-ES"/>
        </w:rPr>
        <w:t xml:space="preserve"> </w:t>
      </w:r>
      <w:r w:rsidR="008A120F" w:rsidRPr="006E68AD">
        <w:rPr>
          <w:rFonts w:ascii="Sylfaen" w:hAnsi="Sylfaen" w:cs="Sylfaen"/>
          <w:szCs w:val="24"/>
          <w:lang w:val="ru-RU"/>
        </w:rPr>
        <w:t>առանց</w:t>
      </w:r>
      <w:r w:rsidR="008A120F" w:rsidRPr="006E68AD">
        <w:rPr>
          <w:rFonts w:ascii="Sylfaen" w:hAnsi="Sylfaen" w:cs="Sylfaen"/>
          <w:szCs w:val="24"/>
          <w:lang w:val="es-ES"/>
        </w:rPr>
        <w:t xml:space="preserve"> </w:t>
      </w:r>
      <w:r w:rsidR="008A120F" w:rsidRPr="006E68AD">
        <w:rPr>
          <w:rFonts w:ascii="Sylfaen" w:hAnsi="Sylfaen" w:cs="Sylfaen"/>
          <w:szCs w:val="24"/>
          <w:lang w:val="ru-RU"/>
        </w:rPr>
        <w:t>պայմանագիր</w:t>
      </w:r>
      <w:r w:rsidR="008A120F" w:rsidRPr="006E68AD">
        <w:rPr>
          <w:rFonts w:ascii="Sylfaen" w:hAnsi="Sylfaen" w:cs="Sylfaen"/>
          <w:szCs w:val="24"/>
          <w:lang w:val="es-ES"/>
        </w:rPr>
        <w:t xml:space="preserve"> </w:t>
      </w:r>
      <w:r w:rsidR="008A120F" w:rsidRPr="006E68AD">
        <w:rPr>
          <w:rFonts w:ascii="Sylfaen" w:hAnsi="Sylfaen" w:cs="Sylfaen"/>
          <w:szCs w:val="24"/>
          <w:lang w:val="ru-RU"/>
        </w:rPr>
        <w:t>կնքելու</w:t>
      </w:r>
      <w:r w:rsidR="008A120F" w:rsidRPr="006E68AD">
        <w:rPr>
          <w:rFonts w:ascii="Sylfaen" w:hAnsi="Sylfaen" w:cs="Sylfaen"/>
          <w:szCs w:val="24"/>
          <w:lang w:val="es-ES"/>
        </w:rPr>
        <w:t xml:space="preserve"> </w:t>
      </w:r>
      <w:r w:rsidR="008A120F" w:rsidRPr="006E68AD">
        <w:rPr>
          <w:rFonts w:ascii="Sylfaen" w:hAnsi="Sylfaen" w:cs="Sylfaen"/>
          <w:szCs w:val="24"/>
          <w:lang w:val="ru-RU"/>
        </w:rPr>
        <w:t>մասին</w:t>
      </w:r>
      <w:r w:rsidR="008A120F" w:rsidRPr="006E68AD">
        <w:rPr>
          <w:rFonts w:ascii="Sylfaen" w:hAnsi="Sylfaen" w:cs="Sylfaen"/>
          <w:szCs w:val="24"/>
          <w:lang w:val="es-ES"/>
        </w:rPr>
        <w:t xml:space="preserve"> </w:t>
      </w:r>
      <w:r w:rsidR="008A120F" w:rsidRPr="006E68AD">
        <w:rPr>
          <w:rFonts w:ascii="Sylfaen" w:hAnsi="Sylfaen" w:cs="Sylfaen"/>
          <w:szCs w:val="24"/>
          <w:lang w:val="ru-RU"/>
        </w:rPr>
        <w:t>հայտարարության</w:t>
      </w:r>
      <w:r w:rsidR="008A120F" w:rsidRPr="006E68AD">
        <w:rPr>
          <w:rFonts w:ascii="Sylfaen" w:hAnsi="Sylfaen" w:cs="Sylfaen"/>
          <w:szCs w:val="24"/>
          <w:lang w:val="es-ES"/>
        </w:rPr>
        <w:t xml:space="preserve"> </w:t>
      </w:r>
      <w:r w:rsidR="008A120F" w:rsidRPr="006E68AD">
        <w:rPr>
          <w:rFonts w:ascii="Sylfaen" w:hAnsi="Sylfaen" w:cs="Sylfaen"/>
          <w:szCs w:val="24"/>
          <w:lang w:val="ru-RU"/>
        </w:rPr>
        <w:t>հրապարակման</w:t>
      </w:r>
      <w:r w:rsidR="008A120F" w:rsidRPr="006E68AD">
        <w:rPr>
          <w:rFonts w:ascii="Sylfaen" w:hAnsi="Sylfaen" w:cs="Sylfaen"/>
          <w:szCs w:val="24"/>
          <w:lang w:val="es-ES"/>
        </w:rPr>
        <w:t xml:space="preserve"> </w:t>
      </w:r>
      <w:r w:rsidRPr="006E68AD">
        <w:rPr>
          <w:rFonts w:ascii="Sylfaen" w:hAnsi="Sylfaen" w:cs="Sylfaen"/>
          <w:szCs w:val="24"/>
          <w:lang w:val="ru-RU"/>
        </w:rPr>
        <w:t>կնք</w:t>
      </w:r>
      <w:r w:rsidR="008A120F" w:rsidRPr="006E68AD">
        <w:rPr>
          <w:rFonts w:ascii="Sylfaen" w:hAnsi="Sylfaen" w:cs="Sylfaen"/>
          <w:szCs w:val="24"/>
          <w:lang w:val="en-US"/>
        </w:rPr>
        <w:t>վ</w:t>
      </w:r>
      <w:r w:rsidRPr="006E68AD">
        <w:rPr>
          <w:rFonts w:ascii="Sylfaen" w:hAnsi="Sylfaen" w:cs="Sylfaen"/>
          <w:szCs w:val="24"/>
          <w:lang w:val="ru-RU"/>
        </w:rPr>
        <w:t>ած</w:t>
      </w:r>
      <w:r w:rsidRPr="006E68AD">
        <w:rPr>
          <w:rFonts w:ascii="Sylfaen" w:hAnsi="Sylfaen" w:cs="Sylfaen"/>
          <w:szCs w:val="24"/>
          <w:lang w:val="es-ES"/>
        </w:rPr>
        <w:t xml:space="preserve"> </w:t>
      </w:r>
      <w:r w:rsidRPr="006E68AD">
        <w:rPr>
          <w:rFonts w:ascii="Sylfaen" w:hAnsi="Sylfaen" w:cs="Sylfaen"/>
          <w:szCs w:val="24"/>
          <w:lang w:val="ru-RU"/>
        </w:rPr>
        <w:t>պայմանագիրն</w:t>
      </w:r>
      <w:r w:rsidRPr="006E68AD">
        <w:rPr>
          <w:rFonts w:ascii="Sylfaen" w:hAnsi="Sylfaen" w:cs="Sylfaen"/>
          <w:szCs w:val="24"/>
          <w:lang w:val="es-ES"/>
        </w:rPr>
        <w:t xml:space="preserve"> </w:t>
      </w:r>
      <w:r w:rsidRPr="006E68AD">
        <w:rPr>
          <w:rFonts w:ascii="Sylfaen" w:hAnsi="Sylfaen" w:cs="Sylfaen"/>
          <w:szCs w:val="24"/>
          <w:lang w:val="ru-RU"/>
        </w:rPr>
        <w:t>առ</w:t>
      </w:r>
      <w:r w:rsidR="008A120F" w:rsidRPr="006E68AD">
        <w:rPr>
          <w:rFonts w:ascii="Sylfaen" w:hAnsi="Sylfaen" w:cs="Sylfaen"/>
          <w:szCs w:val="24"/>
          <w:lang w:val="es-ES"/>
        </w:rPr>
        <w:t xml:space="preserve"> </w:t>
      </w:r>
      <w:r w:rsidRPr="006E68AD">
        <w:rPr>
          <w:rFonts w:ascii="Sylfaen" w:hAnsi="Sylfaen" w:cs="Sylfaen"/>
          <w:szCs w:val="24"/>
          <w:lang w:val="ru-RU"/>
        </w:rPr>
        <w:t>ոչինչ</w:t>
      </w:r>
      <w:r w:rsidRPr="006E68AD">
        <w:rPr>
          <w:rFonts w:ascii="Sylfaen" w:hAnsi="Sylfaen" w:cs="Sylfaen"/>
          <w:szCs w:val="24"/>
          <w:lang w:val="es-ES"/>
        </w:rPr>
        <w:t xml:space="preserve"> </w:t>
      </w:r>
      <w:r w:rsidRPr="006E68AD">
        <w:rPr>
          <w:rFonts w:ascii="Sylfaen" w:hAnsi="Sylfaen" w:cs="Sylfaen"/>
          <w:szCs w:val="24"/>
          <w:lang w:val="ru-RU"/>
        </w:rPr>
        <w:t>է։</w:t>
      </w:r>
    </w:p>
    <w:p w:rsidR="00133017" w:rsidRPr="006E68AD" w:rsidRDefault="00133017" w:rsidP="00037DDE">
      <w:pPr>
        <w:pStyle w:val="23"/>
        <w:spacing w:line="240" w:lineRule="auto"/>
        <w:ind w:firstLine="567"/>
        <w:rPr>
          <w:rFonts w:ascii="Sylfaen" w:hAnsi="Sylfaen" w:cs="Sylfaen"/>
          <w:szCs w:val="24"/>
          <w:lang w:val="es-ES"/>
        </w:rPr>
      </w:pPr>
    </w:p>
    <w:p w:rsidR="00133017" w:rsidRPr="006E68AD" w:rsidRDefault="00133017" w:rsidP="00037DDE">
      <w:pPr>
        <w:pStyle w:val="23"/>
        <w:spacing w:line="240" w:lineRule="auto"/>
        <w:ind w:firstLine="567"/>
        <w:rPr>
          <w:rFonts w:ascii="Sylfaen" w:hAnsi="Sylfaen" w:cs="Sylfaen"/>
          <w:szCs w:val="24"/>
          <w:lang w:val="es-ES"/>
        </w:rPr>
      </w:pPr>
    </w:p>
    <w:p w:rsidR="00133017" w:rsidRPr="006E68AD" w:rsidRDefault="00133017" w:rsidP="00037DDE">
      <w:pPr>
        <w:pStyle w:val="23"/>
        <w:spacing w:line="240" w:lineRule="auto"/>
        <w:ind w:firstLine="567"/>
        <w:rPr>
          <w:rFonts w:ascii="Sylfaen" w:hAnsi="Sylfaen" w:cs="Sylfaen"/>
          <w:szCs w:val="24"/>
          <w:lang w:val="es-ES"/>
        </w:rPr>
      </w:pPr>
    </w:p>
    <w:p w:rsidR="00583092" w:rsidRPr="006E68AD" w:rsidRDefault="00583092" w:rsidP="00037DDE">
      <w:pPr>
        <w:ind w:firstLine="567"/>
        <w:jc w:val="center"/>
        <w:rPr>
          <w:rFonts w:ascii="Sylfaen" w:hAnsi="Sylfaen"/>
          <w:b/>
          <w:sz w:val="20"/>
          <w:lang w:val="es-ES"/>
        </w:rPr>
      </w:pPr>
    </w:p>
    <w:p w:rsidR="000313A6" w:rsidRPr="006E68AD" w:rsidRDefault="00DD412B" w:rsidP="00037DDE">
      <w:pPr>
        <w:jc w:val="center"/>
        <w:rPr>
          <w:rFonts w:ascii="Sylfaen" w:hAnsi="Sylfaen" w:cs="Arial"/>
          <w:b/>
          <w:iCs/>
          <w:sz w:val="20"/>
          <w:lang w:val="af-ZA"/>
        </w:rPr>
      </w:pPr>
      <w:r w:rsidRPr="006E68AD">
        <w:rPr>
          <w:rFonts w:ascii="Sylfaen" w:hAnsi="Sylfaen"/>
          <w:b/>
          <w:iCs/>
          <w:sz w:val="20"/>
          <w:lang w:val="af-ZA"/>
        </w:rPr>
        <w:t>8</w:t>
      </w:r>
      <w:r w:rsidR="008D5016" w:rsidRPr="006E68AD">
        <w:rPr>
          <w:rFonts w:ascii="Sylfaen" w:hAnsi="Sylfaen"/>
          <w:b/>
          <w:iCs/>
          <w:sz w:val="20"/>
          <w:lang w:val="af-ZA"/>
        </w:rPr>
        <w:t xml:space="preserve">. </w:t>
      </w:r>
      <w:r w:rsidR="008D5016" w:rsidRPr="006E68AD">
        <w:rPr>
          <w:rFonts w:ascii="Sylfaen" w:hAnsi="Sylfaen" w:cs="Sylfaen"/>
          <w:b/>
          <w:iCs/>
          <w:sz w:val="20"/>
          <w:lang w:val="af-ZA"/>
        </w:rPr>
        <w:t>ՊԱՅՄԱՆԱԳՐԻ</w:t>
      </w:r>
      <w:r w:rsidR="008D5016" w:rsidRPr="006E68AD">
        <w:rPr>
          <w:rFonts w:ascii="Sylfaen" w:hAnsi="Sylfaen" w:cs="Arial"/>
          <w:b/>
          <w:iCs/>
          <w:sz w:val="20"/>
          <w:lang w:val="af-ZA"/>
        </w:rPr>
        <w:t xml:space="preserve"> </w:t>
      </w:r>
      <w:r w:rsidR="008D5016" w:rsidRPr="006E68AD">
        <w:rPr>
          <w:rFonts w:ascii="Sylfaen" w:hAnsi="Sylfaen" w:cs="Sylfaen"/>
          <w:b/>
          <w:iCs/>
          <w:sz w:val="20"/>
          <w:lang w:val="af-ZA"/>
        </w:rPr>
        <w:t>ԿՆՔՈՒՄԸ</w:t>
      </w:r>
      <w:r w:rsidR="008D5016" w:rsidRPr="006E68AD">
        <w:rPr>
          <w:rFonts w:ascii="Sylfaen" w:hAnsi="Sylfaen" w:cs="Arial"/>
          <w:b/>
          <w:iCs/>
          <w:sz w:val="20"/>
          <w:lang w:val="af-ZA"/>
        </w:rPr>
        <w:t xml:space="preserve"> </w:t>
      </w:r>
    </w:p>
    <w:p w:rsidR="00096865" w:rsidRPr="006E68AD" w:rsidRDefault="00096865" w:rsidP="00037DDE">
      <w:pPr>
        <w:jc w:val="center"/>
        <w:rPr>
          <w:rFonts w:ascii="Sylfaen" w:hAnsi="Sylfaen"/>
          <w:b/>
          <w:iCs/>
          <w:sz w:val="20"/>
          <w:lang w:val="af-ZA"/>
        </w:rPr>
      </w:pPr>
    </w:p>
    <w:p w:rsidR="00096865" w:rsidRPr="006E68AD" w:rsidRDefault="00DD412B" w:rsidP="00037DDE">
      <w:pPr>
        <w:ind w:firstLine="567"/>
        <w:jc w:val="both"/>
        <w:rPr>
          <w:rFonts w:ascii="Sylfaen" w:hAnsi="Sylfaen" w:cs="Sylfaen"/>
          <w:sz w:val="20"/>
          <w:lang w:val="af-ZA"/>
        </w:rPr>
      </w:pPr>
      <w:r w:rsidRPr="006E68AD">
        <w:rPr>
          <w:rFonts w:ascii="Sylfaen" w:hAnsi="Sylfaen"/>
          <w:iCs/>
          <w:sz w:val="20"/>
          <w:lang w:val="af-ZA"/>
        </w:rPr>
        <w:t>8</w:t>
      </w:r>
      <w:r w:rsidR="00096865" w:rsidRPr="006E68AD">
        <w:rPr>
          <w:rFonts w:ascii="Sylfaen" w:hAnsi="Sylfaen"/>
          <w:iCs/>
          <w:sz w:val="20"/>
          <w:lang w:val="af-ZA"/>
        </w:rPr>
        <w:t xml:space="preserve">.1 </w:t>
      </w:r>
      <w:r w:rsidR="00096865" w:rsidRPr="006E68AD">
        <w:rPr>
          <w:rFonts w:ascii="Sylfaen" w:hAnsi="Sylfaen" w:cs="Sylfaen"/>
          <w:sz w:val="20"/>
          <w:lang w:val="ru-RU"/>
        </w:rPr>
        <w:t>Պայմանագիր</w:t>
      </w:r>
      <w:r w:rsidR="00096865" w:rsidRPr="006E68AD">
        <w:rPr>
          <w:rFonts w:ascii="Sylfaen" w:hAnsi="Sylfaen" w:cs="Sylfaen"/>
          <w:sz w:val="20"/>
          <w:lang w:val="af-ZA"/>
        </w:rPr>
        <w:t xml:space="preserve"> </w:t>
      </w:r>
      <w:r w:rsidR="00096865" w:rsidRPr="006E68AD">
        <w:rPr>
          <w:rFonts w:ascii="Sylfaen" w:hAnsi="Sylfaen" w:cs="Sylfaen"/>
          <w:sz w:val="20"/>
          <w:lang w:val="ru-RU"/>
        </w:rPr>
        <w:t>կնքվում</w:t>
      </w:r>
      <w:r w:rsidR="00096865" w:rsidRPr="006E68AD">
        <w:rPr>
          <w:rFonts w:ascii="Sylfaen" w:hAnsi="Sylfaen" w:cs="Sylfaen"/>
          <w:sz w:val="20"/>
          <w:lang w:val="af-ZA"/>
        </w:rPr>
        <w:t xml:space="preserve"> </w:t>
      </w:r>
      <w:r w:rsidR="00096865" w:rsidRPr="006E68AD">
        <w:rPr>
          <w:rFonts w:ascii="Sylfaen" w:hAnsi="Sylfaen" w:cs="Sylfaen"/>
          <w:sz w:val="20"/>
          <w:lang w:val="ru-RU"/>
        </w:rPr>
        <w:t>է</w:t>
      </w:r>
      <w:r w:rsidR="00096865" w:rsidRPr="006E68AD">
        <w:rPr>
          <w:rFonts w:ascii="Sylfaen" w:hAnsi="Sylfaen" w:cs="Sylfaen"/>
          <w:sz w:val="20"/>
          <w:lang w:val="af-ZA"/>
        </w:rPr>
        <w:t xml:space="preserve"> </w:t>
      </w:r>
      <w:r w:rsidR="00096865" w:rsidRPr="006E68AD">
        <w:rPr>
          <w:rFonts w:ascii="Sylfaen" w:hAnsi="Sylfaen" w:cs="Sylfaen"/>
          <w:sz w:val="20"/>
          <w:lang w:val="ru-RU"/>
        </w:rPr>
        <w:t>հանձնաժողովի</w:t>
      </w:r>
      <w:r w:rsidR="00096865" w:rsidRPr="006E68AD">
        <w:rPr>
          <w:rFonts w:ascii="Sylfaen" w:hAnsi="Sylfaen" w:cs="Sylfaen"/>
          <w:sz w:val="20"/>
          <w:lang w:val="af-ZA"/>
        </w:rPr>
        <w:t xml:space="preserve"> </w:t>
      </w:r>
      <w:r w:rsidR="00096865" w:rsidRPr="006E68AD">
        <w:rPr>
          <w:rFonts w:ascii="Sylfaen" w:hAnsi="Sylfaen" w:cs="Sylfaen"/>
          <w:sz w:val="20"/>
          <w:lang w:val="ru-RU"/>
        </w:rPr>
        <w:t>որոշման</w:t>
      </w:r>
      <w:r w:rsidR="00096865" w:rsidRPr="006E68AD">
        <w:rPr>
          <w:rFonts w:ascii="Sylfaen" w:hAnsi="Sylfaen" w:cs="Sylfaen"/>
          <w:sz w:val="20"/>
          <w:lang w:val="af-ZA"/>
        </w:rPr>
        <w:t xml:space="preserve"> </w:t>
      </w:r>
      <w:r w:rsidR="00096865" w:rsidRPr="006E68AD">
        <w:rPr>
          <w:rFonts w:ascii="Sylfaen" w:hAnsi="Sylfaen" w:cs="Sylfaen"/>
          <w:sz w:val="20"/>
          <w:lang w:val="ru-RU"/>
        </w:rPr>
        <w:t>հիման</w:t>
      </w:r>
      <w:r w:rsidR="00096865" w:rsidRPr="006E68AD">
        <w:rPr>
          <w:rFonts w:ascii="Sylfaen" w:hAnsi="Sylfaen" w:cs="Sylfaen"/>
          <w:sz w:val="20"/>
          <w:lang w:val="af-ZA"/>
        </w:rPr>
        <w:t xml:space="preserve"> </w:t>
      </w:r>
      <w:r w:rsidR="00096865" w:rsidRPr="006E68AD">
        <w:rPr>
          <w:rFonts w:ascii="Sylfaen" w:hAnsi="Sylfaen" w:cs="Sylfaen"/>
          <w:sz w:val="20"/>
          <w:lang w:val="ru-RU"/>
        </w:rPr>
        <w:t>վրա</w:t>
      </w:r>
      <w:r w:rsidR="00096865" w:rsidRPr="006E68AD">
        <w:rPr>
          <w:rFonts w:ascii="Sylfaen" w:hAnsi="Sylfaen" w:cs="Sylfaen"/>
          <w:sz w:val="20"/>
          <w:lang w:val="af-ZA"/>
        </w:rPr>
        <w:t xml:space="preserve">` </w:t>
      </w:r>
      <w:r w:rsidR="00AA0AD8" w:rsidRPr="006E68AD">
        <w:rPr>
          <w:rFonts w:ascii="Sylfaen" w:hAnsi="Sylfaen" w:cs="Sylfaen"/>
          <w:sz w:val="20"/>
        </w:rPr>
        <w:t>պ</w:t>
      </w:r>
      <w:r w:rsidR="00096865" w:rsidRPr="006E68AD">
        <w:rPr>
          <w:rFonts w:ascii="Sylfaen" w:hAnsi="Sylfaen" w:cs="Sylfaen"/>
          <w:sz w:val="20"/>
          <w:lang w:val="ru-RU"/>
        </w:rPr>
        <w:t>ատվիրատուի</w:t>
      </w:r>
      <w:r w:rsidR="00096865" w:rsidRPr="006E68AD">
        <w:rPr>
          <w:rFonts w:ascii="Sylfaen" w:hAnsi="Sylfaen" w:cs="Sylfaen"/>
          <w:sz w:val="20"/>
          <w:lang w:val="af-ZA"/>
        </w:rPr>
        <w:t xml:space="preserve"> </w:t>
      </w:r>
      <w:r w:rsidR="00096865" w:rsidRPr="006E68AD">
        <w:rPr>
          <w:rFonts w:ascii="Sylfaen" w:hAnsi="Sylfaen" w:cs="Sylfaen"/>
          <w:sz w:val="20"/>
          <w:lang w:val="ru-RU"/>
        </w:rPr>
        <w:t>կողմից</w:t>
      </w:r>
      <w:r w:rsidR="004D5671" w:rsidRPr="006E68AD">
        <w:rPr>
          <w:rFonts w:ascii="Sylfaen" w:hAnsi="Sylfaen" w:cs="Tahoma"/>
          <w:sz w:val="20"/>
          <w:lang w:val="ru-RU"/>
        </w:rPr>
        <w:t>։</w:t>
      </w:r>
      <w:r w:rsidR="00096865" w:rsidRPr="006E68AD">
        <w:rPr>
          <w:rFonts w:ascii="Sylfaen" w:hAnsi="Sylfaen" w:cs="Sylfaen"/>
          <w:sz w:val="20"/>
          <w:lang w:val="af-ZA"/>
        </w:rPr>
        <w:t xml:space="preserve"> </w:t>
      </w:r>
      <w:r w:rsidR="00096865" w:rsidRPr="006E68AD">
        <w:rPr>
          <w:rFonts w:ascii="Sylfaen" w:hAnsi="Sylfaen" w:cs="Sylfaen"/>
          <w:sz w:val="20"/>
          <w:lang w:val="ru-RU"/>
        </w:rPr>
        <w:t>Պայմանագիրը</w:t>
      </w:r>
      <w:r w:rsidR="00096865" w:rsidRPr="006E68AD">
        <w:rPr>
          <w:rFonts w:ascii="Sylfaen" w:hAnsi="Sylfaen" w:cs="Sylfaen"/>
          <w:sz w:val="20"/>
          <w:lang w:val="af-ZA"/>
        </w:rPr>
        <w:t xml:space="preserve"> </w:t>
      </w:r>
      <w:r w:rsidR="00096865" w:rsidRPr="006E68AD">
        <w:rPr>
          <w:rFonts w:ascii="Sylfaen" w:hAnsi="Sylfaen" w:cs="Sylfaen"/>
          <w:sz w:val="20"/>
          <w:lang w:val="ru-RU"/>
        </w:rPr>
        <w:t>կնքվում</w:t>
      </w:r>
      <w:r w:rsidR="00096865" w:rsidRPr="006E68AD">
        <w:rPr>
          <w:rFonts w:ascii="Sylfaen" w:hAnsi="Sylfaen" w:cs="Sylfaen"/>
          <w:sz w:val="20"/>
          <w:lang w:val="af-ZA"/>
        </w:rPr>
        <w:t xml:space="preserve"> </w:t>
      </w:r>
      <w:r w:rsidR="00096865" w:rsidRPr="006E68AD">
        <w:rPr>
          <w:rFonts w:ascii="Sylfaen" w:hAnsi="Sylfaen" w:cs="Sylfaen"/>
          <w:sz w:val="20"/>
          <w:lang w:val="ru-RU"/>
        </w:rPr>
        <w:t>է</w:t>
      </w:r>
      <w:r w:rsidR="00096865" w:rsidRPr="006E68AD">
        <w:rPr>
          <w:rFonts w:ascii="Sylfaen" w:hAnsi="Sylfaen" w:cs="Sylfaen"/>
          <w:sz w:val="20"/>
          <w:lang w:val="af-ZA"/>
        </w:rPr>
        <w:t xml:space="preserve"> </w:t>
      </w:r>
      <w:r w:rsidR="00096865" w:rsidRPr="006E68AD">
        <w:rPr>
          <w:rFonts w:ascii="Sylfaen" w:hAnsi="Sylfaen" w:cs="Sylfaen"/>
          <w:sz w:val="20"/>
          <w:lang w:val="ru-RU"/>
        </w:rPr>
        <w:t>գրավոր</w:t>
      </w:r>
      <w:r w:rsidR="00096865" w:rsidRPr="006E68AD">
        <w:rPr>
          <w:rFonts w:ascii="Sylfaen" w:hAnsi="Sylfaen" w:cs="Sylfaen"/>
          <w:sz w:val="20"/>
          <w:lang w:val="af-ZA"/>
        </w:rPr>
        <w:t xml:space="preserve">` </w:t>
      </w:r>
      <w:r w:rsidR="00096865" w:rsidRPr="006E68AD">
        <w:rPr>
          <w:rFonts w:ascii="Sylfaen" w:hAnsi="Sylfaen" w:cs="Sylfaen"/>
          <w:sz w:val="20"/>
          <w:lang w:val="ru-RU"/>
        </w:rPr>
        <w:t>մեկ</w:t>
      </w:r>
      <w:r w:rsidR="00096865" w:rsidRPr="006E68AD">
        <w:rPr>
          <w:rFonts w:ascii="Sylfaen" w:hAnsi="Sylfaen" w:cs="Sylfaen"/>
          <w:sz w:val="20"/>
          <w:lang w:val="af-ZA"/>
        </w:rPr>
        <w:t xml:space="preserve"> </w:t>
      </w:r>
      <w:r w:rsidR="00096865" w:rsidRPr="006E68AD">
        <w:rPr>
          <w:rFonts w:ascii="Sylfaen" w:hAnsi="Sylfaen" w:cs="Sylfaen"/>
          <w:sz w:val="20"/>
          <w:lang w:val="ru-RU"/>
        </w:rPr>
        <w:t>փաստաթուղթ</w:t>
      </w:r>
      <w:r w:rsidR="00096865" w:rsidRPr="006E68AD">
        <w:rPr>
          <w:rFonts w:ascii="Sylfaen" w:hAnsi="Sylfaen" w:cs="Sylfaen"/>
          <w:sz w:val="20"/>
          <w:lang w:val="af-ZA"/>
        </w:rPr>
        <w:t xml:space="preserve"> </w:t>
      </w:r>
      <w:r w:rsidR="00096865" w:rsidRPr="006E68AD">
        <w:rPr>
          <w:rFonts w:ascii="Sylfaen" w:hAnsi="Sylfaen" w:cs="Sylfaen"/>
          <w:sz w:val="20"/>
          <w:lang w:val="ru-RU"/>
        </w:rPr>
        <w:t>կազմելու</w:t>
      </w:r>
      <w:r w:rsidR="00096865" w:rsidRPr="006E68AD">
        <w:rPr>
          <w:rFonts w:ascii="Sylfaen" w:hAnsi="Sylfaen" w:cs="Sylfaen"/>
          <w:sz w:val="20"/>
          <w:lang w:val="af-ZA"/>
        </w:rPr>
        <w:t xml:space="preserve"> </w:t>
      </w:r>
      <w:r w:rsidR="00096865" w:rsidRPr="006E68AD">
        <w:rPr>
          <w:rFonts w:ascii="Sylfaen" w:hAnsi="Sylfaen" w:cs="Sylfaen"/>
          <w:sz w:val="20"/>
          <w:lang w:val="ru-RU"/>
        </w:rPr>
        <w:t>միջոցով</w:t>
      </w:r>
      <w:r w:rsidR="004D5671" w:rsidRPr="006E68AD">
        <w:rPr>
          <w:rFonts w:ascii="Sylfaen" w:hAnsi="Sylfaen" w:cs="Tahoma"/>
          <w:sz w:val="20"/>
          <w:lang w:val="ru-RU"/>
        </w:rPr>
        <w:t>։</w:t>
      </w:r>
    </w:p>
    <w:p w:rsidR="00EB6E54" w:rsidRPr="006E68AD" w:rsidRDefault="00DD412B" w:rsidP="00037DDE">
      <w:pPr>
        <w:ind w:firstLine="567"/>
        <w:jc w:val="both"/>
        <w:rPr>
          <w:rFonts w:ascii="Sylfaen" w:hAnsi="Sylfaen" w:cs="Sylfaen"/>
          <w:sz w:val="20"/>
          <w:lang w:val="af-ZA"/>
        </w:rPr>
      </w:pPr>
      <w:r w:rsidRPr="006E68AD">
        <w:rPr>
          <w:rFonts w:ascii="Sylfaen" w:hAnsi="Sylfaen" w:cs="Sylfaen"/>
          <w:sz w:val="20"/>
          <w:lang w:val="af-ZA"/>
        </w:rPr>
        <w:t>8</w:t>
      </w:r>
      <w:r w:rsidR="00096865" w:rsidRPr="006E68AD">
        <w:rPr>
          <w:rFonts w:ascii="Sylfaen" w:hAnsi="Sylfaen" w:cs="Sylfaen"/>
          <w:sz w:val="20"/>
          <w:lang w:val="af-ZA"/>
        </w:rPr>
        <w:t xml:space="preserve">.2 </w:t>
      </w:r>
      <w:r w:rsidR="00EB6E54" w:rsidRPr="006E68AD">
        <w:rPr>
          <w:rFonts w:ascii="Sylfaen" w:hAnsi="Sylfaen" w:cs="Sylfaen"/>
          <w:sz w:val="20"/>
          <w:lang w:val="ru-RU"/>
        </w:rPr>
        <w:t>Սույն</w:t>
      </w:r>
      <w:r w:rsidR="00EB6E54" w:rsidRPr="006E68AD">
        <w:rPr>
          <w:rFonts w:ascii="Sylfaen" w:hAnsi="Sylfaen" w:cs="Sylfaen"/>
          <w:sz w:val="20"/>
          <w:lang w:val="af-ZA"/>
        </w:rPr>
        <w:t xml:space="preserve"> </w:t>
      </w:r>
      <w:r w:rsidR="00EB6E54" w:rsidRPr="006E68AD">
        <w:rPr>
          <w:rFonts w:ascii="Sylfaen" w:hAnsi="Sylfaen" w:cs="Sylfaen"/>
          <w:sz w:val="20"/>
          <w:lang w:val="ru-RU"/>
        </w:rPr>
        <w:t>հրավերի</w:t>
      </w:r>
      <w:r w:rsidR="00EB6E54" w:rsidRPr="006E68AD">
        <w:rPr>
          <w:rFonts w:ascii="Sylfaen" w:hAnsi="Sylfaen" w:cs="Sylfaen"/>
          <w:sz w:val="20"/>
          <w:lang w:val="af-ZA"/>
        </w:rPr>
        <w:t xml:space="preserve"> </w:t>
      </w:r>
      <w:r w:rsidR="005D3674" w:rsidRPr="006E68AD">
        <w:rPr>
          <w:rFonts w:ascii="Sylfaen" w:hAnsi="Sylfaen" w:cs="Sylfaen"/>
          <w:sz w:val="20"/>
          <w:lang w:val="af-ZA"/>
        </w:rPr>
        <w:t>1-</w:t>
      </w:r>
      <w:r w:rsidR="005D3674" w:rsidRPr="006E68AD">
        <w:rPr>
          <w:rFonts w:ascii="Sylfaen" w:hAnsi="Sylfaen" w:cs="Sylfaen"/>
          <w:sz w:val="20"/>
        </w:rPr>
        <w:t>ին</w:t>
      </w:r>
      <w:r w:rsidR="005D3674" w:rsidRPr="006E68AD">
        <w:rPr>
          <w:rFonts w:ascii="Sylfaen" w:hAnsi="Sylfaen" w:cs="Sylfaen"/>
          <w:sz w:val="20"/>
          <w:lang w:val="af-ZA"/>
        </w:rPr>
        <w:t xml:space="preserve"> </w:t>
      </w:r>
      <w:r w:rsidR="005D3674" w:rsidRPr="006E68AD">
        <w:rPr>
          <w:rFonts w:ascii="Sylfaen" w:hAnsi="Sylfaen" w:cs="Sylfaen"/>
          <w:sz w:val="20"/>
        </w:rPr>
        <w:t>մասի</w:t>
      </w:r>
      <w:r w:rsidR="005D3674" w:rsidRPr="006E68AD">
        <w:rPr>
          <w:rFonts w:ascii="Sylfaen" w:hAnsi="Sylfaen" w:cs="Sylfaen"/>
          <w:sz w:val="20"/>
          <w:lang w:val="af-ZA"/>
        </w:rPr>
        <w:t xml:space="preserve"> </w:t>
      </w:r>
      <w:r w:rsidRPr="006E68AD">
        <w:rPr>
          <w:rFonts w:ascii="Sylfaen" w:hAnsi="Sylfaen" w:cs="Sylfaen"/>
          <w:sz w:val="20"/>
          <w:lang w:val="af-ZA"/>
        </w:rPr>
        <w:t>7</w:t>
      </w:r>
      <w:r w:rsidR="003717D2" w:rsidRPr="006E68AD">
        <w:rPr>
          <w:rFonts w:ascii="Sylfaen" w:hAnsi="Sylfaen" w:cs="Sylfaen"/>
          <w:sz w:val="20"/>
          <w:lang w:val="hy-AM"/>
        </w:rPr>
        <w:t>.</w:t>
      </w:r>
      <w:r w:rsidR="00DE2580" w:rsidRPr="006E68AD">
        <w:rPr>
          <w:rFonts w:ascii="Sylfaen" w:hAnsi="Sylfaen" w:cs="Sylfaen"/>
          <w:sz w:val="20"/>
          <w:lang w:val="af-ZA"/>
        </w:rPr>
        <w:t>2</w:t>
      </w:r>
      <w:r w:rsidR="00406DB8" w:rsidRPr="006E68AD">
        <w:rPr>
          <w:rFonts w:ascii="Sylfaen" w:hAnsi="Sylfaen" w:cs="Sylfaen"/>
          <w:sz w:val="20"/>
          <w:lang w:val="af-ZA"/>
        </w:rPr>
        <w:t>8</w:t>
      </w:r>
      <w:r w:rsidR="00EB6E54" w:rsidRPr="006E68AD">
        <w:rPr>
          <w:rFonts w:ascii="Sylfaen" w:hAnsi="Sylfaen" w:cs="Sylfaen"/>
          <w:sz w:val="20"/>
          <w:lang w:val="af-ZA"/>
        </w:rPr>
        <w:t xml:space="preserve"> </w:t>
      </w:r>
      <w:r w:rsidR="00EB6E54" w:rsidRPr="006E68AD">
        <w:rPr>
          <w:rFonts w:ascii="Sylfaen" w:hAnsi="Sylfaen" w:cs="Sylfaen"/>
          <w:sz w:val="20"/>
          <w:lang w:val="ru-RU"/>
        </w:rPr>
        <w:t>կետով</w:t>
      </w:r>
      <w:r w:rsidR="00EB6E54" w:rsidRPr="006E68AD">
        <w:rPr>
          <w:rFonts w:ascii="Sylfaen" w:hAnsi="Sylfaen" w:cs="Sylfaen"/>
          <w:sz w:val="20"/>
          <w:lang w:val="af-ZA"/>
        </w:rPr>
        <w:t xml:space="preserve"> </w:t>
      </w:r>
      <w:r w:rsidR="00EB6E54" w:rsidRPr="006E68AD">
        <w:rPr>
          <w:rFonts w:ascii="Sylfaen" w:hAnsi="Sylfaen" w:cs="Sylfaen"/>
          <w:sz w:val="20"/>
          <w:lang w:val="ru-RU"/>
        </w:rPr>
        <w:t>սահմանված</w:t>
      </w:r>
      <w:r w:rsidR="00EB6E54" w:rsidRPr="006E68AD">
        <w:rPr>
          <w:rFonts w:ascii="Sylfaen" w:hAnsi="Sylfaen" w:cs="Sylfaen"/>
          <w:sz w:val="20"/>
          <w:lang w:val="af-ZA"/>
        </w:rPr>
        <w:t xml:space="preserve"> </w:t>
      </w:r>
      <w:r w:rsidR="00EB6E54" w:rsidRPr="006E68AD">
        <w:rPr>
          <w:rFonts w:ascii="Sylfaen" w:hAnsi="Sylfaen" w:cs="Sylfaen"/>
          <w:sz w:val="20"/>
          <w:lang w:val="ru-RU"/>
        </w:rPr>
        <w:t>անգործության</w:t>
      </w:r>
      <w:r w:rsidR="00EB6E54" w:rsidRPr="006E68AD">
        <w:rPr>
          <w:rFonts w:ascii="Sylfaen" w:hAnsi="Sylfaen" w:cs="Sylfaen"/>
          <w:sz w:val="20"/>
          <w:lang w:val="af-ZA"/>
        </w:rPr>
        <w:t xml:space="preserve"> </w:t>
      </w:r>
      <w:r w:rsidR="00EB6E54" w:rsidRPr="006E68AD">
        <w:rPr>
          <w:rFonts w:ascii="Sylfaen" w:hAnsi="Sylfaen" w:cs="Sylfaen"/>
          <w:sz w:val="20"/>
          <w:lang w:val="ru-RU"/>
        </w:rPr>
        <w:t>ժամկետը</w:t>
      </w:r>
      <w:r w:rsidR="00EB6E54" w:rsidRPr="006E68AD">
        <w:rPr>
          <w:rFonts w:ascii="Sylfaen" w:hAnsi="Sylfaen" w:cs="Sylfaen"/>
          <w:sz w:val="20"/>
          <w:lang w:val="af-ZA"/>
        </w:rPr>
        <w:t xml:space="preserve"> </w:t>
      </w:r>
      <w:r w:rsidR="00EB6E54" w:rsidRPr="006E68AD">
        <w:rPr>
          <w:rFonts w:ascii="Sylfaen" w:hAnsi="Sylfaen" w:cs="Sylfaen"/>
          <w:sz w:val="20"/>
          <w:lang w:val="ru-RU"/>
        </w:rPr>
        <w:t>լրանալուն</w:t>
      </w:r>
      <w:r w:rsidR="00EB6E54" w:rsidRPr="006E68AD">
        <w:rPr>
          <w:rFonts w:ascii="Sylfaen" w:hAnsi="Sylfaen" w:cs="Sylfaen"/>
          <w:sz w:val="20"/>
          <w:lang w:val="af-ZA"/>
        </w:rPr>
        <w:t xml:space="preserve"> </w:t>
      </w:r>
      <w:r w:rsidR="00EB6E54" w:rsidRPr="006E68AD">
        <w:rPr>
          <w:rFonts w:ascii="Sylfaen" w:hAnsi="Sylfaen" w:cs="Sylfaen"/>
          <w:sz w:val="20"/>
          <w:lang w:val="ru-RU"/>
        </w:rPr>
        <w:t>հաջորդող</w:t>
      </w:r>
      <w:r w:rsidR="00EB6E54" w:rsidRPr="006E68AD">
        <w:rPr>
          <w:rFonts w:ascii="Sylfaen" w:hAnsi="Sylfaen" w:cs="Sylfaen"/>
          <w:sz w:val="20"/>
          <w:lang w:val="af-ZA"/>
        </w:rPr>
        <w:t xml:space="preserve"> </w:t>
      </w:r>
      <w:r w:rsidR="00EB6E54" w:rsidRPr="006E68AD">
        <w:rPr>
          <w:rFonts w:ascii="Sylfaen" w:hAnsi="Sylfaen" w:cs="Sylfaen"/>
          <w:sz w:val="20"/>
          <w:lang w:val="ru-RU"/>
        </w:rPr>
        <w:t>չորս</w:t>
      </w:r>
      <w:r w:rsidR="00EB6E54" w:rsidRPr="006E68AD">
        <w:rPr>
          <w:rFonts w:ascii="Sylfaen" w:hAnsi="Sylfaen" w:cs="Sylfaen"/>
          <w:sz w:val="20"/>
          <w:lang w:val="af-ZA"/>
        </w:rPr>
        <w:t xml:space="preserve"> </w:t>
      </w:r>
      <w:r w:rsidR="00EB6E54" w:rsidRPr="006E68AD">
        <w:rPr>
          <w:rFonts w:ascii="Sylfaen" w:hAnsi="Sylfaen" w:cs="Sylfaen"/>
          <w:sz w:val="20"/>
          <w:lang w:val="ru-RU"/>
        </w:rPr>
        <w:t>աշխատանքային</w:t>
      </w:r>
      <w:r w:rsidR="00EB6E54" w:rsidRPr="006E68AD">
        <w:rPr>
          <w:rFonts w:ascii="Sylfaen" w:hAnsi="Sylfaen" w:cs="Sylfaen"/>
          <w:sz w:val="20"/>
          <w:lang w:val="af-ZA"/>
        </w:rPr>
        <w:t xml:space="preserve"> </w:t>
      </w:r>
      <w:r w:rsidR="00EB6E54" w:rsidRPr="006E68AD">
        <w:rPr>
          <w:rFonts w:ascii="Sylfaen" w:hAnsi="Sylfaen" w:cs="Sylfaen"/>
          <w:sz w:val="20"/>
          <w:lang w:val="ru-RU"/>
        </w:rPr>
        <w:t>օրվա</w:t>
      </w:r>
      <w:r w:rsidR="00EB6E54" w:rsidRPr="006E68AD">
        <w:rPr>
          <w:rFonts w:ascii="Sylfaen" w:hAnsi="Sylfaen" w:cs="Sylfaen"/>
          <w:sz w:val="20"/>
          <w:lang w:val="af-ZA"/>
        </w:rPr>
        <w:t xml:space="preserve"> </w:t>
      </w:r>
      <w:r w:rsidR="00EB6E54" w:rsidRPr="006E68AD">
        <w:rPr>
          <w:rFonts w:ascii="Sylfaen" w:hAnsi="Sylfaen" w:cs="Sylfaen"/>
          <w:sz w:val="20"/>
          <w:lang w:val="ru-RU"/>
        </w:rPr>
        <w:t>ընթացքում</w:t>
      </w:r>
      <w:r w:rsidR="00EB6E54" w:rsidRPr="006E68AD">
        <w:rPr>
          <w:rFonts w:ascii="Sylfaen" w:hAnsi="Sylfaen" w:cs="Sylfaen"/>
          <w:sz w:val="20"/>
          <w:lang w:val="af-ZA"/>
        </w:rPr>
        <w:t xml:space="preserve"> </w:t>
      </w:r>
      <w:r w:rsidR="00AA0AD8" w:rsidRPr="006E68AD">
        <w:rPr>
          <w:rFonts w:ascii="Sylfaen" w:hAnsi="Sylfaen" w:cs="Sylfaen"/>
          <w:sz w:val="20"/>
        </w:rPr>
        <w:t>պ</w:t>
      </w:r>
      <w:r w:rsidR="00EB6E54" w:rsidRPr="006E68AD">
        <w:rPr>
          <w:rFonts w:ascii="Sylfaen" w:hAnsi="Sylfaen" w:cs="Sylfaen"/>
          <w:sz w:val="20"/>
          <w:lang w:val="ru-RU"/>
        </w:rPr>
        <w:t>ատվիրատուն</w:t>
      </w:r>
      <w:r w:rsidR="00EB6E54" w:rsidRPr="006E68AD">
        <w:rPr>
          <w:rFonts w:ascii="Sylfaen" w:hAnsi="Sylfaen" w:cs="Sylfaen"/>
          <w:sz w:val="20"/>
          <w:lang w:val="af-ZA"/>
        </w:rPr>
        <w:t xml:space="preserve"> </w:t>
      </w:r>
      <w:r w:rsidR="00EB6E54" w:rsidRPr="006E68AD">
        <w:rPr>
          <w:rFonts w:ascii="Sylfaen" w:hAnsi="Sylfaen" w:cs="Sylfaen"/>
          <w:sz w:val="20"/>
          <w:lang w:val="ru-RU"/>
        </w:rPr>
        <w:t>ծանուցում</w:t>
      </w:r>
      <w:r w:rsidR="00EB6E54" w:rsidRPr="006E68AD">
        <w:rPr>
          <w:rFonts w:ascii="Sylfaen" w:hAnsi="Sylfaen" w:cs="Sylfaen"/>
          <w:sz w:val="20"/>
          <w:lang w:val="af-ZA"/>
        </w:rPr>
        <w:t xml:space="preserve"> </w:t>
      </w:r>
      <w:r w:rsidR="00EB6E54" w:rsidRPr="006E68AD">
        <w:rPr>
          <w:rFonts w:ascii="Sylfaen" w:hAnsi="Sylfaen" w:cs="Sylfaen"/>
          <w:sz w:val="20"/>
          <w:lang w:val="ru-RU"/>
        </w:rPr>
        <w:t>է</w:t>
      </w:r>
      <w:r w:rsidR="00EB6E54" w:rsidRPr="006E68AD">
        <w:rPr>
          <w:rFonts w:ascii="Sylfaen" w:hAnsi="Sylfaen" w:cs="Sylfaen"/>
          <w:sz w:val="20"/>
          <w:lang w:val="af-ZA"/>
        </w:rPr>
        <w:t xml:space="preserve"> </w:t>
      </w:r>
      <w:r w:rsidR="00EB6E54" w:rsidRPr="006E68AD">
        <w:rPr>
          <w:rFonts w:ascii="Sylfaen" w:hAnsi="Sylfaen" w:cs="Sylfaen"/>
          <w:sz w:val="20"/>
          <w:lang w:val="ru-RU"/>
        </w:rPr>
        <w:t>ընտրված</w:t>
      </w:r>
      <w:r w:rsidR="00EB6E54" w:rsidRPr="006E68AD">
        <w:rPr>
          <w:rFonts w:ascii="Sylfaen" w:hAnsi="Sylfaen" w:cs="Sylfaen"/>
          <w:sz w:val="20"/>
          <w:lang w:val="af-ZA"/>
        </w:rPr>
        <w:t xml:space="preserve"> </w:t>
      </w:r>
      <w:r w:rsidR="005457B4" w:rsidRPr="006E68AD">
        <w:rPr>
          <w:rFonts w:ascii="Sylfaen" w:hAnsi="Sylfaen" w:cs="Sylfaen"/>
          <w:sz w:val="20"/>
        </w:rPr>
        <w:t>մ</w:t>
      </w:r>
      <w:r w:rsidR="00EB6E54" w:rsidRPr="006E68AD">
        <w:rPr>
          <w:rFonts w:ascii="Sylfaen" w:hAnsi="Sylfaen" w:cs="Sylfaen"/>
          <w:sz w:val="20"/>
          <w:lang w:val="ru-RU"/>
        </w:rPr>
        <w:t>ասնակցին</w:t>
      </w:r>
      <w:r w:rsidR="00EB6E54" w:rsidRPr="006E68AD">
        <w:rPr>
          <w:rFonts w:ascii="Sylfaen" w:hAnsi="Sylfaen" w:cs="Sylfaen"/>
          <w:sz w:val="20"/>
          <w:lang w:val="af-ZA"/>
        </w:rPr>
        <w:t xml:space="preserve">` </w:t>
      </w:r>
      <w:r w:rsidR="00EB6E54" w:rsidRPr="006E68AD">
        <w:rPr>
          <w:rFonts w:ascii="Sylfaen" w:hAnsi="Sylfaen" w:cs="Sylfaen"/>
          <w:sz w:val="20"/>
          <w:lang w:val="ru-RU"/>
        </w:rPr>
        <w:t>ներկայացնելով</w:t>
      </w:r>
      <w:r w:rsidR="00EB6E54" w:rsidRPr="006E68AD">
        <w:rPr>
          <w:rFonts w:ascii="Sylfaen" w:hAnsi="Sylfaen" w:cs="Sylfaen"/>
          <w:sz w:val="20"/>
          <w:lang w:val="af-ZA"/>
        </w:rPr>
        <w:t xml:space="preserve"> </w:t>
      </w:r>
      <w:r w:rsidR="00EB6E54" w:rsidRPr="006E68AD">
        <w:rPr>
          <w:rFonts w:ascii="Sylfaen" w:hAnsi="Sylfaen" w:cs="Sylfaen"/>
          <w:sz w:val="20"/>
          <w:lang w:val="ru-RU"/>
        </w:rPr>
        <w:t>պայմանագիր</w:t>
      </w:r>
      <w:r w:rsidR="00EB6E54" w:rsidRPr="006E68AD">
        <w:rPr>
          <w:rFonts w:ascii="Sylfaen" w:hAnsi="Sylfaen" w:cs="Sylfaen"/>
          <w:sz w:val="20"/>
          <w:lang w:val="af-ZA"/>
        </w:rPr>
        <w:t xml:space="preserve"> </w:t>
      </w:r>
      <w:r w:rsidR="00EB6E54" w:rsidRPr="006E68AD">
        <w:rPr>
          <w:rFonts w:ascii="Sylfaen" w:hAnsi="Sylfaen" w:cs="Sylfaen"/>
          <w:sz w:val="20"/>
          <w:lang w:val="ru-RU"/>
        </w:rPr>
        <w:t>կնքելու</w:t>
      </w:r>
      <w:r w:rsidR="00EB6E54" w:rsidRPr="006E68AD">
        <w:rPr>
          <w:rFonts w:ascii="Sylfaen" w:hAnsi="Sylfaen" w:cs="Sylfaen"/>
          <w:sz w:val="20"/>
          <w:lang w:val="af-ZA"/>
        </w:rPr>
        <w:t xml:space="preserve"> </w:t>
      </w:r>
      <w:r w:rsidR="00EB6E54" w:rsidRPr="006E68AD">
        <w:rPr>
          <w:rFonts w:ascii="Sylfaen" w:hAnsi="Sylfaen" w:cs="Sylfaen"/>
          <w:sz w:val="20"/>
          <w:lang w:val="ru-RU"/>
        </w:rPr>
        <w:t>առաջարկը</w:t>
      </w:r>
      <w:r w:rsidR="00EB6E54" w:rsidRPr="006E68AD">
        <w:rPr>
          <w:rFonts w:ascii="Sylfaen" w:hAnsi="Sylfaen" w:cs="Sylfaen"/>
          <w:sz w:val="20"/>
          <w:lang w:val="af-ZA"/>
        </w:rPr>
        <w:t xml:space="preserve"> </w:t>
      </w:r>
      <w:r w:rsidR="00EB6E54" w:rsidRPr="006E68AD">
        <w:rPr>
          <w:rFonts w:ascii="Sylfaen" w:hAnsi="Sylfaen" w:cs="Sylfaen"/>
          <w:sz w:val="20"/>
          <w:lang w:val="ru-RU"/>
        </w:rPr>
        <w:t>և</w:t>
      </w:r>
      <w:r w:rsidR="00EB6E54" w:rsidRPr="006E68AD">
        <w:rPr>
          <w:rFonts w:ascii="Sylfaen" w:hAnsi="Sylfaen" w:cs="Sylfaen"/>
          <w:sz w:val="20"/>
          <w:lang w:val="af-ZA"/>
        </w:rPr>
        <w:t xml:space="preserve"> </w:t>
      </w:r>
      <w:r w:rsidR="00EB6E54" w:rsidRPr="006E68AD">
        <w:rPr>
          <w:rFonts w:ascii="Sylfaen" w:hAnsi="Sylfaen" w:cs="Sylfaen"/>
          <w:sz w:val="20"/>
          <w:lang w:val="ru-RU"/>
        </w:rPr>
        <w:t>պայմանագրի</w:t>
      </w:r>
      <w:r w:rsidR="00EB6E54" w:rsidRPr="006E68AD">
        <w:rPr>
          <w:rFonts w:ascii="Sylfaen" w:hAnsi="Sylfaen" w:cs="Sylfaen"/>
          <w:sz w:val="20"/>
          <w:lang w:val="af-ZA"/>
        </w:rPr>
        <w:t xml:space="preserve"> </w:t>
      </w:r>
      <w:r w:rsidR="00EB6E54" w:rsidRPr="006E68AD">
        <w:rPr>
          <w:rFonts w:ascii="Sylfaen" w:hAnsi="Sylfaen" w:cs="Sylfaen"/>
          <w:sz w:val="20"/>
          <w:lang w:val="ru-RU"/>
        </w:rPr>
        <w:t>նախագիծը</w:t>
      </w:r>
      <w:r w:rsidR="00EB6E54" w:rsidRPr="006E68AD">
        <w:rPr>
          <w:rFonts w:ascii="Sylfaen" w:hAnsi="Sylfaen" w:cs="Sylfaen"/>
          <w:sz w:val="20"/>
          <w:lang w:val="af-ZA"/>
        </w:rPr>
        <w:t xml:space="preserve">: </w:t>
      </w:r>
      <w:r w:rsidR="00EB6E54" w:rsidRPr="006E68AD">
        <w:rPr>
          <w:rFonts w:ascii="Sylfaen" w:hAnsi="Sylfaen" w:cs="Sylfaen"/>
          <w:sz w:val="20"/>
          <w:lang w:val="ru-RU"/>
        </w:rPr>
        <w:t>Ընդ</w:t>
      </w:r>
      <w:r w:rsidR="00EB6E54" w:rsidRPr="006E68AD">
        <w:rPr>
          <w:rFonts w:ascii="Sylfaen" w:hAnsi="Sylfaen" w:cs="Sylfaen"/>
          <w:sz w:val="20"/>
          <w:lang w:val="af-ZA"/>
        </w:rPr>
        <w:t xml:space="preserve"> </w:t>
      </w:r>
      <w:r w:rsidR="00EB6E54" w:rsidRPr="006E68AD">
        <w:rPr>
          <w:rFonts w:ascii="Sylfaen" w:hAnsi="Sylfaen" w:cs="Sylfaen"/>
          <w:sz w:val="20"/>
          <w:lang w:val="ru-RU"/>
        </w:rPr>
        <w:t>որում</w:t>
      </w:r>
      <w:r w:rsidR="00EB6E54" w:rsidRPr="006E68AD">
        <w:rPr>
          <w:rFonts w:ascii="Sylfaen" w:hAnsi="Sylfaen" w:cs="Sylfaen"/>
          <w:sz w:val="20"/>
          <w:lang w:val="af-ZA"/>
        </w:rPr>
        <w:t xml:space="preserve">, </w:t>
      </w:r>
      <w:r w:rsidR="00EB6E54" w:rsidRPr="006E68AD">
        <w:rPr>
          <w:rFonts w:ascii="Sylfaen" w:hAnsi="Sylfaen" w:cs="Sylfaen"/>
          <w:sz w:val="20"/>
          <w:lang w:val="ru-RU"/>
        </w:rPr>
        <w:t>պայմանագիրը</w:t>
      </w:r>
      <w:r w:rsidR="00EB6E54" w:rsidRPr="006E68AD">
        <w:rPr>
          <w:rFonts w:ascii="Sylfaen" w:hAnsi="Sylfaen" w:cs="Sylfaen"/>
          <w:sz w:val="20"/>
          <w:lang w:val="af-ZA"/>
        </w:rPr>
        <w:t xml:space="preserve"> </w:t>
      </w:r>
      <w:r w:rsidR="00EB6E54" w:rsidRPr="006E68AD">
        <w:rPr>
          <w:rFonts w:ascii="Sylfaen" w:hAnsi="Sylfaen" w:cs="Sylfaen"/>
          <w:sz w:val="20"/>
          <w:lang w:val="ru-RU"/>
        </w:rPr>
        <w:t>կարող</w:t>
      </w:r>
      <w:r w:rsidR="00EB6E54" w:rsidRPr="006E68AD">
        <w:rPr>
          <w:rFonts w:ascii="Sylfaen" w:hAnsi="Sylfaen" w:cs="Sylfaen"/>
          <w:sz w:val="20"/>
          <w:lang w:val="af-ZA"/>
        </w:rPr>
        <w:t xml:space="preserve"> </w:t>
      </w:r>
      <w:r w:rsidR="00EB6E54" w:rsidRPr="006E68AD">
        <w:rPr>
          <w:rFonts w:ascii="Sylfaen" w:hAnsi="Sylfaen" w:cs="Sylfaen"/>
          <w:sz w:val="20"/>
          <w:lang w:val="ru-RU"/>
        </w:rPr>
        <w:t>է</w:t>
      </w:r>
      <w:r w:rsidR="00EB6E54" w:rsidRPr="006E68AD">
        <w:rPr>
          <w:rFonts w:ascii="Sylfaen" w:hAnsi="Sylfaen" w:cs="Sylfaen"/>
          <w:sz w:val="20"/>
          <w:lang w:val="af-ZA"/>
        </w:rPr>
        <w:t xml:space="preserve"> </w:t>
      </w:r>
      <w:r w:rsidR="00EB6E54" w:rsidRPr="006E68AD">
        <w:rPr>
          <w:rFonts w:ascii="Sylfaen" w:hAnsi="Sylfaen" w:cs="Sylfaen"/>
          <w:sz w:val="20"/>
          <w:lang w:val="ru-RU"/>
        </w:rPr>
        <w:t>կնքվել</w:t>
      </w:r>
      <w:r w:rsidR="00EB6E54" w:rsidRPr="006E68AD">
        <w:rPr>
          <w:rFonts w:ascii="Sylfaen" w:hAnsi="Sylfaen" w:cs="Sylfaen"/>
          <w:sz w:val="20"/>
          <w:lang w:val="af-ZA"/>
        </w:rPr>
        <w:t xml:space="preserve"> </w:t>
      </w:r>
      <w:r w:rsidR="00EB6E54" w:rsidRPr="006E68AD">
        <w:rPr>
          <w:rFonts w:ascii="Sylfaen" w:hAnsi="Sylfaen" w:cs="Sylfaen"/>
          <w:sz w:val="20"/>
          <w:lang w:val="ru-RU"/>
        </w:rPr>
        <w:t>ոչ</w:t>
      </w:r>
      <w:r w:rsidR="00EB6E54" w:rsidRPr="006E68AD">
        <w:rPr>
          <w:rFonts w:ascii="Sylfaen" w:hAnsi="Sylfaen" w:cs="Sylfaen"/>
          <w:sz w:val="20"/>
          <w:lang w:val="af-ZA"/>
        </w:rPr>
        <w:t xml:space="preserve"> </w:t>
      </w:r>
      <w:r w:rsidR="00EB6E54" w:rsidRPr="006E68AD">
        <w:rPr>
          <w:rFonts w:ascii="Sylfaen" w:hAnsi="Sylfaen" w:cs="Sylfaen"/>
          <w:sz w:val="20"/>
          <w:lang w:val="ru-RU"/>
        </w:rPr>
        <w:t>շուտ</w:t>
      </w:r>
      <w:r w:rsidR="00EB6E54" w:rsidRPr="006E68AD">
        <w:rPr>
          <w:rFonts w:ascii="Sylfaen" w:hAnsi="Sylfaen" w:cs="Sylfaen"/>
          <w:sz w:val="20"/>
          <w:lang w:val="af-ZA"/>
        </w:rPr>
        <w:t xml:space="preserve">, </w:t>
      </w:r>
      <w:r w:rsidR="00EB6E54" w:rsidRPr="006E68AD">
        <w:rPr>
          <w:rFonts w:ascii="Sylfaen" w:hAnsi="Sylfaen" w:cs="Sylfaen"/>
          <w:sz w:val="20"/>
          <w:lang w:val="ru-RU"/>
        </w:rPr>
        <w:t>քան</w:t>
      </w:r>
      <w:r w:rsidR="00EB6E54" w:rsidRPr="006E68AD">
        <w:rPr>
          <w:rFonts w:ascii="Sylfaen" w:hAnsi="Sylfaen" w:cs="Sylfaen"/>
          <w:sz w:val="20"/>
          <w:lang w:val="af-ZA"/>
        </w:rPr>
        <w:t xml:space="preserve"> </w:t>
      </w:r>
      <w:r w:rsidR="00EB6E54" w:rsidRPr="006E68AD">
        <w:rPr>
          <w:rFonts w:ascii="Sylfaen" w:hAnsi="Sylfaen" w:cs="Sylfaen"/>
          <w:sz w:val="20"/>
          <w:lang w:val="ru-RU"/>
        </w:rPr>
        <w:t>սույն</w:t>
      </w:r>
      <w:r w:rsidR="00EB6E54" w:rsidRPr="006E68AD">
        <w:rPr>
          <w:rFonts w:ascii="Sylfaen" w:hAnsi="Sylfaen" w:cs="Sylfaen"/>
          <w:sz w:val="20"/>
          <w:lang w:val="af-ZA"/>
        </w:rPr>
        <w:t xml:space="preserve"> </w:t>
      </w:r>
      <w:r w:rsidR="00EB6E54" w:rsidRPr="006E68AD">
        <w:rPr>
          <w:rFonts w:ascii="Sylfaen" w:hAnsi="Sylfaen" w:cs="Sylfaen"/>
          <w:sz w:val="20"/>
          <w:lang w:val="ru-RU"/>
        </w:rPr>
        <w:t>հրավերի</w:t>
      </w:r>
      <w:r w:rsidR="00EB6E54" w:rsidRPr="006E68AD">
        <w:rPr>
          <w:rFonts w:ascii="Sylfaen" w:hAnsi="Sylfaen" w:cs="Sylfaen"/>
          <w:sz w:val="20"/>
          <w:lang w:val="af-ZA"/>
        </w:rPr>
        <w:t xml:space="preserve"> </w:t>
      </w:r>
      <w:r w:rsidR="005D3674" w:rsidRPr="006E68AD">
        <w:rPr>
          <w:rFonts w:ascii="Sylfaen" w:hAnsi="Sylfaen" w:cs="Sylfaen"/>
          <w:sz w:val="20"/>
          <w:lang w:val="af-ZA"/>
        </w:rPr>
        <w:t>1-</w:t>
      </w:r>
      <w:r w:rsidR="005D3674" w:rsidRPr="006E68AD">
        <w:rPr>
          <w:rFonts w:ascii="Sylfaen" w:hAnsi="Sylfaen" w:cs="Sylfaen"/>
          <w:sz w:val="20"/>
        </w:rPr>
        <w:t>ին</w:t>
      </w:r>
      <w:r w:rsidR="005D3674" w:rsidRPr="006E68AD">
        <w:rPr>
          <w:rFonts w:ascii="Sylfaen" w:hAnsi="Sylfaen" w:cs="Sylfaen"/>
          <w:sz w:val="20"/>
          <w:lang w:val="af-ZA"/>
        </w:rPr>
        <w:t xml:space="preserve"> </w:t>
      </w:r>
      <w:r w:rsidR="005D3674" w:rsidRPr="006E68AD">
        <w:rPr>
          <w:rFonts w:ascii="Sylfaen" w:hAnsi="Sylfaen" w:cs="Sylfaen"/>
          <w:sz w:val="20"/>
        </w:rPr>
        <w:t>մասի</w:t>
      </w:r>
      <w:r w:rsidR="005D3674" w:rsidRPr="006E68AD">
        <w:rPr>
          <w:rFonts w:ascii="Sylfaen" w:hAnsi="Sylfaen" w:cs="Sylfaen"/>
          <w:sz w:val="20"/>
          <w:lang w:val="af-ZA"/>
        </w:rPr>
        <w:t xml:space="preserve"> </w:t>
      </w:r>
      <w:r w:rsidR="000709E0" w:rsidRPr="006E68AD">
        <w:rPr>
          <w:rFonts w:ascii="Sylfaen" w:hAnsi="Sylfaen" w:cs="Sylfaen"/>
          <w:sz w:val="20"/>
          <w:lang w:val="af-ZA"/>
        </w:rPr>
        <w:t>7</w:t>
      </w:r>
      <w:r w:rsidR="003717D2" w:rsidRPr="006E68AD">
        <w:rPr>
          <w:rFonts w:ascii="Sylfaen" w:hAnsi="Sylfaen" w:cs="Sylfaen"/>
          <w:sz w:val="20"/>
          <w:lang w:val="hy-AM"/>
        </w:rPr>
        <w:t>.</w:t>
      </w:r>
      <w:r w:rsidR="00DE2580" w:rsidRPr="006E68AD">
        <w:rPr>
          <w:rFonts w:ascii="Sylfaen" w:hAnsi="Sylfaen" w:cs="Sylfaen"/>
          <w:sz w:val="20"/>
          <w:lang w:val="af-ZA"/>
        </w:rPr>
        <w:t>2</w:t>
      </w:r>
      <w:r w:rsidR="00406DB8" w:rsidRPr="006E68AD">
        <w:rPr>
          <w:rFonts w:ascii="Sylfaen" w:hAnsi="Sylfaen" w:cs="Sylfaen"/>
          <w:sz w:val="20"/>
          <w:lang w:val="af-ZA"/>
        </w:rPr>
        <w:t>8</w:t>
      </w:r>
      <w:r w:rsidR="00EB6E54" w:rsidRPr="006E68AD">
        <w:rPr>
          <w:rFonts w:ascii="Sylfaen" w:hAnsi="Sylfaen" w:cs="Sylfaen"/>
          <w:sz w:val="20"/>
          <w:lang w:val="af-ZA"/>
        </w:rPr>
        <w:t xml:space="preserve"> </w:t>
      </w:r>
      <w:r w:rsidR="00EB6E54" w:rsidRPr="006E68AD">
        <w:rPr>
          <w:rFonts w:ascii="Sylfaen" w:hAnsi="Sylfaen" w:cs="Sylfaen"/>
          <w:sz w:val="20"/>
          <w:lang w:val="ru-RU"/>
        </w:rPr>
        <w:t>կետով</w:t>
      </w:r>
      <w:r w:rsidR="00EB6E54" w:rsidRPr="006E68AD">
        <w:rPr>
          <w:rFonts w:ascii="Sylfaen" w:hAnsi="Sylfaen" w:cs="Sylfaen"/>
          <w:sz w:val="20"/>
          <w:lang w:val="af-ZA"/>
        </w:rPr>
        <w:t xml:space="preserve"> </w:t>
      </w:r>
      <w:r w:rsidR="00EB6E54" w:rsidRPr="006E68AD">
        <w:rPr>
          <w:rFonts w:ascii="Sylfaen" w:hAnsi="Sylfaen" w:cs="Sylfaen"/>
          <w:sz w:val="20"/>
          <w:lang w:val="ru-RU"/>
        </w:rPr>
        <w:t>սահմանված</w:t>
      </w:r>
      <w:r w:rsidR="00EB6E54" w:rsidRPr="006E68AD">
        <w:rPr>
          <w:rFonts w:ascii="Sylfaen" w:hAnsi="Sylfaen" w:cs="Sylfaen"/>
          <w:sz w:val="20"/>
          <w:lang w:val="af-ZA"/>
        </w:rPr>
        <w:t xml:space="preserve"> </w:t>
      </w:r>
      <w:r w:rsidR="00EB6E54" w:rsidRPr="006E68AD">
        <w:rPr>
          <w:rFonts w:ascii="Sylfaen" w:hAnsi="Sylfaen" w:cs="Sylfaen"/>
          <w:sz w:val="20"/>
          <w:lang w:val="ru-RU"/>
        </w:rPr>
        <w:t>անգործության</w:t>
      </w:r>
      <w:r w:rsidR="00EB6E54" w:rsidRPr="006E68AD">
        <w:rPr>
          <w:rFonts w:ascii="Sylfaen" w:hAnsi="Sylfaen" w:cs="Sylfaen"/>
          <w:sz w:val="20"/>
          <w:lang w:val="af-ZA"/>
        </w:rPr>
        <w:t xml:space="preserve"> </w:t>
      </w:r>
      <w:r w:rsidR="00EB6E54" w:rsidRPr="006E68AD">
        <w:rPr>
          <w:rFonts w:ascii="Sylfaen" w:hAnsi="Sylfaen" w:cs="Sylfaen"/>
          <w:sz w:val="20"/>
          <w:lang w:val="ru-RU"/>
        </w:rPr>
        <w:t>ժամկետը</w:t>
      </w:r>
      <w:r w:rsidR="00EB6E54" w:rsidRPr="006E68AD">
        <w:rPr>
          <w:rFonts w:ascii="Sylfaen" w:hAnsi="Sylfaen" w:cs="Sylfaen"/>
          <w:sz w:val="20"/>
          <w:lang w:val="af-ZA"/>
        </w:rPr>
        <w:t xml:space="preserve"> </w:t>
      </w:r>
      <w:r w:rsidR="00EB6E54" w:rsidRPr="006E68AD">
        <w:rPr>
          <w:rFonts w:ascii="Sylfaen" w:hAnsi="Sylfaen" w:cs="Sylfaen"/>
          <w:sz w:val="20"/>
          <w:lang w:val="ru-RU"/>
        </w:rPr>
        <w:t>լրանալու</w:t>
      </w:r>
      <w:r w:rsidR="00EB6E54" w:rsidRPr="006E68AD">
        <w:rPr>
          <w:rFonts w:ascii="Sylfaen" w:hAnsi="Sylfaen" w:cs="Sylfaen"/>
          <w:sz w:val="20"/>
          <w:lang w:val="af-ZA"/>
        </w:rPr>
        <w:t xml:space="preserve"> </w:t>
      </w:r>
      <w:r w:rsidR="00EB6E54" w:rsidRPr="006E68AD">
        <w:rPr>
          <w:rFonts w:ascii="Sylfaen" w:hAnsi="Sylfaen" w:cs="Sylfaen"/>
          <w:sz w:val="20"/>
          <w:lang w:val="ru-RU"/>
        </w:rPr>
        <w:t>օրվան</w:t>
      </w:r>
      <w:r w:rsidR="00EB6E54" w:rsidRPr="006E68AD">
        <w:rPr>
          <w:rFonts w:ascii="Sylfaen" w:hAnsi="Sylfaen" w:cs="Sylfaen"/>
          <w:sz w:val="20"/>
          <w:lang w:val="af-ZA"/>
        </w:rPr>
        <w:t xml:space="preserve"> </w:t>
      </w:r>
      <w:r w:rsidR="00EB6E54" w:rsidRPr="006E68AD">
        <w:rPr>
          <w:rFonts w:ascii="Sylfaen" w:hAnsi="Sylfaen" w:cs="Sylfaen"/>
          <w:sz w:val="20"/>
          <w:lang w:val="ru-RU"/>
        </w:rPr>
        <w:t>հաջորդող</w:t>
      </w:r>
      <w:r w:rsidR="00EB6E54" w:rsidRPr="006E68AD">
        <w:rPr>
          <w:rFonts w:ascii="Sylfaen" w:hAnsi="Sylfaen" w:cs="Sylfaen"/>
          <w:sz w:val="20"/>
          <w:lang w:val="af-ZA"/>
        </w:rPr>
        <w:t xml:space="preserve"> </w:t>
      </w:r>
      <w:r w:rsidR="00EB6E54" w:rsidRPr="006E68AD">
        <w:rPr>
          <w:rFonts w:ascii="Sylfaen" w:hAnsi="Sylfaen" w:cs="Sylfaen"/>
          <w:sz w:val="20"/>
          <w:lang w:val="ru-RU"/>
        </w:rPr>
        <w:t>երկրորդ</w:t>
      </w:r>
      <w:r w:rsidR="00EB6E54" w:rsidRPr="006E68AD">
        <w:rPr>
          <w:rFonts w:ascii="Sylfaen" w:hAnsi="Sylfaen" w:cs="Sylfaen"/>
          <w:sz w:val="20"/>
          <w:lang w:val="af-ZA"/>
        </w:rPr>
        <w:t xml:space="preserve"> </w:t>
      </w:r>
      <w:r w:rsidR="00EB6E54" w:rsidRPr="006E68AD">
        <w:rPr>
          <w:rFonts w:ascii="Sylfaen" w:hAnsi="Sylfaen" w:cs="Sylfaen"/>
          <w:sz w:val="20"/>
          <w:lang w:val="ru-RU"/>
        </w:rPr>
        <w:t>աշխատանքային</w:t>
      </w:r>
      <w:r w:rsidR="00EB6E54" w:rsidRPr="006E68AD">
        <w:rPr>
          <w:rFonts w:ascii="Sylfaen" w:hAnsi="Sylfaen" w:cs="Sylfaen"/>
          <w:sz w:val="20"/>
          <w:lang w:val="af-ZA"/>
        </w:rPr>
        <w:t xml:space="preserve"> </w:t>
      </w:r>
      <w:r w:rsidR="00EB6E54" w:rsidRPr="006E68AD">
        <w:rPr>
          <w:rFonts w:ascii="Sylfaen" w:hAnsi="Sylfaen" w:cs="Sylfaen"/>
          <w:sz w:val="20"/>
          <w:lang w:val="ru-RU"/>
        </w:rPr>
        <w:t>օրը</w:t>
      </w:r>
      <w:r w:rsidR="00EB6E54" w:rsidRPr="006E68AD">
        <w:rPr>
          <w:rFonts w:ascii="Sylfaen" w:hAnsi="Sylfaen" w:cs="Sylfaen"/>
          <w:sz w:val="20"/>
          <w:lang w:val="af-ZA"/>
        </w:rPr>
        <w:t>:</w:t>
      </w:r>
    </w:p>
    <w:p w:rsidR="00F23A51" w:rsidRPr="006E68AD" w:rsidRDefault="00DD412B" w:rsidP="00037DDE">
      <w:pPr>
        <w:ind w:firstLine="567"/>
        <w:jc w:val="both"/>
        <w:rPr>
          <w:rFonts w:ascii="Sylfaen" w:hAnsi="Sylfaen" w:cs="Sylfaen"/>
          <w:sz w:val="20"/>
          <w:lang w:val="af-ZA"/>
        </w:rPr>
      </w:pPr>
      <w:r w:rsidRPr="006E68AD">
        <w:rPr>
          <w:rFonts w:ascii="Sylfaen" w:hAnsi="Sylfaen" w:cs="Sylfaen"/>
          <w:sz w:val="20"/>
          <w:lang w:val="af-ZA"/>
        </w:rPr>
        <w:t>8</w:t>
      </w:r>
      <w:r w:rsidR="003717D2" w:rsidRPr="006E68AD">
        <w:rPr>
          <w:rFonts w:ascii="Sylfaen" w:hAnsi="Sylfaen" w:cs="Sylfaen"/>
          <w:sz w:val="20"/>
          <w:lang w:val="hy-AM"/>
        </w:rPr>
        <w:t>.3</w:t>
      </w:r>
      <w:r w:rsidR="00F23A51" w:rsidRPr="006E68AD">
        <w:rPr>
          <w:rFonts w:ascii="Sylfaen" w:hAnsi="Sylfaen" w:cs="Sylfaen"/>
          <w:sz w:val="20"/>
          <w:lang w:val="af-ZA"/>
        </w:rPr>
        <w:t xml:space="preserve"> </w:t>
      </w:r>
      <w:r w:rsidR="00EB6E54" w:rsidRPr="006E68AD">
        <w:rPr>
          <w:rFonts w:ascii="Sylfaen" w:hAnsi="Sylfaen" w:cs="Sylfaen"/>
          <w:sz w:val="20"/>
          <w:lang w:val="ru-RU"/>
        </w:rPr>
        <w:t>Ընտրված</w:t>
      </w:r>
      <w:r w:rsidR="00EB6E54" w:rsidRPr="006E68AD">
        <w:rPr>
          <w:rFonts w:ascii="Sylfaen" w:hAnsi="Sylfaen" w:cs="Sylfaen"/>
          <w:sz w:val="20"/>
          <w:lang w:val="af-ZA"/>
        </w:rPr>
        <w:t xml:space="preserve"> </w:t>
      </w:r>
      <w:r w:rsidR="00AA0AD8" w:rsidRPr="006E68AD">
        <w:rPr>
          <w:rFonts w:ascii="Sylfaen" w:hAnsi="Sylfaen" w:cs="Sylfaen"/>
          <w:sz w:val="20"/>
        </w:rPr>
        <w:t>մ</w:t>
      </w:r>
      <w:r w:rsidR="00EB6E54" w:rsidRPr="006E68AD">
        <w:rPr>
          <w:rFonts w:ascii="Sylfaen" w:hAnsi="Sylfaen" w:cs="Sylfaen"/>
          <w:sz w:val="20"/>
          <w:lang w:val="ru-RU"/>
        </w:rPr>
        <w:t>ասնակցին</w:t>
      </w:r>
      <w:r w:rsidR="00EB6E54" w:rsidRPr="006E68AD">
        <w:rPr>
          <w:rFonts w:ascii="Sylfaen" w:hAnsi="Sylfaen" w:cs="Sylfaen"/>
          <w:sz w:val="20"/>
          <w:lang w:val="af-ZA"/>
        </w:rPr>
        <w:t xml:space="preserve"> </w:t>
      </w:r>
      <w:r w:rsidR="00EB6E54" w:rsidRPr="006E68AD">
        <w:rPr>
          <w:rFonts w:ascii="Sylfaen" w:hAnsi="Sylfaen" w:cs="Sylfaen"/>
          <w:sz w:val="20"/>
          <w:lang w:val="ru-RU"/>
        </w:rPr>
        <w:t>պայմանագիր</w:t>
      </w:r>
      <w:r w:rsidR="00EB6E54" w:rsidRPr="006E68AD">
        <w:rPr>
          <w:rFonts w:ascii="Sylfaen" w:hAnsi="Sylfaen" w:cs="Sylfaen"/>
          <w:sz w:val="20"/>
          <w:lang w:val="af-ZA"/>
        </w:rPr>
        <w:t xml:space="preserve"> </w:t>
      </w:r>
      <w:r w:rsidR="00EB6E54" w:rsidRPr="006E68AD">
        <w:rPr>
          <w:rFonts w:ascii="Sylfaen" w:hAnsi="Sylfaen" w:cs="Sylfaen"/>
          <w:sz w:val="20"/>
          <w:lang w:val="ru-RU"/>
        </w:rPr>
        <w:t>կնքելու</w:t>
      </w:r>
      <w:r w:rsidR="00EB6E54" w:rsidRPr="006E68AD">
        <w:rPr>
          <w:rFonts w:ascii="Sylfaen" w:hAnsi="Sylfaen" w:cs="Sylfaen"/>
          <w:sz w:val="20"/>
          <w:lang w:val="af-ZA"/>
        </w:rPr>
        <w:t xml:space="preserve"> </w:t>
      </w:r>
      <w:r w:rsidR="00EB6E54" w:rsidRPr="006E68AD">
        <w:rPr>
          <w:rFonts w:ascii="Sylfaen" w:hAnsi="Sylfaen" w:cs="Sylfaen"/>
          <w:sz w:val="20"/>
          <w:lang w:val="ru-RU"/>
        </w:rPr>
        <w:t>առաջարկը</w:t>
      </w:r>
      <w:r w:rsidR="00EB6E54" w:rsidRPr="006E68AD">
        <w:rPr>
          <w:rFonts w:ascii="Sylfaen" w:hAnsi="Sylfaen" w:cs="Sylfaen"/>
          <w:sz w:val="20"/>
          <w:lang w:val="af-ZA"/>
        </w:rPr>
        <w:t xml:space="preserve"> </w:t>
      </w:r>
      <w:r w:rsidR="00EB6E54" w:rsidRPr="006E68AD">
        <w:rPr>
          <w:rFonts w:ascii="Sylfaen" w:hAnsi="Sylfaen" w:cs="Sylfaen"/>
          <w:sz w:val="20"/>
          <w:lang w:val="ru-RU"/>
        </w:rPr>
        <w:t>և</w:t>
      </w:r>
      <w:r w:rsidR="00EB6E54" w:rsidRPr="006E68AD">
        <w:rPr>
          <w:rFonts w:ascii="Sylfaen" w:hAnsi="Sylfaen" w:cs="Sylfaen"/>
          <w:sz w:val="20"/>
          <w:lang w:val="af-ZA"/>
        </w:rPr>
        <w:t xml:space="preserve"> </w:t>
      </w:r>
      <w:r w:rsidR="00EB6E54" w:rsidRPr="006E68AD">
        <w:rPr>
          <w:rFonts w:ascii="Sylfaen" w:hAnsi="Sylfaen" w:cs="Sylfaen"/>
          <w:sz w:val="20"/>
          <w:lang w:val="ru-RU"/>
        </w:rPr>
        <w:t>կնքվելիք</w:t>
      </w:r>
      <w:r w:rsidR="00EB6E54" w:rsidRPr="006E68AD">
        <w:rPr>
          <w:rFonts w:ascii="Sylfaen" w:hAnsi="Sylfaen" w:cs="Sylfaen"/>
          <w:sz w:val="20"/>
          <w:lang w:val="af-ZA"/>
        </w:rPr>
        <w:t xml:space="preserve"> </w:t>
      </w:r>
      <w:r w:rsidR="00EB6E54" w:rsidRPr="006E68AD">
        <w:rPr>
          <w:rFonts w:ascii="Sylfaen" w:hAnsi="Sylfaen" w:cs="Sylfaen"/>
          <w:sz w:val="20"/>
          <w:lang w:val="ru-RU"/>
        </w:rPr>
        <w:t>պայմանագրի</w:t>
      </w:r>
      <w:r w:rsidR="00EB6E54" w:rsidRPr="006E68AD">
        <w:rPr>
          <w:rFonts w:ascii="Sylfaen" w:hAnsi="Sylfaen" w:cs="Sylfaen"/>
          <w:sz w:val="20"/>
          <w:lang w:val="af-ZA"/>
        </w:rPr>
        <w:t xml:space="preserve"> </w:t>
      </w:r>
      <w:r w:rsidR="00EB6E54" w:rsidRPr="006E68AD">
        <w:rPr>
          <w:rFonts w:ascii="Sylfaen" w:hAnsi="Sylfaen" w:cs="Sylfaen"/>
          <w:sz w:val="20"/>
          <w:lang w:val="ru-RU"/>
        </w:rPr>
        <w:t>նախագիծը</w:t>
      </w:r>
      <w:r w:rsidR="00EB6E54" w:rsidRPr="006E68AD">
        <w:rPr>
          <w:rFonts w:ascii="Sylfaen" w:hAnsi="Sylfaen" w:cs="Sylfaen"/>
          <w:sz w:val="20"/>
          <w:lang w:val="af-ZA"/>
        </w:rPr>
        <w:t xml:space="preserve"> </w:t>
      </w:r>
      <w:r w:rsidR="00EB6E54" w:rsidRPr="006E68AD">
        <w:rPr>
          <w:rFonts w:ascii="Sylfaen" w:hAnsi="Sylfaen" w:cs="Sylfaen"/>
          <w:sz w:val="20"/>
          <w:lang w:val="ru-RU"/>
        </w:rPr>
        <w:t>հանձնաժողովի</w:t>
      </w:r>
      <w:r w:rsidR="00EB6E54" w:rsidRPr="006E68AD">
        <w:rPr>
          <w:rFonts w:ascii="Sylfaen" w:hAnsi="Sylfaen" w:cs="Sylfaen"/>
          <w:sz w:val="20"/>
          <w:lang w:val="af-ZA"/>
        </w:rPr>
        <w:t xml:space="preserve"> </w:t>
      </w:r>
      <w:r w:rsidR="00EB6E54" w:rsidRPr="006E68AD">
        <w:rPr>
          <w:rFonts w:ascii="Sylfaen" w:hAnsi="Sylfaen" w:cs="Sylfaen"/>
          <w:sz w:val="20"/>
          <w:lang w:val="ru-RU"/>
        </w:rPr>
        <w:t>քարտուղարը</w:t>
      </w:r>
      <w:r w:rsidR="00EB6E54" w:rsidRPr="006E68AD">
        <w:rPr>
          <w:rFonts w:ascii="Sylfaen" w:hAnsi="Sylfaen" w:cs="Sylfaen"/>
          <w:sz w:val="20"/>
          <w:lang w:val="af-ZA"/>
        </w:rPr>
        <w:t xml:space="preserve"> </w:t>
      </w:r>
      <w:r w:rsidR="00EB6E54" w:rsidRPr="006E68AD">
        <w:rPr>
          <w:rFonts w:ascii="Sylfaen" w:hAnsi="Sylfaen" w:cs="Sylfaen"/>
          <w:sz w:val="20"/>
          <w:lang w:val="ru-RU"/>
        </w:rPr>
        <w:t>տրամադրում</w:t>
      </w:r>
      <w:r w:rsidR="00EB6E54" w:rsidRPr="006E68AD">
        <w:rPr>
          <w:rFonts w:ascii="Sylfaen" w:hAnsi="Sylfaen" w:cs="Sylfaen"/>
          <w:sz w:val="20"/>
          <w:lang w:val="af-ZA"/>
        </w:rPr>
        <w:t xml:space="preserve"> </w:t>
      </w:r>
      <w:r w:rsidR="00EB6E54" w:rsidRPr="006E68AD">
        <w:rPr>
          <w:rFonts w:ascii="Sylfaen" w:hAnsi="Sylfaen" w:cs="Sylfaen"/>
          <w:sz w:val="20"/>
          <w:lang w:val="ru-RU"/>
        </w:rPr>
        <w:t>է</w:t>
      </w:r>
      <w:r w:rsidR="00EB6E54" w:rsidRPr="006E68AD">
        <w:rPr>
          <w:rFonts w:ascii="Sylfaen" w:hAnsi="Sylfaen" w:cs="Sylfaen"/>
          <w:sz w:val="20"/>
          <w:lang w:val="af-ZA"/>
        </w:rPr>
        <w:t xml:space="preserve"> </w:t>
      </w:r>
      <w:r w:rsidR="00EB6E54" w:rsidRPr="006E68AD">
        <w:rPr>
          <w:rFonts w:ascii="Sylfaen" w:hAnsi="Sylfaen" w:cs="Sylfaen"/>
          <w:sz w:val="20"/>
          <w:lang w:val="ru-RU"/>
        </w:rPr>
        <w:t>էլեկտրոնային</w:t>
      </w:r>
      <w:r w:rsidR="00EB6E54" w:rsidRPr="006E68AD">
        <w:rPr>
          <w:rFonts w:ascii="Sylfaen" w:hAnsi="Sylfaen" w:cs="Sylfaen"/>
          <w:sz w:val="20"/>
          <w:lang w:val="af-ZA"/>
        </w:rPr>
        <w:t xml:space="preserve"> </w:t>
      </w:r>
      <w:r w:rsidR="00EB6E54" w:rsidRPr="006E68AD">
        <w:rPr>
          <w:rFonts w:ascii="Sylfaen" w:hAnsi="Sylfaen" w:cs="Sylfaen"/>
          <w:sz w:val="20"/>
          <w:lang w:val="ru-RU"/>
        </w:rPr>
        <w:t>եղանակով</w:t>
      </w:r>
      <w:r w:rsidR="00EB6E54" w:rsidRPr="006E68AD">
        <w:rPr>
          <w:rFonts w:ascii="Sylfaen" w:hAnsi="Sylfaen" w:cs="Sylfaen"/>
          <w:sz w:val="20"/>
          <w:lang w:val="af-ZA"/>
        </w:rPr>
        <w:t xml:space="preserve">: </w:t>
      </w:r>
      <w:r w:rsidR="00443B7A" w:rsidRPr="006E68AD">
        <w:rPr>
          <w:rFonts w:ascii="Sylfaen" w:hAnsi="Sylfaen" w:cs="Sylfaen"/>
          <w:sz w:val="20"/>
          <w:lang w:val="ru-RU"/>
        </w:rPr>
        <w:t>Ընդ</w:t>
      </w:r>
      <w:r w:rsidR="00443B7A" w:rsidRPr="006E68AD">
        <w:rPr>
          <w:rFonts w:ascii="Sylfaen" w:hAnsi="Sylfaen" w:cs="Sylfaen"/>
          <w:sz w:val="20"/>
          <w:lang w:val="af-ZA"/>
        </w:rPr>
        <w:t xml:space="preserve"> </w:t>
      </w:r>
      <w:r w:rsidR="00443B7A" w:rsidRPr="006E68AD">
        <w:rPr>
          <w:rFonts w:ascii="Sylfaen" w:hAnsi="Sylfaen" w:cs="Sylfaen"/>
          <w:sz w:val="20"/>
          <w:lang w:val="ru-RU"/>
        </w:rPr>
        <w:t>որում</w:t>
      </w:r>
      <w:r w:rsidR="00EB6E54" w:rsidRPr="006E68AD">
        <w:rPr>
          <w:rFonts w:ascii="Sylfaen" w:hAnsi="Sylfaen" w:cs="Sylfaen"/>
          <w:sz w:val="20"/>
          <w:lang w:val="af-ZA"/>
        </w:rPr>
        <w:t xml:space="preserve"> </w:t>
      </w:r>
      <w:r w:rsidR="00EB6E54" w:rsidRPr="006E68AD">
        <w:rPr>
          <w:rFonts w:ascii="Sylfaen" w:hAnsi="Sylfaen" w:cs="Sylfaen"/>
          <w:sz w:val="20"/>
          <w:lang w:val="ru-RU"/>
        </w:rPr>
        <w:t>պայմանագրում</w:t>
      </w:r>
      <w:r w:rsidR="00EB6E54" w:rsidRPr="006E68AD">
        <w:rPr>
          <w:rFonts w:ascii="Sylfaen" w:hAnsi="Sylfaen" w:cs="Sylfaen"/>
          <w:sz w:val="20"/>
          <w:lang w:val="af-ZA"/>
        </w:rPr>
        <w:t xml:space="preserve"> </w:t>
      </w:r>
      <w:r w:rsidR="00EB6E54" w:rsidRPr="006E68AD">
        <w:rPr>
          <w:rFonts w:ascii="Sylfaen" w:hAnsi="Sylfaen" w:cs="Sylfaen"/>
          <w:sz w:val="20"/>
          <w:lang w:val="ru-RU"/>
        </w:rPr>
        <w:t>ներառվում</w:t>
      </w:r>
      <w:r w:rsidR="00EB6E54" w:rsidRPr="006E68AD">
        <w:rPr>
          <w:rFonts w:ascii="Sylfaen" w:hAnsi="Sylfaen" w:cs="Sylfaen"/>
          <w:sz w:val="20"/>
          <w:lang w:val="af-ZA"/>
        </w:rPr>
        <w:t xml:space="preserve"> </w:t>
      </w:r>
      <w:r w:rsidR="003B585C" w:rsidRPr="006E68AD">
        <w:rPr>
          <w:rFonts w:ascii="Sylfaen" w:hAnsi="Sylfaen" w:cs="Sylfaen"/>
          <w:sz w:val="20"/>
        </w:rPr>
        <w:t>է</w:t>
      </w:r>
      <w:r w:rsidR="00EB6E54" w:rsidRPr="006E68AD">
        <w:rPr>
          <w:rFonts w:ascii="Sylfaen" w:hAnsi="Sylfaen" w:cs="Sylfaen"/>
          <w:sz w:val="20"/>
          <w:lang w:val="af-ZA"/>
        </w:rPr>
        <w:t xml:space="preserve"> </w:t>
      </w:r>
      <w:r w:rsidR="00EB6E54" w:rsidRPr="006E68AD">
        <w:rPr>
          <w:rFonts w:ascii="Sylfaen" w:hAnsi="Sylfaen" w:cs="Sylfaen"/>
          <w:sz w:val="20"/>
          <w:lang w:val="ru-RU"/>
        </w:rPr>
        <w:t>ընտրված</w:t>
      </w:r>
      <w:r w:rsidR="00EB6E54" w:rsidRPr="006E68AD">
        <w:rPr>
          <w:rFonts w:ascii="Sylfaen" w:hAnsi="Sylfaen" w:cs="Sylfaen"/>
          <w:sz w:val="20"/>
          <w:lang w:val="af-ZA"/>
        </w:rPr>
        <w:t xml:space="preserve"> </w:t>
      </w:r>
      <w:r w:rsidR="00EB6E54" w:rsidRPr="006E68AD">
        <w:rPr>
          <w:rFonts w:ascii="Sylfaen" w:hAnsi="Sylfaen" w:cs="Sylfaen"/>
          <w:sz w:val="20"/>
          <w:lang w:val="ru-RU"/>
        </w:rPr>
        <w:t>մասնակցի</w:t>
      </w:r>
      <w:r w:rsidR="00EB6E54" w:rsidRPr="006E68AD">
        <w:rPr>
          <w:rFonts w:ascii="Sylfaen" w:hAnsi="Sylfaen" w:cs="Sylfaen"/>
          <w:sz w:val="20"/>
          <w:lang w:val="af-ZA"/>
        </w:rPr>
        <w:t xml:space="preserve"> </w:t>
      </w:r>
      <w:r w:rsidR="00EB6E54" w:rsidRPr="006E68AD">
        <w:rPr>
          <w:rFonts w:ascii="Sylfaen" w:hAnsi="Sylfaen" w:cs="Sylfaen"/>
          <w:sz w:val="20"/>
          <w:lang w:val="ru-RU"/>
        </w:rPr>
        <w:t>կողմից</w:t>
      </w:r>
      <w:r w:rsidR="00EB6E54" w:rsidRPr="006E68AD">
        <w:rPr>
          <w:rFonts w:ascii="Sylfaen" w:hAnsi="Sylfaen" w:cs="Sylfaen"/>
          <w:sz w:val="20"/>
          <w:lang w:val="af-ZA"/>
        </w:rPr>
        <w:t xml:space="preserve"> </w:t>
      </w:r>
      <w:r w:rsidR="00EB6E54" w:rsidRPr="006E68AD">
        <w:rPr>
          <w:rFonts w:ascii="Sylfaen" w:hAnsi="Sylfaen" w:cs="Sylfaen"/>
          <w:sz w:val="20"/>
          <w:lang w:val="ru-RU"/>
        </w:rPr>
        <w:t>հայտով</w:t>
      </w:r>
      <w:r w:rsidR="00EB6E54" w:rsidRPr="006E68AD">
        <w:rPr>
          <w:rFonts w:ascii="Sylfaen" w:hAnsi="Sylfaen" w:cs="Sylfaen"/>
          <w:sz w:val="20"/>
          <w:lang w:val="af-ZA"/>
        </w:rPr>
        <w:t xml:space="preserve"> </w:t>
      </w:r>
      <w:r w:rsidR="00EB6E54" w:rsidRPr="006E68AD">
        <w:rPr>
          <w:rFonts w:ascii="Sylfaen" w:hAnsi="Sylfaen" w:cs="Sylfaen"/>
          <w:sz w:val="20"/>
          <w:lang w:val="ru-RU"/>
        </w:rPr>
        <w:t>ներկայացված</w:t>
      </w:r>
      <w:r w:rsidR="00EB6E54" w:rsidRPr="006E68AD">
        <w:rPr>
          <w:rFonts w:ascii="Sylfaen" w:hAnsi="Sylfaen" w:cs="Sylfaen"/>
          <w:sz w:val="20"/>
          <w:lang w:val="af-ZA"/>
        </w:rPr>
        <w:t xml:space="preserve"> </w:t>
      </w:r>
      <w:r w:rsidR="00EB6E54" w:rsidRPr="006E68AD">
        <w:rPr>
          <w:rFonts w:ascii="Sylfaen" w:hAnsi="Sylfaen" w:cs="Sylfaen"/>
          <w:sz w:val="20"/>
          <w:lang w:val="ru-RU"/>
        </w:rPr>
        <w:t>ապրանքի</w:t>
      </w:r>
      <w:r w:rsidR="00EB6E54" w:rsidRPr="006E68AD">
        <w:rPr>
          <w:rFonts w:ascii="Sylfaen" w:hAnsi="Sylfaen" w:cs="Sylfaen"/>
          <w:sz w:val="20"/>
          <w:lang w:val="af-ZA"/>
        </w:rPr>
        <w:t xml:space="preserve"> </w:t>
      </w:r>
      <w:r w:rsidR="00137A5C" w:rsidRPr="006E68AD">
        <w:rPr>
          <w:rFonts w:ascii="Sylfaen" w:hAnsi="Sylfaen" w:cs="Sylfaen"/>
          <w:sz w:val="20"/>
          <w:szCs w:val="20"/>
          <w:lang w:val="hy-AM" w:eastAsia="x-none"/>
        </w:rPr>
        <w:t>ամբողջական</w:t>
      </w:r>
      <w:r w:rsidR="00137A5C" w:rsidRPr="006E68AD">
        <w:rPr>
          <w:rFonts w:ascii="Sylfaen" w:hAnsi="Sylfaen"/>
          <w:sz w:val="20"/>
          <w:szCs w:val="20"/>
          <w:lang w:val="hy-AM" w:eastAsia="x-none"/>
        </w:rPr>
        <w:t xml:space="preserve"> </w:t>
      </w:r>
      <w:r w:rsidR="00137A5C" w:rsidRPr="006E68AD">
        <w:rPr>
          <w:rFonts w:ascii="Sylfaen" w:hAnsi="Sylfaen" w:cs="Sylfaen"/>
          <w:sz w:val="20"/>
          <w:szCs w:val="20"/>
          <w:lang w:val="hy-AM" w:eastAsia="x-none"/>
        </w:rPr>
        <w:t>նկարագիրը</w:t>
      </w:r>
      <w:r w:rsidR="00443B7A" w:rsidRPr="006E68AD">
        <w:rPr>
          <w:rFonts w:ascii="Sylfaen" w:hAnsi="Sylfaen" w:cs="Sylfaen"/>
          <w:sz w:val="20"/>
          <w:lang w:val="af-ZA"/>
        </w:rPr>
        <w:t xml:space="preserve">: </w:t>
      </w:r>
    </w:p>
    <w:p w:rsidR="00096865" w:rsidRPr="006E68AD" w:rsidRDefault="00DD412B" w:rsidP="00037DDE">
      <w:pPr>
        <w:ind w:firstLine="567"/>
        <w:jc w:val="both"/>
        <w:rPr>
          <w:rFonts w:ascii="Sylfaen" w:hAnsi="Sylfaen" w:cs="Sylfaen"/>
          <w:sz w:val="20"/>
          <w:lang w:val="af-ZA"/>
        </w:rPr>
      </w:pPr>
      <w:r w:rsidRPr="006E68AD">
        <w:rPr>
          <w:rFonts w:ascii="Sylfaen" w:hAnsi="Sylfaen" w:cs="Sylfaen"/>
          <w:sz w:val="20"/>
          <w:lang w:val="af-ZA"/>
        </w:rPr>
        <w:t>8</w:t>
      </w:r>
      <w:r w:rsidR="003717D2" w:rsidRPr="006E68AD">
        <w:rPr>
          <w:rFonts w:ascii="Sylfaen" w:hAnsi="Sylfaen" w:cs="Sylfaen"/>
          <w:sz w:val="20"/>
          <w:lang w:val="hy-AM"/>
        </w:rPr>
        <w:t>.</w:t>
      </w:r>
      <w:r w:rsidR="001A69C2" w:rsidRPr="006E68AD">
        <w:rPr>
          <w:rFonts w:ascii="Sylfaen" w:hAnsi="Sylfaen" w:cs="Sylfaen"/>
          <w:sz w:val="20"/>
          <w:lang w:val="af-ZA"/>
        </w:rPr>
        <w:t>4</w:t>
      </w:r>
      <w:r w:rsidR="00096865" w:rsidRPr="006E68AD">
        <w:rPr>
          <w:rFonts w:ascii="Sylfaen" w:hAnsi="Sylfaen" w:cs="Sylfaen"/>
          <w:sz w:val="20"/>
          <w:lang w:val="af-ZA"/>
        </w:rPr>
        <w:t xml:space="preserve"> </w:t>
      </w:r>
      <w:r w:rsidR="00096865" w:rsidRPr="006E68AD">
        <w:rPr>
          <w:rFonts w:ascii="Sylfaen" w:hAnsi="Sylfaen" w:cs="Sylfaen"/>
          <w:sz w:val="20"/>
          <w:lang w:val="hy-AM"/>
        </w:rPr>
        <w:t>Եթե</w:t>
      </w:r>
      <w:r w:rsidR="00096865" w:rsidRPr="006E68AD">
        <w:rPr>
          <w:rFonts w:ascii="Sylfaen" w:hAnsi="Sylfaen" w:cs="Sylfaen"/>
          <w:sz w:val="20"/>
          <w:lang w:val="af-ZA"/>
        </w:rPr>
        <w:t xml:space="preserve"> </w:t>
      </w:r>
      <w:r w:rsidR="00096865" w:rsidRPr="006E68AD">
        <w:rPr>
          <w:rFonts w:ascii="Sylfaen" w:hAnsi="Sylfaen" w:cs="Sylfaen"/>
          <w:sz w:val="20"/>
          <w:lang w:val="hy-AM"/>
        </w:rPr>
        <w:t>ընտրված</w:t>
      </w:r>
      <w:r w:rsidR="00096865" w:rsidRPr="006E68AD">
        <w:rPr>
          <w:rFonts w:ascii="Sylfaen" w:hAnsi="Sylfaen" w:cs="Sylfaen"/>
          <w:sz w:val="20"/>
          <w:lang w:val="af-ZA"/>
        </w:rPr>
        <w:t xml:space="preserve"> </w:t>
      </w:r>
      <w:r w:rsidR="00096865" w:rsidRPr="006E68AD">
        <w:rPr>
          <w:rFonts w:ascii="Sylfaen" w:hAnsi="Sylfaen" w:cs="Sylfaen"/>
          <w:sz w:val="20"/>
          <w:lang w:val="hy-AM"/>
        </w:rPr>
        <w:t>մասնակիցը</w:t>
      </w:r>
      <w:r w:rsidR="00096865" w:rsidRPr="006E68AD">
        <w:rPr>
          <w:rFonts w:ascii="Sylfaen" w:hAnsi="Sylfaen" w:cs="Sylfaen"/>
          <w:sz w:val="20"/>
          <w:lang w:val="af-ZA"/>
        </w:rPr>
        <w:t xml:space="preserve"> </w:t>
      </w:r>
      <w:r w:rsidR="00096865" w:rsidRPr="006E68AD">
        <w:rPr>
          <w:rFonts w:ascii="Sylfaen" w:hAnsi="Sylfaen" w:cs="Sylfaen"/>
          <w:sz w:val="20"/>
          <w:lang w:val="hy-AM"/>
        </w:rPr>
        <w:t>պայմանագիր</w:t>
      </w:r>
      <w:r w:rsidR="00096865" w:rsidRPr="006E68AD">
        <w:rPr>
          <w:rFonts w:ascii="Sylfaen" w:hAnsi="Sylfaen" w:cs="Sylfaen"/>
          <w:sz w:val="20"/>
          <w:lang w:val="af-ZA"/>
        </w:rPr>
        <w:t xml:space="preserve"> </w:t>
      </w:r>
      <w:r w:rsidR="00096865" w:rsidRPr="006E68AD">
        <w:rPr>
          <w:rFonts w:ascii="Sylfaen" w:hAnsi="Sylfaen" w:cs="Sylfaen"/>
          <w:sz w:val="20"/>
          <w:lang w:val="hy-AM"/>
        </w:rPr>
        <w:t>կնքելու</w:t>
      </w:r>
      <w:r w:rsidR="00096865" w:rsidRPr="006E68AD">
        <w:rPr>
          <w:rFonts w:ascii="Sylfaen" w:hAnsi="Sylfaen" w:cs="Sylfaen"/>
          <w:sz w:val="20"/>
          <w:lang w:val="af-ZA"/>
        </w:rPr>
        <w:t xml:space="preserve"> </w:t>
      </w:r>
      <w:r w:rsidR="00096865" w:rsidRPr="006E68AD">
        <w:rPr>
          <w:rFonts w:ascii="Sylfaen" w:hAnsi="Sylfaen" w:cs="Sylfaen"/>
          <w:sz w:val="20"/>
          <w:lang w:val="hy-AM"/>
        </w:rPr>
        <w:t>մասին</w:t>
      </w:r>
      <w:r w:rsidR="00096865" w:rsidRPr="006E68AD">
        <w:rPr>
          <w:rFonts w:ascii="Sylfaen" w:hAnsi="Sylfaen" w:cs="Sylfaen"/>
          <w:sz w:val="20"/>
          <w:lang w:val="af-ZA"/>
        </w:rPr>
        <w:t xml:space="preserve"> </w:t>
      </w:r>
      <w:r w:rsidR="00096865" w:rsidRPr="006E68AD">
        <w:rPr>
          <w:rFonts w:ascii="Sylfaen" w:hAnsi="Sylfaen" w:cs="Sylfaen"/>
          <w:sz w:val="20"/>
          <w:lang w:val="hy-AM"/>
        </w:rPr>
        <w:t>ծանուցումը</w:t>
      </w:r>
      <w:r w:rsidR="00096865" w:rsidRPr="006E68AD">
        <w:rPr>
          <w:rFonts w:ascii="Sylfaen" w:hAnsi="Sylfaen" w:cs="Sylfaen"/>
          <w:sz w:val="20"/>
          <w:lang w:val="af-ZA"/>
        </w:rPr>
        <w:t xml:space="preserve"> </w:t>
      </w:r>
      <w:r w:rsidR="00096865" w:rsidRPr="006E68AD">
        <w:rPr>
          <w:rFonts w:ascii="Sylfaen" w:hAnsi="Sylfaen" w:cs="Sylfaen"/>
          <w:sz w:val="20"/>
          <w:lang w:val="hy-AM"/>
        </w:rPr>
        <w:t>և</w:t>
      </w:r>
      <w:r w:rsidR="00096865" w:rsidRPr="006E68AD">
        <w:rPr>
          <w:rFonts w:ascii="Sylfaen" w:hAnsi="Sylfaen" w:cs="Sylfaen"/>
          <w:sz w:val="20"/>
          <w:lang w:val="af-ZA"/>
        </w:rPr>
        <w:t xml:space="preserve"> </w:t>
      </w:r>
      <w:r w:rsidR="00096865" w:rsidRPr="006E68AD">
        <w:rPr>
          <w:rFonts w:ascii="Sylfaen" w:hAnsi="Sylfaen" w:cs="Sylfaen"/>
          <w:sz w:val="20"/>
          <w:lang w:val="hy-AM"/>
        </w:rPr>
        <w:t>պայմանագրի</w:t>
      </w:r>
      <w:r w:rsidR="00096865" w:rsidRPr="006E68AD">
        <w:rPr>
          <w:rFonts w:ascii="Sylfaen" w:hAnsi="Sylfaen" w:cs="Sylfaen"/>
          <w:sz w:val="20"/>
          <w:lang w:val="af-ZA"/>
        </w:rPr>
        <w:t xml:space="preserve"> </w:t>
      </w:r>
      <w:r w:rsidR="00096865" w:rsidRPr="006E68AD">
        <w:rPr>
          <w:rFonts w:ascii="Sylfaen" w:hAnsi="Sylfaen" w:cs="Sylfaen"/>
          <w:sz w:val="20"/>
          <w:lang w:val="hy-AM"/>
        </w:rPr>
        <w:t>նախագիծ</w:t>
      </w:r>
      <w:r w:rsidR="00443B7A" w:rsidRPr="006E68AD">
        <w:rPr>
          <w:rFonts w:ascii="Sylfaen" w:hAnsi="Sylfaen" w:cs="Sylfaen"/>
          <w:sz w:val="20"/>
        </w:rPr>
        <w:t>ն</w:t>
      </w:r>
      <w:r w:rsidR="00096865" w:rsidRPr="006E68AD">
        <w:rPr>
          <w:rFonts w:ascii="Sylfaen" w:hAnsi="Sylfaen" w:cs="Sylfaen"/>
          <w:sz w:val="20"/>
          <w:lang w:val="af-ZA"/>
        </w:rPr>
        <w:t xml:space="preserve"> </w:t>
      </w:r>
      <w:r w:rsidR="00096865" w:rsidRPr="006E68AD">
        <w:rPr>
          <w:rFonts w:ascii="Sylfaen" w:hAnsi="Sylfaen" w:cs="Sylfaen"/>
          <w:sz w:val="20"/>
          <w:lang w:val="hy-AM"/>
        </w:rPr>
        <w:t>ստանալուց</w:t>
      </w:r>
      <w:r w:rsidR="00096865" w:rsidRPr="006E68AD">
        <w:rPr>
          <w:rFonts w:ascii="Sylfaen" w:hAnsi="Sylfaen" w:cs="Sylfaen"/>
          <w:sz w:val="20"/>
          <w:lang w:val="af-ZA"/>
        </w:rPr>
        <w:t xml:space="preserve"> </w:t>
      </w:r>
      <w:r w:rsidR="00096865" w:rsidRPr="006E68AD">
        <w:rPr>
          <w:rFonts w:ascii="Sylfaen" w:hAnsi="Sylfaen" w:cs="Sylfaen"/>
          <w:sz w:val="20"/>
          <w:lang w:val="hy-AM"/>
        </w:rPr>
        <w:t>հետո</w:t>
      </w:r>
      <w:r w:rsidR="00443B7A" w:rsidRPr="006E68AD">
        <w:rPr>
          <w:rFonts w:ascii="Sylfaen" w:hAnsi="Sylfaen" w:cs="Sylfaen"/>
          <w:sz w:val="20"/>
          <w:lang w:val="af-ZA"/>
        </w:rPr>
        <w:t xml:space="preserve">` 10 </w:t>
      </w:r>
      <w:r w:rsidR="00443B7A" w:rsidRPr="006E68AD">
        <w:rPr>
          <w:rFonts w:ascii="Sylfaen" w:hAnsi="Sylfaen" w:cs="Sylfaen"/>
          <w:sz w:val="20"/>
        </w:rPr>
        <w:t>աշխատանքային</w:t>
      </w:r>
      <w:r w:rsidR="00096865" w:rsidRPr="006E68AD">
        <w:rPr>
          <w:rFonts w:ascii="Sylfaen" w:hAnsi="Sylfaen" w:cs="Sylfaen"/>
          <w:sz w:val="20"/>
          <w:lang w:val="af-ZA"/>
        </w:rPr>
        <w:t xml:space="preserve"> </w:t>
      </w:r>
      <w:r w:rsidR="00096865" w:rsidRPr="006E68AD">
        <w:rPr>
          <w:rFonts w:ascii="Sylfaen" w:hAnsi="Sylfaen" w:cs="Sylfaen"/>
          <w:sz w:val="20"/>
          <w:lang w:val="hy-AM"/>
        </w:rPr>
        <w:t>օրվա</w:t>
      </w:r>
      <w:r w:rsidR="00096865" w:rsidRPr="006E68AD">
        <w:rPr>
          <w:rFonts w:ascii="Sylfaen" w:hAnsi="Sylfaen" w:cs="Sylfaen"/>
          <w:sz w:val="20"/>
          <w:lang w:val="af-ZA"/>
        </w:rPr>
        <w:t xml:space="preserve"> </w:t>
      </w:r>
      <w:r w:rsidR="00096865" w:rsidRPr="006E68AD">
        <w:rPr>
          <w:rFonts w:ascii="Sylfaen" w:hAnsi="Sylfaen" w:cs="Sylfaen"/>
          <w:sz w:val="20"/>
          <w:lang w:val="hy-AM"/>
        </w:rPr>
        <w:t>ընթացքում</w:t>
      </w:r>
      <w:r w:rsidR="00096865" w:rsidRPr="006E68AD">
        <w:rPr>
          <w:rFonts w:ascii="Sylfaen" w:hAnsi="Sylfaen" w:cs="Sylfaen"/>
          <w:sz w:val="20"/>
          <w:lang w:val="af-ZA"/>
        </w:rPr>
        <w:t xml:space="preserve"> </w:t>
      </w:r>
      <w:r w:rsidR="00096865" w:rsidRPr="006E68AD">
        <w:rPr>
          <w:rFonts w:ascii="Sylfaen" w:hAnsi="Sylfaen" w:cs="Sylfaen"/>
          <w:sz w:val="20"/>
          <w:lang w:val="hy-AM"/>
        </w:rPr>
        <w:t>չի</w:t>
      </w:r>
      <w:r w:rsidR="00096865" w:rsidRPr="006E68AD">
        <w:rPr>
          <w:rFonts w:ascii="Sylfaen" w:hAnsi="Sylfaen" w:cs="Sylfaen"/>
          <w:sz w:val="20"/>
          <w:lang w:val="af-ZA"/>
        </w:rPr>
        <w:t xml:space="preserve"> </w:t>
      </w:r>
      <w:r w:rsidR="00096865" w:rsidRPr="006E68AD">
        <w:rPr>
          <w:rFonts w:ascii="Sylfaen" w:hAnsi="Sylfaen" w:cs="Sylfaen"/>
          <w:sz w:val="20"/>
          <w:lang w:val="hy-AM"/>
        </w:rPr>
        <w:t>ստորագրում</w:t>
      </w:r>
      <w:r w:rsidR="00096865" w:rsidRPr="006E68AD">
        <w:rPr>
          <w:rFonts w:ascii="Sylfaen" w:hAnsi="Sylfaen" w:cs="Sylfaen"/>
          <w:sz w:val="20"/>
          <w:lang w:val="af-ZA"/>
        </w:rPr>
        <w:t xml:space="preserve"> </w:t>
      </w:r>
      <w:r w:rsidR="00096865" w:rsidRPr="006E68AD">
        <w:rPr>
          <w:rFonts w:ascii="Sylfaen" w:hAnsi="Sylfaen" w:cs="Sylfaen"/>
          <w:sz w:val="20"/>
          <w:lang w:val="hy-AM"/>
        </w:rPr>
        <w:t>պայմանագիրը</w:t>
      </w:r>
      <w:r w:rsidR="00096865" w:rsidRPr="006E68AD">
        <w:rPr>
          <w:rFonts w:ascii="Sylfaen" w:hAnsi="Sylfaen" w:cs="Sylfaen"/>
          <w:sz w:val="20"/>
          <w:lang w:val="af-ZA"/>
        </w:rPr>
        <w:t xml:space="preserve"> </w:t>
      </w:r>
      <w:r w:rsidR="00096865" w:rsidRPr="006E68AD">
        <w:rPr>
          <w:rFonts w:ascii="Sylfaen" w:hAnsi="Sylfaen" w:cs="Sylfaen"/>
          <w:sz w:val="20"/>
          <w:lang w:val="hy-AM"/>
        </w:rPr>
        <w:t>և</w:t>
      </w:r>
      <w:r w:rsidR="00096865" w:rsidRPr="006E68AD">
        <w:rPr>
          <w:rFonts w:ascii="Sylfaen" w:hAnsi="Sylfaen" w:cs="Sylfaen"/>
          <w:sz w:val="20"/>
          <w:lang w:val="af-ZA"/>
        </w:rPr>
        <w:t xml:space="preserve"> </w:t>
      </w:r>
      <w:r w:rsidR="00AA0AD8" w:rsidRPr="006E68AD">
        <w:rPr>
          <w:rFonts w:ascii="Sylfaen" w:hAnsi="Sylfaen" w:cs="Sylfaen"/>
          <w:sz w:val="20"/>
          <w:lang w:val="af-ZA"/>
        </w:rPr>
        <w:t>պ</w:t>
      </w:r>
      <w:r w:rsidR="00096865" w:rsidRPr="006E68AD">
        <w:rPr>
          <w:rFonts w:ascii="Sylfaen" w:hAnsi="Sylfaen" w:cs="Sylfaen"/>
          <w:sz w:val="20"/>
          <w:lang w:val="ru-RU"/>
        </w:rPr>
        <w:t>ատվիրատուին</w:t>
      </w:r>
      <w:r w:rsidR="00096865" w:rsidRPr="006E68AD">
        <w:rPr>
          <w:rFonts w:ascii="Sylfaen" w:hAnsi="Sylfaen" w:cs="Sylfaen"/>
          <w:sz w:val="20"/>
          <w:lang w:val="af-ZA"/>
        </w:rPr>
        <w:t xml:space="preserve"> </w:t>
      </w:r>
      <w:r w:rsidR="00096865" w:rsidRPr="006E68AD">
        <w:rPr>
          <w:rFonts w:ascii="Sylfaen" w:hAnsi="Sylfaen" w:cs="Sylfaen"/>
          <w:sz w:val="20"/>
          <w:lang w:val="ru-RU"/>
        </w:rPr>
        <w:t>ներկայացնում</w:t>
      </w:r>
      <w:r w:rsidR="00096865" w:rsidRPr="006E68AD">
        <w:rPr>
          <w:rFonts w:ascii="Sylfaen" w:hAnsi="Sylfaen" w:cs="Sylfaen"/>
          <w:sz w:val="20"/>
          <w:lang w:val="af-ZA"/>
        </w:rPr>
        <w:t xml:space="preserve"> </w:t>
      </w:r>
      <w:r w:rsidR="00096865" w:rsidRPr="006E68AD">
        <w:rPr>
          <w:rFonts w:ascii="Sylfaen" w:hAnsi="Sylfaen" w:cs="Sylfaen"/>
          <w:sz w:val="20"/>
          <w:lang w:val="ru-RU"/>
        </w:rPr>
        <w:t>պայմանագրի</w:t>
      </w:r>
      <w:r w:rsidR="00443B7A" w:rsidRPr="006E68AD">
        <w:rPr>
          <w:rFonts w:ascii="Sylfaen" w:hAnsi="Sylfaen" w:cs="Sylfaen"/>
          <w:sz w:val="20"/>
          <w:lang w:val="af-ZA"/>
        </w:rPr>
        <w:t xml:space="preserve"> </w:t>
      </w:r>
      <w:r w:rsidR="00443B7A" w:rsidRPr="006E68AD">
        <w:rPr>
          <w:rFonts w:ascii="Sylfaen" w:hAnsi="Sylfaen" w:cs="Sylfaen"/>
          <w:sz w:val="20"/>
        </w:rPr>
        <w:t>ապահովումը</w:t>
      </w:r>
      <w:r w:rsidR="00096865" w:rsidRPr="006E68AD">
        <w:rPr>
          <w:rFonts w:ascii="Sylfaen" w:hAnsi="Sylfaen" w:cs="Sylfaen"/>
          <w:sz w:val="20"/>
          <w:lang w:val="af-ZA"/>
        </w:rPr>
        <w:t>,</w:t>
      </w:r>
      <w:r w:rsidR="00096865" w:rsidRPr="006E68AD">
        <w:rPr>
          <w:rFonts w:ascii="Sylfaen" w:hAnsi="Sylfaen" w:cs="Sylfaen"/>
          <w:i/>
          <w:sz w:val="20"/>
          <w:lang w:val="af-ZA"/>
        </w:rPr>
        <w:t xml:space="preserve"> </w:t>
      </w:r>
      <w:r w:rsidR="00096865" w:rsidRPr="006E68AD">
        <w:rPr>
          <w:rFonts w:ascii="Sylfaen" w:hAnsi="Sylfaen" w:cs="Sylfaen"/>
          <w:sz w:val="20"/>
          <w:lang w:val="hy-AM"/>
        </w:rPr>
        <w:t>ապա նա զրկվում է պայմանագիրը ստորագրելու իրավունքից</w:t>
      </w:r>
      <w:r w:rsidR="004D5671" w:rsidRPr="006E68AD">
        <w:rPr>
          <w:rFonts w:ascii="Sylfaen" w:hAnsi="Sylfaen" w:cs="Tahoma"/>
          <w:sz w:val="20"/>
          <w:lang w:val="hy-AM"/>
        </w:rPr>
        <w:t>։</w:t>
      </w:r>
      <w:r w:rsidR="00443B7A" w:rsidRPr="006E68AD">
        <w:rPr>
          <w:rFonts w:ascii="Sylfaen" w:hAnsi="Sylfaen" w:cs="Sylfaen"/>
          <w:sz w:val="20"/>
          <w:lang w:val="af-ZA"/>
        </w:rPr>
        <w:t xml:space="preserve"> </w:t>
      </w:r>
      <w:r w:rsidR="00443B7A" w:rsidRPr="006E68AD">
        <w:rPr>
          <w:rFonts w:ascii="Sylfaen" w:hAnsi="Sylfaen" w:cs="Sylfaen"/>
          <w:sz w:val="20"/>
          <w:lang w:val="hy-AM"/>
        </w:rPr>
        <w:lastRenderedPageBreak/>
        <w:t>Պայմանագրով կանխավճար նախատեսվելու դեպքում սույն կետով նախատեսված ժամկետը սահմանվում է 15 աշխատանքային օր:</w:t>
      </w:r>
    </w:p>
    <w:p w:rsidR="000313A6" w:rsidRPr="006E68AD" w:rsidRDefault="000313A6" w:rsidP="00037DDE">
      <w:pPr>
        <w:ind w:firstLine="567"/>
        <w:jc w:val="both"/>
        <w:rPr>
          <w:rFonts w:ascii="Sylfaen" w:hAnsi="Sylfaen" w:cs="Sylfaen"/>
          <w:sz w:val="20"/>
          <w:lang w:val="af-ZA"/>
        </w:rPr>
      </w:pPr>
      <w:r w:rsidRPr="006E68AD">
        <w:rPr>
          <w:rFonts w:ascii="Sylfaen" w:hAnsi="Sylfaen" w:cs="Sylfaen"/>
          <w:sz w:val="20"/>
          <w:lang w:val="hy-AM"/>
        </w:rPr>
        <w:t>Ընդ</w:t>
      </w:r>
      <w:r w:rsidRPr="006E68AD">
        <w:rPr>
          <w:rFonts w:ascii="Sylfaen" w:hAnsi="Sylfaen" w:cs="Sylfaen"/>
          <w:sz w:val="20"/>
          <w:lang w:val="af-ZA"/>
        </w:rPr>
        <w:t xml:space="preserve"> </w:t>
      </w:r>
      <w:r w:rsidRPr="006E68AD">
        <w:rPr>
          <w:rFonts w:ascii="Sylfaen" w:hAnsi="Sylfaen" w:cs="Sylfaen"/>
          <w:sz w:val="20"/>
          <w:lang w:val="hy-AM"/>
        </w:rPr>
        <w:t>որում</w:t>
      </w:r>
      <w:r w:rsidRPr="006E68AD">
        <w:rPr>
          <w:rFonts w:ascii="Sylfaen" w:hAnsi="Sylfaen" w:cs="Sylfaen"/>
          <w:sz w:val="20"/>
          <w:lang w:val="af-ZA"/>
        </w:rPr>
        <w:t xml:space="preserve"> </w:t>
      </w:r>
      <w:r w:rsidRPr="006E68AD">
        <w:rPr>
          <w:rFonts w:ascii="Sylfaen" w:hAnsi="Sylfaen" w:cs="Sylfaen"/>
          <w:sz w:val="20"/>
          <w:lang w:val="hy-AM"/>
        </w:rPr>
        <w:t xml:space="preserve">ընտրված մասնակցի կողմից հաստատված պայմանագրի նախագիծը </w:t>
      </w:r>
      <w:r w:rsidR="00A6756D" w:rsidRPr="006E68AD">
        <w:rPr>
          <w:rFonts w:ascii="Sylfaen" w:hAnsi="Sylfaen" w:cs="Sylfaen"/>
          <w:sz w:val="20"/>
        </w:rPr>
        <w:t>պ</w:t>
      </w:r>
      <w:r w:rsidRPr="006E68AD">
        <w:rPr>
          <w:rFonts w:ascii="Sylfaen" w:hAnsi="Sylfaen" w:cs="Sylfaen"/>
          <w:sz w:val="20"/>
          <w:lang w:val="hy-AM"/>
        </w:rPr>
        <w:t xml:space="preserve">ատվիրատուին ներկայացվում է գրավոր և դրա ներկայացման գրությունը հաշվառվում է </w:t>
      </w:r>
      <w:r w:rsidR="00A6756D" w:rsidRPr="006E68AD">
        <w:rPr>
          <w:rFonts w:ascii="Sylfaen" w:hAnsi="Sylfaen" w:cs="Sylfaen"/>
          <w:sz w:val="20"/>
        </w:rPr>
        <w:t>պ</w:t>
      </w:r>
      <w:r w:rsidRPr="006E68AD">
        <w:rPr>
          <w:rFonts w:ascii="Sylfaen" w:hAnsi="Sylfaen" w:cs="Sylfaen"/>
          <w:sz w:val="20"/>
          <w:lang w:val="hy-AM"/>
        </w:rPr>
        <w:t>ատվիրատուի փաստաթղթաշրջանառ</w:t>
      </w:r>
      <w:r w:rsidR="005F7C1D" w:rsidRPr="006E68AD">
        <w:rPr>
          <w:rFonts w:ascii="Sylfaen" w:hAnsi="Sylfaen" w:cs="Sylfaen"/>
          <w:sz w:val="20"/>
          <w:lang w:val="hy-AM"/>
        </w:rPr>
        <w:t>ության համակարգում:  Պա</w:t>
      </w:r>
      <w:r w:rsidRPr="006E68AD">
        <w:rPr>
          <w:rFonts w:ascii="Sylfaen" w:hAnsi="Sylfaen"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E68AD">
        <w:rPr>
          <w:rFonts w:ascii="Sylfaen" w:hAnsi="Sylfaen" w:cs="Sylfaen"/>
          <w:sz w:val="20"/>
          <w:lang w:val="af-ZA"/>
        </w:rPr>
        <w:t xml:space="preserve"> </w:t>
      </w:r>
      <w:r w:rsidR="005D3674" w:rsidRPr="006E68AD">
        <w:rPr>
          <w:rFonts w:ascii="Sylfaen" w:hAnsi="Sylfaen" w:cs="Sylfaen"/>
          <w:sz w:val="20"/>
        </w:rPr>
        <w:t>և</w:t>
      </w:r>
      <w:r w:rsidR="005D3674" w:rsidRPr="006E68AD">
        <w:rPr>
          <w:rFonts w:ascii="Sylfaen" w:hAnsi="Sylfaen" w:cs="Sylfaen"/>
          <w:sz w:val="20"/>
          <w:lang w:val="af-ZA"/>
        </w:rPr>
        <w:t xml:space="preserve"> </w:t>
      </w:r>
      <w:r w:rsidR="005D3674" w:rsidRPr="006E68AD">
        <w:rPr>
          <w:rFonts w:ascii="Sylfaen" w:hAnsi="Sylfaen" w:cs="Sylfaen"/>
          <w:sz w:val="20"/>
        </w:rPr>
        <w:t>հաստատմանը</w:t>
      </w:r>
      <w:r w:rsidR="005D3674" w:rsidRPr="006E68AD">
        <w:rPr>
          <w:rFonts w:ascii="Sylfaen" w:hAnsi="Sylfaen" w:cs="Sylfaen"/>
          <w:sz w:val="20"/>
          <w:lang w:val="af-ZA"/>
        </w:rPr>
        <w:t xml:space="preserve"> </w:t>
      </w:r>
      <w:r w:rsidR="005D3674" w:rsidRPr="006E68AD">
        <w:rPr>
          <w:rFonts w:ascii="Sylfaen" w:hAnsi="Sylfaen" w:cs="Sylfaen"/>
          <w:sz w:val="20"/>
        </w:rPr>
        <w:t>հաջորդող</w:t>
      </w:r>
      <w:r w:rsidR="005D3674" w:rsidRPr="006E68AD">
        <w:rPr>
          <w:rFonts w:ascii="Sylfaen" w:hAnsi="Sylfaen" w:cs="Sylfaen"/>
          <w:sz w:val="20"/>
          <w:lang w:val="af-ZA"/>
        </w:rPr>
        <w:t xml:space="preserve"> </w:t>
      </w:r>
      <w:r w:rsidR="005D3674" w:rsidRPr="006E68AD">
        <w:rPr>
          <w:rFonts w:ascii="Sylfaen" w:hAnsi="Sylfaen" w:cs="Sylfaen"/>
          <w:sz w:val="20"/>
        </w:rPr>
        <w:t>աշխատանքային</w:t>
      </w:r>
      <w:r w:rsidR="005D3674" w:rsidRPr="006E68AD">
        <w:rPr>
          <w:rFonts w:ascii="Sylfaen" w:hAnsi="Sylfaen" w:cs="Sylfaen"/>
          <w:sz w:val="20"/>
          <w:lang w:val="af-ZA"/>
        </w:rPr>
        <w:t xml:space="preserve"> </w:t>
      </w:r>
      <w:r w:rsidR="005D3674" w:rsidRPr="006E68AD">
        <w:rPr>
          <w:rFonts w:ascii="Sylfaen" w:hAnsi="Sylfaen" w:cs="Sylfaen"/>
          <w:sz w:val="20"/>
        </w:rPr>
        <w:t>օրը</w:t>
      </w:r>
      <w:r w:rsidR="005D3674" w:rsidRPr="006E68AD">
        <w:rPr>
          <w:rFonts w:ascii="Sylfaen" w:hAnsi="Sylfaen" w:cs="Sylfaen"/>
          <w:sz w:val="20"/>
          <w:lang w:val="af-ZA"/>
        </w:rPr>
        <w:t xml:space="preserve"> </w:t>
      </w:r>
      <w:r w:rsidR="005D3674" w:rsidRPr="006E68AD">
        <w:rPr>
          <w:rFonts w:ascii="Sylfaen" w:hAnsi="Sylfaen" w:cs="Sylfaen"/>
          <w:sz w:val="20"/>
        </w:rPr>
        <w:t>ուղեկցող</w:t>
      </w:r>
      <w:r w:rsidR="005D3674" w:rsidRPr="006E68AD">
        <w:rPr>
          <w:rFonts w:ascii="Sylfaen" w:hAnsi="Sylfaen" w:cs="Sylfaen"/>
          <w:sz w:val="20"/>
          <w:lang w:val="af-ZA"/>
        </w:rPr>
        <w:t xml:space="preserve"> </w:t>
      </w:r>
      <w:r w:rsidR="005D3674" w:rsidRPr="006E68AD">
        <w:rPr>
          <w:rFonts w:ascii="Sylfaen" w:hAnsi="Sylfaen" w:cs="Sylfaen"/>
          <w:sz w:val="20"/>
        </w:rPr>
        <w:t>գրությամբ</w:t>
      </w:r>
      <w:r w:rsidR="005D3674" w:rsidRPr="006E68AD">
        <w:rPr>
          <w:rFonts w:ascii="Sylfaen" w:hAnsi="Sylfaen" w:cs="Sylfaen"/>
          <w:sz w:val="20"/>
          <w:lang w:val="af-ZA"/>
        </w:rPr>
        <w:t xml:space="preserve"> </w:t>
      </w:r>
      <w:r w:rsidR="005D3674" w:rsidRPr="006E68AD">
        <w:rPr>
          <w:rFonts w:ascii="Sylfaen" w:hAnsi="Sylfaen" w:cs="Sylfaen"/>
          <w:sz w:val="20"/>
        </w:rPr>
        <w:t>տրամադրվում</w:t>
      </w:r>
      <w:r w:rsidR="005D3674" w:rsidRPr="006E68AD">
        <w:rPr>
          <w:rFonts w:ascii="Sylfaen" w:hAnsi="Sylfaen" w:cs="Sylfaen"/>
          <w:sz w:val="20"/>
          <w:lang w:val="af-ZA"/>
        </w:rPr>
        <w:t xml:space="preserve"> </w:t>
      </w:r>
      <w:r w:rsidR="005D3674" w:rsidRPr="006E68AD">
        <w:rPr>
          <w:rFonts w:ascii="Sylfaen" w:hAnsi="Sylfaen" w:cs="Sylfaen"/>
          <w:sz w:val="20"/>
        </w:rPr>
        <w:t>է</w:t>
      </w:r>
      <w:r w:rsidR="005D3674" w:rsidRPr="006E68AD">
        <w:rPr>
          <w:rFonts w:ascii="Sylfaen" w:hAnsi="Sylfaen" w:cs="Sylfaen"/>
          <w:sz w:val="20"/>
          <w:lang w:val="af-ZA"/>
        </w:rPr>
        <w:t xml:space="preserve"> </w:t>
      </w:r>
      <w:r w:rsidR="005D3674" w:rsidRPr="006E68AD">
        <w:rPr>
          <w:rFonts w:ascii="Sylfaen" w:hAnsi="Sylfaen" w:cs="Sylfaen"/>
          <w:sz w:val="20"/>
        </w:rPr>
        <w:t>ընտրված</w:t>
      </w:r>
      <w:r w:rsidR="005D3674" w:rsidRPr="006E68AD">
        <w:rPr>
          <w:rFonts w:ascii="Sylfaen" w:hAnsi="Sylfaen" w:cs="Sylfaen"/>
          <w:sz w:val="20"/>
          <w:lang w:val="af-ZA"/>
        </w:rPr>
        <w:t xml:space="preserve"> </w:t>
      </w:r>
      <w:r w:rsidR="005D3674" w:rsidRPr="006E68AD">
        <w:rPr>
          <w:rFonts w:ascii="Sylfaen" w:hAnsi="Sylfaen" w:cs="Sylfaen"/>
          <w:sz w:val="20"/>
        </w:rPr>
        <w:t>մասնակցին</w:t>
      </w:r>
      <w:r w:rsidRPr="006E68AD">
        <w:rPr>
          <w:rFonts w:ascii="Sylfaen" w:hAnsi="Sylfaen" w:cs="Sylfaen"/>
          <w:sz w:val="20"/>
          <w:lang w:val="hy-AM"/>
        </w:rPr>
        <w:t>:</w:t>
      </w:r>
    </w:p>
    <w:p w:rsidR="00D612BC" w:rsidRPr="006E68AD" w:rsidRDefault="00DD412B" w:rsidP="00037DDE">
      <w:pPr>
        <w:pStyle w:val="a3"/>
        <w:spacing w:line="240" w:lineRule="auto"/>
        <w:ind w:firstLine="567"/>
        <w:rPr>
          <w:rFonts w:ascii="Sylfaen" w:hAnsi="Sylfaen" w:cs="Sylfaen"/>
          <w:i w:val="0"/>
          <w:szCs w:val="24"/>
          <w:lang w:val="af-ZA"/>
        </w:rPr>
      </w:pPr>
      <w:r w:rsidRPr="006E68AD">
        <w:rPr>
          <w:rFonts w:ascii="Sylfaen" w:hAnsi="Sylfaen" w:cs="Sylfaen"/>
          <w:i w:val="0"/>
          <w:szCs w:val="24"/>
          <w:lang w:val="af-ZA"/>
        </w:rPr>
        <w:t>8</w:t>
      </w:r>
      <w:r w:rsidR="00D17258" w:rsidRPr="006E68AD">
        <w:rPr>
          <w:rFonts w:ascii="Sylfaen" w:hAnsi="Sylfaen" w:cs="Sylfaen"/>
          <w:i w:val="0"/>
          <w:szCs w:val="24"/>
          <w:lang w:val="af-ZA"/>
        </w:rPr>
        <w:t>.</w:t>
      </w:r>
      <w:r w:rsidR="001A69C2" w:rsidRPr="006E68AD">
        <w:rPr>
          <w:rFonts w:ascii="Sylfaen" w:hAnsi="Sylfaen" w:cs="Sylfaen"/>
          <w:i w:val="0"/>
          <w:szCs w:val="24"/>
          <w:lang w:val="af-ZA"/>
        </w:rPr>
        <w:t>5</w:t>
      </w:r>
      <w:r w:rsidR="00D17258" w:rsidRPr="006E68AD">
        <w:rPr>
          <w:rFonts w:ascii="Sylfaen" w:hAnsi="Sylfaen" w:cs="Sylfaen"/>
          <w:i w:val="0"/>
          <w:szCs w:val="24"/>
          <w:lang w:val="af-ZA"/>
        </w:rPr>
        <w:t xml:space="preserve"> </w:t>
      </w:r>
      <w:r w:rsidR="00096865" w:rsidRPr="006E68AD">
        <w:rPr>
          <w:rFonts w:ascii="Sylfaen" w:hAnsi="Sylfaen" w:cs="Sylfaen"/>
          <w:i w:val="0"/>
          <w:szCs w:val="24"/>
          <w:lang w:val="ru-RU"/>
        </w:rPr>
        <w:t>Մինչև</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սույն</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հրավերի</w:t>
      </w:r>
      <w:r w:rsidR="00096865" w:rsidRPr="006E68AD">
        <w:rPr>
          <w:rFonts w:ascii="Sylfaen" w:hAnsi="Sylfaen" w:cs="Sylfaen"/>
          <w:i w:val="0"/>
          <w:szCs w:val="24"/>
          <w:lang w:val="af-ZA"/>
        </w:rPr>
        <w:t xml:space="preserve"> </w:t>
      </w:r>
      <w:r w:rsidR="00447FFD" w:rsidRPr="006E68AD">
        <w:rPr>
          <w:rFonts w:ascii="Sylfaen" w:hAnsi="Sylfaen" w:cs="Sylfaen"/>
          <w:i w:val="0"/>
          <w:szCs w:val="24"/>
          <w:lang w:val="af-ZA"/>
        </w:rPr>
        <w:t xml:space="preserve">1-ին մասի </w:t>
      </w:r>
      <w:r w:rsidR="000709E0" w:rsidRPr="006E68AD">
        <w:rPr>
          <w:rFonts w:ascii="Sylfaen" w:hAnsi="Sylfaen" w:cs="Sylfaen"/>
          <w:i w:val="0"/>
          <w:szCs w:val="24"/>
          <w:lang w:val="af-ZA"/>
        </w:rPr>
        <w:t>8</w:t>
      </w:r>
      <w:r w:rsidR="005B1DD6" w:rsidRPr="006E68AD">
        <w:rPr>
          <w:rFonts w:ascii="Sylfaen" w:hAnsi="Sylfaen" w:cs="Sylfaen"/>
          <w:i w:val="0"/>
          <w:szCs w:val="24"/>
          <w:lang w:val="hy-AM"/>
        </w:rPr>
        <w:t>.</w:t>
      </w:r>
      <w:r w:rsidR="00164CF7" w:rsidRPr="006E68AD">
        <w:rPr>
          <w:rFonts w:ascii="Sylfaen" w:hAnsi="Sylfaen" w:cs="Sylfaen"/>
          <w:i w:val="0"/>
          <w:szCs w:val="24"/>
          <w:lang w:val="af-ZA"/>
        </w:rPr>
        <w:t>4</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կետով</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նախատեսված</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ժամկետի</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ավարտը</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կողմերի</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համաձայնությամբ</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կարող</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են</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պայմանագրի</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նախագծում</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կատարվել</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փոփոխություններ</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սակայն</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դրանք</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չեն</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կարող</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հանգեցնել</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գնման</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առարկայի</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բնութագրերի</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փոփոխմանը</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ներառյալ</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ընտրված</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մասնակցի</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առաջարկած</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գնի</w:t>
      </w:r>
      <w:r w:rsidR="00096865" w:rsidRPr="006E68AD">
        <w:rPr>
          <w:rFonts w:ascii="Sylfaen" w:hAnsi="Sylfaen" w:cs="Sylfaen"/>
          <w:i w:val="0"/>
          <w:szCs w:val="24"/>
          <w:lang w:val="af-ZA"/>
        </w:rPr>
        <w:t xml:space="preserve"> </w:t>
      </w:r>
      <w:r w:rsidR="00096865" w:rsidRPr="006E68AD">
        <w:rPr>
          <w:rFonts w:ascii="Sylfaen" w:hAnsi="Sylfaen" w:cs="Sylfaen"/>
          <w:i w:val="0"/>
          <w:szCs w:val="24"/>
          <w:lang w:val="ru-RU"/>
        </w:rPr>
        <w:t>ավելացմանը</w:t>
      </w:r>
      <w:r w:rsidR="004D5671" w:rsidRPr="006E68AD">
        <w:rPr>
          <w:rFonts w:ascii="Sylfaen" w:hAnsi="Sylfaen" w:cs="Tahoma"/>
          <w:i w:val="0"/>
          <w:szCs w:val="24"/>
          <w:lang w:val="ru-RU"/>
        </w:rPr>
        <w:t>։</w:t>
      </w:r>
      <w:r w:rsidR="00D612BC" w:rsidRPr="006E68AD">
        <w:rPr>
          <w:rFonts w:ascii="Sylfaen" w:hAnsi="Sylfaen"/>
          <w:spacing w:val="-8"/>
          <w:lang w:val="af-ZA"/>
        </w:rPr>
        <w:t xml:space="preserve"> </w:t>
      </w:r>
    </w:p>
    <w:p w:rsidR="005F7C1D" w:rsidRPr="006E68AD" w:rsidRDefault="005F7C1D" w:rsidP="00037DDE">
      <w:pPr>
        <w:jc w:val="center"/>
        <w:rPr>
          <w:rFonts w:ascii="Sylfaen" w:hAnsi="Sylfaen"/>
          <w:b/>
          <w:iCs/>
          <w:sz w:val="20"/>
          <w:lang w:val="af-ZA"/>
        </w:rPr>
      </w:pPr>
    </w:p>
    <w:p w:rsidR="00096865" w:rsidRPr="006E68AD" w:rsidRDefault="000709E0" w:rsidP="00037DDE">
      <w:pPr>
        <w:jc w:val="center"/>
        <w:rPr>
          <w:rFonts w:ascii="Sylfaen" w:hAnsi="Sylfaen" w:cs="Arial"/>
          <w:b/>
          <w:iCs/>
          <w:sz w:val="20"/>
          <w:lang w:val="af-ZA"/>
        </w:rPr>
      </w:pPr>
      <w:r w:rsidRPr="006E68AD">
        <w:rPr>
          <w:rFonts w:ascii="Sylfaen" w:hAnsi="Sylfaen"/>
          <w:b/>
          <w:iCs/>
          <w:sz w:val="20"/>
          <w:lang w:val="af-ZA"/>
        </w:rPr>
        <w:t>9</w:t>
      </w:r>
      <w:r w:rsidR="008D5016" w:rsidRPr="006E68AD">
        <w:rPr>
          <w:rFonts w:ascii="Sylfaen" w:hAnsi="Sylfaen"/>
          <w:b/>
          <w:iCs/>
          <w:sz w:val="20"/>
          <w:lang w:val="af-ZA"/>
        </w:rPr>
        <w:t xml:space="preserve">. </w:t>
      </w:r>
      <w:r w:rsidR="008D5016" w:rsidRPr="006E68AD">
        <w:rPr>
          <w:rFonts w:ascii="Sylfaen" w:hAnsi="Sylfaen" w:cs="Sylfaen"/>
          <w:b/>
          <w:iCs/>
          <w:sz w:val="20"/>
          <w:lang w:val="af-ZA"/>
        </w:rPr>
        <w:t>ՊԱՅՄԱՆԱԳՐԻ</w:t>
      </w:r>
      <w:r w:rsidR="008D5016" w:rsidRPr="006E68AD">
        <w:rPr>
          <w:rFonts w:ascii="Sylfaen" w:hAnsi="Sylfaen" w:cs="Arial"/>
          <w:b/>
          <w:iCs/>
          <w:sz w:val="20"/>
          <w:lang w:val="af-ZA"/>
        </w:rPr>
        <w:t xml:space="preserve"> </w:t>
      </w:r>
      <w:r w:rsidR="008D5016" w:rsidRPr="006E68AD">
        <w:rPr>
          <w:rFonts w:ascii="Sylfaen" w:hAnsi="Sylfaen" w:cs="Sylfaen"/>
          <w:b/>
          <w:iCs/>
          <w:sz w:val="20"/>
          <w:lang w:val="af-ZA"/>
        </w:rPr>
        <w:t>ԱՊԱՀՈՎՈՒՄԸ</w:t>
      </w:r>
      <w:r w:rsidR="008D5016" w:rsidRPr="006E68AD">
        <w:rPr>
          <w:rFonts w:ascii="Sylfaen" w:hAnsi="Sylfaen" w:cs="Arial"/>
          <w:b/>
          <w:iCs/>
          <w:sz w:val="20"/>
          <w:lang w:val="af-ZA"/>
        </w:rPr>
        <w:t xml:space="preserve"> </w:t>
      </w:r>
    </w:p>
    <w:p w:rsidR="00096865" w:rsidRPr="006E68AD" w:rsidRDefault="00096865" w:rsidP="00037DDE">
      <w:pPr>
        <w:jc w:val="center"/>
        <w:rPr>
          <w:rFonts w:ascii="Sylfaen" w:hAnsi="Sylfaen"/>
          <w:b/>
          <w:iCs/>
          <w:sz w:val="16"/>
          <w:szCs w:val="16"/>
          <w:lang w:val="af-ZA"/>
        </w:rPr>
      </w:pPr>
    </w:p>
    <w:p w:rsidR="00096865" w:rsidRPr="006E68AD" w:rsidRDefault="000709E0" w:rsidP="00037DDE">
      <w:pPr>
        <w:ind w:firstLine="567"/>
        <w:jc w:val="both"/>
        <w:rPr>
          <w:rFonts w:ascii="Sylfaen" w:hAnsi="Sylfaen" w:cs="Sylfaen"/>
          <w:sz w:val="20"/>
          <w:lang w:val="af-ZA"/>
        </w:rPr>
      </w:pPr>
      <w:r w:rsidRPr="006E68AD">
        <w:rPr>
          <w:rFonts w:ascii="Sylfaen" w:hAnsi="Sylfaen"/>
          <w:iCs/>
          <w:sz w:val="20"/>
          <w:lang w:val="af-ZA"/>
        </w:rPr>
        <w:t>9</w:t>
      </w:r>
      <w:r w:rsidR="00096865" w:rsidRPr="006E68AD">
        <w:rPr>
          <w:rFonts w:ascii="Sylfaen" w:hAnsi="Sylfaen"/>
          <w:iCs/>
          <w:sz w:val="20"/>
          <w:lang w:val="af-ZA"/>
        </w:rPr>
        <w:t>.</w:t>
      </w:r>
      <w:r w:rsidR="00096865" w:rsidRPr="006E68AD">
        <w:rPr>
          <w:rFonts w:ascii="Sylfaen" w:hAnsi="Sylfaen" w:cs="Sylfaen"/>
          <w:sz w:val="20"/>
          <w:lang w:val="af-ZA"/>
        </w:rPr>
        <w:t xml:space="preserve">1 </w:t>
      </w:r>
      <w:r w:rsidR="00096865" w:rsidRPr="006E68AD">
        <w:rPr>
          <w:rFonts w:ascii="Sylfaen" w:hAnsi="Sylfaen" w:cs="Sylfaen"/>
          <w:sz w:val="20"/>
          <w:lang w:val="ru-RU"/>
        </w:rPr>
        <w:t>Պայմանագրի</w:t>
      </w:r>
      <w:r w:rsidR="00096865" w:rsidRPr="006E68AD">
        <w:rPr>
          <w:rFonts w:ascii="Sylfaen" w:hAnsi="Sylfaen" w:cs="Sylfaen"/>
          <w:sz w:val="20"/>
          <w:lang w:val="af-ZA"/>
        </w:rPr>
        <w:t xml:space="preserve"> </w:t>
      </w:r>
      <w:r w:rsidR="00096865" w:rsidRPr="006E68AD">
        <w:rPr>
          <w:rFonts w:ascii="Sylfaen" w:hAnsi="Sylfaen" w:cs="Sylfaen"/>
          <w:sz w:val="20"/>
          <w:lang w:val="ru-RU"/>
        </w:rPr>
        <w:t>ապահովում</w:t>
      </w:r>
      <w:r w:rsidR="00096865" w:rsidRPr="006E68AD">
        <w:rPr>
          <w:rFonts w:ascii="Sylfaen" w:hAnsi="Sylfaen" w:cs="Sylfaen"/>
          <w:sz w:val="20"/>
          <w:lang w:val="af-ZA"/>
        </w:rPr>
        <w:t xml:space="preserve"> </w:t>
      </w:r>
      <w:r w:rsidR="00096865" w:rsidRPr="006E68AD">
        <w:rPr>
          <w:rFonts w:ascii="Sylfaen" w:hAnsi="Sylfaen" w:cs="Sylfaen"/>
          <w:sz w:val="20"/>
          <w:lang w:val="ru-RU"/>
        </w:rPr>
        <w:t>ներկայացնելու</w:t>
      </w:r>
      <w:r w:rsidR="00096865" w:rsidRPr="006E68AD">
        <w:rPr>
          <w:rFonts w:ascii="Sylfaen" w:hAnsi="Sylfaen" w:cs="Sylfaen"/>
          <w:sz w:val="20"/>
          <w:lang w:val="af-ZA"/>
        </w:rPr>
        <w:t xml:space="preserve"> </w:t>
      </w:r>
      <w:r w:rsidR="00096865" w:rsidRPr="006E68AD">
        <w:rPr>
          <w:rFonts w:ascii="Sylfaen" w:hAnsi="Sylfaen" w:cs="Sylfaen"/>
          <w:sz w:val="20"/>
          <w:lang w:val="ru-RU"/>
        </w:rPr>
        <w:t>պահանջի</w:t>
      </w:r>
      <w:r w:rsidR="00096865" w:rsidRPr="006E68AD">
        <w:rPr>
          <w:rFonts w:ascii="Sylfaen" w:hAnsi="Sylfaen" w:cs="Sylfaen"/>
          <w:sz w:val="20"/>
          <w:lang w:val="af-ZA"/>
        </w:rPr>
        <w:t xml:space="preserve"> </w:t>
      </w:r>
      <w:r w:rsidR="00096865" w:rsidRPr="006E68AD">
        <w:rPr>
          <w:rFonts w:ascii="Sylfaen" w:hAnsi="Sylfaen" w:cs="Sylfaen"/>
          <w:sz w:val="20"/>
          <w:lang w:val="ru-RU"/>
        </w:rPr>
        <w:t>հիման</w:t>
      </w:r>
      <w:r w:rsidR="00096865" w:rsidRPr="006E68AD">
        <w:rPr>
          <w:rFonts w:ascii="Sylfaen" w:hAnsi="Sylfaen" w:cs="Sylfaen"/>
          <w:sz w:val="20"/>
          <w:lang w:val="af-ZA"/>
        </w:rPr>
        <w:t xml:space="preserve"> </w:t>
      </w:r>
      <w:r w:rsidR="00096865" w:rsidRPr="006E68AD">
        <w:rPr>
          <w:rFonts w:ascii="Sylfaen" w:hAnsi="Sylfaen" w:cs="Sylfaen"/>
          <w:sz w:val="20"/>
          <w:lang w:val="ru-RU"/>
        </w:rPr>
        <w:t>վրա</w:t>
      </w:r>
      <w:r w:rsidR="00096865" w:rsidRPr="006E68AD">
        <w:rPr>
          <w:rFonts w:ascii="Sylfaen" w:hAnsi="Sylfaen" w:cs="Sylfaen"/>
          <w:sz w:val="20"/>
          <w:lang w:val="af-ZA"/>
        </w:rPr>
        <w:t xml:space="preserve">, </w:t>
      </w:r>
      <w:r w:rsidR="00096865" w:rsidRPr="006E68AD">
        <w:rPr>
          <w:rFonts w:ascii="Sylfaen" w:hAnsi="Sylfaen" w:cs="Sylfaen"/>
          <w:sz w:val="20"/>
          <w:lang w:val="ru-RU"/>
        </w:rPr>
        <w:t>այն</w:t>
      </w:r>
      <w:r w:rsidR="00096865" w:rsidRPr="006E68AD">
        <w:rPr>
          <w:rFonts w:ascii="Sylfaen" w:hAnsi="Sylfaen" w:cs="Sylfaen"/>
          <w:sz w:val="20"/>
          <w:lang w:val="af-ZA"/>
        </w:rPr>
        <w:t xml:space="preserve"> </w:t>
      </w:r>
      <w:r w:rsidR="00096865" w:rsidRPr="006E68AD">
        <w:rPr>
          <w:rFonts w:ascii="Sylfaen" w:hAnsi="Sylfaen" w:cs="Sylfaen"/>
          <w:sz w:val="20"/>
          <w:lang w:val="ru-RU"/>
        </w:rPr>
        <w:t>ստանալու</w:t>
      </w:r>
      <w:r w:rsidR="00096865" w:rsidRPr="006E68AD">
        <w:rPr>
          <w:rFonts w:ascii="Sylfaen" w:hAnsi="Sylfaen" w:cs="Sylfaen"/>
          <w:sz w:val="20"/>
          <w:lang w:val="af-ZA"/>
        </w:rPr>
        <w:t xml:space="preserve"> </w:t>
      </w:r>
      <w:r w:rsidR="00096865" w:rsidRPr="006E68AD">
        <w:rPr>
          <w:rFonts w:ascii="Sylfaen" w:hAnsi="Sylfaen" w:cs="Sylfaen"/>
          <w:sz w:val="20"/>
          <w:lang w:val="ru-RU"/>
        </w:rPr>
        <w:t>օրվանից</w:t>
      </w:r>
      <w:r w:rsidR="00096865" w:rsidRPr="006E68AD">
        <w:rPr>
          <w:rFonts w:ascii="Sylfaen" w:hAnsi="Sylfaen" w:cs="Sylfaen"/>
          <w:sz w:val="20"/>
          <w:lang w:val="af-ZA"/>
        </w:rPr>
        <w:t xml:space="preserve"> </w:t>
      </w:r>
      <w:r w:rsidR="00B413A8" w:rsidRPr="006E68AD">
        <w:rPr>
          <w:rFonts w:ascii="Sylfaen" w:hAnsi="Sylfaen" w:cs="Sylfaen"/>
          <w:sz w:val="20"/>
          <w:lang w:val="af-ZA"/>
        </w:rPr>
        <w:t xml:space="preserve">10 աշխատանքային </w:t>
      </w:r>
      <w:r w:rsidR="00096865" w:rsidRPr="006E68AD">
        <w:rPr>
          <w:rFonts w:ascii="Sylfaen" w:hAnsi="Sylfaen" w:cs="Sylfaen"/>
          <w:sz w:val="20"/>
          <w:lang w:val="ru-RU"/>
        </w:rPr>
        <w:t>օրվա</w:t>
      </w:r>
      <w:r w:rsidR="00096865" w:rsidRPr="006E68AD">
        <w:rPr>
          <w:rFonts w:ascii="Sylfaen" w:hAnsi="Sylfaen" w:cs="Sylfaen"/>
          <w:sz w:val="20"/>
          <w:lang w:val="af-ZA"/>
        </w:rPr>
        <w:t xml:space="preserve"> </w:t>
      </w:r>
      <w:r w:rsidR="00096865" w:rsidRPr="006E68AD">
        <w:rPr>
          <w:rFonts w:ascii="Sylfaen" w:hAnsi="Sylfaen" w:cs="Sylfaen"/>
          <w:sz w:val="20"/>
          <w:lang w:val="ru-RU"/>
        </w:rPr>
        <w:t>ընթացքում</w:t>
      </w:r>
      <w:r w:rsidR="00096865" w:rsidRPr="006E68AD">
        <w:rPr>
          <w:rFonts w:ascii="Sylfaen" w:hAnsi="Sylfaen" w:cs="Sylfaen"/>
          <w:sz w:val="20"/>
          <w:lang w:val="af-ZA"/>
        </w:rPr>
        <w:t xml:space="preserve">, </w:t>
      </w:r>
      <w:r w:rsidR="00096865" w:rsidRPr="006E68AD">
        <w:rPr>
          <w:rFonts w:ascii="Sylfaen" w:hAnsi="Sylfaen" w:cs="Sylfaen"/>
          <w:sz w:val="20"/>
          <w:lang w:val="ru-RU"/>
        </w:rPr>
        <w:t>ընտրված</w:t>
      </w:r>
      <w:r w:rsidR="00096865" w:rsidRPr="006E68AD">
        <w:rPr>
          <w:rFonts w:ascii="Sylfaen" w:hAnsi="Sylfaen" w:cs="Sylfaen"/>
          <w:sz w:val="20"/>
          <w:lang w:val="af-ZA"/>
        </w:rPr>
        <w:t xml:space="preserve"> </w:t>
      </w:r>
      <w:r w:rsidR="00096865" w:rsidRPr="006E68AD">
        <w:rPr>
          <w:rFonts w:ascii="Sylfaen" w:hAnsi="Sylfaen" w:cs="Sylfaen"/>
          <w:sz w:val="20"/>
          <w:lang w:val="ru-RU"/>
        </w:rPr>
        <w:t>մասնակիցը</w:t>
      </w:r>
      <w:r w:rsidR="00096865" w:rsidRPr="006E68AD">
        <w:rPr>
          <w:rFonts w:ascii="Sylfaen" w:hAnsi="Sylfaen" w:cs="Sylfaen"/>
          <w:sz w:val="20"/>
          <w:lang w:val="af-ZA"/>
        </w:rPr>
        <w:t xml:space="preserve"> </w:t>
      </w:r>
      <w:r w:rsidR="00096865" w:rsidRPr="006E68AD">
        <w:rPr>
          <w:rFonts w:ascii="Sylfaen" w:hAnsi="Sylfaen" w:cs="Sylfaen"/>
          <w:sz w:val="20"/>
          <w:lang w:val="ru-RU"/>
        </w:rPr>
        <w:t>պարտավոր</w:t>
      </w:r>
      <w:r w:rsidR="00096865" w:rsidRPr="006E68AD">
        <w:rPr>
          <w:rFonts w:ascii="Sylfaen" w:hAnsi="Sylfaen" w:cs="Sylfaen"/>
          <w:sz w:val="20"/>
          <w:lang w:val="af-ZA"/>
        </w:rPr>
        <w:t xml:space="preserve"> </w:t>
      </w:r>
      <w:r w:rsidR="00096865" w:rsidRPr="006E68AD">
        <w:rPr>
          <w:rFonts w:ascii="Sylfaen" w:hAnsi="Sylfaen" w:cs="Sylfaen"/>
          <w:sz w:val="20"/>
          <w:lang w:val="ru-RU"/>
        </w:rPr>
        <w:t>է</w:t>
      </w:r>
      <w:r w:rsidR="00096865" w:rsidRPr="006E68AD">
        <w:rPr>
          <w:rFonts w:ascii="Sylfaen" w:hAnsi="Sylfaen" w:cs="Sylfaen"/>
          <w:sz w:val="20"/>
          <w:lang w:val="af-ZA"/>
        </w:rPr>
        <w:t xml:space="preserve"> </w:t>
      </w:r>
      <w:r w:rsidR="00096865" w:rsidRPr="006E68AD">
        <w:rPr>
          <w:rFonts w:ascii="Sylfaen" w:hAnsi="Sylfaen" w:cs="Sylfaen"/>
          <w:sz w:val="20"/>
          <w:lang w:val="ru-RU"/>
        </w:rPr>
        <w:t>ներկայացնել</w:t>
      </w:r>
      <w:r w:rsidR="00096865" w:rsidRPr="006E68AD">
        <w:rPr>
          <w:rFonts w:ascii="Sylfaen" w:hAnsi="Sylfaen" w:cs="Sylfaen"/>
          <w:sz w:val="20"/>
          <w:lang w:val="af-ZA"/>
        </w:rPr>
        <w:t xml:space="preserve"> </w:t>
      </w:r>
      <w:r w:rsidR="00096865" w:rsidRPr="006E68AD">
        <w:rPr>
          <w:rFonts w:ascii="Sylfaen" w:hAnsi="Sylfaen" w:cs="Sylfaen"/>
          <w:sz w:val="20"/>
          <w:lang w:val="ru-RU"/>
        </w:rPr>
        <w:t>պայմանագրի</w:t>
      </w:r>
      <w:r w:rsidR="00096865" w:rsidRPr="006E68AD">
        <w:rPr>
          <w:rFonts w:ascii="Sylfaen" w:hAnsi="Sylfaen" w:cs="Sylfaen"/>
          <w:sz w:val="20"/>
          <w:lang w:val="af-ZA"/>
        </w:rPr>
        <w:t xml:space="preserve"> </w:t>
      </w:r>
      <w:r w:rsidR="00096865" w:rsidRPr="006E68AD">
        <w:rPr>
          <w:rFonts w:ascii="Sylfaen" w:hAnsi="Sylfaen" w:cs="Sylfaen"/>
          <w:sz w:val="20"/>
          <w:lang w:val="ru-RU"/>
        </w:rPr>
        <w:t>ապահովում</w:t>
      </w:r>
      <w:r w:rsidR="004D5671" w:rsidRPr="006E68AD">
        <w:rPr>
          <w:rFonts w:ascii="Sylfaen" w:hAnsi="Sylfaen" w:cs="Tahoma"/>
          <w:sz w:val="20"/>
          <w:lang w:val="ru-RU"/>
        </w:rPr>
        <w:t>։</w:t>
      </w:r>
      <w:r w:rsidR="00096865" w:rsidRPr="006E68AD">
        <w:rPr>
          <w:rFonts w:ascii="Sylfaen" w:hAnsi="Sylfaen" w:cs="Sylfaen"/>
          <w:sz w:val="20"/>
          <w:lang w:val="af-ZA"/>
        </w:rPr>
        <w:t xml:space="preserve"> </w:t>
      </w:r>
      <w:r w:rsidR="00096865" w:rsidRPr="006E68AD">
        <w:rPr>
          <w:rFonts w:ascii="Sylfaen" w:hAnsi="Sylfaen" w:cs="Sylfaen"/>
          <w:sz w:val="20"/>
          <w:lang w:val="ru-RU"/>
        </w:rPr>
        <w:t>Ընտրված</w:t>
      </w:r>
      <w:r w:rsidR="00096865" w:rsidRPr="006E68AD">
        <w:rPr>
          <w:rFonts w:ascii="Sylfaen" w:hAnsi="Sylfaen" w:cs="Sylfaen"/>
          <w:sz w:val="20"/>
          <w:lang w:val="af-ZA"/>
        </w:rPr>
        <w:t xml:space="preserve"> </w:t>
      </w:r>
      <w:r w:rsidR="00096865" w:rsidRPr="006E68AD">
        <w:rPr>
          <w:rFonts w:ascii="Sylfaen" w:hAnsi="Sylfaen" w:cs="Sylfaen"/>
          <w:sz w:val="20"/>
          <w:lang w:val="ru-RU"/>
        </w:rPr>
        <w:t>մասնակցի</w:t>
      </w:r>
      <w:r w:rsidR="00096865" w:rsidRPr="006E68AD">
        <w:rPr>
          <w:rFonts w:ascii="Sylfaen" w:hAnsi="Sylfaen" w:cs="Sylfaen"/>
          <w:sz w:val="20"/>
          <w:lang w:val="af-ZA"/>
        </w:rPr>
        <w:t xml:space="preserve"> </w:t>
      </w:r>
      <w:r w:rsidR="00096865" w:rsidRPr="006E68AD">
        <w:rPr>
          <w:rFonts w:ascii="Sylfaen" w:hAnsi="Sylfaen" w:cs="Sylfaen"/>
          <w:sz w:val="20"/>
          <w:lang w:val="ru-RU"/>
        </w:rPr>
        <w:t>հետ</w:t>
      </w:r>
      <w:r w:rsidR="00096865" w:rsidRPr="006E68AD">
        <w:rPr>
          <w:rFonts w:ascii="Sylfaen" w:hAnsi="Sylfaen" w:cs="Sylfaen"/>
          <w:sz w:val="20"/>
          <w:lang w:val="af-ZA"/>
        </w:rPr>
        <w:t xml:space="preserve"> </w:t>
      </w:r>
      <w:r w:rsidR="00096865" w:rsidRPr="006E68AD">
        <w:rPr>
          <w:rFonts w:ascii="Sylfaen" w:hAnsi="Sylfaen" w:cs="Sylfaen"/>
          <w:sz w:val="20"/>
          <w:lang w:val="ru-RU"/>
        </w:rPr>
        <w:t>պայմանագիր</w:t>
      </w:r>
      <w:r w:rsidR="00096865" w:rsidRPr="006E68AD">
        <w:rPr>
          <w:rFonts w:ascii="Sylfaen" w:hAnsi="Sylfaen" w:cs="Sylfaen"/>
          <w:sz w:val="20"/>
          <w:lang w:val="af-ZA"/>
        </w:rPr>
        <w:t xml:space="preserve"> </w:t>
      </w:r>
      <w:r w:rsidR="00096865" w:rsidRPr="006E68AD">
        <w:rPr>
          <w:rFonts w:ascii="Sylfaen" w:hAnsi="Sylfaen" w:cs="Sylfaen"/>
          <w:sz w:val="20"/>
          <w:lang w:val="ru-RU"/>
        </w:rPr>
        <w:t>կնքվում</w:t>
      </w:r>
      <w:r w:rsidR="00096865" w:rsidRPr="006E68AD">
        <w:rPr>
          <w:rFonts w:ascii="Sylfaen" w:hAnsi="Sylfaen" w:cs="Sylfaen"/>
          <w:sz w:val="20"/>
          <w:lang w:val="af-ZA"/>
        </w:rPr>
        <w:t xml:space="preserve"> </w:t>
      </w:r>
      <w:r w:rsidR="00096865" w:rsidRPr="006E68AD">
        <w:rPr>
          <w:rFonts w:ascii="Sylfaen" w:hAnsi="Sylfaen" w:cs="Sylfaen"/>
          <w:sz w:val="20"/>
          <w:lang w:val="ru-RU"/>
        </w:rPr>
        <w:t>է</w:t>
      </w:r>
      <w:r w:rsidR="00096865" w:rsidRPr="006E68AD">
        <w:rPr>
          <w:rFonts w:ascii="Sylfaen" w:hAnsi="Sylfaen" w:cs="Sylfaen"/>
          <w:sz w:val="20"/>
          <w:lang w:val="af-ZA"/>
        </w:rPr>
        <w:t xml:space="preserve">, </w:t>
      </w:r>
      <w:r w:rsidR="00096865" w:rsidRPr="006E68AD">
        <w:rPr>
          <w:rFonts w:ascii="Sylfaen" w:hAnsi="Sylfaen" w:cs="Sylfaen"/>
          <w:sz w:val="20"/>
          <w:lang w:val="ru-RU"/>
        </w:rPr>
        <w:t>եթե</w:t>
      </w:r>
      <w:r w:rsidR="00096865" w:rsidRPr="006E68AD">
        <w:rPr>
          <w:rFonts w:ascii="Sylfaen" w:hAnsi="Sylfaen" w:cs="Sylfaen"/>
          <w:sz w:val="20"/>
          <w:lang w:val="af-ZA"/>
        </w:rPr>
        <w:t xml:space="preserve"> </w:t>
      </w:r>
      <w:r w:rsidR="00096865" w:rsidRPr="006E68AD">
        <w:rPr>
          <w:rFonts w:ascii="Sylfaen" w:hAnsi="Sylfaen" w:cs="Sylfaen"/>
          <w:sz w:val="20"/>
          <w:lang w:val="ru-RU"/>
        </w:rPr>
        <w:t>վերջինս</w:t>
      </w:r>
      <w:r w:rsidR="00096865" w:rsidRPr="006E68AD">
        <w:rPr>
          <w:rFonts w:ascii="Sylfaen" w:hAnsi="Sylfaen" w:cs="Sylfaen"/>
          <w:sz w:val="20"/>
          <w:lang w:val="af-ZA"/>
        </w:rPr>
        <w:t xml:space="preserve"> </w:t>
      </w:r>
      <w:r w:rsidR="00096865" w:rsidRPr="006E68AD">
        <w:rPr>
          <w:rFonts w:ascii="Sylfaen" w:hAnsi="Sylfaen" w:cs="Sylfaen"/>
          <w:sz w:val="20"/>
          <w:lang w:val="ru-RU"/>
        </w:rPr>
        <w:t>ներկայացնում</w:t>
      </w:r>
      <w:r w:rsidR="00096865" w:rsidRPr="006E68AD">
        <w:rPr>
          <w:rFonts w:ascii="Sylfaen" w:hAnsi="Sylfaen" w:cs="Sylfaen"/>
          <w:sz w:val="20"/>
          <w:lang w:val="af-ZA"/>
        </w:rPr>
        <w:t xml:space="preserve"> </w:t>
      </w:r>
      <w:r w:rsidR="00096865" w:rsidRPr="006E68AD">
        <w:rPr>
          <w:rFonts w:ascii="Sylfaen" w:hAnsi="Sylfaen" w:cs="Sylfaen"/>
          <w:sz w:val="20"/>
          <w:lang w:val="ru-RU"/>
        </w:rPr>
        <w:t>է</w:t>
      </w:r>
      <w:r w:rsidR="00096865" w:rsidRPr="006E68AD">
        <w:rPr>
          <w:rFonts w:ascii="Sylfaen" w:hAnsi="Sylfaen" w:cs="Sylfaen"/>
          <w:sz w:val="20"/>
          <w:lang w:val="af-ZA"/>
        </w:rPr>
        <w:t xml:space="preserve"> </w:t>
      </w:r>
      <w:r w:rsidR="00096865" w:rsidRPr="006E68AD">
        <w:rPr>
          <w:rFonts w:ascii="Sylfaen" w:hAnsi="Sylfaen" w:cs="Sylfaen"/>
          <w:sz w:val="20"/>
          <w:lang w:val="ru-RU"/>
        </w:rPr>
        <w:t>պայմանագրի</w:t>
      </w:r>
      <w:r w:rsidR="00096865" w:rsidRPr="006E68AD">
        <w:rPr>
          <w:rFonts w:ascii="Sylfaen" w:hAnsi="Sylfaen" w:cs="Sylfaen"/>
          <w:sz w:val="20"/>
          <w:lang w:val="af-ZA"/>
        </w:rPr>
        <w:t xml:space="preserve"> </w:t>
      </w:r>
      <w:r w:rsidR="00096865" w:rsidRPr="006E68AD">
        <w:rPr>
          <w:rFonts w:ascii="Sylfaen" w:hAnsi="Sylfaen" w:cs="Sylfaen"/>
          <w:sz w:val="20"/>
          <w:lang w:val="ru-RU"/>
        </w:rPr>
        <w:t>ապահովում</w:t>
      </w:r>
      <w:r w:rsidR="004D5671" w:rsidRPr="006E68AD">
        <w:rPr>
          <w:rFonts w:ascii="Sylfaen" w:hAnsi="Sylfaen" w:cs="Tahoma"/>
          <w:sz w:val="20"/>
          <w:lang w:val="ru-RU"/>
        </w:rPr>
        <w:t>։</w:t>
      </w:r>
    </w:p>
    <w:p w:rsidR="00B0019D" w:rsidRPr="006E68AD" w:rsidRDefault="000709E0" w:rsidP="00B0019D">
      <w:pPr>
        <w:ind w:firstLine="567"/>
        <w:jc w:val="both"/>
        <w:rPr>
          <w:rFonts w:ascii="Sylfaen" w:hAnsi="Sylfaen" w:cs="Sylfaen"/>
          <w:sz w:val="20"/>
          <w:szCs w:val="20"/>
          <w:lang w:val="hy-AM"/>
        </w:rPr>
      </w:pPr>
      <w:r w:rsidRPr="006E68AD">
        <w:rPr>
          <w:rFonts w:ascii="Sylfaen" w:hAnsi="Sylfaen" w:cs="Sylfaen"/>
          <w:sz w:val="20"/>
          <w:lang w:val="af-ZA"/>
        </w:rPr>
        <w:t>9</w:t>
      </w:r>
      <w:r w:rsidR="00096865" w:rsidRPr="006E68AD">
        <w:rPr>
          <w:rFonts w:ascii="Sylfaen" w:hAnsi="Sylfaen" w:cs="Sylfaen"/>
          <w:sz w:val="20"/>
          <w:lang w:val="af-ZA"/>
        </w:rPr>
        <w:t xml:space="preserve">.2 </w:t>
      </w:r>
      <w:r w:rsidR="00B0019D" w:rsidRPr="006E68AD">
        <w:rPr>
          <w:rFonts w:ascii="Sylfaen" w:hAnsi="Sylfaen" w:cs="Sylfaen"/>
          <w:sz w:val="20"/>
          <w:lang w:val="ru-RU"/>
        </w:rPr>
        <w:t>Պայմանագրի</w:t>
      </w:r>
      <w:r w:rsidR="00B0019D" w:rsidRPr="006E68AD">
        <w:rPr>
          <w:rFonts w:ascii="Sylfaen" w:hAnsi="Sylfaen" w:cs="Sylfaen"/>
          <w:sz w:val="20"/>
          <w:lang w:val="af-ZA"/>
        </w:rPr>
        <w:t xml:space="preserve"> </w:t>
      </w:r>
      <w:r w:rsidR="00B0019D" w:rsidRPr="006E68AD">
        <w:rPr>
          <w:rFonts w:ascii="Sylfaen" w:hAnsi="Sylfaen" w:cs="Sylfaen"/>
          <w:sz w:val="20"/>
          <w:lang w:val="ru-RU"/>
        </w:rPr>
        <w:t>ապահովման</w:t>
      </w:r>
      <w:r w:rsidR="00B0019D" w:rsidRPr="006E68AD">
        <w:rPr>
          <w:rFonts w:ascii="Sylfaen" w:hAnsi="Sylfaen" w:cs="Sylfaen"/>
          <w:sz w:val="20"/>
          <w:lang w:val="af-ZA"/>
        </w:rPr>
        <w:t xml:space="preserve"> </w:t>
      </w:r>
      <w:r w:rsidR="00B0019D" w:rsidRPr="006E68AD">
        <w:rPr>
          <w:rFonts w:ascii="Sylfaen" w:hAnsi="Sylfaen" w:cs="Sylfaen"/>
          <w:sz w:val="20"/>
          <w:lang w:val="ru-RU"/>
        </w:rPr>
        <w:t>չափը</w:t>
      </w:r>
      <w:r w:rsidR="00B0019D" w:rsidRPr="006E68AD">
        <w:rPr>
          <w:rFonts w:ascii="Sylfaen" w:hAnsi="Sylfaen" w:cs="Sylfaen"/>
          <w:sz w:val="20"/>
          <w:lang w:val="af-ZA"/>
        </w:rPr>
        <w:t xml:space="preserve"> </w:t>
      </w:r>
      <w:r w:rsidR="00B0019D" w:rsidRPr="006E68AD">
        <w:rPr>
          <w:rFonts w:ascii="Sylfaen" w:hAnsi="Sylfaen" w:cs="Sylfaen"/>
          <w:sz w:val="20"/>
          <w:lang w:val="ru-RU"/>
        </w:rPr>
        <w:t>կազմում</w:t>
      </w:r>
      <w:r w:rsidR="00B0019D" w:rsidRPr="006E68AD">
        <w:rPr>
          <w:rFonts w:ascii="Sylfaen" w:hAnsi="Sylfaen" w:cs="Sylfaen"/>
          <w:sz w:val="20"/>
          <w:lang w:val="af-ZA"/>
        </w:rPr>
        <w:t xml:space="preserve"> </w:t>
      </w:r>
      <w:r w:rsidR="00B0019D" w:rsidRPr="006E68AD">
        <w:rPr>
          <w:rFonts w:ascii="Sylfaen" w:hAnsi="Sylfaen" w:cs="Sylfaen"/>
          <w:sz w:val="20"/>
          <w:lang w:val="ru-RU"/>
        </w:rPr>
        <w:t>է</w:t>
      </w:r>
      <w:r w:rsidR="00B0019D" w:rsidRPr="006E68AD">
        <w:rPr>
          <w:rFonts w:ascii="Sylfaen" w:hAnsi="Sylfaen" w:cs="Sylfaen"/>
          <w:sz w:val="20"/>
          <w:lang w:val="af-ZA"/>
        </w:rPr>
        <w:t xml:space="preserve"> </w:t>
      </w:r>
      <w:r w:rsidR="00B0019D" w:rsidRPr="006E68AD">
        <w:rPr>
          <w:rFonts w:ascii="Sylfaen" w:hAnsi="Sylfaen" w:cs="Sylfaen"/>
          <w:sz w:val="20"/>
          <w:lang w:val="ru-RU"/>
        </w:rPr>
        <w:t>պայմանագրի</w:t>
      </w:r>
      <w:r w:rsidR="00B0019D" w:rsidRPr="006E68AD">
        <w:rPr>
          <w:rFonts w:ascii="Sylfaen" w:hAnsi="Sylfaen" w:cs="Sylfaen"/>
          <w:sz w:val="20"/>
          <w:lang w:val="af-ZA"/>
        </w:rPr>
        <w:t xml:space="preserve"> </w:t>
      </w:r>
      <w:r w:rsidR="00B0019D" w:rsidRPr="006E68AD">
        <w:rPr>
          <w:rFonts w:ascii="Sylfaen" w:hAnsi="Sylfaen" w:cs="Sylfaen"/>
          <w:sz w:val="20"/>
          <w:lang w:val="ru-RU"/>
        </w:rPr>
        <w:t>գնի</w:t>
      </w:r>
      <w:r w:rsidR="00B0019D" w:rsidRPr="006E68AD">
        <w:rPr>
          <w:rFonts w:ascii="Sylfaen" w:hAnsi="Sylfaen" w:cs="Sylfaen"/>
          <w:sz w:val="20"/>
          <w:lang w:val="af-ZA"/>
        </w:rPr>
        <w:t xml:space="preserve"> 10  </w:t>
      </w:r>
      <w:r w:rsidR="00B0019D" w:rsidRPr="006E68AD">
        <w:rPr>
          <w:rFonts w:ascii="Sylfaen" w:hAnsi="Sylfaen" w:cs="Sylfaen"/>
          <w:sz w:val="20"/>
          <w:lang w:val="ru-RU"/>
        </w:rPr>
        <w:t>տոկոսը։</w:t>
      </w:r>
      <w:r w:rsidR="00B0019D" w:rsidRPr="006E68AD">
        <w:rPr>
          <w:rFonts w:ascii="Sylfaen" w:hAnsi="Sylfaen" w:cs="Sylfaen"/>
          <w:sz w:val="20"/>
          <w:lang w:val="hy-AM"/>
        </w:rPr>
        <w:t xml:space="preserve"> Պայմանագրի ապահովումը պետք է վավեր լինի առնվազն մինչև կնքվելիք պայմանագրով սահմանվող պարտավորությունների ողջ ծավալով կատարման վերջին օրվան հաջորդող 10-րդ աշխատանքային օրը ներառյալ:</w:t>
      </w:r>
      <w:r w:rsidR="00B0019D" w:rsidRPr="006E68AD">
        <w:rPr>
          <w:rFonts w:ascii="Sylfaen" w:hAnsi="Sylfaen"/>
          <w:sz w:val="20"/>
          <w:szCs w:val="20"/>
          <w:lang w:val="hy-AM"/>
        </w:rPr>
        <w:t xml:space="preserve"> </w:t>
      </w:r>
      <w:r w:rsidR="00B0019D" w:rsidRPr="006E68AD">
        <w:rPr>
          <w:rFonts w:ascii="Sylfaen" w:hAnsi="Sylfaen" w:cs="Sylfaen"/>
          <w:sz w:val="20"/>
          <w:szCs w:val="20"/>
          <w:lang w:val="hy-AM"/>
        </w:rPr>
        <w:t>Պայմանագրի</w:t>
      </w:r>
      <w:r w:rsidR="00B0019D" w:rsidRPr="006E68AD">
        <w:rPr>
          <w:rFonts w:ascii="Sylfaen" w:hAnsi="Sylfaen"/>
          <w:sz w:val="20"/>
          <w:szCs w:val="20"/>
          <w:lang w:val="hy-AM"/>
        </w:rPr>
        <w:t xml:space="preserve"> </w:t>
      </w:r>
      <w:r w:rsidR="00B0019D" w:rsidRPr="006E68AD">
        <w:rPr>
          <w:rFonts w:ascii="Sylfaen" w:hAnsi="Sylfaen" w:cs="Sylfaen"/>
          <w:sz w:val="20"/>
          <w:szCs w:val="20"/>
          <w:lang w:val="hy-AM"/>
        </w:rPr>
        <w:t>ապահովումը</w:t>
      </w:r>
      <w:r w:rsidR="00B0019D" w:rsidRPr="006E68AD">
        <w:rPr>
          <w:rFonts w:ascii="Sylfaen" w:hAnsi="Sylfaen"/>
          <w:sz w:val="20"/>
          <w:szCs w:val="20"/>
          <w:lang w:val="hy-AM"/>
        </w:rPr>
        <w:t xml:space="preserve"> </w:t>
      </w:r>
      <w:r w:rsidR="00B0019D" w:rsidRPr="006E68AD">
        <w:rPr>
          <w:rFonts w:ascii="Sylfaen" w:hAnsi="Sylfaen" w:cs="Sylfaen"/>
          <w:sz w:val="20"/>
          <w:szCs w:val="20"/>
          <w:lang w:val="hy-AM"/>
        </w:rPr>
        <w:t>ենթակա</w:t>
      </w:r>
      <w:r w:rsidR="00B0019D" w:rsidRPr="006E68AD">
        <w:rPr>
          <w:rFonts w:ascii="Sylfaen" w:hAnsi="Sylfaen"/>
          <w:sz w:val="20"/>
          <w:szCs w:val="20"/>
          <w:lang w:val="hy-AM"/>
        </w:rPr>
        <w:t xml:space="preserve"> </w:t>
      </w:r>
      <w:r w:rsidR="00B0019D" w:rsidRPr="006E68AD">
        <w:rPr>
          <w:rFonts w:ascii="Sylfaen" w:hAnsi="Sylfaen" w:cs="Sylfaen"/>
          <w:sz w:val="20"/>
          <w:szCs w:val="20"/>
          <w:lang w:val="hy-AM"/>
        </w:rPr>
        <w:t>է</w:t>
      </w:r>
      <w:r w:rsidR="00B0019D" w:rsidRPr="006E68AD">
        <w:rPr>
          <w:rFonts w:ascii="Sylfaen" w:hAnsi="Sylfaen"/>
          <w:sz w:val="20"/>
          <w:szCs w:val="20"/>
          <w:lang w:val="hy-AM"/>
        </w:rPr>
        <w:t xml:space="preserve"> </w:t>
      </w:r>
      <w:r w:rsidR="00B0019D" w:rsidRPr="006E68AD">
        <w:rPr>
          <w:rFonts w:ascii="Sylfaen" w:hAnsi="Sylfaen" w:cs="Sylfaen"/>
          <w:sz w:val="20"/>
          <w:szCs w:val="20"/>
          <w:lang w:val="hy-AM"/>
        </w:rPr>
        <w:t>վերադարձման</w:t>
      </w:r>
      <w:r w:rsidR="00B0019D" w:rsidRPr="006E68AD">
        <w:rPr>
          <w:rFonts w:ascii="Sylfaen" w:hAnsi="Sylfaen"/>
          <w:sz w:val="20"/>
          <w:szCs w:val="20"/>
          <w:lang w:val="hy-AM"/>
        </w:rPr>
        <w:t xml:space="preserve"> </w:t>
      </w:r>
      <w:r w:rsidR="00B0019D" w:rsidRPr="006E68AD">
        <w:rPr>
          <w:rFonts w:ascii="Sylfaen" w:hAnsi="Sylfaen" w:cs="Sylfaen"/>
          <w:sz w:val="20"/>
          <w:szCs w:val="20"/>
          <w:lang w:val="hy-AM"/>
        </w:rPr>
        <w:t>այն</w:t>
      </w:r>
      <w:r w:rsidR="00B0019D" w:rsidRPr="006E68AD">
        <w:rPr>
          <w:rFonts w:ascii="Sylfaen" w:hAnsi="Sylfaen"/>
          <w:sz w:val="20"/>
          <w:szCs w:val="20"/>
          <w:lang w:val="hy-AM"/>
        </w:rPr>
        <w:t xml:space="preserve"> </w:t>
      </w:r>
      <w:r w:rsidR="00B0019D" w:rsidRPr="006E68AD">
        <w:rPr>
          <w:rFonts w:ascii="Sylfaen" w:hAnsi="Sylfaen" w:cs="Sylfaen"/>
          <w:sz w:val="20"/>
          <w:szCs w:val="20"/>
          <w:lang w:val="hy-AM"/>
        </w:rPr>
        <w:t>ներկայացրած</w:t>
      </w:r>
      <w:r w:rsidR="00B0019D" w:rsidRPr="006E68AD">
        <w:rPr>
          <w:rFonts w:ascii="Sylfaen" w:hAnsi="Sylfaen"/>
          <w:sz w:val="20"/>
          <w:szCs w:val="20"/>
          <w:lang w:val="hy-AM"/>
        </w:rPr>
        <w:t xml:space="preserve"> </w:t>
      </w:r>
      <w:r w:rsidR="00B0019D" w:rsidRPr="006E68AD">
        <w:rPr>
          <w:rFonts w:ascii="Sylfaen" w:hAnsi="Sylfaen" w:cs="Sylfaen"/>
          <w:sz w:val="20"/>
          <w:szCs w:val="20"/>
          <w:lang w:val="hy-AM"/>
        </w:rPr>
        <w:t>մասնակցին</w:t>
      </w:r>
      <w:r w:rsidR="00B0019D" w:rsidRPr="006E68AD">
        <w:rPr>
          <w:rFonts w:ascii="Sylfaen" w:hAnsi="Sylfaen"/>
          <w:sz w:val="20"/>
          <w:szCs w:val="20"/>
          <w:lang w:val="hy-AM"/>
        </w:rPr>
        <w:t xml:space="preserve">` </w:t>
      </w:r>
      <w:r w:rsidR="00B0019D" w:rsidRPr="006E68AD">
        <w:rPr>
          <w:rFonts w:ascii="Sylfaen" w:hAnsi="Sylfaen" w:cs="Sylfaen"/>
          <w:sz w:val="20"/>
          <w:szCs w:val="20"/>
          <w:lang w:val="hy-AM"/>
        </w:rPr>
        <w:t>սույն</w:t>
      </w:r>
      <w:r w:rsidR="00B0019D" w:rsidRPr="006E68AD">
        <w:rPr>
          <w:rFonts w:ascii="Sylfaen" w:hAnsi="Sylfaen"/>
          <w:sz w:val="20"/>
          <w:szCs w:val="20"/>
          <w:lang w:val="hy-AM"/>
        </w:rPr>
        <w:t xml:space="preserve"> </w:t>
      </w:r>
      <w:r w:rsidR="00B0019D" w:rsidRPr="006E68AD">
        <w:rPr>
          <w:rFonts w:ascii="Sylfaen" w:hAnsi="Sylfaen" w:cs="Sylfaen"/>
          <w:sz w:val="20"/>
          <w:szCs w:val="20"/>
          <w:lang w:val="hy-AM"/>
        </w:rPr>
        <w:t>ընթացակարգի</w:t>
      </w:r>
      <w:r w:rsidR="00B0019D" w:rsidRPr="006E68AD">
        <w:rPr>
          <w:rFonts w:ascii="Sylfaen" w:hAnsi="Sylfaen"/>
          <w:sz w:val="20"/>
          <w:szCs w:val="20"/>
          <w:lang w:val="hy-AM"/>
        </w:rPr>
        <w:t xml:space="preserve"> </w:t>
      </w:r>
      <w:r w:rsidR="00B0019D" w:rsidRPr="006E68AD">
        <w:rPr>
          <w:rFonts w:ascii="Sylfaen" w:hAnsi="Sylfaen" w:cs="Sylfaen"/>
          <w:sz w:val="20"/>
          <w:szCs w:val="20"/>
          <w:lang w:val="hy-AM"/>
        </w:rPr>
        <w:t>արդյունքում</w:t>
      </w:r>
      <w:r w:rsidR="00B0019D" w:rsidRPr="006E68AD">
        <w:rPr>
          <w:rFonts w:ascii="Sylfaen" w:hAnsi="Sylfaen"/>
          <w:sz w:val="20"/>
          <w:szCs w:val="20"/>
          <w:lang w:val="hy-AM"/>
        </w:rPr>
        <w:t xml:space="preserve"> </w:t>
      </w:r>
      <w:r w:rsidR="00B0019D" w:rsidRPr="006E68AD">
        <w:rPr>
          <w:rFonts w:ascii="Sylfaen" w:hAnsi="Sylfaen" w:cs="Sylfaen"/>
          <w:sz w:val="20"/>
          <w:szCs w:val="20"/>
          <w:lang w:val="hy-AM"/>
        </w:rPr>
        <w:t>կնքված</w:t>
      </w:r>
      <w:r w:rsidR="00B0019D" w:rsidRPr="006E68AD">
        <w:rPr>
          <w:rFonts w:ascii="Sylfaen" w:hAnsi="Sylfaen"/>
          <w:sz w:val="20"/>
          <w:szCs w:val="20"/>
          <w:lang w:val="hy-AM"/>
        </w:rPr>
        <w:t xml:space="preserve"> </w:t>
      </w:r>
      <w:r w:rsidR="00B0019D" w:rsidRPr="006E68AD">
        <w:rPr>
          <w:rFonts w:ascii="Sylfaen" w:hAnsi="Sylfaen" w:cs="Sylfaen"/>
          <w:sz w:val="20"/>
          <w:szCs w:val="20"/>
          <w:lang w:val="hy-AM"/>
        </w:rPr>
        <w:t>պայմանագրով</w:t>
      </w:r>
      <w:r w:rsidR="00B0019D" w:rsidRPr="006E68AD">
        <w:rPr>
          <w:rFonts w:ascii="Sylfaen" w:hAnsi="Sylfaen"/>
          <w:sz w:val="20"/>
          <w:szCs w:val="20"/>
          <w:lang w:val="hy-AM"/>
        </w:rPr>
        <w:t xml:space="preserve"> </w:t>
      </w:r>
      <w:r w:rsidR="00B0019D" w:rsidRPr="006E68AD">
        <w:rPr>
          <w:rFonts w:ascii="Sylfaen" w:hAnsi="Sylfaen" w:cs="Sylfaen"/>
          <w:sz w:val="20"/>
          <w:szCs w:val="20"/>
          <w:lang w:val="hy-AM"/>
        </w:rPr>
        <w:t>ստանձնված</w:t>
      </w:r>
      <w:r w:rsidR="00B0019D" w:rsidRPr="006E68AD">
        <w:rPr>
          <w:rFonts w:ascii="Sylfaen" w:hAnsi="Sylfaen"/>
          <w:sz w:val="20"/>
          <w:szCs w:val="20"/>
          <w:lang w:val="hy-AM"/>
        </w:rPr>
        <w:t xml:space="preserve"> </w:t>
      </w:r>
      <w:r w:rsidR="00B0019D" w:rsidRPr="006E68AD">
        <w:rPr>
          <w:rFonts w:ascii="Sylfaen" w:hAnsi="Sylfaen" w:cs="Sylfaen"/>
          <w:sz w:val="20"/>
          <w:szCs w:val="20"/>
          <w:lang w:val="hy-AM"/>
        </w:rPr>
        <w:t>պարտավորությունները</w:t>
      </w:r>
      <w:r w:rsidR="00B0019D" w:rsidRPr="006E68AD">
        <w:rPr>
          <w:rFonts w:ascii="Sylfaen" w:hAnsi="Sylfaen"/>
          <w:sz w:val="20"/>
          <w:szCs w:val="20"/>
          <w:lang w:val="hy-AM"/>
        </w:rPr>
        <w:t xml:space="preserve"> </w:t>
      </w:r>
      <w:r w:rsidR="00B0019D" w:rsidRPr="006E68AD">
        <w:rPr>
          <w:rFonts w:ascii="Sylfaen" w:hAnsi="Sylfaen" w:cs="Sylfaen"/>
          <w:sz w:val="20"/>
          <w:szCs w:val="20"/>
          <w:lang w:val="hy-AM"/>
        </w:rPr>
        <w:t>ողջ</w:t>
      </w:r>
      <w:r w:rsidR="00B0019D" w:rsidRPr="006E68AD">
        <w:rPr>
          <w:rFonts w:ascii="Sylfaen" w:hAnsi="Sylfaen"/>
          <w:sz w:val="20"/>
          <w:szCs w:val="20"/>
          <w:lang w:val="hy-AM"/>
        </w:rPr>
        <w:t xml:space="preserve"> </w:t>
      </w:r>
      <w:r w:rsidR="00B0019D" w:rsidRPr="006E68AD">
        <w:rPr>
          <w:rFonts w:ascii="Sylfaen" w:hAnsi="Sylfaen" w:cs="Sylfaen"/>
          <w:sz w:val="20"/>
          <w:szCs w:val="20"/>
          <w:lang w:val="hy-AM"/>
        </w:rPr>
        <w:t>ծավալով</w:t>
      </w:r>
      <w:r w:rsidR="00B0019D" w:rsidRPr="006E68AD">
        <w:rPr>
          <w:rFonts w:ascii="Sylfaen" w:hAnsi="Sylfaen"/>
          <w:sz w:val="20"/>
          <w:szCs w:val="20"/>
          <w:lang w:val="hy-AM"/>
        </w:rPr>
        <w:t xml:space="preserve"> </w:t>
      </w:r>
      <w:r w:rsidR="00B0019D" w:rsidRPr="006E68AD">
        <w:rPr>
          <w:rFonts w:ascii="Sylfaen" w:hAnsi="Sylfaen" w:cs="Sylfaen"/>
          <w:sz w:val="20"/>
          <w:szCs w:val="20"/>
          <w:lang w:val="hy-AM"/>
        </w:rPr>
        <w:t>կատարվելուն</w:t>
      </w:r>
      <w:r w:rsidR="00B0019D" w:rsidRPr="006E68AD">
        <w:rPr>
          <w:rFonts w:ascii="Sylfaen" w:hAnsi="Sylfaen"/>
          <w:sz w:val="20"/>
          <w:szCs w:val="20"/>
          <w:lang w:val="hy-AM"/>
        </w:rPr>
        <w:t xml:space="preserve"> </w:t>
      </w:r>
      <w:r w:rsidR="00B0019D" w:rsidRPr="006E68AD">
        <w:rPr>
          <w:rFonts w:ascii="Sylfaen" w:hAnsi="Sylfaen" w:cs="Sylfaen"/>
          <w:sz w:val="20"/>
          <w:szCs w:val="20"/>
          <w:lang w:val="hy-AM"/>
        </w:rPr>
        <w:t>հաջորդող</w:t>
      </w:r>
      <w:r w:rsidR="00B0019D" w:rsidRPr="006E68AD">
        <w:rPr>
          <w:rFonts w:ascii="Sylfaen" w:hAnsi="Sylfaen"/>
          <w:sz w:val="20"/>
          <w:szCs w:val="20"/>
          <w:lang w:val="hy-AM"/>
        </w:rPr>
        <w:t xml:space="preserve"> </w:t>
      </w:r>
      <w:r w:rsidR="00B0019D" w:rsidRPr="006E68AD">
        <w:rPr>
          <w:rFonts w:ascii="Sylfaen" w:hAnsi="Sylfaen" w:cs="Sylfaen"/>
          <w:sz w:val="20"/>
          <w:szCs w:val="20"/>
          <w:lang w:val="hy-AM"/>
        </w:rPr>
        <w:t>տաս</w:t>
      </w:r>
      <w:r w:rsidR="00B0019D" w:rsidRPr="006E68AD">
        <w:rPr>
          <w:rFonts w:ascii="Sylfaen" w:hAnsi="Sylfaen"/>
          <w:sz w:val="20"/>
          <w:szCs w:val="20"/>
          <w:lang w:val="hy-AM"/>
        </w:rPr>
        <w:t xml:space="preserve"> </w:t>
      </w:r>
      <w:r w:rsidR="00B0019D" w:rsidRPr="006E68AD">
        <w:rPr>
          <w:rFonts w:ascii="Sylfaen" w:hAnsi="Sylfaen" w:cs="Sylfaen"/>
          <w:sz w:val="20"/>
          <w:szCs w:val="20"/>
          <w:lang w:val="hy-AM"/>
        </w:rPr>
        <w:t>աշխատանքային</w:t>
      </w:r>
      <w:r w:rsidR="00B0019D" w:rsidRPr="006E68AD">
        <w:rPr>
          <w:rFonts w:ascii="Sylfaen" w:hAnsi="Sylfaen"/>
          <w:sz w:val="20"/>
          <w:szCs w:val="20"/>
          <w:lang w:val="hy-AM"/>
        </w:rPr>
        <w:t xml:space="preserve"> </w:t>
      </w:r>
      <w:r w:rsidR="00B0019D" w:rsidRPr="006E68AD">
        <w:rPr>
          <w:rFonts w:ascii="Sylfaen" w:hAnsi="Sylfaen" w:cs="Sylfaen"/>
          <w:sz w:val="20"/>
          <w:szCs w:val="20"/>
          <w:lang w:val="hy-AM"/>
        </w:rPr>
        <w:t>օրվա</w:t>
      </w:r>
      <w:r w:rsidR="00B0019D" w:rsidRPr="006E68AD">
        <w:rPr>
          <w:rFonts w:ascii="Sylfaen" w:hAnsi="Sylfaen"/>
          <w:sz w:val="20"/>
          <w:szCs w:val="20"/>
          <w:lang w:val="hy-AM"/>
        </w:rPr>
        <w:t xml:space="preserve"> </w:t>
      </w:r>
      <w:r w:rsidR="00B0019D" w:rsidRPr="006E68AD">
        <w:rPr>
          <w:rFonts w:ascii="Sylfaen" w:hAnsi="Sylfaen" w:cs="Sylfaen"/>
          <w:sz w:val="20"/>
          <w:szCs w:val="20"/>
          <w:lang w:val="hy-AM"/>
        </w:rPr>
        <w:t>ընթացքում</w:t>
      </w:r>
      <w:r w:rsidR="00B0019D" w:rsidRPr="006E68AD">
        <w:rPr>
          <w:rFonts w:ascii="Sylfaen" w:hAnsi="Sylfaen"/>
          <w:sz w:val="20"/>
          <w:szCs w:val="20"/>
          <w:lang w:val="hy-AM"/>
        </w:rPr>
        <w:t xml:space="preserve">: </w:t>
      </w:r>
    </w:p>
    <w:p w:rsidR="00B0019D" w:rsidRPr="006E68AD" w:rsidRDefault="00B0019D" w:rsidP="00B0019D">
      <w:pPr>
        <w:ind w:firstLine="567"/>
        <w:jc w:val="both"/>
        <w:rPr>
          <w:rFonts w:ascii="Sylfaen" w:hAnsi="Sylfaen" w:cs="Sylfaen"/>
          <w:sz w:val="20"/>
          <w:szCs w:val="20"/>
          <w:lang w:val="hy-AM"/>
        </w:rPr>
      </w:pPr>
      <w:r w:rsidRPr="006E68AD">
        <w:rPr>
          <w:rFonts w:ascii="Sylfaen" w:hAnsi="Sylfaen" w:cs="Sylfaen"/>
          <w:sz w:val="20"/>
          <w:lang w:val="hy-AM"/>
        </w:rPr>
        <w:t xml:space="preserve">Ընդ որում պայմանագրի ապահովումը ներկայացվում է ընտրված մասնակցի կողմից միակողմանի հաստատված հայտարարության` տուժանքի  կամ կանխիկ փողի ձևով:  Կանխիկ փողի ձևով ներկայացված պայմանագրի ապահովումը </w:t>
      </w:r>
      <w:r w:rsidRPr="006E68AD">
        <w:rPr>
          <w:rFonts w:ascii="Sylfaen" w:hAnsi="Sylfaen" w:cs="Sylfaen"/>
          <w:sz w:val="20"/>
          <w:szCs w:val="20"/>
          <w:lang w:val="hy-AM"/>
        </w:rPr>
        <w:t>պետք</w:t>
      </w:r>
      <w:r w:rsidRPr="006E68AD">
        <w:rPr>
          <w:rFonts w:ascii="Sylfaen" w:hAnsi="Sylfaen"/>
          <w:sz w:val="20"/>
          <w:szCs w:val="20"/>
          <w:lang w:val="hy-AM"/>
        </w:rPr>
        <w:t xml:space="preserve"> </w:t>
      </w:r>
      <w:r w:rsidRPr="006E68AD">
        <w:rPr>
          <w:rFonts w:ascii="Sylfaen" w:hAnsi="Sylfaen" w:cs="Sylfaen"/>
          <w:sz w:val="20"/>
          <w:szCs w:val="20"/>
          <w:lang w:val="hy-AM"/>
        </w:rPr>
        <w:t>է</w:t>
      </w:r>
      <w:r w:rsidRPr="006E68AD">
        <w:rPr>
          <w:rFonts w:ascii="Sylfaen" w:hAnsi="Sylfaen"/>
          <w:sz w:val="20"/>
          <w:szCs w:val="20"/>
          <w:lang w:val="hy-AM"/>
        </w:rPr>
        <w:t xml:space="preserve"> </w:t>
      </w:r>
      <w:r w:rsidRPr="006E68AD">
        <w:rPr>
          <w:rFonts w:ascii="Sylfaen" w:hAnsi="Sylfaen" w:cs="Sylfaen"/>
          <w:sz w:val="20"/>
          <w:szCs w:val="20"/>
          <w:lang w:val="hy-AM"/>
        </w:rPr>
        <w:t>փոխանցվի</w:t>
      </w:r>
      <w:r w:rsidRPr="006E68AD">
        <w:rPr>
          <w:rFonts w:ascii="Sylfaen" w:hAnsi="Sylfaen"/>
          <w:sz w:val="20"/>
          <w:szCs w:val="20"/>
          <w:lang w:val="hy-AM"/>
        </w:rPr>
        <w:t xml:space="preserve"> </w:t>
      </w:r>
      <w:r w:rsidRPr="006E68AD">
        <w:rPr>
          <w:rFonts w:ascii="Sylfaen" w:hAnsi="Sylfaen" w:cs="Sylfaen"/>
          <w:sz w:val="20"/>
          <w:szCs w:val="20"/>
          <w:lang w:val="hy-AM"/>
        </w:rPr>
        <w:t>Կենտրոնական</w:t>
      </w:r>
      <w:r w:rsidRPr="006E68AD">
        <w:rPr>
          <w:rFonts w:ascii="Sylfaen" w:hAnsi="Sylfaen"/>
          <w:sz w:val="20"/>
          <w:szCs w:val="20"/>
          <w:lang w:val="hy-AM"/>
        </w:rPr>
        <w:t xml:space="preserve"> </w:t>
      </w:r>
      <w:r w:rsidRPr="006E68AD">
        <w:rPr>
          <w:rFonts w:ascii="Sylfaen" w:hAnsi="Sylfaen" w:cs="Sylfaen"/>
          <w:sz w:val="20"/>
          <w:szCs w:val="20"/>
          <w:lang w:val="hy-AM"/>
        </w:rPr>
        <w:t>գանձապետարանում</w:t>
      </w:r>
      <w:r w:rsidRPr="006E68AD">
        <w:rPr>
          <w:rFonts w:ascii="Sylfaen" w:hAnsi="Sylfaen"/>
          <w:sz w:val="20"/>
          <w:szCs w:val="20"/>
          <w:lang w:val="hy-AM"/>
        </w:rPr>
        <w:t xml:space="preserve"> </w:t>
      </w:r>
      <w:r w:rsidRPr="006E68AD">
        <w:rPr>
          <w:rFonts w:ascii="Sylfaen" w:hAnsi="Sylfaen" w:cs="Sylfaen"/>
          <w:sz w:val="20"/>
          <w:szCs w:val="20"/>
          <w:lang w:val="hy-AM"/>
        </w:rPr>
        <w:t>լիազորված</w:t>
      </w:r>
      <w:r w:rsidRPr="006E68AD">
        <w:rPr>
          <w:rFonts w:ascii="Sylfaen" w:hAnsi="Sylfaen"/>
          <w:sz w:val="20"/>
          <w:szCs w:val="20"/>
          <w:lang w:val="hy-AM"/>
        </w:rPr>
        <w:t xml:space="preserve"> </w:t>
      </w:r>
      <w:r w:rsidRPr="006E68AD">
        <w:rPr>
          <w:rFonts w:ascii="Sylfaen" w:hAnsi="Sylfaen" w:cs="Sylfaen"/>
          <w:sz w:val="20"/>
          <w:szCs w:val="20"/>
          <w:lang w:val="hy-AM"/>
        </w:rPr>
        <w:t>մարմնի</w:t>
      </w:r>
      <w:r w:rsidRPr="006E68AD">
        <w:rPr>
          <w:rFonts w:ascii="Sylfaen" w:hAnsi="Sylfaen"/>
          <w:sz w:val="20"/>
          <w:szCs w:val="20"/>
          <w:lang w:val="hy-AM"/>
        </w:rPr>
        <w:t xml:space="preserve"> </w:t>
      </w:r>
      <w:r w:rsidRPr="006E68AD">
        <w:rPr>
          <w:rFonts w:ascii="Sylfaen" w:hAnsi="Sylfaen" w:cs="Sylfaen"/>
          <w:sz w:val="20"/>
          <w:szCs w:val="20"/>
          <w:lang w:val="hy-AM"/>
        </w:rPr>
        <w:t>անվամբ</w:t>
      </w:r>
      <w:r w:rsidRPr="006E68AD">
        <w:rPr>
          <w:rFonts w:ascii="Sylfaen" w:hAnsi="Sylfaen"/>
          <w:sz w:val="20"/>
          <w:szCs w:val="20"/>
          <w:lang w:val="hy-AM"/>
        </w:rPr>
        <w:t xml:space="preserve"> </w:t>
      </w:r>
      <w:r w:rsidRPr="006E68AD">
        <w:rPr>
          <w:rFonts w:ascii="Sylfaen" w:hAnsi="Sylfaen" w:cs="Sylfaen"/>
          <w:sz w:val="20"/>
          <w:szCs w:val="20"/>
          <w:lang w:val="hy-AM"/>
        </w:rPr>
        <w:t>բացված</w:t>
      </w:r>
      <w:r w:rsidRPr="006E68AD">
        <w:rPr>
          <w:rFonts w:ascii="Sylfaen" w:hAnsi="Sylfaen"/>
          <w:sz w:val="20"/>
          <w:szCs w:val="20"/>
          <w:lang w:val="hy-AM"/>
        </w:rPr>
        <w:t xml:space="preserve"> </w:t>
      </w:r>
      <w:r w:rsidRPr="006E68AD">
        <w:rPr>
          <w:rFonts w:ascii="Sylfaen" w:hAnsi="Sylfaen"/>
          <w:lang w:val="hy-AM"/>
        </w:rPr>
        <w:t>«</w:t>
      </w:r>
      <w:r w:rsidRPr="006E68AD">
        <w:rPr>
          <w:rFonts w:ascii="Sylfaen" w:hAnsi="Sylfaen"/>
          <w:sz w:val="20"/>
          <w:szCs w:val="20"/>
          <w:lang w:val="hy-AM"/>
        </w:rPr>
        <w:t>900008000474</w:t>
      </w:r>
      <w:r w:rsidRPr="006E68AD">
        <w:rPr>
          <w:rFonts w:ascii="Sylfaen" w:hAnsi="Sylfaen"/>
          <w:lang w:val="hy-AM"/>
        </w:rPr>
        <w:t>»</w:t>
      </w:r>
      <w:r w:rsidRPr="006E68AD">
        <w:rPr>
          <w:rFonts w:ascii="Sylfaen" w:hAnsi="Sylfaen"/>
          <w:sz w:val="20"/>
          <w:szCs w:val="20"/>
          <w:lang w:val="hy-AM"/>
        </w:rPr>
        <w:t xml:space="preserve"> </w:t>
      </w:r>
      <w:r w:rsidRPr="006E68AD">
        <w:rPr>
          <w:rFonts w:ascii="Sylfaen" w:hAnsi="Sylfaen" w:cs="Sylfaen"/>
          <w:sz w:val="20"/>
          <w:szCs w:val="20"/>
          <w:lang w:val="hy-AM"/>
        </w:rPr>
        <w:t>գանձապետական</w:t>
      </w:r>
      <w:r w:rsidRPr="006E68AD">
        <w:rPr>
          <w:rFonts w:ascii="Sylfaen" w:hAnsi="Sylfaen"/>
          <w:sz w:val="20"/>
          <w:szCs w:val="20"/>
          <w:lang w:val="hy-AM"/>
        </w:rPr>
        <w:t xml:space="preserve"> </w:t>
      </w:r>
      <w:r w:rsidRPr="006E68AD">
        <w:rPr>
          <w:rFonts w:ascii="Sylfaen" w:hAnsi="Sylfaen" w:cs="Sylfaen"/>
          <w:sz w:val="20"/>
          <w:szCs w:val="20"/>
          <w:lang w:val="hy-AM"/>
        </w:rPr>
        <w:t>հաշվին</w:t>
      </w:r>
      <w:r w:rsidRPr="006E68AD">
        <w:rPr>
          <w:rFonts w:ascii="Sylfaen" w:hAnsi="Sylfaen"/>
          <w:sz w:val="20"/>
          <w:szCs w:val="20"/>
          <w:lang w:val="hy-AM"/>
        </w:rPr>
        <w:t xml:space="preserve">: </w:t>
      </w:r>
      <w:r w:rsidR="00FA2A88" w:rsidRPr="006E68AD">
        <w:rPr>
          <w:rFonts w:ascii="Sylfaen" w:hAnsi="Sylfaen" w:cs="Sylfaen"/>
          <w:sz w:val="20"/>
          <w:szCs w:val="20"/>
          <w:lang w:val="hy-AM"/>
        </w:rPr>
        <w:t>Պայմանագրի</w:t>
      </w:r>
      <w:r w:rsidR="00FA2A88" w:rsidRPr="006E68AD">
        <w:rPr>
          <w:rFonts w:ascii="Sylfaen" w:hAnsi="Sylfaen"/>
          <w:sz w:val="20"/>
          <w:szCs w:val="20"/>
          <w:lang w:val="hy-AM"/>
        </w:rPr>
        <w:t xml:space="preserve"> </w:t>
      </w:r>
      <w:r w:rsidR="00FA2A88" w:rsidRPr="006E68AD">
        <w:rPr>
          <w:rFonts w:ascii="Sylfaen" w:hAnsi="Sylfaen" w:cs="Sylfaen"/>
          <w:sz w:val="20"/>
          <w:szCs w:val="20"/>
          <w:lang w:val="hy-AM"/>
        </w:rPr>
        <w:t>ապահովումը</w:t>
      </w:r>
      <w:r w:rsidR="00FA2A88" w:rsidRPr="006E68AD">
        <w:rPr>
          <w:rFonts w:ascii="Sylfaen" w:hAnsi="Sylfaen"/>
          <w:sz w:val="20"/>
          <w:szCs w:val="20"/>
          <w:lang w:val="hy-AM"/>
        </w:rPr>
        <w:t xml:space="preserve"> </w:t>
      </w:r>
      <w:r w:rsidR="00FA2A88" w:rsidRPr="006E68AD">
        <w:rPr>
          <w:rFonts w:ascii="Sylfaen" w:hAnsi="Sylfaen" w:cs="Sylfaen"/>
          <w:sz w:val="20"/>
          <w:szCs w:val="20"/>
          <w:lang w:val="hy-AM"/>
        </w:rPr>
        <w:t>մ</w:t>
      </w:r>
      <w:r w:rsidR="00FA2A88" w:rsidRPr="006E68AD">
        <w:rPr>
          <w:rFonts w:ascii="Sylfaen" w:hAnsi="Sylfaen" w:cs="Sylfaen"/>
          <w:sz w:val="20"/>
          <w:lang w:val="hy-AM"/>
        </w:rPr>
        <w:t xml:space="preserve">իակողմանի հաստատված հայտարարության` տուժանքի ձևով ներկայացվելու դեպքում այն ներկայացվում է հավելված N </w:t>
      </w:r>
      <w:r w:rsidR="0057128C" w:rsidRPr="006E68AD">
        <w:rPr>
          <w:rFonts w:ascii="Sylfaen" w:hAnsi="Sylfaen" w:cs="Sylfaen"/>
          <w:sz w:val="20"/>
          <w:lang w:val="hy-AM"/>
        </w:rPr>
        <w:t>7</w:t>
      </w:r>
      <w:r w:rsidR="00FA2A88" w:rsidRPr="006E68AD">
        <w:rPr>
          <w:rFonts w:ascii="Sylfaen" w:hAnsi="Sylfaen" w:cs="Sylfaen"/>
          <w:sz w:val="20"/>
          <w:lang w:val="hy-AM"/>
        </w:rPr>
        <w:t>-ով սահմանված ձևին համապատասխան:</w:t>
      </w:r>
    </w:p>
    <w:p w:rsidR="00CA1C11" w:rsidRPr="006E68AD" w:rsidRDefault="000709E0" w:rsidP="00037DDE">
      <w:pPr>
        <w:ind w:firstLine="567"/>
        <w:jc w:val="both"/>
        <w:rPr>
          <w:rFonts w:ascii="Sylfaen" w:hAnsi="Sylfaen" w:cs="Sylfaen"/>
          <w:sz w:val="20"/>
          <w:lang w:val="af-ZA"/>
        </w:rPr>
      </w:pPr>
      <w:r w:rsidRPr="006E68AD">
        <w:rPr>
          <w:rFonts w:ascii="Sylfaen" w:hAnsi="Sylfaen" w:cs="Sylfaen"/>
          <w:sz w:val="20"/>
          <w:lang w:val="af-ZA"/>
        </w:rPr>
        <w:t>9</w:t>
      </w:r>
      <w:r w:rsidR="00CA1C11" w:rsidRPr="006E68AD">
        <w:rPr>
          <w:rFonts w:ascii="Sylfaen" w:hAnsi="Sylfaen" w:cs="Sylfaen"/>
          <w:sz w:val="20"/>
          <w:lang w:val="af-ZA"/>
        </w:rPr>
        <w:t xml:space="preserve">.3 </w:t>
      </w:r>
      <w:r w:rsidR="00CA1C11" w:rsidRPr="006E68AD">
        <w:rPr>
          <w:rFonts w:ascii="Sylfaen" w:hAnsi="Sylfaen" w:cs="Sylfaen"/>
          <w:sz w:val="20"/>
          <w:lang w:val="hy-AM"/>
        </w:rPr>
        <w:t>Պայմանագրով</w:t>
      </w:r>
      <w:r w:rsidR="00CA1C11" w:rsidRPr="006E68AD">
        <w:rPr>
          <w:rFonts w:ascii="Sylfaen" w:hAnsi="Sylfaen" w:cs="Sylfaen"/>
          <w:sz w:val="20"/>
          <w:lang w:val="af-ZA"/>
        </w:rPr>
        <w:t xml:space="preserve"> </w:t>
      </w:r>
      <w:r w:rsidR="00030D40" w:rsidRPr="006E68AD">
        <w:rPr>
          <w:rFonts w:ascii="Sylfaen" w:hAnsi="Sylfaen" w:cs="Sylfaen"/>
          <w:sz w:val="20"/>
          <w:lang w:val="af-ZA"/>
        </w:rPr>
        <w:t>պ</w:t>
      </w:r>
      <w:r w:rsidR="00CA1C11" w:rsidRPr="006E68AD">
        <w:rPr>
          <w:rFonts w:ascii="Sylfaen" w:hAnsi="Sylfaen" w:cs="Sylfaen"/>
          <w:sz w:val="20"/>
          <w:lang w:val="hy-AM"/>
        </w:rPr>
        <w:t>ատվիրատուի</w:t>
      </w:r>
      <w:r w:rsidR="00CA1C11" w:rsidRPr="006E68AD">
        <w:rPr>
          <w:rFonts w:ascii="Sylfaen" w:hAnsi="Sylfaen" w:cs="Sylfaen"/>
          <w:sz w:val="20"/>
          <w:lang w:val="af-ZA"/>
        </w:rPr>
        <w:t xml:space="preserve"> </w:t>
      </w:r>
      <w:r w:rsidR="00CA1C11" w:rsidRPr="006E68AD">
        <w:rPr>
          <w:rFonts w:ascii="Sylfaen" w:hAnsi="Sylfaen" w:cs="Sylfaen"/>
          <w:sz w:val="20"/>
          <w:lang w:val="hy-AM"/>
        </w:rPr>
        <w:t>կողմից</w:t>
      </w:r>
      <w:r w:rsidR="00CA1C11" w:rsidRPr="006E68AD">
        <w:rPr>
          <w:rFonts w:ascii="Sylfaen" w:hAnsi="Sylfaen" w:cs="Sylfaen"/>
          <w:sz w:val="20"/>
          <w:lang w:val="af-ZA"/>
        </w:rPr>
        <w:t xml:space="preserve"> </w:t>
      </w:r>
      <w:r w:rsidR="00CA1C11" w:rsidRPr="006E68AD">
        <w:rPr>
          <w:rFonts w:ascii="Sylfaen" w:hAnsi="Sylfaen" w:cs="Sylfaen"/>
          <w:sz w:val="20"/>
          <w:lang w:val="hy-AM"/>
        </w:rPr>
        <w:t>կանխավճար</w:t>
      </w:r>
      <w:r w:rsidR="00CA1C11" w:rsidRPr="006E68AD">
        <w:rPr>
          <w:rFonts w:ascii="Sylfaen" w:hAnsi="Sylfaen" w:cs="Sylfaen"/>
          <w:sz w:val="20"/>
          <w:lang w:val="af-ZA"/>
        </w:rPr>
        <w:t xml:space="preserve"> </w:t>
      </w:r>
      <w:r w:rsidR="00CA1C11" w:rsidRPr="006E68AD">
        <w:rPr>
          <w:rFonts w:ascii="Sylfaen" w:hAnsi="Sylfaen" w:cs="Sylfaen"/>
          <w:sz w:val="20"/>
          <w:lang w:val="hy-AM"/>
        </w:rPr>
        <w:t>հատկացվելու</w:t>
      </w:r>
      <w:r w:rsidR="00CA1C11" w:rsidRPr="006E68AD">
        <w:rPr>
          <w:rFonts w:ascii="Sylfaen" w:hAnsi="Sylfaen" w:cs="Sylfaen"/>
          <w:sz w:val="20"/>
          <w:lang w:val="af-ZA"/>
        </w:rPr>
        <w:t xml:space="preserve"> </w:t>
      </w:r>
      <w:r w:rsidR="00CA1C11" w:rsidRPr="006E68AD">
        <w:rPr>
          <w:rFonts w:ascii="Sylfaen" w:hAnsi="Sylfaen" w:cs="Sylfaen"/>
          <w:sz w:val="20"/>
          <w:lang w:val="hy-AM"/>
        </w:rPr>
        <w:t>պայման</w:t>
      </w:r>
      <w:r w:rsidR="00CA1C11" w:rsidRPr="006E68AD">
        <w:rPr>
          <w:rFonts w:ascii="Sylfaen" w:hAnsi="Sylfaen" w:cs="Sylfaen"/>
          <w:sz w:val="20"/>
          <w:lang w:val="af-ZA"/>
        </w:rPr>
        <w:t xml:space="preserve"> </w:t>
      </w:r>
      <w:r w:rsidR="00CA1C11" w:rsidRPr="006E68AD">
        <w:rPr>
          <w:rFonts w:ascii="Sylfaen" w:hAnsi="Sylfaen" w:cs="Sylfaen"/>
          <w:sz w:val="20"/>
          <w:lang w:val="hy-AM"/>
        </w:rPr>
        <w:t>նախատեսվելու</w:t>
      </w:r>
      <w:r w:rsidR="00CA1C11" w:rsidRPr="006E68AD">
        <w:rPr>
          <w:rFonts w:ascii="Sylfaen" w:hAnsi="Sylfaen" w:cs="Sylfaen"/>
          <w:sz w:val="20"/>
          <w:lang w:val="af-ZA"/>
        </w:rPr>
        <w:t xml:space="preserve"> </w:t>
      </w:r>
      <w:r w:rsidR="00CA1C11" w:rsidRPr="006E68AD">
        <w:rPr>
          <w:rFonts w:ascii="Sylfaen" w:hAnsi="Sylfaen" w:cs="Sylfaen"/>
          <w:sz w:val="20"/>
          <w:lang w:val="hy-AM"/>
        </w:rPr>
        <w:t>դեպքում</w:t>
      </w:r>
      <w:r w:rsidR="00CA1C11" w:rsidRPr="006E68AD">
        <w:rPr>
          <w:rFonts w:ascii="Sylfaen" w:hAnsi="Sylfaen" w:cs="Sylfaen"/>
          <w:sz w:val="20"/>
          <w:lang w:val="af-ZA"/>
        </w:rPr>
        <w:t xml:space="preserve"> </w:t>
      </w:r>
      <w:r w:rsidR="00CA1C11" w:rsidRPr="006E68AD">
        <w:rPr>
          <w:rFonts w:ascii="Sylfaen" w:hAnsi="Sylfaen" w:cs="Sylfaen"/>
          <w:sz w:val="20"/>
          <w:lang w:val="hy-AM"/>
        </w:rPr>
        <w:t>ընտրված</w:t>
      </w:r>
      <w:r w:rsidR="00CA1C11" w:rsidRPr="006E68AD">
        <w:rPr>
          <w:rFonts w:ascii="Sylfaen" w:hAnsi="Sylfaen" w:cs="Sylfaen"/>
          <w:sz w:val="20"/>
          <w:lang w:val="af-ZA"/>
        </w:rPr>
        <w:t xml:space="preserve"> </w:t>
      </w:r>
      <w:r w:rsidR="00CA1C11" w:rsidRPr="006E68AD">
        <w:rPr>
          <w:rFonts w:ascii="Sylfaen" w:hAnsi="Sylfaen" w:cs="Sylfaen"/>
          <w:sz w:val="20"/>
          <w:lang w:val="hy-AM"/>
        </w:rPr>
        <w:t>մասնակիցը</w:t>
      </w:r>
      <w:r w:rsidR="00CA1C11" w:rsidRPr="006E68AD">
        <w:rPr>
          <w:rFonts w:ascii="Sylfaen" w:hAnsi="Sylfaen" w:cs="Sylfaen"/>
          <w:sz w:val="20"/>
          <w:lang w:val="af-ZA"/>
        </w:rPr>
        <w:t xml:space="preserve"> </w:t>
      </w:r>
      <w:r w:rsidR="00030D40" w:rsidRPr="006E68AD">
        <w:rPr>
          <w:rFonts w:ascii="Sylfaen" w:hAnsi="Sylfaen" w:cs="Sylfaen"/>
          <w:sz w:val="20"/>
          <w:lang w:val="af-ZA"/>
        </w:rPr>
        <w:t>պ</w:t>
      </w:r>
      <w:r w:rsidR="00CA1C11" w:rsidRPr="006E68AD">
        <w:rPr>
          <w:rFonts w:ascii="Sylfaen" w:hAnsi="Sylfaen" w:cs="Sylfaen"/>
          <w:sz w:val="20"/>
          <w:lang w:val="hy-AM"/>
        </w:rPr>
        <w:t>ատվիրատուին</w:t>
      </w:r>
      <w:r w:rsidR="00CA1C11" w:rsidRPr="006E68AD">
        <w:rPr>
          <w:rFonts w:ascii="Sylfaen" w:hAnsi="Sylfaen" w:cs="Sylfaen"/>
          <w:sz w:val="20"/>
          <w:lang w:val="af-ZA"/>
        </w:rPr>
        <w:t xml:space="preserve"> </w:t>
      </w:r>
      <w:r w:rsidR="00CA1C11" w:rsidRPr="006E68AD">
        <w:rPr>
          <w:rFonts w:ascii="Sylfaen" w:hAnsi="Sylfaen" w:cs="Sylfaen"/>
          <w:sz w:val="20"/>
          <w:lang w:val="hy-AM"/>
        </w:rPr>
        <w:t>է</w:t>
      </w:r>
      <w:r w:rsidR="00CA1C11" w:rsidRPr="006E68AD">
        <w:rPr>
          <w:rFonts w:ascii="Sylfaen" w:hAnsi="Sylfaen" w:cs="Sylfaen"/>
          <w:sz w:val="20"/>
          <w:lang w:val="af-ZA"/>
        </w:rPr>
        <w:t xml:space="preserve"> </w:t>
      </w:r>
      <w:r w:rsidR="00CA1C11" w:rsidRPr="006E68AD">
        <w:rPr>
          <w:rFonts w:ascii="Sylfaen" w:hAnsi="Sylfaen" w:cs="Sylfaen"/>
          <w:sz w:val="20"/>
          <w:lang w:val="hy-AM"/>
        </w:rPr>
        <w:t>ներկայացնում</w:t>
      </w:r>
      <w:r w:rsidR="00CA1C11" w:rsidRPr="006E68AD">
        <w:rPr>
          <w:rFonts w:ascii="Sylfaen" w:hAnsi="Sylfaen" w:cs="Sylfaen"/>
          <w:sz w:val="20"/>
          <w:lang w:val="af-ZA"/>
        </w:rPr>
        <w:t xml:space="preserve"> </w:t>
      </w:r>
      <w:r w:rsidR="00B11B38" w:rsidRPr="006E68AD">
        <w:rPr>
          <w:rFonts w:ascii="Sylfaen" w:hAnsi="Sylfaen" w:cs="Sylfaen"/>
          <w:sz w:val="20"/>
          <w:lang w:val="af-ZA"/>
        </w:rPr>
        <w:t xml:space="preserve">նաև </w:t>
      </w:r>
      <w:r w:rsidR="00CA1C11" w:rsidRPr="006E68AD">
        <w:rPr>
          <w:rFonts w:ascii="Sylfaen" w:hAnsi="Sylfaen" w:cs="Sylfaen"/>
          <w:sz w:val="20"/>
          <w:lang w:val="hy-AM"/>
        </w:rPr>
        <w:t>կանխավճարի</w:t>
      </w:r>
      <w:r w:rsidR="00CA1C11" w:rsidRPr="006E68AD">
        <w:rPr>
          <w:rFonts w:ascii="Sylfaen" w:hAnsi="Sylfaen" w:cs="Sylfaen"/>
          <w:sz w:val="20"/>
          <w:lang w:val="af-ZA"/>
        </w:rPr>
        <w:t xml:space="preserve"> </w:t>
      </w:r>
      <w:r w:rsidR="00CA1C11" w:rsidRPr="006E68AD">
        <w:rPr>
          <w:rFonts w:ascii="Sylfaen" w:hAnsi="Sylfaen" w:cs="Sylfaen"/>
          <w:sz w:val="20"/>
          <w:lang w:val="hy-AM"/>
        </w:rPr>
        <w:t>ապահովում</w:t>
      </w:r>
      <w:r w:rsidR="00CA1C11" w:rsidRPr="006E68AD">
        <w:rPr>
          <w:rFonts w:ascii="Sylfaen" w:hAnsi="Sylfaen" w:cs="Sylfaen"/>
          <w:sz w:val="20"/>
          <w:lang w:val="af-ZA"/>
        </w:rPr>
        <w:t xml:space="preserve">` </w:t>
      </w:r>
      <w:r w:rsidR="00CA1C11" w:rsidRPr="006E68AD">
        <w:rPr>
          <w:rFonts w:ascii="Sylfaen" w:hAnsi="Sylfaen" w:cs="Sylfaen"/>
          <w:sz w:val="20"/>
          <w:lang w:val="hy-AM"/>
        </w:rPr>
        <w:t>կանխավճարի</w:t>
      </w:r>
      <w:r w:rsidR="00CA1C11" w:rsidRPr="006E68AD">
        <w:rPr>
          <w:rFonts w:ascii="Sylfaen" w:hAnsi="Sylfaen" w:cs="Sylfaen"/>
          <w:sz w:val="20"/>
          <w:lang w:val="af-ZA"/>
        </w:rPr>
        <w:t xml:space="preserve"> </w:t>
      </w:r>
      <w:r w:rsidR="00CA1C11" w:rsidRPr="006E68AD">
        <w:rPr>
          <w:rFonts w:ascii="Sylfaen" w:hAnsi="Sylfaen" w:cs="Sylfaen"/>
          <w:sz w:val="20"/>
          <w:lang w:val="hy-AM"/>
        </w:rPr>
        <w:t>չափով</w:t>
      </w:r>
      <w:r w:rsidR="00CA1C11" w:rsidRPr="006E68AD">
        <w:rPr>
          <w:rFonts w:ascii="Sylfaen" w:hAnsi="Sylfaen" w:cs="Sylfaen"/>
          <w:sz w:val="20"/>
          <w:lang w:val="af-ZA"/>
        </w:rPr>
        <w:t xml:space="preserve">, </w:t>
      </w:r>
      <w:r w:rsidR="00B413A8" w:rsidRPr="006E68AD">
        <w:rPr>
          <w:rFonts w:ascii="Sylfaen" w:hAnsi="Sylfaen" w:cs="Sylfaen"/>
          <w:sz w:val="20"/>
          <w:lang w:val="af-ZA"/>
        </w:rPr>
        <w:t xml:space="preserve">բանկային </w:t>
      </w:r>
      <w:r w:rsidR="00CA1C11" w:rsidRPr="006E68AD">
        <w:rPr>
          <w:rFonts w:ascii="Sylfaen" w:hAnsi="Sylfaen" w:cs="Sylfaen"/>
          <w:sz w:val="20"/>
          <w:lang w:val="hy-AM"/>
        </w:rPr>
        <w:t>երաշխիքի</w:t>
      </w:r>
      <w:r w:rsidR="00CA1C11" w:rsidRPr="006E68AD">
        <w:rPr>
          <w:rFonts w:ascii="Sylfaen" w:hAnsi="Sylfaen" w:cs="Sylfaen"/>
          <w:sz w:val="20"/>
          <w:lang w:val="af-ZA"/>
        </w:rPr>
        <w:t xml:space="preserve"> </w:t>
      </w:r>
      <w:r w:rsidR="00CA1C11" w:rsidRPr="006E68AD">
        <w:rPr>
          <w:rFonts w:ascii="Sylfaen" w:hAnsi="Sylfaen" w:cs="Sylfaen"/>
          <w:sz w:val="20"/>
          <w:lang w:val="hy-AM"/>
        </w:rPr>
        <w:t>ձևով</w:t>
      </w:r>
      <w:r w:rsidR="003A0A31" w:rsidRPr="006E68AD">
        <w:rPr>
          <w:rFonts w:ascii="Sylfaen" w:hAnsi="Sylfaen" w:cs="Sylfaen"/>
          <w:sz w:val="20"/>
          <w:lang w:val="hy-AM"/>
        </w:rPr>
        <w:t>:</w:t>
      </w:r>
      <w:r w:rsidR="00CA1C11" w:rsidRPr="006E68AD">
        <w:rPr>
          <w:rFonts w:ascii="Sylfaen" w:hAnsi="Sylfaen" w:cs="Sylfaen"/>
          <w:i/>
          <w:sz w:val="20"/>
          <w:lang w:val="af-ZA"/>
        </w:rPr>
        <w:t xml:space="preserve"> </w:t>
      </w:r>
      <w:r w:rsidR="00CA1C11" w:rsidRPr="006E68AD">
        <w:rPr>
          <w:rFonts w:ascii="Sylfaen" w:hAnsi="Sylfaen" w:cs="Sylfaen"/>
          <w:sz w:val="20"/>
          <w:lang w:val="hy-AM"/>
        </w:rPr>
        <w:t>Կանխավճարի</w:t>
      </w:r>
      <w:r w:rsidR="00CA1C11" w:rsidRPr="006E68AD">
        <w:rPr>
          <w:rFonts w:ascii="Sylfaen" w:hAnsi="Sylfaen" w:cs="Sylfaen"/>
          <w:sz w:val="20"/>
          <w:lang w:val="af-ZA"/>
        </w:rPr>
        <w:t xml:space="preserve"> </w:t>
      </w:r>
      <w:r w:rsidR="00CA1C11" w:rsidRPr="006E68AD">
        <w:rPr>
          <w:rFonts w:ascii="Sylfaen" w:hAnsi="Sylfaen" w:cs="Sylfaen"/>
          <w:sz w:val="20"/>
          <w:lang w:val="hy-AM"/>
        </w:rPr>
        <w:t>մարման</w:t>
      </w:r>
      <w:r w:rsidR="00CA1C11" w:rsidRPr="006E68AD">
        <w:rPr>
          <w:rFonts w:ascii="Sylfaen" w:hAnsi="Sylfaen" w:cs="Sylfaen"/>
          <w:sz w:val="20"/>
          <w:lang w:val="af-ZA"/>
        </w:rPr>
        <w:t xml:space="preserve"> </w:t>
      </w:r>
      <w:r w:rsidR="00CA1C11" w:rsidRPr="006E68AD">
        <w:rPr>
          <w:rFonts w:ascii="Sylfaen" w:hAnsi="Sylfaen" w:cs="Sylfaen"/>
          <w:sz w:val="20"/>
          <w:lang w:val="hy-AM"/>
        </w:rPr>
        <w:t>կարգը</w:t>
      </w:r>
      <w:r w:rsidR="00CA1C11" w:rsidRPr="006E68AD">
        <w:rPr>
          <w:rFonts w:ascii="Sylfaen" w:hAnsi="Sylfaen" w:cs="Sylfaen"/>
          <w:sz w:val="20"/>
          <w:lang w:val="af-ZA"/>
        </w:rPr>
        <w:t xml:space="preserve"> </w:t>
      </w:r>
      <w:r w:rsidR="00CA1C11" w:rsidRPr="006E68AD">
        <w:rPr>
          <w:rFonts w:ascii="Sylfaen" w:hAnsi="Sylfaen" w:cs="Sylfaen"/>
          <w:sz w:val="20"/>
          <w:lang w:val="hy-AM"/>
        </w:rPr>
        <w:t>սահմանած</w:t>
      </w:r>
      <w:r w:rsidR="00CA1C11" w:rsidRPr="006E68AD">
        <w:rPr>
          <w:rFonts w:ascii="Sylfaen" w:hAnsi="Sylfaen" w:cs="Sylfaen"/>
          <w:sz w:val="20"/>
          <w:lang w:val="af-ZA"/>
        </w:rPr>
        <w:t xml:space="preserve"> </w:t>
      </w:r>
      <w:r w:rsidR="00CA1C11" w:rsidRPr="006E68AD">
        <w:rPr>
          <w:rFonts w:ascii="Sylfaen" w:hAnsi="Sylfaen" w:cs="Sylfaen"/>
          <w:sz w:val="20"/>
          <w:lang w:val="hy-AM"/>
        </w:rPr>
        <w:t>է</w:t>
      </w:r>
      <w:r w:rsidR="00CA1C11" w:rsidRPr="006E68AD">
        <w:rPr>
          <w:rFonts w:ascii="Sylfaen" w:hAnsi="Sylfaen" w:cs="Sylfaen"/>
          <w:sz w:val="20"/>
          <w:lang w:val="af-ZA"/>
        </w:rPr>
        <w:t xml:space="preserve"> </w:t>
      </w:r>
      <w:r w:rsidR="00CA1C11" w:rsidRPr="006E68AD">
        <w:rPr>
          <w:rFonts w:ascii="Sylfaen" w:hAnsi="Sylfaen" w:cs="Sylfaen"/>
          <w:sz w:val="20"/>
          <w:lang w:val="hy-AM"/>
        </w:rPr>
        <w:t>պայմանագրի</w:t>
      </w:r>
      <w:r w:rsidR="00CA1C11" w:rsidRPr="006E68AD">
        <w:rPr>
          <w:rFonts w:ascii="Sylfaen" w:hAnsi="Sylfaen" w:cs="Sylfaen"/>
          <w:sz w:val="20"/>
          <w:lang w:val="af-ZA"/>
        </w:rPr>
        <w:t xml:space="preserve"> </w:t>
      </w:r>
      <w:r w:rsidR="00CA1C11" w:rsidRPr="006E68AD">
        <w:rPr>
          <w:rFonts w:ascii="Sylfaen" w:hAnsi="Sylfaen" w:cs="Sylfaen"/>
          <w:sz w:val="20"/>
          <w:lang w:val="hy-AM"/>
        </w:rPr>
        <w:t>նախագծով։</w:t>
      </w:r>
      <w:r w:rsidR="00CA1C11" w:rsidRPr="006E68AD">
        <w:rPr>
          <w:rFonts w:ascii="Sylfaen" w:hAnsi="Sylfaen" w:cs="Sylfaen"/>
          <w:sz w:val="20"/>
          <w:lang w:val="af-ZA"/>
        </w:rPr>
        <w:t xml:space="preserve"> </w:t>
      </w:r>
    </w:p>
    <w:p w:rsidR="005162B1" w:rsidRPr="006E68AD" w:rsidRDefault="000709E0" w:rsidP="00037DDE">
      <w:pPr>
        <w:ind w:firstLine="567"/>
        <w:jc w:val="both"/>
        <w:rPr>
          <w:rFonts w:ascii="Sylfaen" w:hAnsi="Sylfaen"/>
          <w:sz w:val="20"/>
          <w:szCs w:val="20"/>
          <w:lang w:val="af-ZA"/>
        </w:rPr>
      </w:pPr>
      <w:r w:rsidRPr="006E68AD">
        <w:rPr>
          <w:rFonts w:ascii="Sylfaen" w:hAnsi="Sylfaen" w:cs="Sylfaen"/>
          <w:sz w:val="20"/>
          <w:lang w:val="af-ZA"/>
        </w:rPr>
        <w:t>9</w:t>
      </w:r>
      <w:r w:rsidR="005162B1" w:rsidRPr="006E68AD">
        <w:rPr>
          <w:rFonts w:ascii="Sylfaen" w:hAnsi="Sylfaen" w:cs="Sylfaen"/>
          <w:sz w:val="20"/>
          <w:lang w:val="af-ZA"/>
        </w:rPr>
        <w:t xml:space="preserve">.4 </w:t>
      </w:r>
      <w:r w:rsidR="005162B1" w:rsidRPr="006E68AD">
        <w:rPr>
          <w:rFonts w:ascii="Sylfaen" w:hAnsi="Sylfaen" w:cs="Sylfaen"/>
          <w:sz w:val="20"/>
          <w:szCs w:val="20"/>
        </w:rPr>
        <w:t>Եթե</w:t>
      </w:r>
      <w:r w:rsidR="005162B1" w:rsidRPr="006E68AD">
        <w:rPr>
          <w:rFonts w:ascii="Sylfaen" w:hAnsi="Sylfaen"/>
          <w:sz w:val="20"/>
          <w:szCs w:val="20"/>
          <w:lang w:val="af-ZA"/>
        </w:rPr>
        <w:t xml:space="preserve"> </w:t>
      </w:r>
      <w:r w:rsidR="005162B1" w:rsidRPr="006E68AD">
        <w:rPr>
          <w:rFonts w:ascii="Sylfaen" w:hAnsi="Sylfaen" w:cs="Sylfaen"/>
          <w:sz w:val="20"/>
          <w:szCs w:val="20"/>
        </w:rPr>
        <w:t>չափաբաժիններով</w:t>
      </w:r>
      <w:r w:rsidR="005162B1" w:rsidRPr="006E68AD">
        <w:rPr>
          <w:rFonts w:ascii="Sylfaen" w:hAnsi="Sylfaen"/>
          <w:sz w:val="20"/>
          <w:szCs w:val="20"/>
          <w:lang w:val="af-ZA"/>
        </w:rPr>
        <w:t xml:space="preserve"> </w:t>
      </w:r>
      <w:r w:rsidR="005162B1" w:rsidRPr="006E68AD">
        <w:rPr>
          <w:rFonts w:ascii="Sylfaen" w:hAnsi="Sylfaen" w:cs="Sylfaen"/>
          <w:sz w:val="20"/>
          <w:szCs w:val="20"/>
        </w:rPr>
        <w:t>կազմակերպված</w:t>
      </w:r>
      <w:r w:rsidR="005162B1" w:rsidRPr="006E68AD">
        <w:rPr>
          <w:rFonts w:ascii="Sylfaen" w:hAnsi="Sylfaen"/>
          <w:sz w:val="20"/>
          <w:szCs w:val="20"/>
          <w:lang w:val="af-ZA"/>
        </w:rPr>
        <w:t xml:space="preserve"> </w:t>
      </w:r>
      <w:r w:rsidR="005162B1" w:rsidRPr="006E68AD">
        <w:rPr>
          <w:rFonts w:ascii="Sylfaen" w:hAnsi="Sylfaen" w:cs="Sylfaen"/>
          <w:sz w:val="20"/>
          <w:szCs w:val="20"/>
        </w:rPr>
        <w:t>գնման</w:t>
      </w:r>
      <w:r w:rsidR="005162B1" w:rsidRPr="006E68AD">
        <w:rPr>
          <w:rFonts w:ascii="Sylfaen" w:hAnsi="Sylfaen"/>
          <w:sz w:val="20"/>
          <w:szCs w:val="20"/>
          <w:lang w:val="af-ZA"/>
        </w:rPr>
        <w:t xml:space="preserve"> </w:t>
      </w:r>
      <w:r w:rsidR="005162B1" w:rsidRPr="006E68AD">
        <w:rPr>
          <w:rFonts w:ascii="Sylfaen" w:hAnsi="Sylfaen" w:cs="Sylfaen"/>
          <w:sz w:val="20"/>
          <w:szCs w:val="20"/>
        </w:rPr>
        <w:t>ընթացակարգի</w:t>
      </w:r>
      <w:r w:rsidR="005162B1" w:rsidRPr="006E68AD">
        <w:rPr>
          <w:rFonts w:ascii="Sylfaen" w:hAnsi="Sylfaen"/>
          <w:sz w:val="20"/>
          <w:szCs w:val="20"/>
          <w:lang w:val="af-ZA"/>
        </w:rPr>
        <w:t xml:space="preserve"> </w:t>
      </w:r>
      <w:r w:rsidR="005162B1" w:rsidRPr="006E68AD">
        <w:rPr>
          <w:rFonts w:ascii="Sylfaen" w:hAnsi="Sylfaen" w:cs="Sylfaen"/>
          <w:sz w:val="20"/>
          <w:szCs w:val="20"/>
        </w:rPr>
        <w:t>շրջանակում</w:t>
      </w:r>
      <w:r w:rsidR="005162B1" w:rsidRPr="006E68AD">
        <w:rPr>
          <w:rFonts w:ascii="Sylfaen" w:hAnsi="Sylfaen"/>
          <w:sz w:val="20"/>
          <w:szCs w:val="20"/>
          <w:lang w:val="af-ZA"/>
        </w:rPr>
        <w:t>`</w:t>
      </w:r>
    </w:p>
    <w:p w:rsidR="003B4D8E" w:rsidRPr="006E68AD" w:rsidRDefault="00B11B38" w:rsidP="00850586">
      <w:pPr>
        <w:tabs>
          <w:tab w:val="left" w:pos="180"/>
        </w:tabs>
        <w:ind w:firstLine="630"/>
        <w:jc w:val="both"/>
        <w:rPr>
          <w:rFonts w:ascii="Sylfaen" w:hAnsi="Sylfaen" w:cs="Sylfaen"/>
          <w:sz w:val="20"/>
          <w:lang w:val="af-ZA"/>
        </w:rPr>
      </w:pPr>
      <w:r w:rsidRPr="006E68AD">
        <w:rPr>
          <w:rFonts w:ascii="Sylfaen" w:hAnsi="Sylfaen" w:cs="Sylfaen"/>
          <w:sz w:val="20"/>
          <w:lang w:val="af-ZA"/>
        </w:rPr>
        <w:tab/>
      </w:r>
      <w:r w:rsidR="004974D8" w:rsidRPr="006E68AD">
        <w:rPr>
          <w:rFonts w:ascii="Sylfaen" w:hAnsi="Sylfaen" w:cs="Sylfaen"/>
          <w:sz w:val="20"/>
          <w:lang w:val="hy-AM"/>
        </w:rPr>
        <w:t>1)</w:t>
      </w:r>
      <w:r w:rsidR="005162B1" w:rsidRPr="006E68AD">
        <w:rPr>
          <w:rFonts w:ascii="Sylfaen" w:hAnsi="Sylfaen" w:cs="Sylfaen"/>
          <w:sz w:val="20"/>
          <w:lang w:val="af-ZA"/>
        </w:rPr>
        <w:t xml:space="preserve"> </w:t>
      </w:r>
      <w:r w:rsidR="00030D40" w:rsidRPr="006E68AD">
        <w:rPr>
          <w:rFonts w:ascii="Sylfaen" w:hAnsi="Sylfaen" w:cs="Sylfaen"/>
          <w:sz w:val="20"/>
          <w:lang w:val="af-ZA"/>
        </w:rPr>
        <w:t>մ</w:t>
      </w:r>
      <w:r w:rsidR="005162B1" w:rsidRPr="006E68AD">
        <w:rPr>
          <w:rFonts w:ascii="Sylfaen" w:hAnsi="Sylfaen" w:cs="Sylfaen"/>
          <w:sz w:val="20"/>
          <w:lang w:val="ru-RU"/>
        </w:rPr>
        <w:t>ասնակիցը</w:t>
      </w:r>
      <w:r w:rsidR="005162B1" w:rsidRPr="006E68AD">
        <w:rPr>
          <w:rFonts w:ascii="Sylfaen" w:hAnsi="Sylfaen" w:cs="Sylfaen"/>
          <w:sz w:val="20"/>
          <w:lang w:val="af-ZA"/>
        </w:rPr>
        <w:t xml:space="preserve"> </w:t>
      </w:r>
      <w:r w:rsidR="005162B1" w:rsidRPr="006E68AD">
        <w:rPr>
          <w:rFonts w:ascii="Sylfaen" w:hAnsi="Sylfaen" w:cs="Sylfaen"/>
          <w:sz w:val="20"/>
          <w:lang w:val="ru-RU"/>
        </w:rPr>
        <w:t>ընտրված</w:t>
      </w:r>
      <w:r w:rsidR="005162B1" w:rsidRPr="006E68AD">
        <w:rPr>
          <w:rFonts w:ascii="Sylfaen" w:hAnsi="Sylfaen" w:cs="Sylfaen"/>
          <w:sz w:val="20"/>
          <w:lang w:val="af-ZA"/>
        </w:rPr>
        <w:t xml:space="preserve"> </w:t>
      </w:r>
      <w:r w:rsidR="005162B1" w:rsidRPr="006E68AD">
        <w:rPr>
          <w:rFonts w:ascii="Sylfaen" w:hAnsi="Sylfaen" w:cs="Sylfaen"/>
          <w:sz w:val="20"/>
          <w:lang w:val="ru-RU"/>
        </w:rPr>
        <w:t>է</w:t>
      </w:r>
      <w:r w:rsidR="005162B1" w:rsidRPr="006E68AD">
        <w:rPr>
          <w:rFonts w:ascii="Sylfaen" w:hAnsi="Sylfaen" w:cs="Sylfaen"/>
          <w:sz w:val="20"/>
          <w:lang w:val="af-ZA"/>
        </w:rPr>
        <w:t xml:space="preserve"> </w:t>
      </w:r>
      <w:r w:rsidR="005162B1" w:rsidRPr="006E68AD">
        <w:rPr>
          <w:rFonts w:ascii="Sylfaen" w:hAnsi="Sylfaen" w:cs="Sylfaen"/>
          <w:sz w:val="20"/>
          <w:lang w:val="ru-RU"/>
        </w:rPr>
        <w:t>ճանաչվում</w:t>
      </w:r>
      <w:r w:rsidR="005162B1" w:rsidRPr="006E68AD">
        <w:rPr>
          <w:rFonts w:ascii="Sylfaen" w:hAnsi="Sylfaen" w:cs="Sylfaen"/>
          <w:sz w:val="20"/>
          <w:lang w:val="af-ZA"/>
        </w:rPr>
        <w:t xml:space="preserve"> </w:t>
      </w:r>
      <w:r w:rsidR="005162B1" w:rsidRPr="006E68AD">
        <w:rPr>
          <w:rFonts w:ascii="Sylfaen" w:hAnsi="Sylfaen" w:cs="Sylfaen"/>
          <w:sz w:val="20"/>
          <w:lang w:val="ru-RU"/>
        </w:rPr>
        <w:t>մեկից</w:t>
      </w:r>
      <w:r w:rsidR="005162B1" w:rsidRPr="006E68AD">
        <w:rPr>
          <w:rFonts w:ascii="Sylfaen" w:hAnsi="Sylfaen" w:cs="Sylfaen"/>
          <w:sz w:val="20"/>
          <w:lang w:val="af-ZA"/>
        </w:rPr>
        <w:t xml:space="preserve"> </w:t>
      </w:r>
      <w:r w:rsidR="005162B1" w:rsidRPr="006E68AD">
        <w:rPr>
          <w:rFonts w:ascii="Sylfaen" w:hAnsi="Sylfaen" w:cs="Sylfaen"/>
          <w:sz w:val="20"/>
          <w:lang w:val="ru-RU"/>
        </w:rPr>
        <w:t>ավել</w:t>
      </w:r>
      <w:r w:rsidR="005162B1" w:rsidRPr="006E68AD">
        <w:rPr>
          <w:rFonts w:ascii="Sylfaen" w:hAnsi="Sylfaen" w:cs="Sylfaen"/>
          <w:sz w:val="20"/>
          <w:lang w:val="af-ZA"/>
        </w:rPr>
        <w:t xml:space="preserve"> </w:t>
      </w:r>
      <w:r w:rsidR="005162B1" w:rsidRPr="006E68AD">
        <w:rPr>
          <w:rFonts w:ascii="Sylfaen" w:hAnsi="Sylfaen" w:cs="Sylfaen"/>
          <w:sz w:val="20"/>
          <w:lang w:val="ru-RU"/>
        </w:rPr>
        <w:t>չափաբաժինների</w:t>
      </w:r>
      <w:r w:rsidR="005162B1" w:rsidRPr="006E68AD">
        <w:rPr>
          <w:rFonts w:ascii="Sylfaen" w:hAnsi="Sylfaen" w:cs="Sylfaen"/>
          <w:sz w:val="20"/>
          <w:lang w:val="af-ZA"/>
        </w:rPr>
        <w:t xml:space="preserve"> </w:t>
      </w:r>
      <w:r w:rsidR="005162B1" w:rsidRPr="006E68AD">
        <w:rPr>
          <w:rFonts w:ascii="Sylfaen" w:hAnsi="Sylfaen" w:cs="Sylfaen"/>
          <w:sz w:val="20"/>
          <w:lang w:val="ru-RU"/>
        </w:rPr>
        <w:t>մասով</w:t>
      </w:r>
      <w:r w:rsidR="005162B1" w:rsidRPr="006E68AD">
        <w:rPr>
          <w:rFonts w:ascii="Sylfaen" w:hAnsi="Sylfaen" w:cs="Sylfaen"/>
          <w:sz w:val="20"/>
          <w:lang w:val="af-ZA"/>
        </w:rPr>
        <w:t xml:space="preserve">, </w:t>
      </w:r>
      <w:r w:rsidR="005162B1" w:rsidRPr="006E68AD">
        <w:rPr>
          <w:rFonts w:ascii="Sylfaen" w:hAnsi="Sylfaen" w:cs="Sylfaen"/>
          <w:sz w:val="20"/>
          <w:lang w:val="ru-RU"/>
        </w:rPr>
        <w:t>ապա</w:t>
      </w:r>
      <w:r w:rsidR="005162B1" w:rsidRPr="006E68AD">
        <w:rPr>
          <w:rFonts w:ascii="Sylfaen" w:hAnsi="Sylfaen" w:cs="Sylfaen"/>
          <w:sz w:val="20"/>
          <w:lang w:val="af-ZA"/>
        </w:rPr>
        <w:t xml:space="preserve"> </w:t>
      </w:r>
      <w:r w:rsidR="005162B1" w:rsidRPr="006E68AD">
        <w:rPr>
          <w:rFonts w:ascii="Sylfaen" w:hAnsi="Sylfaen" w:cs="Sylfaen"/>
          <w:sz w:val="20"/>
          <w:lang w:val="ru-RU"/>
        </w:rPr>
        <w:t>կարող</w:t>
      </w:r>
      <w:r w:rsidR="005162B1" w:rsidRPr="006E68AD">
        <w:rPr>
          <w:rFonts w:ascii="Sylfaen" w:hAnsi="Sylfaen" w:cs="Sylfaen"/>
          <w:sz w:val="20"/>
          <w:lang w:val="af-ZA"/>
        </w:rPr>
        <w:t xml:space="preserve"> </w:t>
      </w:r>
      <w:r w:rsidR="005162B1" w:rsidRPr="006E68AD">
        <w:rPr>
          <w:rFonts w:ascii="Sylfaen" w:hAnsi="Sylfaen" w:cs="Sylfaen"/>
          <w:sz w:val="20"/>
          <w:lang w:val="ru-RU"/>
        </w:rPr>
        <w:t>է</w:t>
      </w:r>
      <w:r w:rsidR="005162B1" w:rsidRPr="006E68AD">
        <w:rPr>
          <w:rFonts w:ascii="Sylfaen" w:hAnsi="Sylfaen" w:cs="Sylfaen"/>
          <w:sz w:val="20"/>
          <w:lang w:val="af-ZA"/>
        </w:rPr>
        <w:t xml:space="preserve"> </w:t>
      </w:r>
      <w:r w:rsidR="005162B1" w:rsidRPr="006E68AD">
        <w:rPr>
          <w:rFonts w:ascii="Sylfaen" w:hAnsi="Sylfaen" w:cs="Sylfaen"/>
          <w:sz w:val="20"/>
          <w:lang w:val="ru-RU"/>
        </w:rPr>
        <w:t>ներկայացնել</w:t>
      </w:r>
      <w:r w:rsidR="005162B1" w:rsidRPr="006E68AD">
        <w:rPr>
          <w:rFonts w:ascii="Sylfaen" w:hAnsi="Sylfaen" w:cs="Sylfaen"/>
          <w:sz w:val="20"/>
          <w:lang w:val="af-ZA"/>
        </w:rPr>
        <w:t xml:space="preserve"> </w:t>
      </w:r>
      <w:r w:rsidR="005162B1" w:rsidRPr="006E68AD">
        <w:rPr>
          <w:rFonts w:ascii="Sylfaen" w:hAnsi="Sylfaen" w:cs="Sylfaen"/>
          <w:sz w:val="20"/>
          <w:lang w:val="ru-RU"/>
        </w:rPr>
        <w:t>ինչպես</w:t>
      </w:r>
      <w:r w:rsidR="005162B1" w:rsidRPr="006E68AD">
        <w:rPr>
          <w:rFonts w:ascii="Sylfaen" w:hAnsi="Sylfaen" w:cs="Sylfaen"/>
          <w:sz w:val="20"/>
          <w:lang w:val="af-ZA"/>
        </w:rPr>
        <w:t xml:space="preserve"> </w:t>
      </w:r>
      <w:r w:rsidR="005162B1" w:rsidRPr="006E68AD">
        <w:rPr>
          <w:rFonts w:ascii="Sylfaen" w:hAnsi="Sylfaen" w:cs="Sylfaen"/>
          <w:sz w:val="20"/>
          <w:lang w:val="ru-RU"/>
        </w:rPr>
        <w:t>յուրաքանչյուր</w:t>
      </w:r>
      <w:r w:rsidR="005162B1" w:rsidRPr="006E68AD">
        <w:rPr>
          <w:rFonts w:ascii="Sylfaen" w:hAnsi="Sylfaen" w:cs="Sylfaen"/>
          <w:sz w:val="20"/>
          <w:lang w:val="af-ZA"/>
        </w:rPr>
        <w:t xml:space="preserve"> </w:t>
      </w:r>
      <w:r w:rsidR="005162B1" w:rsidRPr="006E68AD">
        <w:rPr>
          <w:rFonts w:ascii="Sylfaen" w:hAnsi="Sylfaen" w:cs="Sylfaen"/>
          <w:sz w:val="20"/>
          <w:lang w:val="ru-RU"/>
        </w:rPr>
        <w:t>չափաբաժնի</w:t>
      </w:r>
      <w:r w:rsidR="005162B1" w:rsidRPr="006E68AD">
        <w:rPr>
          <w:rFonts w:ascii="Sylfaen" w:hAnsi="Sylfaen" w:cs="Sylfaen"/>
          <w:sz w:val="20"/>
          <w:lang w:val="af-ZA"/>
        </w:rPr>
        <w:t xml:space="preserve"> </w:t>
      </w:r>
      <w:r w:rsidR="005162B1" w:rsidRPr="006E68AD">
        <w:rPr>
          <w:rFonts w:ascii="Sylfaen" w:hAnsi="Sylfaen" w:cs="Sylfaen"/>
          <w:sz w:val="20"/>
          <w:lang w:val="ru-RU"/>
        </w:rPr>
        <w:t>համար</w:t>
      </w:r>
      <w:r w:rsidR="005162B1" w:rsidRPr="006E68AD">
        <w:rPr>
          <w:rFonts w:ascii="Sylfaen" w:hAnsi="Sylfaen" w:cs="Sylfaen"/>
          <w:sz w:val="20"/>
          <w:lang w:val="af-ZA"/>
        </w:rPr>
        <w:t xml:space="preserve"> </w:t>
      </w:r>
      <w:r w:rsidR="005162B1" w:rsidRPr="006E68AD">
        <w:rPr>
          <w:rFonts w:ascii="Sylfaen" w:hAnsi="Sylfaen" w:cs="Sylfaen"/>
          <w:sz w:val="20"/>
          <w:lang w:val="ru-RU"/>
        </w:rPr>
        <w:t>առանձին</w:t>
      </w:r>
      <w:r w:rsidR="005162B1" w:rsidRPr="006E68AD">
        <w:rPr>
          <w:rFonts w:ascii="Sylfaen" w:hAnsi="Sylfaen" w:cs="Sylfaen"/>
          <w:sz w:val="20"/>
          <w:lang w:val="af-ZA"/>
        </w:rPr>
        <w:t xml:space="preserve">, </w:t>
      </w:r>
      <w:r w:rsidR="005162B1" w:rsidRPr="006E68AD">
        <w:rPr>
          <w:rFonts w:ascii="Sylfaen" w:hAnsi="Sylfaen" w:cs="Sylfaen"/>
          <w:sz w:val="20"/>
          <w:lang w:val="ru-RU"/>
        </w:rPr>
        <w:t>այնպես</w:t>
      </w:r>
      <w:r w:rsidR="005162B1" w:rsidRPr="006E68AD">
        <w:rPr>
          <w:rFonts w:ascii="Sylfaen" w:hAnsi="Sylfaen" w:cs="Sylfaen"/>
          <w:sz w:val="20"/>
          <w:lang w:val="af-ZA"/>
        </w:rPr>
        <w:t xml:space="preserve"> </w:t>
      </w:r>
      <w:r w:rsidR="005162B1" w:rsidRPr="006E68AD">
        <w:rPr>
          <w:rFonts w:ascii="Sylfaen" w:hAnsi="Sylfaen" w:cs="Sylfaen"/>
          <w:sz w:val="20"/>
          <w:lang w:val="ru-RU"/>
        </w:rPr>
        <w:t>էլ</w:t>
      </w:r>
      <w:r w:rsidR="005162B1" w:rsidRPr="006E68AD">
        <w:rPr>
          <w:rFonts w:ascii="Sylfaen" w:hAnsi="Sylfaen" w:cs="Sylfaen"/>
          <w:sz w:val="20"/>
          <w:lang w:val="af-ZA"/>
        </w:rPr>
        <w:t xml:space="preserve"> </w:t>
      </w:r>
      <w:r w:rsidR="005162B1" w:rsidRPr="006E68AD">
        <w:rPr>
          <w:rFonts w:ascii="Sylfaen" w:hAnsi="Sylfaen" w:cs="Sylfaen"/>
          <w:sz w:val="20"/>
          <w:lang w:val="ru-RU"/>
        </w:rPr>
        <w:t>մեկ</w:t>
      </w:r>
      <w:r w:rsidR="005162B1" w:rsidRPr="006E68AD">
        <w:rPr>
          <w:rFonts w:ascii="Sylfaen" w:hAnsi="Sylfaen" w:cs="Sylfaen"/>
          <w:sz w:val="20"/>
          <w:lang w:val="af-ZA"/>
        </w:rPr>
        <w:t xml:space="preserve"> </w:t>
      </w:r>
      <w:r w:rsidR="005162B1" w:rsidRPr="006E68AD">
        <w:rPr>
          <w:rFonts w:ascii="Sylfaen" w:hAnsi="Sylfaen" w:cs="Sylfaen"/>
          <w:sz w:val="20"/>
          <w:lang w:val="ru-RU"/>
        </w:rPr>
        <w:t>պայմանագրի</w:t>
      </w:r>
      <w:r w:rsidR="005162B1" w:rsidRPr="006E68AD">
        <w:rPr>
          <w:rFonts w:ascii="Sylfaen" w:hAnsi="Sylfaen" w:cs="Sylfaen"/>
          <w:sz w:val="20"/>
          <w:lang w:val="af-ZA"/>
        </w:rPr>
        <w:t xml:space="preserve"> </w:t>
      </w:r>
      <w:r w:rsidR="005162B1" w:rsidRPr="006E68AD">
        <w:rPr>
          <w:rFonts w:ascii="Sylfaen" w:hAnsi="Sylfaen" w:cs="Sylfaen"/>
          <w:sz w:val="20"/>
          <w:lang w:val="ru-RU"/>
        </w:rPr>
        <w:t>ապահովում</w:t>
      </w:r>
      <w:r w:rsidR="005162B1" w:rsidRPr="006E68AD">
        <w:rPr>
          <w:rFonts w:ascii="Sylfaen" w:hAnsi="Sylfaen" w:cs="Sylfaen"/>
          <w:sz w:val="20"/>
          <w:lang w:val="af-ZA"/>
        </w:rPr>
        <w:t xml:space="preserve">` </w:t>
      </w:r>
      <w:r w:rsidR="005162B1" w:rsidRPr="006E68AD">
        <w:rPr>
          <w:rFonts w:ascii="Sylfaen" w:hAnsi="Sylfaen" w:cs="Sylfaen"/>
          <w:sz w:val="20"/>
          <w:lang w:val="ru-RU"/>
        </w:rPr>
        <w:t>բոլոր</w:t>
      </w:r>
      <w:r w:rsidR="005162B1" w:rsidRPr="006E68AD">
        <w:rPr>
          <w:rFonts w:ascii="Sylfaen" w:hAnsi="Sylfaen" w:cs="Sylfaen"/>
          <w:sz w:val="20"/>
          <w:lang w:val="af-ZA"/>
        </w:rPr>
        <w:t xml:space="preserve"> </w:t>
      </w:r>
      <w:r w:rsidR="005162B1" w:rsidRPr="006E68AD">
        <w:rPr>
          <w:rFonts w:ascii="Sylfaen" w:hAnsi="Sylfaen" w:cs="Sylfaen"/>
          <w:sz w:val="20"/>
          <w:lang w:val="ru-RU"/>
        </w:rPr>
        <w:t>չափաբաժինների</w:t>
      </w:r>
      <w:r w:rsidR="005162B1" w:rsidRPr="006E68AD">
        <w:rPr>
          <w:rFonts w:ascii="Sylfaen" w:hAnsi="Sylfaen" w:cs="Sylfaen"/>
          <w:sz w:val="20"/>
          <w:lang w:val="af-ZA"/>
        </w:rPr>
        <w:t xml:space="preserve"> </w:t>
      </w:r>
      <w:r w:rsidR="005162B1" w:rsidRPr="006E68AD">
        <w:rPr>
          <w:rFonts w:ascii="Sylfaen" w:hAnsi="Sylfaen" w:cs="Sylfaen"/>
          <w:sz w:val="20"/>
          <w:lang w:val="ru-RU"/>
        </w:rPr>
        <w:t>համար</w:t>
      </w:r>
      <w:r w:rsidR="005162B1" w:rsidRPr="006E68AD">
        <w:rPr>
          <w:rFonts w:ascii="Sylfaen" w:hAnsi="Sylfaen" w:cs="Sylfaen"/>
          <w:sz w:val="20"/>
          <w:lang w:val="af-ZA"/>
        </w:rPr>
        <w:t xml:space="preserve">: </w:t>
      </w:r>
      <w:r w:rsidR="005162B1" w:rsidRPr="006E68AD">
        <w:rPr>
          <w:rFonts w:ascii="Sylfaen" w:hAnsi="Sylfaen" w:cs="Sylfaen"/>
          <w:sz w:val="20"/>
          <w:lang w:val="ru-RU"/>
        </w:rPr>
        <w:t>Մեկ</w:t>
      </w:r>
      <w:r w:rsidR="005162B1" w:rsidRPr="006E68AD">
        <w:rPr>
          <w:rFonts w:ascii="Sylfaen" w:hAnsi="Sylfaen" w:cs="Sylfaen"/>
          <w:sz w:val="20"/>
          <w:lang w:val="af-ZA"/>
        </w:rPr>
        <w:t xml:space="preserve"> </w:t>
      </w:r>
      <w:r w:rsidR="005162B1" w:rsidRPr="006E68AD">
        <w:rPr>
          <w:rFonts w:ascii="Sylfaen" w:hAnsi="Sylfaen" w:cs="Sylfaen"/>
          <w:sz w:val="20"/>
          <w:lang w:val="ru-RU"/>
        </w:rPr>
        <w:t>պայմանագրի</w:t>
      </w:r>
      <w:r w:rsidR="005162B1" w:rsidRPr="006E68AD">
        <w:rPr>
          <w:rFonts w:ascii="Sylfaen" w:hAnsi="Sylfaen" w:cs="Sylfaen"/>
          <w:sz w:val="20"/>
          <w:lang w:val="af-ZA"/>
        </w:rPr>
        <w:t xml:space="preserve"> </w:t>
      </w:r>
      <w:r w:rsidR="005162B1" w:rsidRPr="006E68AD">
        <w:rPr>
          <w:rFonts w:ascii="Sylfaen" w:hAnsi="Sylfaen" w:cs="Sylfaen"/>
          <w:sz w:val="20"/>
          <w:lang w:val="ru-RU"/>
        </w:rPr>
        <w:t>ապահովում</w:t>
      </w:r>
      <w:r w:rsidR="005162B1" w:rsidRPr="006E68AD">
        <w:rPr>
          <w:rFonts w:ascii="Sylfaen" w:hAnsi="Sylfaen" w:cs="Sylfaen"/>
          <w:sz w:val="20"/>
          <w:lang w:val="af-ZA"/>
        </w:rPr>
        <w:t xml:space="preserve"> </w:t>
      </w:r>
      <w:r w:rsidR="005162B1" w:rsidRPr="006E68AD">
        <w:rPr>
          <w:rFonts w:ascii="Sylfaen" w:hAnsi="Sylfaen" w:cs="Sylfaen"/>
          <w:sz w:val="20"/>
          <w:lang w:val="ru-RU"/>
        </w:rPr>
        <w:t>ներկայացվելու</w:t>
      </w:r>
      <w:r w:rsidR="005162B1" w:rsidRPr="006E68AD">
        <w:rPr>
          <w:rFonts w:ascii="Sylfaen" w:hAnsi="Sylfaen" w:cs="Sylfaen"/>
          <w:sz w:val="20"/>
          <w:lang w:val="af-ZA"/>
        </w:rPr>
        <w:t xml:space="preserve"> </w:t>
      </w:r>
      <w:r w:rsidR="005162B1" w:rsidRPr="006E68AD">
        <w:rPr>
          <w:rFonts w:ascii="Sylfaen" w:hAnsi="Sylfaen" w:cs="Sylfaen"/>
          <w:sz w:val="20"/>
          <w:lang w:val="ru-RU"/>
        </w:rPr>
        <w:t>դեպքում</w:t>
      </w:r>
      <w:r w:rsidR="005162B1" w:rsidRPr="006E68AD">
        <w:rPr>
          <w:rFonts w:ascii="Sylfaen" w:hAnsi="Sylfaen" w:cs="Sylfaen"/>
          <w:sz w:val="20"/>
          <w:lang w:val="af-ZA"/>
        </w:rPr>
        <w:t xml:space="preserve">, </w:t>
      </w:r>
      <w:r w:rsidR="005162B1" w:rsidRPr="006E68AD">
        <w:rPr>
          <w:rFonts w:ascii="Sylfaen" w:hAnsi="Sylfaen" w:cs="Sylfaen"/>
          <w:sz w:val="20"/>
          <w:lang w:val="ru-RU"/>
        </w:rPr>
        <w:t>դրա</w:t>
      </w:r>
      <w:r w:rsidR="005162B1" w:rsidRPr="006E68AD">
        <w:rPr>
          <w:rFonts w:ascii="Sylfaen" w:hAnsi="Sylfaen" w:cs="Sylfaen"/>
          <w:sz w:val="20"/>
          <w:lang w:val="af-ZA"/>
        </w:rPr>
        <w:t xml:space="preserve"> </w:t>
      </w:r>
      <w:r w:rsidR="005162B1" w:rsidRPr="006E68AD">
        <w:rPr>
          <w:rFonts w:ascii="Sylfaen" w:hAnsi="Sylfaen" w:cs="Sylfaen"/>
          <w:sz w:val="20"/>
          <w:lang w:val="ru-RU"/>
        </w:rPr>
        <w:t>գումարը</w:t>
      </w:r>
      <w:r w:rsidR="005162B1" w:rsidRPr="006E68AD">
        <w:rPr>
          <w:rFonts w:ascii="Sylfaen" w:hAnsi="Sylfaen" w:cs="Sylfaen"/>
          <w:sz w:val="20"/>
          <w:lang w:val="af-ZA"/>
        </w:rPr>
        <w:t xml:space="preserve"> </w:t>
      </w:r>
      <w:r w:rsidR="005162B1" w:rsidRPr="006E68AD">
        <w:rPr>
          <w:rFonts w:ascii="Sylfaen" w:hAnsi="Sylfaen" w:cs="Sylfaen"/>
          <w:sz w:val="20"/>
          <w:lang w:val="ru-RU"/>
        </w:rPr>
        <w:t>հաշվարկվում</w:t>
      </w:r>
      <w:r w:rsidR="005162B1" w:rsidRPr="006E68AD">
        <w:rPr>
          <w:rFonts w:ascii="Sylfaen" w:hAnsi="Sylfaen" w:cs="Sylfaen"/>
          <w:sz w:val="20"/>
          <w:lang w:val="af-ZA"/>
        </w:rPr>
        <w:t xml:space="preserve"> </w:t>
      </w:r>
      <w:r w:rsidR="005162B1" w:rsidRPr="006E68AD">
        <w:rPr>
          <w:rFonts w:ascii="Sylfaen" w:hAnsi="Sylfaen" w:cs="Sylfaen"/>
          <w:sz w:val="20"/>
          <w:lang w:val="ru-RU"/>
        </w:rPr>
        <w:t>է</w:t>
      </w:r>
      <w:r w:rsidR="005162B1" w:rsidRPr="006E68AD">
        <w:rPr>
          <w:rFonts w:ascii="Sylfaen" w:hAnsi="Sylfaen" w:cs="Sylfaen"/>
          <w:sz w:val="20"/>
          <w:lang w:val="af-ZA"/>
        </w:rPr>
        <w:t xml:space="preserve"> </w:t>
      </w:r>
      <w:r w:rsidR="005162B1" w:rsidRPr="006E68AD">
        <w:rPr>
          <w:rFonts w:ascii="Sylfaen" w:hAnsi="Sylfaen" w:cs="Sylfaen"/>
          <w:sz w:val="20"/>
          <w:lang w:val="ru-RU"/>
        </w:rPr>
        <w:t>պայմանագրի</w:t>
      </w:r>
      <w:r w:rsidR="005162B1" w:rsidRPr="006E68AD">
        <w:rPr>
          <w:rFonts w:ascii="Sylfaen" w:hAnsi="Sylfaen" w:cs="Sylfaen"/>
          <w:sz w:val="20"/>
          <w:lang w:val="af-ZA"/>
        </w:rPr>
        <w:t xml:space="preserve"> </w:t>
      </w:r>
      <w:r w:rsidR="005162B1" w:rsidRPr="006E68AD">
        <w:rPr>
          <w:rFonts w:ascii="Sylfaen" w:hAnsi="Sylfaen" w:cs="Sylfaen"/>
          <w:sz w:val="20"/>
          <w:lang w:val="ru-RU"/>
        </w:rPr>
        <w:t>ընդհանուր</w:t>
      </w:r>
      <w:r w:rsidR="005162B1" w:rsidRPr="006E68AD">
        <w:rPr>
          <w:rFonts w:ascii="Sylfaen" w:hAnsi="Sylfaen" w:cs="Sylfaen"/>
          <w:sz w:val="20"/>
          <w:lang w:val="af-ZA"/>
        </w:rPr>
        <w:t xml:space="preserve"> </w:t>
      </w:r>
      <w:r w:rsidR="005162B1" w:rsidRPr="006E68AD">
        <w:rPr>
          <w:rFonts w:ascii="Sylfaen" w:hAnsi="Sylfaen" w:cs="Sylfaen"/>
          <w:sz w:val="20"/>
          <w:lang w:val="ru-RU"/>
        </w:rPr>
        <w:t>գնի</w:t>
      </w:r>
      <w:r w:rsidR="005162B1" w:rsidRPr="006E68AD">
        <w:rPr>
          <w:rFonts w:ascii="Sylfaen" w:hAnsi="Sylfaen" w:cs="Sylfaen"/>
          <w:sz w:val="20"/>
          <w:lang w:val="af-ZA"/>
        </w:rPr>
        <w:t xml:space="preserve"> </w:t>
      </w:r>
      <w:r w:rsidR="005162B1" w:rsidRPr="006E68AD">
        <w:rPr>
          <w:rFonts w:ascii="Sylfaen" w:hAnsi="Sylfaen" w:cs="Sylfaen"/>
          <w:sz w:val="20"/>
          <w:lang w:val="ru-RU"/>
        </w:rPr>
        <w:t>նկատմամբ</w:t>
      </w:r>
      <w:r w:rsidR="005162B1" w:rsidRPr="006E68AD">
        <w:rPr>
          <w:rFonts w:ascii="Sylfaen" w:hAnsi="Sylfaen" w:cs="Sylfaen"/>
          <w:sz w:val="20"/>
          <w:lang w:val="af-ZA"/>
        </w:rPr>
        <w:t xml:space="preserve">: </w:t>
      </w:r>
    </w:p>
    <w:p w:rsidR="005162B1" w:rsidRPr="006E68AD" w:rsidRDefault="004974D8" w:rsidP="003B4D8E">
      <w:pPr>
        <w:ind w:firstLine="708"/>
        <w:jc w:val="both"/>
        <w:rPr>
          <w:rFonts w:ascii="Sylfaen" w:hAnsi="Sylfaen" w:cs="Sylfaen"/>
          <w:sz w:val="20"/>
          <w:lang w:val="af-ZA"/>
        </w:rPr>
      </w:pPr>
      <w:r w:rsidRPr="006E68AD">
        <w:rPr>
          <w:rFonts w:ascii="Sylfaen" w:hAnsi="Sylfaen" w:cs="Sylfaen"/>
          <w:sz w:val="20"/>
          <w:lang w:val="hy-AM"/>
        </w:rPr>
        <w:t>2)</w:t>
      </w:r>
      <w:r w:rsidR="005162B1" w:rsidRPr="006E68AD">
        <w:rPr>
          <w:rFonts w:ascii="Sylfaen" w:hAnsi="Sylfaen" w:cs="Sylfaen"/>
          <w:sz w:val="20"/>
          <w:lang w:val="af-ZA"/>
        </w:rPr>
        <w:t xml:space="preserve"> </w:t>
      </w:r>
      <w:r w:rsidR="005162B1" w:rsidRPr="006E68AD">
        <w:rPr>
          <w:rFonts w:ascii="Sylfaen" w:hAnsi="Sylfaen" w:cs="Sylfaen"/>
          <w:sz w:val="20"/>
          <w:lang w:val="ru-RU"/>
        </w:rPr>
        <w:t>կնքված</w:t>
      </w:r>
      <w:r w:rsidR="005162B1" w:rsidRPr="006E68AD">
        <w:rPr>
          <w:rFonts w:ascii="Sylfaen" w:hAnsi="Sylfaen" w:cs="Sylfaen"/>
          <w:sz w:val="20"/>
          <w:lang w:val="af-ZA"/>
        </w:rPr>
        <w:t xml:space="preserve"> </w:t>
      </w:r>
      <w:r w:rsidR="005162B1" w:rsidRPr="006E68AD">
        <w:rPr>
          <w:rFonts w:ascii="Sylfaen" w:hAnsi="Sylfaen" w:cs="Sylfaen"/>
          <w:sz w:val="20"/>
          <w:lang w:val="ru-RU"/>
        </w:rPr>
        <w:t>պայմանագիրը</w:t>
      </w:r>
      <w:r w:rsidR="005162B1" w:rsidRPr="006E68AD">
        <w:rPr>
          <w:rFonts w:ascii="Sylfaen" w:hAnsi="Sylfaen" w:cs="Sylfaen"/>
          <w:sz w:val="20"/>
          <w:lang w:val="af-ZA"/>
        </w:rPr>
        <w:t xml:space="preserve"> </w:t>
      </w:r>
      <w:r w:rsidR="005162B1" w:rsidRPr="006E68AD">
        <w:rPr>
          <w:rFonts w:ascii="Sylfaen" w:hAnsi="Sylfaen" w:cs="Sylfaen"/>
          <w:sz w:val="20"/>
          <w:lang w:val="ru-RU"/>
        </w:rPr>
        <w:t>չկատարելու</w:t>
      </w:r>
      <w:r w:rsidR="005162B1" w:rsidRPr="006E68AD">
        <w:rPr>
          <w:rFonts w:ascii="Sylfaen" w:hAnsi="Sylfaen" w:cs="Sylfaen"/>
          <w:sz w:val="20"/>
          <w:lang w:val="af-ZA"/>
        </w:rPr>
        <w:t xml:space="preserve"> </w:t>
      </w:r>
      <w:r w:rsidR="005162B1" w:rsidRPr="006E68AD">
        <w:rPr>
          <w:rFonts w:ascii="Sylfaen" w:hAnsi="Sylfaen" w:cs="Sylfaen"/>
          <w:sz w:val="20"/>
          <w:lang w:val="ru-RU"/>
        </w:rPr>
        <w:t>կամ</w:t>
      </w:r>
      <w:r w:rsidR="005162B1" w:rsidRPr="006E68AD">
        <w:rPr>
          <w:rFonts w:ascii="Sylfaen" w:hAnsi="Sylfaen" w:cs="Sylfaen"/>
          <w:sz w:val="20"/>
          <w:lang w:val="af-ZA"/>
        </w:rPr>
        <w:t xml:space="preserve"> </w:t>
      </w:r>
      <w:r w:rsidR="005162B1" w:rsidRPr="006E68AD">
        <w:rPr>
          <w:rFonts w:ascii="Sylfaen" w:hAnsi="Sylfaen" w:cs="Sylfaen"/>
          <w:sz w:val="20"/>
          <w:lang w:val="ru-RU"/>
        </w:rPr>
        <w:t>ոչ</w:t>
      </w:r>
      <w:r w:rsidR="005162B1" w:rsidRPr="006E68AD">
        <w:rPr>
          <w:rFonts w:ascii="Sylfaen" w:hAnsi="Sylfaen" w:cs="Sylfaen"/>
          <w:sz w:val="20"/>
          <w:lang w:val="af-ZA"/>
        </w:rPr>
        <w:t xml:space="preserve"> </w:t>
      </w:r>
      <w:r w:rsidR="005162B1" w:rsidRPr="006E68AD">
        <w:rPr>
          <w:rFonts w:ascii="Sylfaen" w:hAnsi="Sylfaen" w:cs="Sylfaen"/>
          <w:sz w:val="20"/>
          <w:lang w:val="ru-RU"/>
        </w:rPr>
        <w:t>պատշաճ</w:t>
      </w:r>
      <w:r w:rsidR="005162B1" w:rsidRPr="006E68AD">
        <w:rPr>
          <w:rFonts w:ascii="Sylfaen" w:hAnsi="Sylfaen" w:cs="Sylfaen"/>
          <w:sz w:val="20"/>
          <w:lang w:val="af-ZA"/>
        </w:rPr>
        <w:t xml:space="preserve"> </w:t>
      </w:r>
      <w:r w:rsidR="005162B1" w:rsidRPr="006E68AD">
        <w:rPr>
          <w:rFonts w:ascii="Sylfaen" w:hAnsi="Sylfaen" w:cs="Sylfaen"/>
          <w:sz w:val="20"/>
          <w:lang w:val="ru-RU"/>
        </w:rPr>
        <w:t>կատարելու</w:t>
      </w:r>
      <w:r w:rsidR="005162B1" w:rsidRPr="006E68AD">
        <w:rPr>
          <w:rFonts w:ascii="Sylfaen" w:hAnsi="Sylfaen" w:cs="Sylfaen"/>
          <w:sz w:val="20"/>
          <w:lang w:val="af-ZA"/>
        </w:rPr>
        <w:t xml:space="preserve"> </w:t>
      </w:r>
      <w:r w:rsidR="005162B1" w:rsidRPr="006E68AD">
        <w:rPr>
          <w:rFonts w:ascii="Sylfaen" w:hAnsi="Sylfaen" w:cs="Sylfaen"/>
          <w:sz w:val="20"/>
          <w:lang w:val="ru-RU"/>
        </w:rPr>
        <w:t>հետևանքով</w:t>
      </w:r>
      <w:r w:rsidR="005162B1" w:rsidRPr="006E68AD">
        <w:rPr>
          <w:rFonts w:ascii="Sylfaen" w:hAnsi="Sylfaen" w:cs="Sylfaen"/>
          <w:sz w:val="20"/>
          <w:lang w:val="af-ZA"/>
        </w:rPr>
        <w:t xml:space="preserve"> </w:t>
      </w:r>
      <w:r w:rsidR="005162B1" w:rsidRPr="006E68AD">
        <w:rPr>
          <w:rFonts w:ascii="Sylfaen" w:hAnsi="Sylfaen" w:cs="Sylfaen"/>
          <w:sz w:val="20"/>
          <w:lang w:val="ru-RU"/>
        </w:rPr>
        <w:t>որևէ</w:t>
      </w:r>
      <w:r w:rsidR="005162B1" w:rsidRPr="006E68AD">
        <w:rPr>
          <w:rFonts w:ascii="Sylfaen" w:hAnsi="Sylfaen" w:cs="Sylfaen"/>
          <w:sz w:val="20"/>
          <w:lang w:val="af-ZA"/>
        </w:rPr>
        <w:t xml:space="preserve"> </w:t>
      </w:r>
      <w:r w:rsidR="005162B1" w:rsidRPr="006E68AD">
        <w:rPr>
          <w:rFonts w:ascii="Sylfaen" w:hAnsi="Sylfaen" w:cs="Sylfaen"/>
          <w:sz w:val="20"/>
          <w:lang w:val="ru-RU"/>
        </w:rPr>
        <w:t>չաբաժանի</w:t>
      </w:r>
      <w:r w:rsidR="005162B1" w:rsidRPr="006E68AD">
        <w:rPr>
          <w:rFonts w:ascii="Sylfaen" w:hAnsi="Sylfaen" w:cs="Sylfaen"/>
          <w:sz w:val="20"/>
          <w:lang w:val="af-ZA"/>
        </w:rPr>
        <w:t xml:space="preserve"> </w:t>
      </w:r>
      <w:r w:rsidR="005162B1" w:rsidRPr="006E68AD">
        <w:rPr>
          <w:rFonts w:ascii="Sylfaen" w:hAnsi="Sylfaen" w:cs="Sylfaen"/>
          <w:sz w:val="20"/>
          <w:lang w:val="ru-RU"/>
        </w:rPr>
        <w:t>մասով</w:t>
      </w:r>
      <w:r w:rsidR="005162B1" w:rsidRPr="006E68AD">
        <w:rPr>
          <w:rFonts w:ascii="Sylfaen" w:hAnsi="Sylfaen" w:cs="Sylfaen"/>
          <w:sz w:val="20"/>
          <w:lang w:val="af-ZA"/>
        </w:rPr>
        <w:t xml:space="preserve"> </w:t>
      </w:r>
      <w:r w:rsidR="005162B1" w:rsidRPr="006E68AD">
        <w:rPr>
          <w:rFonts w:ascii="Sylfaen" w:hAnsi="Sylfaen" w:cs="Sylfaen"/>
          <w:sz w:val="20"/>
          <w:lang w:val="ru-RU"/>
        </w:rPr>
        <w:t>լուծվում</w:t>
      </w:r>
      <w:r w:rsidR="005162B1" w:rsidRPr="006E68AD">
        <w:rPr>
          <w:rFonts w:ascii="Sylfaen" w:hAnsi="Sylfaen" w:cs="Sylfaen"/>
          <w:sz w:val="20"/>
          <w:lang w:val="af-ZA"/>
        </w:rPr>
        <w:t xml:space="preserve"> </w:t>
      </w:r>
      <w:r w:rsidR="005162B1" w:rsidRPr="006E68AD">
        <w:rPr>
          <w:rFonts w:ascii="Sylfaen" w:hAnsi="Sylfaen" w:cs="Sylfaen"/>
          <w:sz w:val="20"/>
          <w:lang w:val="ru-RU"/>
        </w:rPr>
        <w:t>է</w:t>
      </w:r>
      <w:r w:rsidR="005162B1" w:rsidRPr="006E68AD">
        <w:rPr>
          <w:rFonts w:ascii="Sylfaen" w:hAnsi="Sylfaen" w:cs="Sylfaen"/>
          <w:sz w:val="20"/>
          <w:lang w:val="af-ZA"/>
        </w:rPr>
        <w:t xml:space="preserve">, </w:t>
      </w:r>
      <w:r w:rsidR="005162B1" w:rsidRPr="006E68AD">
        <w:rPr>
          <w:rFonts w:ascii="Sylfaen" w:hAnsi="Sylfaen" w:cs="Sylfaen"/>
          <w:sz w:val="20"/>
          <w:lang w:val="ru-RU"/>
        </w:rPr>
        <w:t>ապա</w:t>
      </w:r>
      <w:r w:rsidR="005162B1" w:rsidRPr="006E68AD">
        <w:rPr>
          <w:rFonts w:ascii="Sylfaen" w:hAnsi="Sylfaen" w:cs="Sylfaen"/>
          <w:sz w:val="20"/>
          <w:lang w:val="af-ZA"/>
        </w:rPr>
        <w:t xml:space="preserve"> </w:t>
      </w:r>
      <w:r w:rsidR="005162B1" w:rsidRPr="006E68AD">
        <w:rPr>
          <w:rFonts w:ascii="Sylfaen" w:hAnsi="Sylfaen" w:cs="Sylfaen"/>
          <w:sz w:val="20"/>
          <w:lang w:val="ru-RU"/>
        </w:rPr>
        <w:t>պայմանագրի</w:t>
      </w:r>
      <w:r w:rsidR="005162B1" w:rsidRPr="006E68AD">
        <w:rPr>
          <w:rFonts w:ascii="Sylfaen" w:hAnsi="Sylfaen" w:cs="Sylfaen"/>
          <w:sz w:val="20"/>
          <w:lang w:val="af-ZA"/>
        </w:rPr>
        <w:t xml:space="preserve"> </w:t>
      </w:r>
      <w:r w:rsidR="005162B1" w:rsidRPr="006E68AD">
        <w:rPr>
          <w:rFonts w:ascii="Sylfaen" w:hAnsi="Sylfaen" w:cs="Sylfaen"/>
          <w:sz w:val="20"/>
          <w:lang w:val="ru-RU"/>
        </w:rPr>
        <w:t>ապահովումը</w:t>
      </w:r>
      <w:r w:rsidR="005162B1" w:rsidRPr="006E68AD">
        <w:rPr>
          <w:rFonts w:ascii="Sylfaen" w:hAnsi="Sylfaen" w:cs="Sylfaen"/>
          <w:sz w:val="20"/>
          <w:lang w:val="af-ZA"/>
        </w:rPr>
        <w:t xml:space="preserve"> </w:t>
      </w:r>
      <w:r w:rsidR="005162B1" w:rsidRPr="006E68AD">
        <w:rPr>
          <w:rFonts w:ascii="Sylfaen" w:hAnsi="Sylfaen" w:cs="Sylfaen"/>
          <w:sz w:val="20"/>
          <w:lang w:val="ru-RU"/>
        </w:rPr>
        <w:t>վճարվում</w:t>
      </w:r>
      <w:r w:rsidR="005162B1" w:rsidRPr="006E68AD">
        <w:rPr>
          <w:rFonts w:ascii="Sylfaen" w:hAnsi="Sylfaen" w:cs="Sylfaen"/>
          <w:sz w:val="20"/>
          <w:lang w:val="af-ZA"/>
        </w:rPr>
        <w:t xml:space="preserve"> </w:t>
      </w:r>
      <w:r w:rsidR="005162B1" w:rsidRPr="006E68AD">
        <w:rPr>
          <w:rFonts w:ascii="Sylfaen" w:hAnsi="Sylfaen" w:cs="Sylfaen"/>
          <w:sz w:val="20"/>
          <w:lang w:val="ru-RU"/>
        </w:rPr>
        <w:t>է</w:t>
      </w:r>
      <w:r w:rsidR="005162B1" w:rsidRPr="006E68AD">
        <w:rPr>
          <w:rFonts w:ascii="Sylfaen" w:hAnsi="Sylfaen" w:cs="Sylfaen"/>
          <w:sz w:val="20"/>
          <w:lang w:val="af-ZA"/>
        </w:rPr>
        <w:t xml:space="preserve"> </w:t>
      </w:r>
      <w:r w:rsidR="005162B1" w:rsidRPr="006E68AD">
        <w:rPr>
          <w:rFonts w:ascii="Sylfaen" w:hAnsi="Sylfaen" w:cs="Sylfaen"/>
          <w:sz w:val="20"/>
          <w:lang w:val="ru-RU"/>
        </w:rPr>
        <w:t>միայն</w:t>
      </w:r>
      <w:r w:rsidR="005162B1" w:rsidRPr="006E68AD">
        <w:rPr>
          <w:rFonts w:ascii="Sylfaen" w:hAnsi="Sylfaen" w:cs="Sylfaen"/>
          <w:sz w:val="20"/>
          <w:lang w:val="af-ZA"/>
        </w:rPr>
        <w:t xml:space="preserve"> </w:t>
      </w:r>
      <w:r w:rsidR="005162B1" w:rsidRPr="006E68AD">
        <w:rPr>
          <w:rFonts w:ascii="Sylfaen" w:hAnsi="Sylfaen" w:cs="Sylfaen"/>
          <w:sz w:val="20"/>
          <w:lang w:val="ru-RU"/>
        </w:rPr>
        <w:t>այդ</w:t>
      </w:r>
      <w:r w:rsidR="005162B1" w:rsidRPr="006E68AD">
        <w:rPr>
          <w:rFonts w:ascii="Sylfaen" w:hAnsi="Sylfaen" w:cs="Sylfaen"/>
          <w:sz w:val="20"/>
          <w:lang w:val="af-ZA"/>
        </w:rPr>
        <w:t xml:space="preserve"> </w:t>
      </w:r>
      <w:r w:rsidR="005162B1" w:rsidRPr="006E68AD">
        <w:rPr>
          <w:rFonts w:ascii="Sylfaen" w:hAnsi="Sylfaen" w:cs="Sylfaen"/>
          <w:sz w:val="20"/>
          <w:lang w:val="ru-RU"/>
        </w:rPr>
        <w:t>չափաբաժնի</w:t>
      </w:r>
      <w:r w:rsidR="005162B1" w:rsidRPr="006E68AD">
        <w:rPr>
          <w:rFonts w:ascii="Sylfaen" w:hAnsi="Sylfaen" w:cs="Sylfaen"/>
          <w:sz w:val="20"/>
          <w:lang w:val="af-ZA"/>
        </w:rPr>
        <w:t xml:space="preserve"> </w:t>
      </w:r>
      <w:r w:rsidR="005162B1" w:rsidRPr="006E68AD">
        <w:rPr>
          <w:rFonts w:ascii="Sylfaen" w:hAnsi="Sylfaen" w:cs="Sylfaen"/>
          <w:sz w:val="20"/>
          <w:lang w:val="ru-RU"/>
        </w:rPr>
        <w:t>նկատմամբ</w:t>
      </w:r>
      <w:r w:rsidR="005162B1" w:rsidRPr="006E68AD">
        <w:rPr>
          <w:rFonts w:ascii="Sylfaen" w:hAnsi="Sylfaen" w:cs="Sylfaen"/>
          <w:sz w:val="20"/>
          <w:lang w:val="af-ZA"/>
        </w:rPr>
        <w:t xml:space="preserve"> </w:t>
      </w:r>
      <w:r w:rsidR="005162B1" w:rsidRPr="006E68AD">
        <w:rPr>
          <w:rFonts w:ascii="Sylfaen" w:hAnsi="Sylfaen" w:cs="Sylfaen"/>
          <w:sz w:val="20"/>
          <w:lang w:val="ru-RU"/>
        </w:rPr>
        <w:t>հաշվարկված</w:t>
      </w:r>
      <w:r w:rsidR="005162B1" w:rsidRPr="006E68AD">
        <w:rPr>
          <w:rFonts w:ascii="Sylfaen" w:hAnsi="Sylfaen" w:cs="Sylfaen"/>
          <w:sz w:val="20"/>
          <w:lang w:val="af-ZA"/>
        </w:rPr>
        <w:t xml:space="preserve"> </w:t>
      </w:r>
      <w:r w:rsidR="005162B1" w:rsidRPr="006E68AD">
        <w:rPr>
          <w:rFonts w:ascii="Sylfaen" w:hAnsi="Sylfaen" w:cs="Sylfaen"/>
          <w:sz w:val="20"/>
          <w:lang w:val="ru-RU"/>
        </w:rPr>
        <w:t>գումարի</w:t>
      </w:r>
      <w:r w:rsidR="005162B1" w:rsidRPr="006E68AD">
        <w:rPr>
          <w:rFonts w:ascii="Sylfaen" w:hAnsi="Sylfaen" w:cs="Sylfaen"/>
          <w:sz w:val="20"/>
          <w:lang w:val="af-ZA"/>
        </w:rPr>
        <w:t xml:space="preserve"> </w:t>
      </w:r>
      <w:r w:rsidR="005162B1" w:rsidRPr="006E68AD">
        <w:rPr>
          <w:rFonts w:ascii="Sylfaen" w:hAnsi="Sylfaen" w:cs="Sylfaen"/>
          <w:sz w:val="20"/>
          <w:lang w:val="ru-RU"/>
        </w:rPr>
        <w:t>չափով</w:t>
      </w:r>
      <w:r w:rsidR="005162B1" w:rsidRPr="006E68AD">
        <w:rPr>
          <w:rFonts w:ascii="Sylfaen" w:hAnsi="Sylfaen" w:cs="Sylfaen"/>
          <w:sz w:val="20"/>
          <w:lang w:val="af-ZA"/>
        </w:rPr>
        <w:t>:</w:t>
      </w:r>
    </w:p>
    <w:p w:rsidR="00096865" w:rsidRPr="006E68AD" w:rsidRDefault="00096865" w:rsidP="00B051BE">
      <w:pPr>
        <w:spacing w:line="276" w:lineRule="auto"/>
        <w:jc w:val="center"/>
        <w:rPr>
          <w:rFonts w:ascii="Sylfaen" w:hAnsi="Sylfaen"/>
          <w:b/>
          <w:szCs w:val="22"/>
          <w:lang w:val="af-ZA"/>
        </w:rPr>
      </w:pPr>
    </w:p>
    <w:p w:rsidR="00096865" w:rsidRPr="006E68AD" w:rsidRDefault="008D5016" w:rsidP="00B051BE">
      <w:pPr>
        <w:spacing w:line="276" w:lineRule="auto"/>
        <w:jc w:val="center"/>
        <w:rPr>
          <w:rFonts w:ascii="Sylfaen" w:hAnsi="Sylfaen" w:cs="Arial"/>
          <w:b/>
          <w:sz w:val="20"/>
          <w:lang w:val="af-ZA"/>
        </w:rPr>
      </w:pPr>
      <w:r w:rsidRPr="006E68AD">
        <w:rPr>
          <w:rFonts w:ascii="Sylfaen" w:hAnsi="Sylfaen"/>
          <w:b/>
          <w:sz w:val="20"/>
          <w:lang w:val="af-ZA"/>
        </w:rPr>
        <w:t>1</w:t>
      </w:r>
      <w:r w:rsidR="000709E0" w:rsidRPr="006E68AD">
        <w:rPr>
          <w:rFonts w:ascii="Sylfaen" w:hAnsi="Sylfaen"/>
          <w:b/>
          <w:sz w:val="20"/>
          <w:lang w:val="af-ZA"/>
        </w:rPr>
        <w:t>0</w:t>
      </w:r>
      <w:r w:rsidRPr="006E68AD">
        <w:rPr>
          <w:rFonts w:ascii="Sylfaen" w:hAnsi="Sylfaen"/>
          <w:b/>
          <w:sz w:val="20"/>
          <w:lang w:val="af-ZA"/>
        </w:rPr>
        <w:t xml:space="preserve">. </w:t>
      </w:r>
      <w:r w:rsidRPr="006E68AD">
        <w:rPr>
          <w:rFonts w:ascii="Sylfaen" w:hAnsi="Sylfaen" w:cs="Sylfaen"/>
          <w:b/>
          <w:sz w:val="20"/>
          <w:lang w:val="af-ZA"/>
        </w:rPr>
        <w:t>ԸՆԹԱՑԱԿԱՐԳԸ</w:t>
      </w:r>
      <w:r w:rsidRPr="006E68AD">
        <w:rPr>
          <w:rFonts w:ascii="Sylfaen" w:hAnsi="Sylfaen" w:cs="Arial"/>
          <w:b/>
          <w:sz w:val="20"/>
          <w:lang w:val="af-ZA"/>
        </w:rPr>
        <w:t xml:space="preserve"> </w:t>
      </w:r>
      <w:r w:rsidRPr="006E68AD">
        <w:rPr>
          <w:rFonts w:ascii="Sylfaen" w:hAnsi="Sylfaen" w:cs="Sylfaen"/>
          <w:b/>
          <w:sz w:val="20"/>
          <w:lang w:val="af-ZA"/>
        </w:rPr>
        <w:t>ՉԿԱՅԱՑԱԾ</w:t>
      </w:r>
      <w:r w:rsidRPr="006E68AD">
        <w:rPr>
          <w:rFonts w:ascii="Sylfaen" w:hAnsi="Sylfaen" w:cs="Arial"/>
          <w:b/>
          <w:sz w:val="20"/>
          <w:lang w:val="af-ZA"/>
        </w:rPr>
        <w:t xml:space="preserve"> </w:t>
      </w:r>
      <w:r w:rsidRPr="006E68AD">
        <w:rPr>
          <w:rFonts w:ascii="Sylfaen" w:hAnsi="Sylfaen" w:cs="Sylfaen"/>
          <w:b/>
          <w:sz w:val="20"/>
          <w:lang w:val="af-ZA"/>
        </w:rPr>
        <w:t>ՀԱՅՏԱՐԱՐԵԼԸ</w:t>
      </w:r>
    </w:p>
    <w:p w:rsidR="00096865" w:rsidRPr="006E68AD" w:rsidRDefault="00096865" w:rsidP="00B051BE">
      <w:pPr>
        <w:spacing w:line="276" w:lineRule="auto"/>
        <w:jc w:val="center"/>
        <w:rPr>
          <w:rFonts w:ascii="Sylfaen" w:hAnsi="Sylfaen"/>
          <w:b/>
          <w:sz w:val="20"/>
          <w:lang w:val="af-ZA"/>
        </w:rPr>
      </w:pPr>
    </w:p>
    <w:p w:rsidR="00096865" w:rsidRPr="006E68AD" w:rsidRDefault="00096865" w:rsidP="00037DDE">
      <w:pPr>
        <w:ind w:firstLine="567"/>
        <w:jc w:val="both"/>
        <w:rPr>
          <w:rFonts w:ascii="Sylfaen" w:hAnsi="Sylfaen" w:cs="Sylfaen"/>
          <w:sz w:val="20"/>
          <w:lang w:val="af-ZA"/>
        </w:rPr>
      </w:pPr>
      <w:r w:rsidRPr="006E68AD">
        <w:rPr>
          <w:rFonts w:ascii="Sylfaen" w:hAnsi="Sylfaen"/>
          <w:sz w:val="20"/>
          <w:lang w:val="af-ZA"/>
        </w:rPr>
        <w:t>1</w:t>
      </w:r>
      <w:r w:rsidR="000709E0" w:rsidRPr="006E68AD">
        <w:rPr>
          <w:rFonts w:ascii="Sylfaen" w:hAnsi="Sylfaen"/>
          <w:sz w:val="20"/>
          <w:lang w:val="af-ZA"/>
        </w:rPr>
        <w:t>0</w:t>
      </w:r>
      <w:r w:rsidRPr="006E68AD">
        <w:rPr>
          <w:rFonts w:ascii="Sylfaen" w:hAnsi="Sylfaen"/>
          <w:sz w:val="20"/>
          <w:lang w:val="af-ZA"/>
        </w:rPr>
        <w:t>.</w:t>
      </w:r>
      <w:r w:rsidRPr="006E68AD">
        <w:rPr>
          <w:rFonts w:ascii="Sylfaen" w:hAnsi="Sylfaen" w:cs="Sylfaen"/>
          <w:sz w:val="20"/>
          <w:lang w:val="af-ZA"/>
        </w:rPr>
        <w:t xml:space="preserve">1 </w:t>
      </w:r>
      <w:r w:rsidRPr="006E68AD">
        <w:rPr>
          <w:rFonts w:ascii="Sylfaen" w:hAnsi="Sylfaen" w:cs="Sylfaen"/>
          <w:sz w:val="20"/>
          <w:lang w:val="ru-RU"/>
        </w:rPr>
        <w:t>Օրենքի</w:t>
      </w:r>
      <w:r w:rsidRPr="006E68AD">
        <w:rPr>
          <w:rFonts w:ascii="Sylfaen" w:hAnsi="Sylfaen" w:cs="Sylfaen"/>
          <w:sz w:val="20"/>
          <w:lang w:val="af-ZA"/>
        </w:rPr>
        <w:t xml:space="preserve"> 3</w:t>
      </w:r>
      <w:r w:rsidR="00A747D4" w:rsidRPr="006E68AD">
        <w:rPr>
          <w:rFonts w:ascii="Sylfaen" w:hAnsi="Sylfaen" w:cs="Sylfaen"/>
          <w:sz w:val="20"/>
          <w:lang w:val="af-ZA"/>
        </w:rPr>
        <w:t>7</w:t>
      </w:r>
      <w:r w:rsidRPr="006E68AD">
        <w:rPr>
          <w:rFonts w:ascii="Sylfaen" w:hAnsi="Sylfaen" w:cs="Sylfaen"/>
          <w:sz w:val="20"/>
          <w:lang w:val="af-ZA"/>
        </w:rPr>
        <w:t>-</w:t>
      </w:r>
      <w:r w:rsidRPr="006E68AD">
        <w:rPr>
          <w:rFonts w:ascii="Sylfaen" w:hAnsi="Sylfaen" w:cs="Sylfaen"/>
          <w:sz w:val="20"/>
          <w:lang w:val="ru-RU"/>
        </w:rPr>
        <w:t>րդ</w:t>
      </w:r>
      <w:r w:rsidRPr="006E68AD">
        <w:rPr>
          <w:rFonts w:ascii="Sylfaen" w:hAnsi="Sylfaen" w:cs="Sylfaen"/>
          <w:sz w:val="20"/>
          <w:lang w:val="af-ZA"/>
        </w:rPr>
        <w:t xml:space="preserve"> </w:t>
      </w:r>
      <w:r w:rsidRPr="006E68AD">
        <w:rPr>
          <w:rFonts w:ascii="Sylfaen" w:hAnsi="Sylfaen" w:cs="Sylfaen"/>
          <w:sz w:val="20"/>
          <w:lang w:val="ru-RU"/>
        </w:rPr>
        <w:t>հոդվածի</w:t>
      </w:r>
      <w:r w:rsidRPr="006E68AD">
        <w:rPr>
          <w:rFonts w:ascii="Sylfaen" w:hAnsi="Sylfaen" w:cs="Sylfaen"/>
          <w:sz w:val="20"/>
          <w:lang w:val="af-ZA"/>
        </w:rPr>
        <w:t xml:space="preserve"> </w:t>
      </w:r>
      <w:r w:rsidRPr="006E68AD">
        <w:rPr>
          <w:rFonts w:ascii="Sylfaen" w:hAnsi="Sylfaen" w:cs="Sylfaen"/>
          <w:sz w:val="20"/>
          <w:lang w:val="ru-RU"/>
        </w:rPr>
        <w:t>համաձայն</w:t>
      </w:r>
      <w:r w:rsidRPr="006E68AD">
        <w:rPr>
          <w:rFonts w:ascii="Sylfaen" w:hAnsi="Sylfaen" w:cs="Sylfaen"/>
          <w:sz w:val="20"/>
          <w:lang w:val="af-ZA"/>
        </w:rPr>
        <w:t xml:space="preserve">` </w:t>
      </w:r>
      <w:r w:rsidRPr="006E68AD">
        <w:rPr>
          <w:rFonts w:ascii="Sylfaen" w:hAnsi="Sylfaen" w:cs="Sylfaen"/>
          <w:sz w:val="20"/>
          <w:lang w:val="ru-RU"/>
        </w:rPr>
        <w:t>հանձնաժողովը</w:t>
      </w:r>
      <w:r w:rsidRPr="006E68AD">
        <w:rPr>
          <w:rFonts w:ascii="Sylfaen" w:hAnsi="Sylfaen" w:cs="Sylfaen"/>
          <w:sz w:val="20"/>
          <w:lang w:val="af-ZA"/>
        </w:rPr>
        <w:t xml:space="preserve"> </w:t>
      </w:r>
      <w:r w:rsidRPr="006E68AD">
        <w:rPr>
          <w:rFonts w:ascii="Sylfaen" w:hAnsi="Sylfaen" w:cs="Sylfaen"/>
          <w:sz w:val="20"/>
          <w:lang w:val="ru-RU"/>
        </w:rPr>
        <w:t>սույն</w:t>
      </w:r>
      <w:r w:rsidRPr="006E68AD">
        <w:rPr>
          <w:rFonts w:ascii="Sylfaen" w:hAnsi="Sylfaen" w:cs="Sylfaen"/>
          <w:sz w:val="20"/>
          <w:lang w:val="af-ZA"/>
        </w:rPr>
        <w:t xml:space="preserve"> </w:t>
      </w:r>
      <w:r w:rsidRPr="006E68AD">
        <w:rPr>
          <w:rFonts w:ascii="Sylfaen" w:hAnsi="Sylfaen" w:cs="Sylfaen"/>
          <w:sz w:val="20"/>
          <w:lang w:val="ru-RU"/>
        </w:rPr>
        <w:t>ընթացակարգը</w:t>
      </w:r>
      <w:r w:rsidRPr="006E68AD">
        <w:rPr>
          <w:rFonts w:ascii="Sylfaen" w:hAnsi="Sylfaen" w:cs="Sylfaen"/>
          <w:sz w:val="20"/>
          <w:lang w:val="af-ZA"/>
        </w:rPr>
        <w:t xml:space="preserve"> </w:t>
      </w:r>
      <w:r w:rsidRPr="006E68AD">
        <w:rPr>
          <w:rFonts w:ascii="Sylfaen" w:hAnsi="Sylfaen" w:cs="Sylfaen"/>
          <w:sz w:val="20"/>
          <w:lang w:val="ru-RU"/>
        </w:rPr>
        <w:t>չկայացած</w:t>
      </w:r>
      <w:r w:rsidRPr="006E68AD">
        <w:rPr>
          <w:rFonts w:ascii="Sylfaen" w:hAnsi="Sylfaen" w:cs="Sylfaen"/>
          <w:sz w:val="20"/>
          <w:lang w:val="af-ZA"/>
        </w:rPr>
        <w:t xml:space="preserve"> </w:t>
      </w:r>
      <w:r w:rsidRPr="006E68AD">
        <w:rPr>
          <w:rFonts w:ascii="Sylfaen" w:hAnsi="Sylfaen" w:cs="Sylfaen"/>
          <w:sz w:val="20"/>
          <w:lang w:val="ru-RU"/>
        </w:rPr>
        <w:t>է</w:t>
      </w:r>
      <w:r w:rsidRPr="006E68AD">
        <w:rPr>
          <w:rFonts w:ascii="Sylfaen" w:hAnsi="Sylfaen" w:cs="Sylfaen"/>
          <w:sz w:val="20"/>
          <w:lang w:val="af-ZA"/>
        </w:rPr>
        <w:t xml:space="preserve"> </w:t>
      </w:r>
      <w:r w:rsidRPr="006E68AD">
        <w:rPr>
          <w:rFonts w:ascii="Sylfaen" w:hAnsi="Sylfaen" w:cs="Sylfaen"/>
          <w:sz w:val="20"/>
          <w:lang w:val="ru-RU"/>
        </w:rPr>
        <w:t>հայտարարում</w:t>
      </w:r>
      <w:r w:rsidRPr="006E68AD">
        <w:rPr>
          <w:rFonts w:ascii="Sylfaen" w:hAnsi="Sylfaen" w:cs="Sylfaen"/>
          <w:sz w:val="20"/>
          <w:lang w:val="af-ZA"/>
        </w:rPr>
        <w:t xml:space="preserve">, </w:t>
      </w:r>
      <w:r w:rsidRPr="006E68AD">
        <w:rPr>
          <w:rFonts w:ascii="Sylfaen" w:hAnsi="Sylfaen" w:cs="Sylfaen"/>
          <w:sz w:val="20"/>
          <w:lang w:val="ru-RU"/>
        </w:rPr>
        <w:t>եթե</w:t>
      </w:r>
      <w:r w:rsidRPr="006E68AD">
        <w:rPr>
          <w:rFonts w:ascii="Sylfaen" w:hAnsi="Sylfaen" w:cs="Sylfaen"/>
          <w:sz w:val="20"/>
          <w:lang w:val="af-ZA"/>
        </w:rPr>
        <w:t>`</w:t>
      </w:r>
    </w:p>
    <w:p w:rsidR="00096865" w:rsidRPr="006E68AD" w:rsidRDefault="00096865" w:rsidP="00037DDE">
      <w:pPr>
        <w:ind w:firstLine="567"/>
        <w:jc w:val="both"/>
        <w:rPr>
          <w:rFonts w:ascii="Sylfaen" w:hAnsi="Sylfaen" w:cs="Sylfaen"/>
          <w:sz w:val="20"/>
          <w:lang w:val="af-ZA"/>
        </w:rPr>
      </w:pPr>
      <w:r w:rsidRPr="006E68AD">
        <w:rPr>
          <w:rFonts w:ascii="Sylfaen" w:hAnsi="Sylfaen" w:cs="Sylfaen"/>
          <w:sz w:val="20"/>
          <w:lang w:val="af-ZA"/>
        </w:rPr>
        <w:t xml:space="preserve">1) </w:t>
      </w:r>
      <w:r w:rsidRPr="006E68AD">
        <w:rPr>
          <w:rFonts w:ascii="Sylfaen" w:hAnsi="Sylfaen" w:cs="Sylfaen"/>
          <w:sz w:val="20"/>
          <w:lang w:val="ru-RU"/>
        </w:rPr>
        <w:t>հայտերից</w:t>
      </w:r>
      <w:r w:rsidRPr="006E68AD">
        <w:rPr>
          <w:rFonts w:ascii="Sylfaen" w:hAnsi="Sylfaen" w:cs="Sylfaen"/>
          <w:sz w:val="20"/>
          <w:lang w:val="af-ZA"/>
        </w:rPr>
        <w:t xml:space="preserve"> </w:t>
      </w:r>
      <w:r w:rsidRPr="006E68AD">
        <w:rPr>
          <w:rFonts w:ascii="Sylfaen" w:hAnsi="Sylfaen" w:cs="Sylfaen"/>
          <w:sz w:val="20"/>
          <w:lang w:val="ru-RU"/>
        </w:rPr>
        <w:t>ոչ</w:t>
      </w:r>
      <w:r w:rsidRPr="006E68AD">
        <w:rPr>
          <w:rFonts w:ascii="Sylfaen" w:hAnsi="Sylfaen" w:cs="Sylfaen"/>
          <w:sz w:val="20"/>
          <w:lang w:val="af-ZA"/>
        </w:rPr>
        <w:t xml:space="preserve"> </w:t>
      </w:r>
      <w:r w:rsidRPr="006E68AD">
        <w:rPr>
          <w:rFonts w:ascii="Sylfaen" w:hAnsi="Sylfaen" w:cs="Sylfaen"/>
          <w:sz w:val="20"/>
          <w:lang w:val="ru-RU"/>
        </w:rPr>
        <w:t>մեկը</w:t>
      </w:r>
      <w:r w:rsidRPr="006E68AD">
        <w:rPr>
          <w:rFonts w:ascii="Sylfaen" w:hAnsi="Sylfaen" w:cs="Sylfaen"/>
          <w:sz w:val="20"/>
          <w:lang w:val="af-ZA"/>
        </w:rPr>
        <w:t xml:space="preserve"> </w:t>
      </w:r>
      <w:r w:rsidRPr="006E68AD">
        <w:rPr>
          <w:rFonts w:ascii="Sylfaen" w:hAnsi="Sylfaen" w:cs="Sylfaen"/>
          <w:sz w:val="20"/>
          <w:lang w:val="ru-RU"/>
        </w:rPr>
        <w:t>չի</w:t>
      </w:r>
      <w:r w:rsidRPr="006E68AD">
        <w:rPr>
          <w:rFonts w:ascii="Sylfaen" w:hAnsi="Sylfaen" w:cs="Sylfaen"/>
          <w:sz w:val="20"/>
          <w:lang w:val="af-ZA"/>
        </w:rPr>
        <w:t xml:space="preserve"> </w:t>
      </w:r>
      <w:r w:rsidRPr="006E68AD">
        <w:rPr>
          <w:rFonts w:ascii="Sylfaen" w:hAnsi="Sylfaen" w:cs="Sylfaen"/>
          <w:sz w:val="20"/>
          <w:lang w:val="ru-RU"/>
        </w:rPr>
        <w:t>համապատասխանում</w:t>
      </w:r>
      <w:r w:rsidRPr="006E68AD">
        <w:rPr>
          <w:rFonts w:ascii="Sylfaen" w:hAnsi="Sylfaen" w:cs="Sylfaen"/>
          <w:sz w:val="20"/>
          <w:lang w:val="af-ZA"/>
        </w:rPr>
        <w:t xml:space="preserve"> </w:t>
      </w:r>
      <w:r w:rsidRPr="006E68AD">
        <w:rPr>
          <w:rFonts w:ascii="Sylfaen" w:hAnsi="Sylfaen" w:cs="Sylfaen"/>
          <w:sz w:val="20"/>
          <w:lang w:val="ru-RU"/>
        </w:rPr>
        <w:t>հրավերի</w:t>
      </w:r>
      <w:r w:rsidRPr="006E68AD">
        <w:rPr>
          <w:rFonts w:ascii="Sylfaen" w:hAnsi="Sylfaen" w:cs="Sylfaen"/>
          <w:sz w:val="20"/>
          <w:lang w:val="af-ZA"/>
        </w:rPr>
        <w:t xml:space="preserve"> </w:t>
      </w:r>
      <w:r w:rsidRPr="006E68AD">
        <w:rPr>
          <w:rFonts w:ascii="Sylfaen" w:hAnsi="Sylfaen" w:cs="Sylfaen"/>
          <w:sz w:val="20"/>
          <w:lang w:val="ru-RU"/>
        </w:rPr>
        <w:t>պայմաններին</w:t>
      </w:r>
      <w:r w:rsidRPr="006E68AD">
        <w:rPr>
          <w:rFonts w:ascii="Sylfaen" w:hAnsi="Sylfaen" w:cs="Sylfaen"/>
          <w:sz w:val="20"/>
          <w:lang w:val="af-ZA"/>
        </w:rPr>
        <w:t>.</w:t>
      </w:r>
    </w:p>
    <w:p w:rsidR="00096865" w:rsidRPr="006E68AD" w:rsidRDefault="00096865" w:rsidP="00037DDE">
      <w:pPr>
        <w:ind w:firstLine="567"/>
        <w:jc w:val="both"/>
        <w:rPr>
          <w:rFonts w:ascii="Sylfaen" w:hAnsi="Sylfaen" w:cs="Sylfaen"/>
          <w:sz w:val="20"/>
          <w:lang w:val="hy-AM"/>
        </w:rPr>
      </w:pPr>
      <w:r w:rsidRPr="006E68AD">
        <w:rPr>
          <w:rFonts w:ascii="Sylfaen" w:hAnsi="Sylfaen" w:cs="Sylfaen"/>
          <w:sz w:val="20"/>
          <w:lang w:val="af-ZA"/>
        </w:rPr>
        <w:t xml:space="preserve">2) </w:t>
      </w:r>
      <w:r w:rsidRPr="006E68AD">
        <w:rPr>
          <w:rFonts w:ascii="Sylfaen" w:hAnsi="Sylfaen" w:cs="Sylfaen"/>
          <w:sz w:val="20"/>
          <w:lang w:val="ru-RU"/>
        </w:rPr>
        <w:t>դադարում</w:t>
      </w:r>
      <w:r w:rsidRPr="006E68AD">
        <w:rPr>
          <w:rFonts w:ascii="Sylfaen" w:hAnsi="Sylfaen" w:cs="Sylfaen"/>
          <w:sz w:val="20"/>
          <w:lang w:val="af-ZA"/>
        </w:rPr>
        <w:t xml:space="preserve"> </w:t>
      </w:r>
      <w:r w:rsidRPr="006E68AD">
        <w:rPr>
          <w:rFonts w:ascii="Sylfaen" w:hAnsi="Sylfaen" w:cs="Sylfaen"/>
          <w:sz w:val="20"/>
          <w:lang w:val="ru-RU"/>
        </w:rPr>
        <w:t>է</w:t>
      </w:r>
      <w:r w:rsidRPr="006E68AD">
        <w:rPr>
          <w:rFonts w:ascii="Sylfaen" w:hAnsi="Sylfaen" w:cs="Sylfaen"/>
          <w:sz w:val="20"/>
          <w:lang w:val="af-ZA"/>
        </w:rPr>
        <w:t xml:space="preserve"> </w:t>
      </w:r>
      <w:r w:rsidRPr="006E68AD">
        <w:rPr>
          <w:rFonts w:ascii="Sylfaen" w:hAnsi="Sylfaen" w:cs="Sylfaen"/>
          <w:sz w:val="20"/>
          <w:lang w:val="ru-RU"/>
        </w:rPr>
        <w:t>գոյություն</w:t>
      </w:r>
      <w:r w:rsidRPr="006E68AD">
        <w:rPr>
          <w:rFonts w:ascii="Sylfaen" w:hAnsi="Sylfaen" w:cs="Sylfaen"/>
          <w:sz w:val="20"/>
          <w:lang w:val="af-ZA"/>
        </w:rPr>
        <w:t xml:space="preserve"> </w:t>
      </w:r>
      <w:r w:rsidRPr="006E68AD">
        <w:rPr>
          <w:rFonts w:ascii="Sylfaen" w:hAnsi="Sylfaen" w:cs="Sylfaen"/>
          <w:sz w:val="20"/>
          <w:lang w:val="ru-RU"/>
        </w:rPr>
        <w:t>ունենալ</w:t>
      </w:r>
      <w:r w:rsidRPr="006E68AD">
        <w:rPr>
          <w:rFonts w:ascii="Sylfaen" w:hAnsi="Sylfaen" w:cs="Sylfaen"/>
          <w:sz w:val="20"/>
          <w:lang w:val="af-ZA"/>
        </w:rPr>
        <w:t xml:space="preserve"> </w:t>
      </w:r>
      <w:r w:rsidRPr="006E68AD">
        <w:rPr>
          <w:rFonts w:ascii="Sylfaen" w:hAnsi="Sylfaen" w:cs="Sylfaen"/>
          <w:sz w:val="20"/>
          <w:lang w:val="ru-RU"/>
        </w:rPr>
        <w:t>գնման</w:t>
      </w:r>
      <w:r w:rsidRPr="006E68AD">
        <w:rPr>
          <w:rFonts w:ascii="Sylfaen" w:hAnsi="Sylfaen" w:cs="Sylfaen"/>
          <w:sz w:val="20"/>
          <w:lang w:val="af-ZA"/>
        </w:rPr>
        <w:t xml:space="preserve"> </w:t>
      </w:r>
      <w:r w:rsidRPr="006E68AD">
        <w:rPr>
          <w:rFonts w:ascii="Sylfaen" w:hAnsi="Sylfaen" w:cs="Sylfaen"/>
          <w:sz w:val="20"/>
          <w:lang w:val="ru-RU"/>
        </w:rPr>
        <w:t>պահանջը</w:t>
      </w:r>
      <w:r w:rsidR="00FF0FE2" w:rsidRPr="006E68AD">
        <w:rPr>
          <w:rFonts w:ascii="Sylfaen" w:hAnsi="Sylfaen" w:cs="Sylfaen"/>
          <w:sz w:val="20"/>
          <w:lang w:val="hy-AM"/>
        </w:rPr>
        <w:t>: Ընդ որում պ</w:t>
      </w:r>
      <w:r w:rsidR="00FF0FE2" w:rsidRPr="006E68AD">
        <w:rPr>
          <w:rFonts w:ascii="Sylfaen" w:hAnsi="Sylfaen" w:cs="Sylfaen"/>
          <w:sz w:val="20"/>
          <w:lang w:val="ru-RU"/>
        </w:rPr>
        <w:t>ետության</w:t>
      </w:r>
      <w:r w:rsidR="00FF0FE2" w:rsidRPr="006E68AD">
        <w:rPr>
          <w:rFonts w:ascii="Sylfaen" w:hAnsi="Sylfaen" w:cs="Sylfaen"/>
          <w:sz w:val="20"/>
          <w:lang w:val="af-ZA"/>
        </w:rPr>
        <w:t xml:space="preserve"> </w:t>
      </w:r>
      <w:r w:rsidR="00FF0FE2" w:rsidRPr="006E68AD">
        <w:rPr>
          <w:rFonts w:ascii="Sylfaen" w:hAnsi="Sylfaen" w:cs="Sylfaen"/>
          <w:sz w:val="20"/>
          <w:lang w:val="ru-RU"/>
        </w:rPr>
        <w:t>կամ</w:t>
      </w:r>
      <w:r w:rsidR="00FF0FE2" w:rsidRPr="006E68AD">
        <w:rPr>
          <w:rFonts w:ascii="Sylfaen" w:hAnsi="Sylfaen" w:cs="Sylfaen"/>
          <w:sz w:val="20"/>
          <w:lang w:val="af-ZA"/>
        </w:rPr>
        <w:t xml:space="preserve"> </w:t>
      </w:r>
      <w:r w:rsidR="00FF0FE2" w:rsidRPr="006E68AD">
        <w:rPr>
          <w:rFonts w:ascii="Sylfaen" w:hAnsi="Sylfaen" w:cs="Sylfaen"/>
          <w:sz w:val="20"/>
          <w:lang w:val="ru-RU"/>
        </w:rPr>
        <w:t>համայնքների</w:t>
      </w:r>
      <w:r w:rsidR="00FF0FE2" w:rsidRPr="006E68AD">
        <w:rPr>
          <w:rFonts w:ascii="Sylfaen" w:hAnsi="Sylfaen" w:cs="Sylfaen"/>
          <w:sz w:val="20"/>
          <w:lang w:val="af-ZA"/>
        </w:rPr>
        <w:t xml:space="preserve"> </w:t>
      </w:r>
      <w:r w:rsidR="00FF0FE2" w:rsidRPr="006E68AD">
        <w:rPr>
          <w:rFonts w:ascii="Sylfaen" w:hAnsi="Sylfaen" w:cs="Sylfaen"/>
          <w:sz w:val="20"/>
          <w:lang w:val="ru-RU"/>
        </w:rPr>
        <w:t>կարիքների</w:t>
      </w:r>
      <w:r w:rsidR="00FF0FE2" w:rsidRPr="006E68AD">
        <w:rPr>
          <w:rFonts w:ascii="Sylfaen" w:hAnsi="Sylfaen" w:cs="Sylfaen"/>
          <w:sz w:val="20"/>
          <w:lang w:val="af-ZA"/>
        </w:rPr>
        <w:t xml:space="preserve"> </w:t>
      </w:r>
      <w:r w:rsidR="00FF0FE2" w:rsidRPr="006E68AD">
        <w:rPr>
          <w:rFonts w:ascii="Sylfaen" w:hAnsi="Sylfaen" w:cs="Sylfaen"/>
          <w:sz w:val="20"/>
          <w:lang w:val="ru-RU"/>
        </w:rPr>
        <w:t>համար</w:t>
      </w:r>
      <w:r w:rsidR="00FF0FE2" w:rsidRPr="006E68AD">
        <w:rPr>
          <w:rFonts w:ascii="Sylfaen" w:hAnsi="Sylfaen" w:cs="Sylfaen"/>
          <w:sz w:val="20"/>
          <w:lang w:val="af-ZA"/>
        </w:rPr>
        <w:t xml:space="preserve"> </w:t>
      </w:r>
      <w:r w:rsidR="00FF0FE2" w:rsidRPr="006E68AD">
        <w:rPr>
          <w:rFonts w:ascii="Sylfaen" w:hAnsi="Sylfaen" w:cs="Sylfaen"/>
          <w:sz w:val="20"/>
          <w:lang w:val="ru-RU"/>
        </w:rPr>
        <w:t>կազմակերպված</w:t>
      </w:r>
      <w:r w:rsidR="00FF0FE2" w:rsidRPr="006E68AD">
        <w:rPr>
          <w:rFonts w:ascii="Sylfaen" w:hAnsi="Sylfaen" w:cs="Sylfaen"/>
          <w:sz w:val="20"/>
          <w:lang w:val="af-ZA"/>
        </w:rPr>
        <w:t xml:space="preserve"> </w:t>
      </w:r>
      <w:r w:rsidR="00FF0FE2" w:rsidRPr="006E68AD">
        <w:rPr>
          <w:rFonts w:ascii="Sylfaen" w:hAnsi="Sylfaen" w:cs="Sylfaen"/>
          <w:sz w:val="20"/>
          <w:lang w:val="ru-RU"/>
        </w:rPr>
        <w:t>գնման</w:t>
      </w:r>
      <w:r w:rsidR="00FF0FE2" w:rsidRPr="006E68AD">
        <w:rPr>
          <w:rFonts w:ascii="Sylfaen" w:hAnsi="Sylfaen" w:cs="Sylfaen"/>
          <w:sz w:val="20"/>
          <w:lang w:val="af-ZA"/>
        </w:rPr>
        <w:t xml:space="preserve"> </w:t>
      </w:r>
      <w:r w:rsidR="00FF0FE2" w:rsidRPr="006E68AD">
        <w:rPr>
          <w:rFonts w:ascii="Sylfaen" w:hAnsi="Sylfaen" w:cs="Sylfaen"/>
          <w:sz w:val="20"/>
          <w:lang w:val="ru-RU"/>
        </w:rPr>
        <w:t>ընթացակարգը</w:t>
      </w:r>
      <w:r w:rsidR="00FF0FE2" w:rsidRPr="006E68AD">
        <w:rPr>
          <w:rFonts w:ascii="Sylfaen" w:hAnsi="Sylfaen" w:cs="Sylfaen"/>
          <w:sz w:val="20"/>
          <w:lang w:val="af-ZA"/>
        </w:rPr>
        <w:t xml:space="preserve"> </w:t>
      </w:r>
      <w:r w:rsidR="00FF0FE2" w:rsidRPr="006E68AD">
        <w:rPr>
          <w:rFonts w:ascii="Sylfaen" w:hAnsi="Sylfaen" w:cs="Sylfaen"/>
          <w:sz w:val="20"/>
          <w:lang w:val="ru-RU"/>
        </w:rPr>
        <w:t>կարող</w:t>
      </w:r>
      <w:r w:rsidR="00FF0FE2" w:rsidRPr="006E68AD">
        <w:rPr>
          <w:rFonts w:ascii="Sylfaen" w:hAnsi="Sylfaen" w:cs="Sylfaen"/>
          <w:sz w:val="20"/>
          <w:lang w:val="af-ZA"/>
        </w:rPr>
        <w:t xml:space="preserve"> </w:t>
      </w:r>
      <w:r w:rsidR="00FF0FE2" w:rsidRPr="006E68AD">
        <w:rPr>
          <w:rFonts w:ascii="Sylfaen" w:hAnsi="Sylfaen" w:cs="Sylfaen"/>
          <w:sz w:val="20"/>
          <w:lang w:val="ru-RU"/>
        </w:rPr>
        <w:t>է</w:t>
      </w:r>
      <w:r w:rsidR="00FF0FE2" w:rsidRPr="006E68AD">
        <w:rPr>
          <w:rFonts w:ascii="Sylfaen" w:hAnsi="Sylfaen" w:cs="Sylfaen"/>
          <w:sz w:val="20"/>
          <w:lang w:val="af-ZA"/>
        </w:rPr>
        <w:t xml:space="preserve"> </w:t>
      </w:r>
      <w:r w:rsidR="00FF0FE2" w:rsidRPr="006E68AD">
        <w:rPr>
          <w:rFonts w:ascii="Sylfaen" w:hAnsi="Sylfaen" w:cs="Sylfaen"/>
          <w:sz w:val="20"/>
          <w:lang w:val="ru-RU"/>
        </w:rPr>
        <w:t>ամբողջությամբ</w:t>
      </w:r>
      <w:r w:rsidR="00FF0FE2" w:rsidRPr="006E68AD">
        <w:rPr>
          <w:rFonts w:ascii="Sylfaen" w:hAnsi="Sylfaen" w:cs="Sylfaen"/>
          <w:sz w:val="20"/>
          <w:lang w:val="af-ZA"/>
        </w:rPr>
        <w:t xml:space="preserve"> </w:t>
      </w:r>
      <w:r w:rsidR="00FF0FE2" w:rsidRPr="006E68AD">
        <w:rPr>
          <w:rFonts w:ascii="Sylfaen" w:hAnsi="Sylfaen" w:cs="Sylfaen"/>
          <w:sz w:val="20"/>
          <w:lang w:val="ru-RU"/>
        </w:rPr>
        <w:t>կամ</w:t>
      </w:r>
      <w:r w:rsidR="00FF0FE2" w:rsidRPr="006E68AD">
        <w:rPr>
          <w:rFonts w:ascii="Sylfaen" w:hAnsi="Sylfaen" w:cs="Sylfaen"/>
          <w:sz w:val="20"/>
          <w:lang w:val="af-ZA"/>
        </w:rPr>
        <w:t xml:space="preserve"> </w:t>
      </w:r>
      <w:r w:rsidR="00FF0FE2" w:rsidRPr="006E68AD">
        <w:rPr>
          <w:rFonts w:ascii="Sylfaen" w:hAnsi="Sylfaen" w:cs="Sylfaen"/>
          <w:sz w:val="20"/>
          <w:lang w:val="ru-RU"/>
        </w:rPr>
        <w:t>մասնակի</w:t>
      </w:r>
      <w:r w:rsidR="00FF0FE2" w:rsidRPr="006E68AD">
        <w:rPr>
          <w:rFonts w:ascii="Sylfaen" w:hAnsi="Sylfaen" w:cs="Sylfaen"/>
          <w:sz w:val="20"/>
          <w:lang w:val="af-ZA"/>
        </w:rPr>
        <w:t xml:space="preserve"> </w:t>
      </w:r>
      <w:r w:rsidR="00FF0FE2" w:rsidRPr="006E68AD">
        <w:rPr>
          <w:rFonts w:ascii="Sylfaen" w:hAnsi="Sylfaen" w:cs="Sylfaen"/>
          <w:sz w:val="20"/>
          <w:lang w:val="ru-RU"/>
        </w:rPr>
        <w:t>չկայացած</w:t>
      </w:r>
      <w:r w:rsidR="00FF0FE2" w:rsidRPr="006E68AD">
        <w:rPr>
          <w:rFonts w:ascii="Sylfaen" w:hAnsi="Sylfaen" w:cs="Sylfaen"/>
          <w:sz w:val="20"/>
          <w:lang w:val="af-ZA"/>
        </w:rPr>
        <w:t xml:space="preserve"> </w:t>
      </w:r>
      <w:r w:rsidR="00FF0FE2" w:rsidRPr="006E68AD">
        <w:rPr>
          <w:rFonts w:ascii="Sylfaen" w:hAnsi="Sylfaen" w:cs="Sylfaen"/>
          <w:sz w:val="20"/>
          <w:lang w:val="ru-RU"/>
        </w:rPr>
        <w:t>հայտարարվել</w:t>
      </w:r>
      <w:r w:rsidR="00FF0FE2" w:rsidRPr="006E68AD">
        <w:rPr>
          <w:rFonts w:ascii="Sylfaen" w:hAnsi="Sylfaen" w:cs="Sylfaen"/>
          <w:sz w:val="20"/>
          <w:lang w:val="af-ZA"/>
        </w:rPr>
        <w:t xml:space="preserve"> </w:t>
      </w:r>
      <w:r w:rsidR="00FF0FE2" w:rsidRPr="006E68AD">
        <w:rPr>
          <w:rFonts w:ascii="Sylfaen" w:hAnsi="Sylfaen" w:cs="Sylfaen"/>
          <w:sz w:val="20"/>
          <w:lang w:val="ru-RU"/>
        </w:rPr>
        <w:t>համապատասխանաբար</w:t>
      </w:r>
      <w:r w:rsidR="00FF0FE2" w:rsidRPr="006E68AD">
        <w:rPr>
          <w:rFonts w:ascii="Sylfaen" w:hAnsi="Sylfaen" w:cs="Sylfaen"/>
          <w:sz w:val="20"/>
          <w:lang w:val="af-ZA"/>
        </w:rPr>
        <w:t xml:space="preserve"> </w:t>
      </w:r>
      <w:r w:rsidR="00FF0FE2" w:rsidRPr="006E68AD">
        <w:rPr>
          <w:rFonts w:ascii="Sylfaen" w:hAnsi="Sylfaen" w:cs="Sylfaen"/>
          <w:sz w:val="20"/>
          <w:lang w:val="ru-RU"/>
        </w:rPr>
        <w:t>Հայաստանի</w:t>
      </w:r>
      <w:r w:rsidR="00FF0FE2" w:rsidRPr="006E68AD">
        <w:rPr>
          <w:rFonts w:ascii="Sylfaen" w:hAnsi="Sylfaen" w:cs="Sylfaen"/>
          <w:sz w:val="20"/>
          <w:lang w:val="af-ZA"/>
        </w:rPr>
        <w:t xml:space="preserve"> </w:t>
      </w:r>
      <w:r w:rsidR="00FF0FE2" w:rsidRPr="006E68AD">
        <w:rPr>
          <w:rFonts w:ascii="Sylfaen" w:hAnsi="Sylfaen" w:cs="Sylfaen"/>
          <w:sz w:val="20"/>
          <w:lang w:val="ru-RU"/>
        </w:rPr>
        <w:t>Հանրապետության</w:t>
      </w:r>
      <w:r w:rsidR="00FF0FE2" w:rsidRPr="006E68AD">
        <w:rPr>
          <w:rFonts w:ascii="Sylfaen" w:hAnsi="Sylfaen" w:cs="Sylfaen"/>
          <w:sz w:val="20"/>
          <w:lang w:val="af-ZA"/>
        </w:rPr>
        <w:t xml:space="preserve"> </w:t>
      </w:r>
      <w:r w:rsidR="00FF0FE2" w:rsidRPr="006E68AD">
        <w:rPr>
          <w:rFonts w:ascii="Sylfaen" w:hAnsi="Sylfaen" w:cs="Sylfaen"/>
          <w:sz w:val="20"/>
          <w:lang w:val="ru-RU"/>
        </w:rPr>
        <w:t>կառավարության</w:t>
      </w:r>
      <w:r w:rsidR="00FF0FE2" w:rsidRPr="006E68AD">
        <w:rPr>
          <w:rFonts w:ascii="Sylfaen" w:hAnsi="Sylfaen" w:cs="Sylfaen"/>
          <w:sz w:val="20"/>
          <w:lang w:val="af-ZA"/>
        </w:rPr>
        <w:t xml:space="preserve"> </w:t>
      </w:r>
      <w:r w:rsidR="00A10D1E" w:rsidRPr="006E68AD">
        <w:rPr>
          <w:rFonts w:ascii="Sylfaen" w:hAnsi="Sylfaen" w:cs="Sylfaen"/>
          <w:sz w:val="20"/>
          <w:lang w:val="af-ZA"/>
        </w:rPr>
        <w:t xml:space="preserve"> </w:t>
      </w:r>
      <w:r w:rsidR="00A10D1E" w:rsidRPr="006E68AD">
        <w:rPr>
          <w:rFonts w:ascii="Sylfaen" w:hAnsi="Sylfaen" w:cs="Sylfaen"/>
          <w:sz w:val="20"/>
        </w:rPr>
        <w:t>որոշման</w:t>
      </w:r>
      <w:r w:rsidR="00A10D1E" w:rsidRPr="006E68AD">
        <w:rPr>
          <w:rFonts w:ascii="Sylfaen" w:hAnsi="Sylfaen" w:cs="Sylfaen"/>
          <w:sz w:val="20"/>
          <w:lang w:val="af-ZA"/>
        </w:rPr>
        <w:t xml:space="preserve"> </w:t>
      </w:r>
      <w:r w:rsidR="00A10D1E" w:rsidRPr="006E68AD">
        <w:rPr>
          <w:rFonts w:ascii="Sylfaen" w:hAnsi="Sylfaen" w:cs="Sylfaen"/>
          <w:sz w:val="20"/>
        </w:rPr>
        <w:t>հիման</w:t>
      </w:r>
      <w:r w:rsidR="00A10D1E" w:rsidRPr="006E68AD">
        <w:rPr>
          <w:rFonts w:ascii="Sylfaen" w:hAnsi="Sylfaen" w:cs="Sylfaen"/>
          <w:sz w:val="20"/>
          <w:lang w:val="af-ZA"/>
        </w:rPr>
        <w:t xml:space="preserve"> </w:t>
      </w:r>
      <w:r w:rsidR="00A10D1E" w:rsidRPr="006E68AD">
        <w:rPr>
          <w:rFonts w:ascii="Sylfaen" w:hAnsi="Sylfaen" w:cs="Sylfaen"/>
          <w:sz w:val="20"/>
        </w:rPr>
        <w:t>վրա</w:t>
      </w:r>
      <w:r w:rsidR="00FF0FE2" w:rsidRPr="006E68AD">
        <w:rPr>
          <w:rFonts w:ascii="Sylfaen" w:hAnsi="Sylfaen" w:cs="Sylfaen"/>
          <w:sz w:val="20"/>
          <w:lang w:val="hy-AM"/>
        </w:rPr>
        <w:t>:</w:t>
      </w:r>
    </w:p>
    <w:p w:rsidR="00096865" w:rsidRPr="006E68AD" w:rsidRDefault="00096865" w:rsidP="00037DDE">
      <w:pPr>
        <w:ind w:firstLine="567"/>
        <w:jc w:val="both"/>
        <w:rPr>
          <w:rFonts w:ascii="Sylfaen" w:hAnsi="Sylfaen" w:cs="Sylfaen"/>
          <w:sz w:val="20"/>
          <w:lang w:val="af-ZA"/>
        </w:rPr>
      </w:pPr>
      <w:r w:rsidRPr="006E68AD">
        <w:rPr>
          <w:rFonts w:ascii="Sylfaen" w:hAnsi="Sylfaen" w:cs="Sylfaen"/>
          <w:sz w:val="20"/>
          <w:lang w:val="af-ZA"/>
        </w:rPr>
        <w:t xml:space="preserve">3) </w:t>
      </w:r>
      <w:r w:rsidRPr="006E68AD">
        <w:rPr>
          <w:rFonts w:ascii="Sylfaen" w:hAnsi="Sylfaen" w:cs="Sylfaen"/>
          <w:sz w:val="20"/>
          <w:lang w:val="hy-AM"/>
        </w:rPr>
        <w:t>ոչ</w:t>
      </w:r>
      <w:r w:rsidRPr="006E68AD">
        <w:rPr>
          <w:rFonts w:ascii="Sylfaen" w:hAnsi="Sylfaen" w:cs="Sylfaen"/>
          <w:sz w:val="20"/>
          <w:lang w:val="af-ZA"/>
        </w:rPr>
        <w:t xml:space="preserve"> </w:t>
      </w:r>
      <w:r w:rsidRPr="006E68AD">
        <w:rPr>
          <w:rFonts w:ascii="Sylfaen" w:hAnsi="Sylfaen" w:cs="Sylfaen"/>
          <w:sz w:val="20"/>
          <w:lang w:val="hy-AM"/>
        </w:rPr>
        <w:t>մի</w:t>
      </w:r>
      <w:r w:rsidRPr="006E68AD">
        <w:rPr>
          <w:rFonts w:ascii="Sylfaen" w:hAnsi="Sylfaen" w:cs="Sylfaen"/>
          <w:sz w:val="20"/>
          <w:lang w:val="af-ZA"/>
        </w:rPr>
        <w:t xml:space="preserve"> </w:t>
      </w:r>
      <w:r w:rsidRPr="006E68AD">
        <w:rPr>
          <w:rFonts w:ascii="Sylfaen" w:hAnsi="Sylfaen" w:cs="Sylfaen"/>
          <w:sz w:val="20"/>
          <w:lang w:val="hy-AM"/>
        </w:rPr>
        <w:t>հայտ</w:t>
      </w:r>
      <w:r w:rsidRPr="006E68AD">
        <w:rPr>
          <w:rFonts w:ascii="Sylfaen" w:hAnsi="Sylfaen" w:cs="Sylfaen"/>
          <w:sz w:val="20"/>
          <w:lang w:val="af-ZA"/>
        </w:rPr>
        <w:t xml:space="preserve"> </w:t>
      </w:r>
      <w:r w:rsidRPr="006E68AD">
        <w:rPr>
          <w:rFonts w:ascii="Sylfaen" w:hAnsi="Sylfaen" w:cs="Sylfaen"/>
          <w:sz w:val="20"/>
          <w:lang w:val="hy-AM"/>
        </w:rPr>
        <w:t>չի</w:t>
      </w:r>
      <w:r w:rsidRPr="006E68AD">
        <w:rPr>
          <w:rFonts w:ascii="Sylfaen" w:hAnsi="Sylfaen" w:cs="Sylfaen"/>
          <w:sz w:val="20"/>
          <w:lang w:val="af-ZA"/>
        </w:rPr>
        <w:t xml:space="preserve"> </w:t>
      </w:r>
      <w:r w:rsidRPr="006E68AD">
        <w:rPr>
          <w:rFonts w:ascii="Sylfaen" w:hAnsi="Sylfaen" w:cs="Sylfaen"/>
          <w:sz w:val="20"/>
          <w:lang w:val="hy-AM"/>
        </w:rPr>
        <w:t>ներկայացվել</w:t>
      </w:r>
      <w:r w:rsidRPr="006E68AD">
        <w:rPr>
          <w:rFonts w:ascii="Sylfaen" w:hAnsi="Sylfaen" w:cs="Sylfaen"/>
          <w:sz w:val="20"/>
          <w:lang w:val="af-ZA"/>
        </w:rPr>
        <w:t>.</w:t>
      </w:r>
    </w:p>
    <w:p w:rsidR="00096865" w:rsidRPr="006E68AD" w:rsidRDefault="00096865" w:rsidP="00037DDE">
      <w:pPr>
        <w:ind w:firstLine="567"/>
        <w:jc w:val="both"/>
        <w:rPr>
          <w:ins w:id="16" w:author="Sergey Shahnazaryan" w:date="2019-05-16T09:29:00Z"/>
          <w:rFonts w:ascii="Sylfaen" w:hAnsi="Sylfaen" w:cs="Sylfaen"/>
          <w:sz w:val="20"/>
          <w:lang w:val="af-ZA"/>
        </w:rPr>
      </w:pPr>
      <w:r w:rsidRPr="006E68AD">
        <w:rPr>
          <w:rFonts w:ascii="Sylfaen" w:hAnsi="Sylfaen" w:cs="Sylfaen"/>
          <w:sz w:val="20"/>
          <w:lang w:val="af-ZA"/>
        </w:rPr>
        <w:t xml:space="preserve">4) </w:t>
      </w:r>
      <w:r w:rsidRPr="006E68AD">
        <w:rPr>
          <w:rFonts w:ascii="Sylfaen" w:hAnsi="Sylfaen" w:cs="Sylfaen"/>
          <w:sz w:val="20"/>
          <w:lang w:val="ru-RU"/>
        </w:rPr>
        <w:t>պայմանագիր</w:t>
      </w:r>
      <w:r w:rsidRPr="006E68AD">
        <w:rPr>
          <w:rFonts w:ascii="Sylfaen" w:hAnsi="Sylfaen" w:cs="Sylfaen"/>
          <w:sz w:val="20"/>
          <w:lang w:val="af-ZA"/>
        </w:rPr>
        <w:t xml:space="preserve"> </w:t>
      </w:r>
      <w:r w:rsidRPr="006E68AD">
        <w:rPr>
          <w:rFonts w:ascii="Sylfaen" w:hAnsi="Sylfaen" w:cs="Sylfaen"/>
          <w:sz w:val="20"/>
          <w:lang w:val="ru-RU"/>
        </w:rPr>
        <w:t>չի</w:t>
      </w:r>
      <w:r w:rsidRPr="006E68AD">
        <w:rPr>
          <w:rFonts w:ascii="Sylfaen" w:hAnsi="Sylfaen" w:cs="Sylfaen"/>
          <w:sz w:val="20"/>
          <w:lang w:val="af-ZA"/>
        </w:rPr>
        <w:t xml:space="preserve"> </w:t>
      </w:r>
      <w:r w:rsidRPr="006E68AD">
        <w:rPr>
          <w:rFonts w:ascii="Sylfaen" w:hAnsi="Sylfaen" w:cs="Sylfaen"/>
          <w:sz w:val="20"/>
          <w:lang w:val="ru-RU"/>
        </w:rPr>
        <w:t>կնքվում</w:t>
      </w:r>
      <w:r w:rsidR="004D5671" w:rsidRPr="006E68AD">
        <w:rPr>
          <w:rFonts w:ascii="Sylfaen" w:hAnsi="Sylfaen" w:cs="Tahoma"/>
          <w:sz w:val="20"/>
          <w:lang w:val="ru-RU"/>
        </w:rPr>
        <w:t>։</w:t>
      </w:r>
    </w:p>
    <w:p w:rsidR="00CA1C11" w:rsidRPr="006E68AD" w:rsidRDefault="00731D26" w:rsidP="00037DDE">
      <w:pPr>
        <w:ind w:firstLine="567"/>
        <w:jc w:val="both"/>
        <w:rPr>
          <w:rFonts w:ascii="Sylfaen" w:hAnsi="Sylfaen" w:cs="Sylfaen"/>
          <w:sz w:val="20"/>
          <w:lang w:val="af-ZA"/>
        </w:rPr>
      </w:pPr>
      <w:r w:rsidRPr="006E68AD">
        <w:rPr>
          <w:rFonts w:ascii="Sylfaen" w:hAnsi="Sylfaen" w:cs="Sylfaen"/>
          <w:sz w:val="20"/>
          <w:lang w:val="af-ZA"/>
        </w:rPr>
        <w:t>1</w:t>
      </w:r>
      <w:r w:rsidR="000709E0" w:rsidRPr="006E68AD">
        <w:rPr>
          <w:rFonts w:ascii="Sylfaen" w:hAnsi="Sylfaen" w:cs="Sylfaen"/>
          <w:sz w:val="20"/>
          <w:lang w:val="af-ZA"/>
        </w:rPr>
        <w:t>0</w:t>
      </w:r>
      <w:r w:rsidRPr="006E68AD">
        <w:rPr>
          <w:rFonts w:ascii="Sylfaen" w:hAnsi="Sylfaen" w:cs="Sylfaen"/>
          <w:sz w:val="20"/>
          <w:lang w:val="af-ZA"/>
        </w:rPr>
        <w:t>.2</w:t>
      </w:r>
      <w:r w:rsidR="00FE5743" w:rsidRPr="006E68AD">
        <w:rPr>
          <w:rFonts w:ascii="Sylfaen" w:hAnsi="Sylfaen" w:cs="Sylfaen"/>
          <w:sz w:val="20"/>
          <w:lang w:val="af-ZA"/>
        </w:rPr>
        <w:t xml:space="preserve"> Գ</w:t>
      </w:r>
      <w:r w:rsidR="00CA1C11" w:rsidRPr="006E68AD">
        <w:rPr>
          <w:rFonts w:ascii="Sylfaen" w:hAnsi="Sylfaen" w:cs="Sylfaen"/>
          <w:sz w:val="20"/>
          <w:lang w:val="ru-RU"/>
        </w:rPr>
        <w:t>նման</w:t>
      </w:r>
      <w:r w:rsidR="00CA1C11" w:rsidRPr="006E68AD">
        <w:rPr>
          <w:rFonts w:ascii="Sylfaen" w:hAnsi="Sylfaen" w:cs="Sylfaen"/>
          <w:sz w:val="20"/>
          <w:lang w:val="af-ZA"/>
        </w:rPr>
        <w:t xml:space="preserve"> </w:t>
      </w:r>
      <w:r w:rsidR="00CA1C11" w:rsidRPr="006E68AD">
        <w:rPr>
          <w:rFonts w:ascii="Sylfaen" w:hAnsi="Sylfaen" w:cs="Sylfaen"/>
          <w:sz w:val="20"/>
          <w:lang w:val="ru-RU"/>
        </w:rPr>
        <w:t>ընթացակարգը</w:t>
      </w:r>
      <w:r w:rsidR="00CA1C11" w:rsidRPr="006E68AD">
        <w:rPr>
          <w:rFonts w:ascii="Sylfaen" w:hAnsi="Sylfaen" w:cs="Sylfaen"/>
          <w:sz w:val="20"/>
          <w:lang w:val="af-ZA"/>
        </w:rPr>
        <w:t xml:space="preserve"> </w:t>
      </w:r>
      <w:r w:rsidR="00CA1C11" w:rsidRPr="006E68AD">
        <w:rPr>
          <w:rFonts w:ascii="Sylfaen" w:hAnsi="Sylfaen" w:cs="Sylfaen"/>
          <w:sz w:val="20"/>
          <w:lang w:val="ru-RU"/>
        </w:rPr>
        <w:t>չկայացած</w:t>
      </w:r>
      <w:r w:rsidR="00CA1C11" w:rsidRPr="006E68AD">
        <w:rPr>
          <w:rFonts w:ascii="Sylfaen" w:hAnsi="Sylfaen" w:cs="Sylfaen"/>
          <w:sz w:val="20"/>
          <w:lang w:val="af-ZA"/>
        </w:rPr>
        <w:t xml:space="preserve"> </w:t>
      </w:r>
      <w:r w:rsidR="00CA1C11" w:rsidRPr="006E68AD">
        <w:rPr>
          <w:rFonts w:ascii="Sylfaen" w:hAnsi="Sylfaen" w:cs="Sylfaen"/>
          <w:sz w:val="20"/>
          <w:lang w:val="ru-RU"/>
        </w:rPr>
        <w:t>հայտարարվելու</w:t>
      </w:r>
      <w:r w:rsidR="00A747D4" w:rsidRPr="006E68AD">
        <w:rPr>
          <w:rFonts w:ascii="Sylfaen" w:hAnsi="Sylfaen" w:cs="Sylfaen"/>
          <w:sz w:val="20"/>
        </w:rPr>
        <w:t>ն</w:t>
      </w:r>
      <w:r w:rsidR="00A747D4" w:rsidRPr="006E68AD">
        <w:rPr>
          <w:rFonts w:ascii="Sylfaen" w:hAnsi="Sylfaen" w:cs="Sylfaen"/>
          <w:sz w:val="20"/>
          <w:lang w:val="af-ZA"/>
        </w:rPr>
        <w:t xml:space="preserve"> </w:t>
      </w:r>
      <w:r w:rsidR="00A747D4" w:rsidRPr="006E68AD">
        <w:rPr>
          <w:rFonts w:ascii="Sylfaen" w:hAnsi="Sylfaen" w:cs="Sylfaen"/>
          <w:sz w:val="20"/>
        </w:rPr>
        <w:t>հաջորդող</w:t>
      </w:r>
      <w:r w:rsidR="00A747D4" w:rsidRPr="006E68AD">
        <w:rPr>
          <w:rFonts w:ascii="Sylfaen" w:hAnsi="Sylfaen" w:cs="Sylfaen"/>
          <w:sz w:val="20"/>
          <w:lang w:val="af-ZA"/>
        </w:rPr>
        <w:t xml:space="preserve"> </w:t>
      </w:r>
      <w:r w:rsidR="00A747D4" w:rsidRPr="006E68AD">
        <w:rPr>
          <w:rFonts w:ascii="Sylfaen" w:hAnsi="Sylfaen" w:cs="Sylfaen"/>
          <w:sz w:val="20"/>
        </w:rPr>
        <w:t>աշխատանքային</w:t>
      </w:r>
      <w:r w:rsidR="00CA1C11" w:rsidRPr="006E68AD">
        <w:rPr>
          <w:rFonts w:ascii="Sylfaen" w:hAnsi="Sylfaen" w:cs="Sylfaen"/>
          <w:sz w:val="20"/>
          <w:lang w:val="af-ZA"/>
        </w:rPr>
        <w:t xml:space="preserve"> </w:t>
      </w:r>
      <w:r w:rsidR="00CA1C11" w:rsidRPr="006E68AD">
        <w:rPr>
          <w:rFonts w:ascii="Sylfaen" w:hAnsi="Sylfaen" w:cs="Sylfaen"/>
          <w:sz w:val="20"/>
          <w:lang w:val="ru-RU"/>
        </w:rPr>
        <w:t>օրվա</w:t>
      </w:r>
      <w:r w:rsidR="00CA1C11" w:rsidRPr="006E68AD">
        <w:rPr>
          <w:rFonts w:ascii="Sylfaen" w:hAnsi="Sylfaen" w:cs="Sylfaen"/>
          <w:sz w:val="20"/>
          <w:lang w:val="af-ZA"/>
        </w:rPr>
        <w:t xml:space="preserve"> </w:t>
      </w:r>
      <w:r w:rsidR="00CA1C11" w:rsidRPr="006E68AD">
        <w:rPr>
          <w:rFonts w:ascii="Sylfaen" w:hAnsi="Sylfaen" w:cs="Sylfaen"/>
          <w:sz w:val="20"/>
          <w:lang w:val="ru-RU"/>
        </w:rPr>
        <w:t>ընթացքում</w:t>
      </w:r>
      <w:r w:rsidR="00CA1C11" w:rsidRPr="006E68AD">
        <w:rPr>
          <w:rFonts w:ascii="Sylfaen" w:hAnsi="Sylfaen" w:cs="Sylfaen"/>
          <w:sz w:val="20"/>
          <w:lang w:val="af-ZA"/>
        </w:rPr>
        <w:t xml:space="preserve">, </w:t>
      </w:r>
      <w:r w:rsidR="003A2BE0" w:rsidRPr="006E68AD">
        <w:rPr>
          <w:rFonts w:ascii="Sylfaen" w:hAnsi="Sylfaen" w:cs="Sylfaen"/>
          <w:sz w:val="20"/>
          <w:lang w:val="af-ZA"/>
        </w:rPr>
        <w:t>պ</w:t>
      </w:r>
      <w:r w:rsidR="00CA1C11" w:rsidRPr="006E68AD">
        <w:rPr>
          <w:rFonts w:ascii="Sylfaen" w:hAnsi="Sylfaen" w:cs="Sylfaen"/>
          <w:sz w:val="20"/>
          <w:lang w:val="ru-RU"/>
        </w:rPr>
        <w:t>ատվիրատուն</w:t>
      </w:r>
      <w:r w:rsidR="00CA1C11" w:rsidRPr="006E68AD">
        <w:rPr>
          <w:rFonts w:ascii="Sylfaen" w:hAnsi="Sylfaen" w:cs="Sylfaen"/>
          <w:sz w:val="20"/>
          <w:lang w:val="af-ZA"/>
        </w:rPr>
        <w:t xml:space="preserve"> </w:t>
      </w:r>
      <w:r w:rsidR="00A747D4" w:rsidRPr="006E68AD">
        <w:rPr>
          <w:rFonts w:ascii="Sylfaen" w:hAnsi="Sylfaen" w:cs="Sylfaen"/>
          <w:sz w:val="20"/>
          <w:lang w:val="af-ZA"/>
        </w:rPr>
        <w:t xml:space="preserve">տեղեկագրում </w:t>
      </w:r>
      <w:r w:rsidR="005F7C1D" w:rsidRPr="006E68AD">
        <w:rPr>
          <w:rFonts w:ascii="Sylfaen" w:hAnsi="Sylfaen" w:cs="Sylfaen"/>
          <w:sz w:val="20"/>
          <w:lang w:val="af-ZA"/>
        </w:rPr>
        <w:t xml:space="preserve">հրապարակում է </w:t>
      </w:r>
      <w:r w:rsidR="00CA1C11" w:rsidRPr="006E68AD">
        <w:rPr>
          <w:rFonts w:ascii="Sylfaen" w:hAnsi="Sylfaen" w:cs="Sylfaen"/>
          <w:sz w:val="20"/>
          <w:lang w:val="ru-RU"/>
        </w:rPr>
        <w:t>հայտարարություն</w:t>
      </w:r>
      <w:r w:rsidR="00CA1C11" w:rsidRPr="006E68AD">
        <w:rPr>
          <w:rFonts w:ascii="Sylfaen" w:hAnsi="Sylfaen" w:cs="Sylfaen"/>
          <w:sz w:val="20"/>
          <w:lang w:val="af-ZA"/>
        </w:rPr>
        <w:t xml:space="preserve">, </w:t>
      </w:r>
      <w:r w:rsidR="00CA1C11" w:rsidRPr="006E68AD">
        <w:rPr>
          <w:rFonts w:ascii="Sylfaen" w:hAnsi="Sylfaen" w:cs="Sylfaen"/>
          <w:sz w:val="20"/>
          <w:lang w:val="ru-RU"/>
        </w:rPr>
        <w:t>որում</w:t>
      </w:r>
      <w:r w:rsidR="00CA1C11" w:rsidRPr="006E68AD">
        <w:rPr>
          <w:rFonts w:ascii="Sylfaen" w:hAnsi="Sylfaen" w:cs="Sylfaen"/>
          <w:sz w:val="20"/>
          <w:lang w:val="af-ZA"/>
        </w:rPr>
        <w:t xml:space="preserve"> </w:t>
      </w:r>
      <w:r w:rsidR="00CA1C11" w:rsidRPr="006E68AD">
        <w:rPr>
          <w:rFonts w:ascii="Sylfaen" w:hAnsi="Sylfaen" w:cs="Sylfaen"/>
          <w:sz w:val="20"/>
          <w:lang w:val="ru-RU"/>
        </w:rPr>
        <w:t>նշվում</w:t>
      </w:r>
      <w:r w:rsidR="00CA1C11" w:rsidRPr="006E68AD">
        <w:rPr>
          <w:rFonts w:ascii="Sylfaen" w:hAnsi="Sylfaen" w:cs="Sylfaen"/>
          <w:sz w:val="20"/>
          <w:lang w:val="af-ZA"/>
        </w:rPr>
        <w:t xml:space="preserve"> </w:t>
      </w:r>
      <w:r w:rsidR="00CA1C11" w:rsidRPr="006E68AD">
        <w:rPr>
          <w:rFonts w:ascii="Sylfaen" w:hAnsi="Sylfaen" w:cs="Sylfaen"/>
          <w:sz w:val="20"/>
          <w:lang w:val="ru-RU"/>
        </w:rPr>
        <w:t>է</w:t>
      </w:r>
      <w:r w:rsidR="00CA1C11" w:rsidRPr="006E68AD">
        <w:rPr>
          <w:rFonts w:ascii="Sylfaen" w:hAnsi="Sylfaen" w:cs="Sylfaen"/>
          <w:sz w:val="20"/>
          <w:lang w:val="af-ZA"/>
        </w:rPr>
        <w:t xml:space="preserve"> </w:t>
      </w:r>
      <w:r w:rsidR="00CA1C11" w:rsidRPr="006E68AD">
        <w:rPr>
          <w:rFonts w:ascii="Sylfaen" w:hAnsi="Sylfaen" w:cs="Sylfaen"/>
          <w:sz w:val="20"/>
          <w:lang w:val="ru-RU"/>
        </w:rPr>
        <w:t>գնման</w:t>
      </w:r>
      <w:r w:rsidR="00CA1C11" w:rsidRPr="006E68AD">
        <w:rPr>
          <w:rFonts w:ascii="Sylfaen" w:hAnsi="Sylfaen" w:cs="Sylfaen"/>
          <w:sz w:val="20"/>
          <w:lang w:val="af-ZA"/>
        </w:rPr>
        <w:t xml:space="preserve"> </w:t>
      </w:r>
      <w:r w:rsidR="00CA1C11" w:rsidRPr="006E68AD">
        <w:rPr>
          <w:rFonts w:ascii="Sylfaen" w:hAnsi="Sylfaen" w:cs="Sylfaen"/>
          <w:sz w:val="20"/>
          <w:lang w:val="ru-RU"/>
        </w:rPr>
        <w:t>ընթացակարգը</w:t>
      </w:r>
      <w:r w:rsidR="00CA1C11" w:rsidRPr="006E68AD">
        <w:rPr>
          <w:rFonts w:ascii="Sylfaen" w:hAnsi="Sylfaen" w:cs="Sylfaen"/>
          <w:sz w:val="20"/>
          <w:lang w:val="af-ZA"/>
        </w:rPr>
        <w:t xml:space="preserve"> </w:t>
      </w:r>
      <w:r w:rsidR="00CA1C11" w:rsidRPr="006E68AD">
        <w:rPr>
          <w:rFonts w:ascii="Sylfaen" w:hAnsi="Sylfaen" w:cs="Sylfaen"/>
          <w:sz w:val="20"/>
          <w:lang w:val="ru-RU"/>
        </w:rPr>
        <w:t>չկայացած</w:t>
      </w:r>
      <w:r w:rsidR="00CA1C11" w:rsidRPr="006E68AD">
        <w:rPr>
          <w:rFonts w:ascii="Sylfaen" w:hAnsi="Sylfaen" w:cs="Sylfaen"/>
          <w:sz w:val="20"/>
          <w:lang w:val="af-ZA"/>
        </w:rPr>
        <w:t xml:space="preserve"> </w:t>
      </w:r>
      <w:r w:rsidR="00CA1C11" w:rsidRPr="006E68AD">
        <w:rPr>
          <w:rFonts w:ascii="Sylfaen" w:hAnsi="Sylfaen" w:cs="Sylfaen"/>
          <w:sz w:val="20"/>
          <w:lang w:val="ru-RU"/>
        </w:rPr>
        <w:t>հայտարարվելու</w:t>
      </w:r>
      <w:r w:rsidR="00CA1C11" w:rsidRPr="006E68AD">
        <w:rPr>
          <w:rFonts w:ascii="Sylfaen" w:hAnsi="Sylfaen" w:cs="Sylfaen"/>
          <w:sz w:val="20"/>
          <w:lang w:val="af-ZA"/>
        </w:rPr>
        <w:t xml:space="preserve"> </w:t>
      </w:r>
      <w:r w:rsidR="00CA1C11" w:rsidRPr="006E68AD">
        <w:rPr>
          <w:rFonts w:ascii="Sylfaen" w:hAnsi="Sylfaen" w:cs="Sylfaen"/>
          <w:sz w:val="20"/>
          <w:lang w:val="ru-RU"/>
        </w:rPr>
        <w:t>հիմնավորումը։</w:t>
      </w:r>
      <w:r w:rsidR="00CA1C11" w:rsidRPr="006E68AD">
        <w:rPr>
          <w:rFonts w:ascii="Sylfaen" w:hAnsi="Sylfaen" w:cs="Sylfaen"/>
          <w:sz w:val="20"/>
          <w:lang w:val="af-ZA"/>
        </w:rPr>
        <w:t xml:space="preserve"> </w:t>
      </w:r>
    </w:p>
    <w:p w:rsidR="00CA1C11" w:rsidRPr="006E68AD" w:rsidRDefault="00CA1C11" w:rsidP="00B051BE">
      <w:pPr>
        <w:spacing w:line="276" w:lineRule="auto"/>
        <w:ind w:firstLine="567"/>
        <w:jc w:val="both"/>
        <w:rPr>
          <w:rFonts w:ascii="Sylfaen" w:hAnsi="Sylfaen" w:cs="Sylfaen"/>
          <w:sz w:val="20"/>
          <w:lang w:val="af-ZA"/>
        </w:rPr>
      </w:pPr>
    </w:p>
    <w:p w:rsidR="00096865" w:rsidRPr="006E68AD" w:rsidRDefault="00096865" w:rsidP="00B051BE">
      <w:pPr>
        <w:pStyle w:val="a3"/>
        <w:spacing w:line="276" w:lineRule="auto"/>
        <w:rPr>
          <w:rFonts w:ascii="Sylfaen" w:hAnsi="Sylfaen"/>
          <w:i w:val="0"/>
          <w:sz w:val="18"/>
          <w:szCs w:val="18"/>
          <w:u w:val="single"/>
          <w:lang w:val="af-ZA"/>
        </w:rPr>
      </w:pPr>
    </w:p>
    <w:p w:rsidR="008D5016" w:rsidRPr="006E68AD" w:rsidRDefault="008D5016" w:rsidP="00B051BE">
      <w:pPr>
        <w:spacing w:line="276" w:lineRule="auto"/>
        <w:jc w:val="center"/>
        <w:rPr>
          <w:rFonts w:ascii="Sylfaen" w:hAnsi="Sylfaen"/>
          <w:b/>
          <w:sz w:val="20"/>
          <w:lang w:val="af-ZA"/>
        </w:rPr>
      </w:pPr>
      <w:r w:rsidRPr="006E68AD">
        <w:rPr>
          <w:rFonts w:ascii="Sylfaen" w:hAnsi="Sylfaen"/>
          <w:b/>
          <w:sz w:val="20"/>
          <w:lang w:val="af-ZA"/>
        </w:rPr>
        <w:t>1</w:t>
      </w:r>
      <w:r w:rsidR="000709E0" w:rsidRPr="006E68AD">
        <w:rPr>
          <w:rFonts w:ascii="Sylfaen" w:hAnsi="Sylfaen"/>
          <w:b/>
          <w:sz w:val="20"/>
          <w:lang w:val="af-ZA"/>
        </w:rPr>
        <w:t>1</w:t>
      </w:r>
      <w:r w:rsidRPr="006E68AD">
        <w:rPr>
          <w:rFonts w:ascii="Sylfaen" w:hAnsi="Sylfaen"/>
          <w:b/>
          <w:sz w:val="20"/>
          <w:lang w:val="af-ZA"/>
        </w:rPr>
        <w:t xml:space="preserve">. </w:t>
      </w:r>
      <w:r w:rsidRPr="006E68AD">
        <w:rPr>
          <w:rFonts w:ascii="Sylfaen" w:hAnsi="Sylfaen" w:cs="Sylfaen"/>
          <w:b/>
          <w:sz w:val="20"/>
          <w:lang w:val="af-ZA"/>
        </w:rPr>
        <w:t>ԳՆՄԱՆ</w:t>
      </w:r>
      <w:r w:rsidRPr="006E68AD">
        <w:rPr>
          <w:rFonts w:ascii="Sylfaen" w:hAnsi="Sylfaen"/>
          <w:b/>
          <w:sz w:val="20"/>
          <w:lang w:val="af-ZA"/>
        </w:rPr>
        <w:t xml:space="preserve"> </w:t>
      </w:r>
      <w:r w:rsidRPr="006E68AD">
        <w:rPr>
          <w:rFonts w:ascii="Sylfaen" w:hAnsi="Sylfaen" w:cs="Sylfaen"/>
          <w:b/>
          <w:sz w:val="20"/>
          <w:lang w:val="af-ZA"/>
        </w:rPr>
        <w:t>ԳՈՐԾԸՆԹԱՑԻ</w:t>
      </w:r>
      <w:r w:rsidRPr="006E68AD">
        <w:rPr>
          <w:rFonts w:ascii="Sylfaen" w:hAnsi="Sylfaen"/>
          <w:b/>
          <w:sz w:val="20"/>
          <w:lang w:val="af-ZA"/>
        </w:rPr>
        <w:t xml:space="preserve"> </w:t>
      </w:r>
      <w:r w:rsidRPr="006E68AD">
        <w:rPr>
          <w:rFonts w:ascii="Sylfaen" w:hAnsi="Sylfaen" w:cs="Sylfaen"/>
          <w:b/>
          <w:sz w:val="20"/>
          <w:lang w:val="af-ZA"/>
        </w:rPr>
        <w:t>ՀԵՏ</w:t>
      </w:r>
      <w:r w:rsidRPr="006E68AD">
        <w:rPr>
          <w:rFonts w:ascii="Sylfaen" w:hAnsi="Sylfaen"/>
          <w:b/>
          <w:sz w:val="20"/>
          <w:lang w:val="af-ZA"/>
        </w:rPr>
        <w:t xml:space="preserve"> </w:t>
      </w:r>
      <w:r w:rsidRPr="006E68AD">
        <w:rPr>
          <w:rFonts w:ascii="Sylfaen" w:hAnsi="Sylfaen" w:cs="Sylfaen"/>
          <w:b/>
          <w:sz w:val="20"/>
          <w:lang w:val="af-ZA"/>
        </w:rPr>
        <w:t>ԿԱՊՎԱԾ</w:t>
      </w:r>
      <w:r w:rsidRPr="006E68AD">
        <w:rPr>
          <w:rFonts w:ascii="Sylfaen" w:hAnsi="Sylfaen"/>
          <w:b/>
          <w:sz w:val="20"/>
          <w:lang w:val="af-ZA"/>
        </w:rPr>
        <w:t xml:space="preserve"> </w:t>
      </w:r>
      <w:r w:rsidRPr="006E68AD">
        <w:rPr>
          <w:rFonts w:ascii="Sylfaen" w:hAnsi="Sylfaen" w:cs="Sylfaen"/>
          <w:b/>
          <w:sz w:val="20"/>
          <w:lang w:val="af-ZA"/>
        </w:rPr>
        <w:t>ԳՈՐԾՈՂՈՒԹՅՈՒՆՆԵՐԸ</w:t>
      </w:r>
      <w:r w:rsidRPr="006E68AD">
        <w:rPr>
          <w:rFonts w:ascii="Sylfaen" w:hAnsi="Sylfaen"/>
          <w:b/>
          <w:sz w:val="20"/>
          <w:lang w:val="af-ZA"/>
        </w:rPr>
        <w:t xml:space="preserve"> </w:t>
      </w:r>
      <w:r w:rsidRPr="006E68AD">
        <w:rPr>
          <w:rFonts w:ascii="Sylfaen" w:hAnsi="Sylfaen" w:cs="Sylfaen"/>
          <w:b/>
          <w:sz w:val="20"/>
          <w:lang w:val="af-ZA"/>
        </w:rPr>
        <w:t>ԵՎ</w:t>
      </w:r>
      <w:r w:rsidRPr="006E68AD">
        <w:rPr>
          <w:rFonts w:ascii="Sylfaen" w:hAnsi="Sylfaen"/>
          <w:b/>
          <w:sz w:val="20"/>
          <w:lang w:val="af-ZA"/>
        </w:rPr>
        <w:t xml:space="preserve"> (</w:t>
      </w:r>
      <w:r w:rsidRPr="006E68AD">
        <w:rPr>
          <w:rFonts w:ascii="Sylfaen" w:hAnsi="Sylfaen" w:cs="Sylfaen"/>
          <w:b/>
          <w:sz w:val="20"/>
          <w:lang w:val="af-ZA"/>
        </w:rPr>
        <w:t>ԿԱՄ</w:t>
      </w:r>
      <w:r w:rsidRPr="006E68AD">
        <w:rPr>
          <w:rFonts w:ascii="Sylfaen" w:hAnsi="Sylfaen"/>
          <w:b/>
          <w:sz w:val="20"/>
          <w:lang w:val="af-ZA"/>
        </w:rPr>
        <w:t xml:space="preserve">) </w:t>
      </w:r>
    </w:p>
    <w:p w:rsidR="008D5016" w:rsidRPr="006E68AD" w:rsidRDefault="008D5016" w:rsidP="00B051BE">
      <w:pPr>
        <w:spacing w:line="276" w:lineRule="auto"/>
        <w:jc w:val="center"/>
        <w:rPr>
          <w:rFonts w:ascii="Sylfaen" w:hAnsi="Sylfaen"/>
          <w:b/>
          <w:sz w:val="20"/>
          <w:lang w:val="af-ZA"/>
        </w:rPr>
      </w:pPr>
      <w:r w:rsidRPr="006E68AD">
        <w:rPr>
          <w:rFonts w:ascii="Sylfaen" w:hAnsi="Sylfaen" w:cs="Sylfaen"/>
          <w:b/>
          <w:sz w:val="20"/>
          <w:lang w:val="af-ZA"/>
        </w:rPr>
        <w:t>ԸՆԴՈՒՆՎԱԾ</w:t>
      </w:r>
      <w:r w:rsidRPr="006E68AD">
        <w:rPr>
          <w:rFonts w:ascii="Sylfaen" w:hAnsi="Sylfaen"/>
          <w:b/>
          <w:sz w:val="20"/>
          <w:lang w:val="af-ZA"/>
        </w:rPr>
        <w:t xml:space="preserve"> </w:t>
      </w:r>
      <w:r w:rsidRPr="006E68AD">
        <w:rPr>
          <w:rFonts w:ascii="Sylfaen" w:hAnsi="Sylfaen" w:cs="Sylfaen"/>
          <w:b/>
          <w:sz w:val="20"/>
          <w:lang w:val="af-ZA"/>
        </w:rPr>
        <w:t>ՈՐՈՇՈՒՄՆԵՐԸ</w:t>
      </w:r>
      <w:r w:rsidRPr="006E68AD">
        <w:rPr>
          <w:rFonts w:ascii="Sylfaen" w:hAnsi="Sylfaen"/>
          <w:b/>
          <w:sz w:val="20"/>
          <w:lang w:val="af-ZA"/>
        </w:rPr>
        <w:t xml:space="preserve"> </w:t>
      </w:r>
      <w:r w:rsidRPr="006E68AD">
        <w:rPr>
          <w:rFonts w:ascii="Sylfaen" w:hAnsi="Sylfaen" w:cs="Sylfaen"/>
          <w:b/>
          <w:sz w:val="20"/>
          <w:lang w:val="af-ZA"/>
        </w:rPr>
        <w:t>ԲՈՂՈՔԱՐԿԵԼՈՒ</w:t>
      </w:r>
      <w:r w:rsidRPr="006E68AD">
        <w:rPr>
          <w:rFonts w:ascii="Sylfaen" w:hAnsi="Sylfaen"/>
          <w:b/>
          <w:sz w:val="20"/>
          <w:lang w:val="af-ZA"/>
        </w:rPr>
        <w:t xml:space="preserve"> </w:t>
      </w:r>
      <w:r w:rsidRPr="006E68AD">
        <w:rPr>
          <w:rFonts w:ascii="Sylfaen" w:hAnsi="Sylfaen" w:cs="Sylfaen"/>
          <w:b/>
          <w:sz w:val="20"/>
          <w:lang w:val="af-ZA"/>
        </w:rPr>
        <w:t>ՄԱՍՆԱԿՑԻ</w:t>
      </w:r>
      <w:r w:rsidRPr="006E68AD">
        <w:rPr>
          <w:rFonts w:ascii="Sylfaen" w:hAnsi="Sylfaen"/>
          <w:b/>
          <w:sz w:val="20"/>
          <w:lang w:val="af-ZA"/>
        </w:rPr>
        <w:t xml:space="preserve"> </w:t>
      </w:r>
    </w:p>
    <w:p w:rsidR="00096865" w:rsidRPr="006E68AD" w:rsidRDefault="008D5016" w:rsidP="00B051BE">
      <w:pPr>
        <w:spacing w:line="276" w:lineRule="auto"/>
        <w:jc w:val="center"/>
        <w:rPr>
          <w:rFonts w:ascii="Sylfaen" w:hAnsi="Sylfaen"/>
          <w:b/>
          <w:sz w:val="20"/>
          <w:lang w:val="af-ZA"/>
        </w:rPr>
      </w:pPr>
      <w:r w:rsidRPr="006E68AD">
        <w:rPr>
          <w:rFonts w:ascii="Sylfaen" w:hAnsi="Sylfaen" w:cs="Sylfaen"/>
          <w:b/>
          <w:sz w:val="20"/>
          <w:lang w:val="af-ZA"/>
        </w:rPr>
        <w:t>ԻՐԱՎՈՒՆՔԸ</w:t>
      </w:r>
      <w:r w:rsidRPr="006E68AD">
        <w:rPr>
          <w:rFonts w:ascii="Sylfaen" w:hAnsi="Sylfaen"/>
          <w:b/>
          <w:sz w:val="20"/>
          <w:lang w:val="af-ZA"/>
        </w:rPr>
        <w:t xml:space="preserve"> </w:t>
      </w:r>
      <w:r w:rsidRPr="006E68AD">
        <w:rPr>
          <w:rFonts w:ascii="Sylfaen" w:hAnsi="Sylfaen" w:cs="Sylfaen"/>
          <w:b/>
          <w:sz w:val="20"/>
          <w:lang w:val="af-ZA"/>
        </w:rPr>
        <w:t>ԵՎ</w:t>
      </w:r>
      <w:r w:rsidRPr="006E68AD">
        <w:rPr>
          <w:rFonts w:ascii="Sylfaen" w:hAnsi="Sylfaen"/>
          <w:b/>
          <w:sz w:val="20"/>
          <w:lang w:val="af-ZA"/>
        </w:rPr>
        <w:t xml:space="preserve"> </w:t>
      </w:r>
      <w:r w:rsidRPr="006E68AD">
        <w:rPr>
          <w:rFonts w:ascii="Sylfaen" w:hAnsi="Sylfaen" w:cs="Sylfaen"/>
          <w:b/>
          <w:sz w:val="20"/>
          <w:lang w:val="af-ZA"/>
        </w:rPr>
        <w:t>ԿԱՐԳԸ</w:t>
      </w:r>
    </w:p>
    <w:p w:rsidR="008D5016" w:rsidRPr="006E68AD" w:rsidRDefault="008D5016" w:rsidP="00B051BE">
      <w:pPr>
        <w:spacing w:line="276" w:lineRule="auto"/>
        <w:jc w:val="center"/>
        <w:rPr>
          <w:rFonts w:ascii="Sylfaen" w:hAnsi="Sylfaen"/>
          <w:b/>
          <w:sz w:val="20"/>
          <w:lang w:val="af-ZA"/>
        </w:rPr>
      </w:pPr>
    </w:p>
    <w:p w:rsidR="00133017" w:rsidRPr="006E68AD" w:rsidRDefault="00133017" w:rsidP="00133017">
      <w:pPr>
        <w:ind w:firstLine="567"/>
        <w:jc w:val="both"/>
        <w:rPr>
          <w:rFonts w:ascii="Sylfaen" w:hAnsi="Sylfaen" w:cs="Sylfaen"/>
          <w:sz w:val="20"/>
          <w:szCs w:val="20"/>
          <w:lang w:val="af-ZA"/>
        </w:rPr>
      </w:pPr>
      <w:r w:rsidRPr="006E68AD">
        <w:rPr>
          <w:rFonts w:ascii="Sylfaen" w:hAnsi="Sylfaen" w:cs="Sylfaen"/>
          <w:sz w:val="20"/>
          <w:szCs w:val="20"/>
          <w:lang w:val="af-ZA"/>
        </w:rPr>
        <w:t>11.1</w:t>
      </w:r>
      <w:r w:rsidRPr="006E68AD">
        <w:rPr>
          <w:rFonts w:ascii="Sylfaen" w:hAnsi="Sylfaen"/>
          <w:sz w:val="20"/>
          <w:szCs w:val="20"/>
          <w:lang w:val="af-ZA"/>
        </w:rPr>
        <w:t xml:space="preserve">  </w:t>
      </w:r>
      <w:r w:rsidRPr="006E68AD">
        <w:rPr>
          <w:rFonts w:ascii="Sylfaen" w:hAnsi="Sylfaen" w:cs="Sylfaen"/>
          <w:sz w:val="20"/>
          <w:szCs w:val="20"/>
          <w:lang w:val="ru-RU"/>
        </w:rPr>
        <w:t>Յուրաքանչյուր</w:t>
      </w:r>
      <w:r w:rsidRPr="006E68AD">
        <w:rPr>
          <w:rFonts w:ascii="Sylfaen" w:hAnsi="Sylfaen" w:cs="Sylfaen"/>
          <w:sz w:val="20"/>
          <w:szCs w:val="20"/>
          <w:lang w:val="af-ZA"/>
        </w:rPr>
        <w:t xml:space="preserve"> </w:t>
      </w:r>
      <w:r w:rsidRPr="006E68AD">
        <w:rPr>
          <w:rFonts w:ascii="Sylfaen" w:hAnsi="Sylfaen" w:cs="Sylfaen"/>
          <w:sz w:val="20"/>
          <w:szCs w:val="20"/>
          <w:lang w:val="ru-RU"/>
        </w:rPr>
        <w:t>անձ</w:t>
      </w:r>
      <w:r w:rsidRPr="006E68AD">
        <w:rPr>
          <w:rFonts w:ascii="Sylfaen" w:hAnsi="Sylfaen" w:cs="Sylfaen"/>
          <w:sz w:val="20"/>
          <w:szCs w:val="20"/>
          <w:lang w:val="af-ZA"/>
        </w:rPr>
        <w:t xml:space="preserve"> </w:t>
      </w:r>
      <w:r w:rsidRPr="006E68AD">
        <w:rPr>
          <w:rFonts w:ascii="Sylfaen" w:hAnsi="Sylfaen" w:cs="Sylfaen"/>
          <w:sz w:val="20"/>
          <w:szCs w:val="20"/>
          <w:lang w:val="ru-RU"/>
        </w:rPr>
        <w:t>իրավունք</w:t>
      </w:r>
      <w:r w:rsidRPr="006E68AD">
        <w:rPr>
          <w:rFonts w:ascii="Sylfaen" w:hAnsi="Sylfaen" w:cs="Sylfaen"/>
          <w:sz w:val="20"/>
          <w:szCs w:val="20"/>
          <w:lang w:val="af-ZA"/>
        </w:rPr>
        <w:t xml:space="preserve"> </w:t>
      </w:r>
      <w:r w:rsidRPr="006E68AD">
        <w:rPr>
          <w:rFonts w:ascii="Sylfaen" w:hAnsi="Sylfaen" w:cs="Sylfaen"/>
          <w:sz w:val="20"/>
          <w:szCs w:val="20"/>
          <w:lang w:val="ru-RU"/>
        </w:rPr>
        <w:t>ունի</w:t>
      </w:r>
      <w:r w:rsidRPr="006E68AD">
        <w:rPr>
          <w:rFonts w:ascii="Sylfaen" w:hAnsi="Sylfaen" w:cs="Sylfaen"/>
          <w:sz w:val="20"/>
          <w:szCs w:val="20"/>
          <w:lang w:val="af-ZA"/>
        </w:rPr>
        <w:t xml:space="preserve"> </w:t>
      </w:r>
      <w:r w:rsidRPr="006E68AD">
        <w:rPr>
          <w:rFonts w:ascii="Sylfaen" w:hAnsi="Sylfaen" w:cs="Sylfaen"/>
          <w:sz w:val="20"/>
          <w:szCs w:val="20"/>
          <w:lang w:val="ru-RU"/>
        </w:rPr>
        <w:t>բողոքարկելու</w:t>
      </w:r>
      <w:r w:rsidRPr="006E68AD">
        <w:rPr>
          <w:rFonts w:ascii="Sylfaen" w:hAnsi="Sylfaen" w:cs="Sylfaen"/>
          <w:sz w:val="20"/>
          <w:szCs w:val="20"/>
          <w:lang w:val="af-ZA"/>
        </w:rPr>
        <w:t xml:space="preserve"> պ</w:t>
      </w:r>
      <w:r w:rsidRPr="006E68AD">
        <w:rPr>
          <w:rFonts w:ascii="Sylfaen" w:hAnsi="Sylfaen" w:cs="Sylfaen"/>
          <w:sz w:val="20"/>
          <w:szCs w:val="20"/>
          <w:lang w:val="ru-RU"/>
        </w:rPr>
        <w:t>ատվիրատուի</w:t>
      </w:r>
      <w:r w:rsidRPr="006E68AD">
        <w:rPr>
          <w:rFonts w:ascii="Sylfaen" w:hAnsi="Sylfaen" w:cs="Sylfaen"/>
          <w:sz w:val="20"/>
          <w:szCs w:val="20"/>
          <w:lang w:val="af-ZA"/>
        </w:rPr>
        <w:t xml:space="preserve">, </w:t>
      </w:r>
      <w:r w:rsidRPr="006E68AD">
        <w:rPr>
          <w:rFonts w:ascii="Sylfaen" w:hAnsi="Sylfaen" w:cs="Sylfaen"/>
          <w:sz w:val="20"/>
          <w:szCs w:val="20"/>
          <w:lang w:val="ru-RU"/>
        </w:rPr>
        <w:t>հանձնաժողովի</w:t>
      </w:r>
      <w:r w:rsidRPr="006E68AD">
        <w:rPr>
          <w:rFonts w:ascii="Sylfaen" w:hAnsi="Sylfaen" w:cs="Sylfaen"/>
          <w:sz w:val="20"/>
          <w:szCs w:val="20"/>
          <w:lang w:val="af-ZA"/>
        </w:rPr>
        <w:t xml:space="preserve"> </w:t>
      </w:r>
      <w:r w:rsidRPr="006E68AD">
        <w:rPr>
          <w:rFonts w:ascii="Sylfaen" w:hAnsi="Sylfaen" w:cs="Sylfaen"/>
          <w:sz w:val="20"/>
          <w:szCs w:val="20"/>
          <w:lang w:val="ru-RU"/>
        </w:rPr>
        <w:t>և</w:t>
      </w:r>
      <w:r w:rsidRPr="006E68AD">
        <w:rPr>
          <w:rFonts w:ascii="Sylfaen" w:hAnsi="Sylfaen" w:cs="Sylfaen"/>
          <w:sz w:val="20"/>
          <w:szCs w:val="20"/>
          <w:lang w:val="af-ZA"/>
        </w:rPr>
        <w:t xml:space="preserve"> </w:t>
      </w:r>
      <w:r w:rsidRPr="006E68AD">
        <w:rPr>
          <w:rFonts w:ascii="Sylfaen" w:hAnsi="Sylfaen" w:cs="Sylfaen"/>
          <w:sz w:val="20"/>
          <w:szCs w:val="20"/>
          <w:lang w:val="ru-RU"/>
        </w:rPr>
        <w:t>գնումների</w:t>
      </w:r>
      <w:r w:rsidRPr="006E68AD">
        <w:rPr>
          <w:rFonts w:ascii="Sylfaen" w:hAnsi="Sylfaen" w:cs="Sylfaen"/>
          <w:sz w:val="20"/>
          <w:szCs w:val="20"/>
          <w:lang w:val="af-ZA"/>
        </w:rPr>
        <w:t xml:space="preserve"> </w:t>
      </w:r>
      <w:r w:rsidRPr="006E68AD">
        <w:rPr>
          <w:rFonts w:ascii="Sylfaen" w:hAnsi="Sylfaen" w:cs="Sylfaen"/>
          <w:sz w:val="20"/>
          <w:szCs w:val="20"/>
          <w:lang w:val="ru-RU"/>
        </w:rPr>
        <w:t>հետ</w:t>
      </w:r>
      <w:r w:rsidRPr="006E68AD">
        <w:rPr>
          <w:rFonts w:ascii="Sylfaen" w:hAnsi="Sylfaen" w:cs="Sylfaen"/>
          <w:sz w:val="20"/>
          <w:szCs w:val="20"/>
          <w:lang w:val="af-ZA"/>
        </w:rPr>
        <w:t xml:space="preserve"> </w:t>
      </w:r>
      <w:r w:rsidRPr="006E68AD">
        <w:rPr>
          <w:rFonts w:ascii="Sylfaen" w:hAnsi="Sylfaen" w:cs="Sylfaen"/>
          <w:sz w:val="20"/>
          <w:szCs w:val="20"/>
          <w:lang w:val="ru-RU"/>
        </w:rPr>
        <w:t>կապված</w:t>
      </w:r>
      <w:r w:rsidRPr="006E68AD">
        <w:rPr>
          <w:rFonts w:ascii="Sylfaen" w:hAnsi="Sylfaen" w:cs="Sylfaen"/>
          <w:sz w:val="20"/>
          <w:szCs w:val="20"/>
          <w:lang w:val="af-ZA"/>
        </w:rPr>
        <w:t xml:space="preserve"> </w:t>
      </w:r>
      <w:r w:rsidRPr="006E68AD">
        <w:rPr>
          <w:rFonts w:ascii="Sylfaen" w:hAnsi="Sylfaen" w:cs="Sylfaen"/>
          <w:sz w:val="20"/>
          <w:szCs w:val="20"/>
          <w:lang w:val="ru-RU"/>
        </w:rPr>
        <w:t>բողոքներ</w:t>
      </w:r>
      <w:r w:rsidRPr="006E68AD">
        <w:rPr>
          <w:rFonts w:ascii="Sylfaen" w:hAnsi="Sylfaen" w:cs="Sylfaen"/>
          <w:sz w:val="20"/>
          <w:szCs w:val="20"/>
          <w:lang w:val="af-ZA"/>
        </w:rPr>
        <w:t xml:space="preserve"> </w:t>
      </w:r>
      <w:r w:rsidRPr="006E68AD">
        <w:rPr>
          <w:rFonts w:ascii="Sylfaen" w:hAnsi="Sylfaen" w:cs="Sylfaen"/>
          <w:sz w:val="20"/>
          <w:szCs w:val="20"/>
          <w:lang w:val="ru-RU"/>
        </w:rPr>
        <w:t>քննող</w:t>
      </w:r>
      <w:r w:rsidRPr="006E68AD">
        <w:rPr>
          <w:rFonts w:ascii="Sylfaen" w:hAnsi="Sylfaen" w:cs="Sylfaen"/>
          <w:sz w:val="20"/>
          <w:szCs w:val="20"/>
          <w:lang w:val="af-ZA"/>
        </w:rPr>
        <w:t xml:space="preserve"> </w:t>
      </w:r>
      <w:r w:rsidRPr="006E68AD">
        <w:rPr>
          <w:rFonts w:ascii="Sylfaen" w:hAnsi="Sylfaen" w:cs="Sylfaen"/>
          <w:sz w:val="20"/>
          <w:szCs w:val="20"/>
          <w:lang w:val="ru-RU"/>
        </w:rPr>
        <w:t>անձի</w:t>
      </w:r>
      <w:r w:rsidRPr="006E68AD">
        <w:rPr>
          <w:rFonts w:ascii="Sylfaen" w:hAnsi="Sylfaen" w:cs="Sylfaen"/>
          <w:sz w:val="20"/>
          <w:szCs w:val="20"/>
          <w:lang w:val="af-ZA"/>
        </w:rPr>
        <w:t xml:space="preserve"> </w:t>
      </w:r>
      <w:r w:rsidRPr="006E68AD">
        <w:rPr>
          <w:rFonts w:ascii="Sylfaen" w:hAnsi="Sylfaen" w:cs="Sylfaen"/>
          <w:sz w:val="20"/>
          <w:szCs w:val="20"/>
          <w:lang w:val="ru-RU"/>
        </w:rPr>
        <w:t>գործողությունները</w:t>
      </w:r>
      <w:r w:rsidRPr="006E68AD">
        <w:rPr>
          <w:rFonts w:ascii="Sylfaen" w:hAnsi="Sylfaen" w:cs="Sylfaen"/>
          <w:sz w:val="20"/>
          <w:szCs w:val="20"/>
          <w:lang w:val="af-ZA"/>
        </w:rPr>
        <w:t xml:space="preserve"> (</w:t>
      </w:r>
      <w:r w:rsidRPr="006E68AD">
        <w:rPr>
          <w:rFonts w:ascii="Sylfaen" w:hAnsi="Sylfaen" w:cs="Sylfaen"/>
          <w:sz w:val="20"/>
          <w:szCs w:val="20"/>
          <w:lang w:val="ru-RU"/>
        </w:rPr>
        <w:t>անգործությունը</w:t>
      </w:r>
      <w:r w:rsidRPr="006E68AD">
        <w:rPr>
          <w:rFonts w:ascii="Sylfaen" w:hAnsi="Sylfaen" w:cs="Sylfaen"/>
          <w:sz w:val="20"/>
          <w:szCs w:val="20"/>
          <w:lang w:val="af-ZA"/>
        </w:rPr>
        <w:t xml:space="preserve">) </w:t>
      </w:r>
      <w:r w:rsidRPr="006E68AD">
        <w:rPr>
          <w:rFonts w:ascii="Sylfaen" w:hAnsi="Sylfaen" w:cs="Sylfaen"/>
          <w:sz w:val="20"/>
          <w:szCs w:val="20"/>
          <w:lang w:val="ru-RU"/>
        </w:rPr>
        <w:t>և</w:t>
      </w:r>
      <w:r w:rsidRPr="006E68AD">
        <w:rPr>
          <w:rFonts w:ascii="Sylfaen" w:hAnsi="Sylfaen" w:cs="Sylfaen"/>
          <w:sz w:val="20"/>
          <w:szCs w:val="20"/>
          <w:lang w:val="af-ZA"/>
        </w:rPr>
        <w:t xml:space="preserve"> </w:t>
      </w:r>
      <w:r w:rsidRPr="006E68AD">
        <w:rPr>
          <w:rFonts w:ascii="Sylfaen" w:hAnsi="Sylfaen" w:cs="Sylfaen"/>
          <w:sz w:val="20"/>
          <w:szCs w:val="20"/>
          <w:lang w:val="ru-RU"/>
        </w:rPr>
        <w:t>որոշումները։</w:t>
      </w:r>
    </w:p>
    <w:p w:rsidR="00133017" w:rsidRPr="006E68AD" w:rsidRDefault="00133017" w:rsidP="00133017">
      <w:pPr>
        <w:ind w:firstLine="567"/>
        <w:jc w:val="both"/>
        <w:rPr>
          <w:rFonts w:ascii="Sylfaen" w:hAnsi="Sylfaen" w:cs="Sylfaen"/>
          <w:sz w:val="20"/>
          <w:szCs w:val="20"/>
          <w:lang w:val="af-ZA"/>
        </w:rPr>
      </w:pPr>
      <w:r w:rsidRPr="006E68AD">
        <w:rPr>
          <w:rFonts w:ascii="Sylfaen" w:hAnsi="Sylfaen" w:cs="Sylfaen"/>
          <w:sz w:val="20"/>
          <w:szCs w:val="20"/>
          <w:lang w:val="af-ZA"/>
        </w:rPr>
        <w:t xml:space="preserve">11.2  </w:t>
      </w:r>
      <w:r w:rsidRPr="006E68AD">
        <w:rPr>
          <w:rFonts w:ascii="Sylfaen" w:hAnsi="Sylfaen" w:cs="Sylfaen"/>
          <w:sz w:val="20"/>
          <w:szCs w:val="20"/>
          <w:lang w:val="ru-RU"/>
        </w:rPr>
        <w:t>Գնումների</w:t>
      </w:r>
      <w:r w:rsidRPr="006E68AD">
        <w:rPr>
          <w:rFonts w:ascii="Sylfaen" w:hAnsi="Sylfaen" w:cs="Sylfaen"/>
          <w:sz w:val="20"/>
          <w:szCs w:val="20"/>
          <w:lang w:val="af-ZA"/>
        </w:rPr>
        <w:t xml:space="preserve">, </w:t>
      </w:r>
      <w:r w:rsidRPr="006E68AD">
        <w:rPr>
          <w:rFonts w:ascii="Sylfaen" w:hAnsi="Sylfaen" w:cs="Sylfaen"/>
          <w:sz w:val="20"/>
          <w:szCs w:val="20"/>
          <w:lang w:val="ru-RU"/>
        </w:rPr>
        <w:t>այդ</w:t>
      </w:r>
      <w:r w:rsidRPr="006E68AD">
        <w:rPr>
          <w:rFonts w:ascii="Sylfaen" w:hAnsi="Sylfaen" w:cs="Sylfaen"/>
          <w:sz w:val="20"/>
          <w:szCs w:val="20"/>
          <w:lang w:val="af-ZA"/>
        </w:rPr>
        <w:t xml:space="preserve"> </w:t>
      </w:r>
      <w:r w:rsidRPr="006E68AD">
        <w:rPr>
          <w:rFonts w:ascii="Sylfaen" w:hAnsi="Sylfaen" w:cs="Sylfaen"/>
          <w:sz w:val="20"/>
          <w:szCs w:val="20"/>
          <w:lang w:val="ru-RU"/>
        </w:rPr>
        <w:t>թվում</w:t>
      </w:r>
      <w:r w:rsidRPr="006E68AD">
        <w:rPr>
          <w:rFonts w:ascii="Sylfaen" w:hAnsi="Sylfaen" w:cs="Sylfaen"/>
          <w:sz w:val="20"/>
          <w:szCs w:val="20"/>
          <w:lang w:val="af-ZA"/>
        </w:rPr>
        <w:t xml:space="preserve"> </w:t>
      </w:r>
      <w:r w:rsidRPr="006E68AD">
        <w:rPr>
          <w:rFonts w:ascii="Sylfaen" w:hAnsi="Sylfaen" w:cs="Sylfaen"/>
          <w:sz w:val="20"/>
          <w:szCs w:val="20"/>
          <w:lang w:val="ru-RU"/>
        </w:rPr>
        <w:t>բողոքի</w:t>
      </w:r>
      <w:r w:rsidRPr="006E68AD">
        <w:rPr>
          <w:rFonts w:ascii="Sylfaen" w:hAnsi="Sylfaen" w:cs="Sylfaen"/>
          <w:sz w:val="20"/>
          <w:szCs w:val="20"/>
          <w:lang w:val="af-ZA"/>
        </w:rPr>
        <w:t xml:space="preserve"> </w:t>
      </w:r>
      <w:r w:rsidRPr="006E68AD">
        <w:rPr>
          <w:rFonts w:ascii="Sylfaen" w:hAnsi="Sylfaen" w:cs="Sylfaen"/>
          <w:sz w:val="20"/>
          <w:szCs w:val="20"/>
        </w:rPr>
        <w:t>քննման</w:t>
      </w:r>
      <w:r w:rsidRPr="006E68AD">
        <w:rPr>
          <w:rFonts w:ascii="Sylfaen" w:hAnsi="Sylfaen" w:cs="Sylfaen"/>
          <w:sz w:val="20"/>
          <w:szCs w:val="20"/>
          <w:lang w:val="af-ZA"/>
        </w:rPr>
        <w:t xml:space="preserve"> </w:t>
      </w:r>
      <w:r w:rsidRPr="006E68AD">
        <w:rPr>
          <w:rFonts w:ascii="Sylfaen" w:hAnsi="Sylfaen" w:cs="Sylfaen"/>
          <w:sz w:val="20"/>
          <w:szCs w:val="20"/>
          <w:lang w:val="ru-RU"/>
        </w:rPr>
        <w:t>հետ</w:t>
      </w:r>
      <w:r w:rsidRPr="006E68AD">
        <w:rPr>
          <w:rFonts w:ascii="Sylfaen" w:hAnsi="Sylfaen" w:cs="Sylfaen"/>
          <w:sz w:val="20"/>
          <w:szCs w:val="20"/>
          <w:lang w:val="af-ZA"/>
        </w:rPr>
        <w:t xml:space="preserve"> </w:t>
      </w:r>
      <w:r w:rsidRPr="006E68AD">
        <w:rPr>
          <w:rFonts w:ascii="Sylfaen" w:hAnsi="Sylfaen" w:cs="Sylfaen"/>
          <w:sz w:val="20"/>
          <w:szCs w:val="20"/>
          <w:lang w:val="ru-RU"/>
        </w:rPr>
        <w:t>կապված</w:t>
      </w:r>
      <w:r w:rsidRPr="006E68AD">
        <w:rPr>
          <w:rFonts w:ascii="Sylfaen" w:hAnsi="Sylfaen" w:cs="Sylfaen"/>
          <w:sz w:val="20"/>
          <w:szCs w:val="20"/>
          <w:lang w:val="af-ZA"/>
        </w:rPr>
        <w:t xml:space="preserve"> </w:t>
      </w:r>
      <w:r w:rsidRPr="006E68AD">
        <w:rPr>
          <w:rFonts w:ascii="Sylfaen" w:hAnsi="Sylfaen" w:cs="Sylfaen"/>
          <w:sz w:val="20"/>
          <w:szCs w:val="20"/>
          <w:lang w:val="ru-RU"/>
        </w:rPr>
        <w:t>հարաբերությունները</w:t>
      </w:r>
      <w:r w:rsidRPr="006E68AD">
        <w:rPr>
          <w:rFonts w:ascii="Sylfaen" w:hAnsi="Sylfaen" w:cs="Sylfaen"/>
          <w:sz w:val="20"/>
          <w:szCs w:val="20"/>
          <w:lang w:val="af-ZA"/>
        </w:rPr>
        <w:t xml:space="preserve"> </w:t>
      </w:r>
      <w:r w:rsidRPr="006E68AD">
        <w:rPr>
          <w:rFonts w:ascii="Sylfaen" w:hAnsi="Sylfaen" w:cs="Sylfaen"/>
          <w:sz w:val="20"/>
          <w:szCs w:val="20"/>
          <w:lang w:val="ru-RU"/>
        </w:rPr>
        <w:t>վարչական</w:t>
      </w:r>
      <w:r w:rsidRPr="006E68AD">
        <w:rPr>
          <w:rFonts w:ascii="Sylfaen" w:hAnsi="Sylfaen" w:cs="Sylfaen"/>
          <w:sz w:val="20"/>
          <w:szCs w:val="20"/>
          <w:lang w:val="af-ZA"/>
        </w:rPr>
        <w:t xml:space="preserve"> </w:t>
      </w:r>
      <w:r w:rsidRPr="006E68AD">
        <w:rPr>
          <w:rFonts w:ascii="Sylfaen" w:hAnsi="Sylfaen" w:cs="Sylfaen"/>
          <w:sz w:val="20"/>
          <w:szCs w:val="20"/>
          <w:lang w:val="ru-RU"/>
        </w:rPr>
        <w:t>հարաբերություններ</w:t>
      </w:r>
      <w:r w:rsidRPr="006E68AD">
        <w:rPr>
          <w:rFonts w:ascii="Sylfaen" w:hAnsi="Sylfaen" w:cs="Sylfaen"/>
          <w:sz w:val="20"/>
          <w:szCs w:val="20"/>
          <w:lang w:val="af-ZA"/>
        </w:rPr>
        <w:t xml:space="preserve"> </w:t>
      </w:r>
      <w:r w:rsidRPr="006E68AD">
        <w:rPr>
          <w:rFonts w:ascii="Sylfaen" w:hAnsi="Sylfaen" w:cs="Sylfaen"/>
          <w:sz w:val="20"/>
          <w:szCs w:val="20"/>
          <w:lang w:val="ru-RU"/>
        </w:rPr>
        <w:t>չեն</w:t>
      </w:r>
      <w:r w:rsidRPr="006E68AD">
        <w:rPr>
          <w:rFonts w:ascii="Sylfaen" w:hAnsi="Sylfaen" w:cs="Sylfaen"/>
          <w:sz w:val="20"/>
          <w:szCs w:val="20"/>
          <w:lang w:val="af-ZA"/>
        </w:rPr>
        <w:t xml:space="preserve"> </w:t>
      </w:r>
      <w:r w:rsidRPr="006E68AD">
        <w:rPr>
          <w:rFonts w:ascii="Sylfaen" w:hAnsi="Sylfaen" w:cs="Sylfaen"/>
          <w:sz w:val="20"/>
          <w:szCs w:val="20"/>
          <w:lang w:val="ru-RU"/>
        </w:rPr>
        <w:t>և</w:t>
      </w:r>
      <w:r w:rsidRPr="006E68AD">
        <w:rPr>
          <w:rFonts w:ascii="Sylfaen" w:hAnsi="Sylfaen" w:cs="Sylfaen"/>
          <w:sz w:val="20"/>
          <w:szCs w:val="20"/>
          <w:lang w:val="af-ZA"/>
        </w:rPr>
        <w:t xml:space="preserve"> </w:t>
      </w:r>
      <w:r w:rsidRPr="006E68AD">
        <w:rPr>
          <w:rFonts w:ascii="Sylfaen" w:hAnsi="Sylfaen" w:cs="Sylfaen"/>
          <w:sz w:val="20"/>
          <w:szCs w:val="20"/>
          <w:lang w:val="ru-RU"/>
        </w:rPr>
        <w:t>դրանք</w:t>
      </w:r>
      <w:r w:rsidRPr="006E68AD">
        <w:rPr>
          <w:rFonts w:ascii="Sylfaen" w:hAnsi="Sylfaen" w:cs="Sylfaen"/>
          <w:sz w:val="20"/>
          <w:szCs w:val="20"/>
          <w:lang w:val="af-ZA"/>
        </w:rPr>
        <w:t xml:space="preserve"> </w:t>
      </w:r>
      <w:r w:rsidRPr="006E68AD">
        <w:rPr>
          <w:rFonts w:ascii="Sylfaen" w:hAnsi="Sylfaen" w:cs="Sylfaen"/>
          <w:sz w:val="20"/>
          <w:szCs w:val="20"/>
          <w:lang w:val="ru-RU"/>
        </w:rPr>
        <w:t>կարգավորվում</w:t>
      </w:r>
      <w:r w:rsidRPr="006E68AD">
        <w:rPr>
          <w:rFonts w:ascii="Sylfaen" w:hAnsi="Sylfaen" w:cs="Sylfaen"/>
          <w:sz w:val="20"/>
          <w:szCs w:val="20"/>
          <w:lang w:val="af-ZA"/>
        </w:rPr>
        <w:t xml:space="preserve"> </w:t>
      </w:r>
      <w:r w:rsidRPr="006E68AD">
        <w:rPr>
          <w:rFonts w:ascii="Sylfaen" w:hAnsi="Sylfaen" w:cs="Sylfaen"/>
          <w:sz w:val="20"/>
          <w:szCs w:val="20"/>
          <w:lang w:val="ru-RU"/>
        </w:rPr>
        <w:t>են</w:t>
      </w:r>
      <w:r w:rsidRPr="006E68AD">
        <w:rPr>
          <w:rFonts w:ascii="Sylfaen" w:hAnsi="Sylfaen" w:cs="Sylfaen"/>
          <w:sz w:val="20"/>
          <w:szCs w:val="20"/>
          <w:lang w:val="af-ZA"/>
        </w:rPr>
        <w:t xml:space="preserve"> </w:t>
      </w:r>
      <w:r w:rsidRPr="006E68AD">
        <w:rPr>
          <w:rFonts w:ascii="Sylfaen" w:hAnsi="Sylfaen" w:cs="Sylfaen"/>
          <w:sz w:val="20"/>
          <w:szCs w:val="20"/>
          <w:lang w:val="ru-RU"/>
        </w:rPr>
        <w:t>Հայաստանի</w:t>
      </w:r>
      <w:r w:rsidRPr="006E68AD">
        <w:rPr>
          <w:rFonts w:ascii="Sylfaen" w:hAnsi="Sylfaen" w:cs="Sylfaen"/>
          <w:sz w:val="20"/>
          <w:szCs w:val="20"/>
          <w:lang w:val="af-ZA"/>
        </w:rPr>
        <w:t xml:space="preserve"> </w:t>
      </w:r>
      <w:r w:rsidRPr="006E68AD">
        <w:rPr>
          <w:rFonts w:ascii="Sylfaen" w:hAnsi="Sylfaen" w:cs="Sylfaen"/>
          <w:sz w:val="20"/>
          <w:szCs w:val="20"/>
          <w:lang w:val="ru-RU"/>
        </w:rPr>
        <w:t>Հանարապետության</w:t>
      </w:r>
      <w:r w:rsidRPr="006E68AD">
        <w:rPr>
          <w:rFonts w:ascii="Sylfaen" w:hAnsi="Sylfaen" w:cs="Sylfaen"/>
          <w:sz w:val="20"/>
          <w:szCs w:val="20"/>
          <w:lang w:val="af-ZA"/>
        </w:rPr>
        <w:t xml:space="preserve"> </w:t>
      </w:r>
      <w:r w:rsidRPr="006E68AD">
        <w:rPr>
          <w:rFonts w:ascii="Sylfaen" w:hAnsi="Sylfaen" w:cs="Sylfaen"/>
          <w:sz w:val="20"/>
          <w:szCs w:val="20"/>
          <w:lang w:val="ru-RU"/>
        </w:rPr>
        <w:t>քաղաքացիաիրավական</w:t>
      </w:r>
      <w:r w:rsidRPr="006E68AD">
        <w:rPr>
          <w:rFonts w:ascii="Sylfaen" w:hAnsi="Sylfaen" w:cs="Sylfaen"/>
          <w:sz w:val="20"/>
          <w:szCs w:val="20"/>
          <w:lang w:val="af-ZA"/>
        </w:rPr>
        <w:t xml:space="preserve"> </w:t>
      </w:r>
      <w:r w:rsidRPr="006E68AD">
        <w:rPr>
          <w:rFonts w:ascii="Sylfaen" w:hAnsi="Sylfaen" w:cs="Sylfaen"/>
          <w:sz w:val="20"/>
          <w:szCs w:val="20"/>
          <w:lang w:val="ru-RU"/>
        </w:rPr>
        <w:t>հարաբերությունները</w:t>
      </w:r>
      <w:r w:rsidRPr="006E68AD">
        <w:rPr>
          <w:rFonts w:ascii="Sylfaen" w:hAnsi="Sylfaen" w:cs="Sylfaen"/>
          <w:sz w:val="20"/>
          <w:szCs w:val="20"/>
          <w:lang w:val="af-ZA"/>
        </w:rPr>
        <w:t xml:space="preserve"> </w:t>
      </w:r>
      <w:r w:rsidRPr="006E68AD">
        <w:rPr>
          <w:rFonts w:ascii="Sylfaen" w:hAnsi="Sylfaen" w:cs="Sylfaen"/>
          <w:sz w:val="20"/>
          <w:szCs w:val="20"/>
          <w:lang w:val="ru-RU"/>
        </w:rPr>
        <w:t>կարգավորող</w:t>
      </w:r>
      <w:r w:rsidRPr="006E68AD">
        <w:rPr>
          <w:rFonts w:ascii="Sylfaen" w:hAnsi="Sylfaen" w:cs="Sylfaen"/>
          <w:sz w:val="20"/>
          <w:szCs w:val="20"/>
          <w:lang w:val="af-ZA"/>
        </w:rPr>
        <w:t xml:space="preserve"> </w:t>
      </w:r>
      <w:r w:rsidRPr="006E68AD">
        <w:rPr>
          <w:rFonts w:ascii="Sylfaen" w:hAnsi="Sylfaen" w:cs="Sylfaen"/>
          <w:sz w:val="20"/>
          <w:szCs w:val="20"/>
          <w:lang w:val="ru-RU"/>
        </w:rPr>
        <w:t>օրենսդրությամբ։</w:t>
      </w:r>
    </w:p>
    <w:p w:rsidR="00133017" w:rsidRPr="006E68AD" w:rsidRDefault="00133017" w:rsidP="00133017">
      <w:pPr>
        <w:ind w:firstLine="567"/>
        <w:jc w:val="both"/>
        <w:rPr>
          <w:rFonts w:ascii="Sylfaen" w:hAnsi="Sylfaen" w:cs="Sylfaen"/>
          <w:sz w:val="20"/>
          <w:szCs w:val="20"/>
          <w:lang w:val="af-ZA"/>
        </w:rPr>
      </w:pPr>
      <w:r w:rsidRPr="006E68AD">
        <w:rPr>
          <w:rFonts w:ascii="Sylfaen" w:hAnsi="Sylfaen" w:cs="Sylfaen"/>
          <w:sz w:val="20"/>
          <w:szCs w:val="20"/>
          <w:lang w:val="af-ZA"/>
        </w:rPr>
        <w:t xml:space="preserve">11.3  </w:t>
      </w:r>
      <w:r w:rsidRPr="006E68AD">
        <w:rPr>
          <w:rFonts w:ascii="Sylfaen" w:hAnsi="Sylfaen" w:cs="Sylfaen"/>
          <w:sz w:val="20"/>
          <w:szCs w:val="20"/>
          <w:lang w:val="ru-RU"/>
        </w:rPr>
        <w:t>Յուրաքանչյուր</w:t>
      </w:r>
      <w:r w:rsidRPr="006E68AD">
        <w:rPr>
          <w:rFonts w:ascii="Sylfaen" w:hAnsi="Sylfaen" w:cs="Sylfaen"/>
          <w:sz w:val="20"/>
          <w:szCs w:val="20"/>
          <w:lang w:val="af-ZA"/>
        </w:rPr>
        <w:t xml:space="preserve"> </w:t>
      </w:r>
      <w:r w:rsidRPr="006E68AD">
        <w:rPr>
          <w:rFonts w:ascii="Sylfaen" w:hAnsi="Sylfaen" w:cs="Sylfaen"/>
          <w:sz w:val="20"/>
          <w:szCs w:val="20"/>
          <w:lang w:val="ru-RU"/>
        </w:rPr>
        <w:t>անձ</w:t>
      </w:r>
      <w:r w:rsidRPr="006E68AD">
        <w:rPr>
          <w:rFonts w:ascii="Sylfaen" w:hAnsi="Sylfaen" w:cs="Sylfaen"/>
          <w:sz w:val="20"/>
          <w:szCs w:val="20"/>
          <w:lang w:val="af-ZA"/>
        </w:rPr>
        <w:t xml:space="preserve"> </w:t>
      </w:r>
      <w:r w:rsidRPr="006E68AD">
        <w:rPr>
          <w:rFonts w:ascii="Sylfaen" w:hAnsi="Sylfaen" w:cs="Sylfaen"/>
          <w:sz w:val="20"/>
          <w:szCs w:val="20"/>
          <w:lang w:val="ru-RU"/>
        </w:rPr>
        <w:t>իրավունք</w:t>
      </w:r>
      <w:r w:rsidRPr="006E68AD">
        <w:rPr>
          <w:rFonts w:ascii="Sylfaen" w:hAnsi="Sylfaen" w:cs="Sylfaen"/>
          <w:sz w:val="20"/>
          <w:szCs w:val="20"/>
          <w:lang w:val="af-ZA"/>
        </w:rPr>
        <w:t xml:space="preserve"> </w:t>
      </w:r>
      <w:r w:rsidRPr="006E68AD">
        <w:rPr>
          <w:rFonts w:ascii="Sylfaen" w:hAnsi="Sylfaen" w:cs="Sylfaen"/>
          <w:sz w:val="20"/>
          <w:szCs w:val="20"/>
          <w:lang w:val="ru-RU"/>
        </w:rPr>
        <w:t>ունի</w:t>
      </w:r>
      <w:r w:rsidRPr="006E68AD">
        <w:rPr>
          <w:rFonts w:ascii="Sylfaen" w:hAnsi="Sylfaen" w:cs="Sylfaen"/>
          <w:sz w:val="20"/>
          <w:szCs w:val="20"/>
          <w:lang w:val="af-ZA"/>
        </w:rPr>
        <w:t xml:space="preserve"> </w:t>
      </w:r>
      <w:r w:rsidRPr="006E68AD">
        <w:rPr>
          <w:rFonts w:ascii="Sylfaen" w:hAnsi="Sylfaen" w:cs="Sylfaen"/>
          <w:sz w:val="20"/>
          <w:szCs w:val="20"/>
          <w:lang w:val="ru-RU"/>
        </w:rPr>
        <w:t>Օրենքի</w:t>
      </w:r>
      <w:r w:rsidRPr="006E68AD">
        <w:rPr>
          <w:rFonts w:ascii="Sylfaen" w:hAnsi="Sylfaen" w:cs="Sylfaen"/>
          <w:sz w:val="20"/>
          <w:szCs w:val="20"/>
          <w:lang w:val="af-ZA"/>
        </w:rPr>
        <w:t xml:space="preserve"> </w:t>
      </w:r>
      <w:r w:rsidRPr="006E68AD">
        <w:rPr>
          <w:rFonts w:ascii="Sylfaen" w:hAnsi="Sylfaen" w:cs="Sylfaen"/>
          <w:sz w:val="20"/>
          <w:szCs w:val="20"/>
          <w:lang w:val="ru-RU"/>
        </w:rPr>
        <w:t>համաձայն</w:t>
      </w:r>
      <w:r w:rsidRPr="006E68AD">
        <w:rPr>
          <w:rFonts w:ascii="Sylfaen" w:hAnsi="Sylfaen" w:cs="Sylfaen"/>
          <w:sz w:val="20"/>
          <w:szCs w:val="20"/>
          <w:lang w:val="af-ZA"/>
        </w:rPr>
        <w:t>`</w:t>
      </w:r>
    </w:p>
    <w:p w:rsidR="00857D15" w:rsidRPr="006E68AD" w:rsidRDefault="00133017" w:rsidP="00133017">
      <w:pPr>
        <w:ind w:firstLine="567"/>
        <w:jc w:val="both"/>
        <w:rPr>
          <w:rFonts w:ascii="Sylfaen" w:hAnsi="Sylfaen" w:cs="Sylfaen"/>
          <w:sz w:val="20"/>
          <w:szCs w:val="20"/>
          <w:lang w:val="af-ZA"/>
        </w:rPr>
      </w:pPr>
      <w:r w:rsidRPr="006E68AD">
        <w:rPr>
          <w:rFonts w:ascii="Sylfaen" w:hAnsi="Sylfaen" w:cs="Sylfaen"/>
          <w:sz w:val="20"/>
          <w:szCs w:val="20"/>
          <w:lang w:val="af-ZA"/>
        </w:rPr>
        <w:t xml:space="preserve">1) </w:t>
      </w:r>
      <w:r w:rsidRPr="006E68AD">
        <w:rPr>
          <w:rFonts w:ascii="Sylfaen" w:hAnsi="Sylfaen" w:cs="Sylfaen"/>
          <w:sz w:val="20"/>
          <w:szCs w:val="20"/>
          <w:lang w:val="ru-RU"/>
        </w:rPr>
        <w:t>նախքան</w:t>
      </w:r>
      <w:r w:rsidRPr="006E68AD">
        <w:rPr>
          <w:rFonts w:ascii="Sylfaen" w:hAnsi="Sylfaen" w:cs="Sylfaen"/>
          <w:sz w:val="20"/>
          <w:szCs w:val="20"/>
          <w:lang w:val="af-ZA"/>
        </w:rPr>
        <w:t xml:space="preserve"> </w:t>
      </w:r>
      <w:r w:rsidRPr="006E68AD">
        <w:rPr>
          <w:rFonts w:ascii="Sylfaen" w:hAnsi="Sylfaen" w:cs="Sylfaen"/>
          <w:sz w:val="20"/>
          <w:szCs w:val="20"/>
          <w:lang w:val="ru-RU"/>
        </w:rPr>
        <w:t>պայմանագրի</w:t>
      </w:r>
      <w:r w:rsidRPr="006E68AD">
        <w:rPr>
          <w:rFonts w:ascii="Sylfaen" w:hAnsi="Sylfaen" w:cs="Sylfaen"/>
          <w:sz w:val="20"/>
          <w:szCs w:val="20"/>
          <w:lang w:val="af-ZA"/>
        </w:rPr>
        <w:t xml:space="preserve"> </w:t>
      </w:r>
      <w:r w:rsidRPr="006E68AD">
        <w:rPr>
          <w:rFonts w:ascii="Sylfaen" w:hAnsi="Sylfaen" w:cs="Sylfaen"/>
          <w:sz w:val="20"/>
          <w:szCs w:val="20"/>
          <w:lang w:val="ru-RU"/>
        </w:rPr>
        <w:t>կնքումը</w:t>
      </w:r>
      <w:r w:rsidRPr="006E68AD">
        <w:rPr>
          <w:rFonts w:ascii="Sylfaen" w:hAnsi="Sylfaen" w:cs="Sylfaen"/>
          <w:sz w:val="20"/>
          <w:szCs w:val="20"/>
          <w:lang w:val="af-ZA"/>
        </w:rPr>
        <w:t xml:space="preserve"> </w:t>
      </w:r>
      <w:r w:rsidRPr="006E68AD">
        <w:rPr>
          <w:rFonts w:ascii="Sylfaen" w:hAnsi="Sylfaen" w:cs="Sylfaen"/>
          <w:sz w:val="20"/>
          <w:szCs w:val="20"/>
          <w:lang w:val="ru-RU"/>
        </w:rPr>
        <w:t>բողոքարկելու</w:t>
      </w:r>
      <w:r w:rsidRPr="006E68AD">
        <w:rPr>
          <w:rFonts w:ascii="Sylfaen" w:hAnsi="Sylfaen" w:cs="Sylfaen"/>
          <w:sz w:val="20"/>
          <w:szCs w:val="20"/>
          <w:lang w:val="af-ZA"/>
        </w:rPr>
        <w:t xml:space="preserve"> պ</w:t>
      </w:r>
      <w:r w:rsidRPr="006E68AD">
        <w:rPr>
          <w:rFonts w:ascii="Sylfaen" w:hAnsi="Sylfaen" w:cs="Sylfaen"/>
          <w:sz w:val="20"/>
          <w:szCs w:val="20"/>
          <w:lang w:val="ru-RU"/>
        </w:rPr>
        <w:t>ատվիրատուի</w:t>
      </w:r>
      <w:r w:rsidRPr="006E68AD">
        <w:rPr>
          <w:rFonts w:ascii="Sylfaen" w:hAnsi="Sylfaen" w:cs="Sylfaen"/>
          <w:sz w:val="20"/>
          <w:szCs w:val="20"/>
          <w:lang w:val="af-ZA"/>
        </w:rPr>
        <w:t xml:space="preserve"> </w:t>
      </w:r>
      <w:r w:rsidRPr="006E68AD">
        <w:rPr>
          <w:rFonts w:ascii="Sylfaen" w:hAnsi="Sylfaen" w:cs="Sylfaen"/>
          <w:sz w:val="20"/>
          <w:szCs w:val="20"/>
          <w:lang w:val="ru-RU"/>
        </w:rPr>
        <w:t>և</w:t>
      </w:r>
      <w:r w:rsidRPr="006E68AD">
        <w:rPr>
          <w:rFonts w:ascii="Sylfaen" w:hAnsi="Sylfaen" w:cs="Sylfaen"/>
          <w:sz w:val="20"/>
          <w:szCs w:val="20"/>
          <w:lang w:val="af-ZA"/>
        </w:rPr>
        <w:t xml:space="preserve"> </w:t>
      </w:r>
      <w:r w:rsidRPr="006E68AD">
        <w:rPr>
          <w:rFonts w:ascii="Sylfaen" w:hAnsi="Sylfaen" w:cs="Sylfaen"/>
          <w:sz w:val="20"/>
          <w:szCs w:val="20"/>
          <w:lang w:val="ru-RU"/>
        </w:rPr>
        <w:t>հանձնաժողովի</w:t>
      </w:r>
      <w:r w:rsidRPr="006E68AD">
        <w:rPr>
          <w:rFonts w:ascii="Sylfaen" w:hAnsi="Sylfaen" w:cs="Sylfaen"/>
          <w:sz w:val="20"/>
          <w:szCs w:val="20"/>
          <w:lang w:val="af-ZA"/>
        </w:rPr>
        <w:t xml:space="preserve"> </w:t>
      </w:r>
      <w:r w:rsidRPr="006E68AD">
        <w:rPr>
          <w:rFonts w:ascii="Sylfaen" w:hAnsi="Sylfaen" w:cs="Sylfaen"/>
          <w:sz w:val="20"/>
          <w:szCs w:val="20"/>
          <w:lang w:val="ru-RU"/>
        </w:rPr>
        <w:t>գործողությունները</w:t>
      </w:r>
      <w:r w:rsidRPr="006E68AD">
        <w:rPr>
          <w:rFonts w:ascii="Sylfaen" w:hAnsi="Sylfaen" w:cs="Sylfaen"/>
          <w:sz w:val="20"/>
          <w:szCs w:val="20"/>
          <w:lang w:val="af-ZA"/>
        </w:rPr>
        <w:t xml:space="preserve"> (</w:t>
      </w:r>
      <w:r w:rsidRPr="006E68AD">
        <w:rPr>
          <w:rFonts w:ascii="Sylfaen" w:hAnsi="Sylfaen" w:cs="Sylfaen"/>
          <w:sz w:val="20"/>
          <w:szCs w:val="20"/>
          <w:lang w:val="ru-RU"/>
        </w:rPr>
        <w:t>անգործությունը</w:t>
      </w:r>
      <w:r w:rsidRPr="006E68AD">
        <w:rPr>
          <w:rFonts w:ascii="Sylfaen" w:hAnsi="Sylfaen" w:cs="Sylfaen"/>
          <w:sz w:val="20"/>
          <w:szCs w:val="20"/>
          <w:lang w:val="af-ZA"/>
        </w:rPr>
        <w:t xml:space="preserve">) և </w:t>
      </w:r>
      <w:r w:rsidRPr="006E68AD">
        <w:rPr>
          <w:rFonts w:ascii="Sylfaen" w:hAnsi="Sylfaen" w:cs="Sylfaen"/>
          <w:sz w:val="20"/>
          <w:szCs w:val="20"/>
          <w:lang w:val="ru-RU"/>
        </w:rPr>
        <w:t>որոշումները</w:t>
      </w:r>
      <w:r w:rsidRPr="006E68AD">
        <w:rPr>
          <w:rFonts w:ascii="Sylfaen" w:hAnsi="Sylfaen" w:cs="Sylfaen"/>
          <w:sz w:val="20"/>
          <w:szCs w:val="20"/>
          <w:lang w:val="af-ZA"/>
        </w:rPr>
        <w:t xml:space="preserve"> </w:t>
      </w:r>
      <w:r w:rsidRPr="006E68AD">
        <w:rPr>
          <w:rFonts w:ascii="Sylfaen" w:hAnsi="Sylfaen" w:cs="Sylfaen"/>
          <w:sz w:val="20"/>
          <w:szCs w:val="20"/>
          <w:lang w:val="ru-RU"/>
        </w:rPr>
        <w:t>գնումների</w:t>
      </w:r>
      <w:r w:rsidRPr="006E68AD">
        <w:rPr>
          <w:rFonts w:ascii="Sylfaen" w:hAnsi="Sylfaen" w:cs="Sylfaen"/>
          <w:sz w:val="20"/>
          <w:szCs w:val="20"/>
          <w:lang w:val="af-ZA"/>
        </w:rPr>
        <w:t xml:space="preserve"> </w:t>
      </w:r>
      <w:r w:rsidRPr="006E68AD">
        <w:rPr>
          <w:rFonts w:ascii="Sylfaen" w:hAnsi="Sylfaen" w:cs="Sylfaen"/>
          <w:sz w:val="20"/>
          <w:szCs w:val="20"/>
          <w:lang w:val="ru-RU"/>
        </w:rPr>
        <w:t>հետ</w:t>
      </w:r>
      <w:r w:rsidRPr="006E68AD">
        <w:rPr>
          <w:rFonts w:ascii="Sylfaen" w:hAnsi="Sylfaen" w:cs="Sylfaen"/>
          <w:sz w:val="20"/>
          <w:szCs w:val="20"/>
          <w:lang w:val="af-ZA"/>
        </w:rPr>
        <w:t xml:space="preserve"> </w:t>
      </w:r>
      <w:r w:rsidRPr="006E68AD">
        <w:rPr>
          <w:rFonts w:ascii="Sylfaen" w:hAnsi="Sylfaen" w:cs="Sylfaen"/>
          <w:sz w:val="20"/>
          <w:szCs w:val="20"/>
          <w:lang w:val="ru-RU"/>
        </w:rPr>
        <w:t>կապված</w:t>
      </w:r>
      <w:r w:rsidRPr="006E68AD">
        <w:rPr>
          <w:rFonts w:ascii="Sylfaen" w:hAnsi="Sylfaen" w:cs="Sylfaen"/>
          <w:sz w:val="20"/>
          <w:szCs w:val="20"/>
          <w:lang w:val="af-ZA"/>
        </w:rPr>
        <w:t xml:space="preserve"> </w:t>
      </w:r>
      <w:r w:rsidRPr="006E68AD">
        <w:rPr>
          <w:rFonts w:ascii="Sylfaen" w:hAnsi="Sylfaen" w:cs="Sylfaen"/>
          <w:sz w:val="20"/>
          <w:szCs w:val="20"/>
          <w:lang w:val="ru-RU"/>
        </w:rPr>
        <w:t>բողոքներ</w:t>
      </w:r>
      <w:r w:rsidRPr="006E68AD">
        <w:rPr>
          <w:rFonts w:ascii="Sylfaen" w:hAnsi="Sylfaen" w:cs="Sylfaen"/>
          <w:sz w:val="20"/>
          <w:szCs w:val="20"/>
          <w:lang w:val="af-ZA"/>
        </w:rPr>
        <w:t xml:space="preserve"> </w:t>
      </w:r>
      <w:r w:rsidRPr="006E68AD">
        <w:rPr>
          <w:rFonts w:ascii="Sylfaen" w:hAnsi="Sylfaen" w:cs="Sylfaen"/>
          <w:sz w:val="20"/>
          <w:szCs w:val="20"/>
          <w:lang w:val="ru-RU"/>
        </w:rPr>
        <w:t>քննող</w:t>
      </w:r>
      <w:r w:rsidRPr="006E68AD">
        <w:rPr>
          <w:rFonts w:ascii="Sylfaen" w:hAnsi="Sylfaen" w:cs="Sylfaen"/>
          <w:sz w:val="20"/>
          <w:szCs w:val="20"/>
          <w:lang w:val="af-ZA"/>
        </w:rPr>
        <w:t xml:space="preserve"> </w:t>
      </w:r>
      <w:r w:rsidRPr="006E68AD">
        <w:rPr>
          <w:rFonts w:ascii="Sylfaen" w:hAnsi="Sylfaen" w:cs="Sylfaen"/>
          <w:sz w:val="20"/>
          <w:szCs w:val="20"/>
          <w:lang w:val="ru-RU"/>
        </w:rPr>
        <w:t>անձին</w:t>
      </w:r>
      <w:r w:rsidR="009D29CE" w:rsidRPr="006E68AD">
        <w:rPr>
          <w:rFonts w:ascii="Sylfaen" w:hAnsi="Sylfaen" w:cs="Sylfaen"/>
          <w:sz w:val="20"/>
          <w:szCs w:val="20"/>
          <w:lang w:val="af-ZA"/>
        </w:rPr>
        <w:t>:</w:t>
      </w:r>
      <w:r w:rsidR="00857D15" w:rsidRPr="006E68AD">
        <w:rPr>
          <w:rFonts w:ascii="Sylfaen" w:hAnsi="Sylfaen" w:cs="Sylfaen"/>
          <w:sz w:val="20"/>
          <w:szCs w:val="20"/>
          <w:lang w:val="af-ZA"/>
        </w:rPr>
        <w:t xml:space="preserve"> </w:t>
      </w:r>
    </w:p>
    <w:p w:rsidR="00857D15" w:rsidRPr="006E68AD" w:rsidRDefault="00857D15" w:rsidP="00857D15">
      <w:pPr>
        <w:ind w:firstLine="567"/>
        <w:jc w:val="both"/>
        <w:rPr>
          <w:rFonts w:ascii="Sylfaen" w:hAnsi="Sylfaen" w:cs="Sylfaen"/>
          <w:sz w:val="20"/>
          <w:szCs w:val="20"/>
          <w:lang w:val="af-ZA"/>
        </w:rPr>
      </w:pPr>
      <w:bookmarkStart w:id="17" w:name="_Hlk9264573"/>
      <w:r w:rsidRPr="006E68AD">
        <w:rPr>
          <w:rFonts w:ascii="Sylfaen" w:hAnsi="Sylfaen"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r w:rsidR="009D29CE" w:rsidRPr="006E68AD">
        <w:rPr>
          <w:rFonts w:ascii="Sylfaen" w:hAnsi="Sylfaen" w:cs="Sylfaen"/>
          <w:sz w:val="20"/>
          <w:szCs w:val="20"/>
          <w:lang w:val="af-ZA"/>
        </w:rPr>
        <w:t>.</w:t>
      </w:r>
    </w:p>
    <w:bookmarkEnd w:id="17"/>
    <w:p w:rsidR="00133017" w:rsidRPr="006E68AD" w:rsidRDefault="00133017" w:rsidP="00133017">
      <w:pPr>
        <w:ind w:firstLine="567"/>
        <w:jc w:val="both"/>
        <w:rPr>
          <w:rFonts w:ascii="Sylfaen" w:hAnsi="Sylfaen" w:cs="Sylfaen"/>
          <w:sz w:val="20"/>
          <w:szCs w:val="20"/>
          <w:lang w:val="af-ZA"/>
        </w:rPr>
      </w:pPr>
      <w:r w:rsidRPr="006E68AD">
        <w:rPr>
          <w:rFonts w:ascii="Sylfaen" w:hAnsi="Sylfaen" w:cs="Sylfaen"/>
          <w:sz w:val="20"/>
          <w:szCs w:val="20"/>
          <w:lang w:val="af-ZA"/>
        </w:rPr>
        <w:t xml:space="preserve">2) </w:t>
      </w:r>
      <w:r w:rsidRPr="006E68AD">
        <w:rPr>
          <w:rFonts w:ascii="Sylfaen" w:hAnsi="Sylfaen" w:cs="Sylfaen"/>
          <w:sz w:val="20"/>
          <w:szCs w:val="20"/>
          <w:lang w:val="ru-RU"/>
        </w:rPr>
        <w:t>դատական</w:t>
      </w:r>
      <w:r w:rsidRPr="006E68AD">
        <w:rPr>
          <w:rFonts w:ascii="Sylfaen" w:hAnsi="Sylfaen" w:cs="Sylfaen"/>
          <w:sz w:val="20"/>
          <w:szCs w:val="20"/>
          <w:lang w:val="af-ZA"/>
        </w:rPr>
        <w:t xml:space="preserve"> </w:t>
      </w:r>
      <w:r w:rsidRPr="006E68AD">
        <w:rPr>
          <w:rFonts w:ascii="Sylfaen" w:hAnsi="Sylfaen" w:cs="Sylfaen"/>
          <w:sz w:val="20"/>
          <w:szCs w:val="20"/>
          <w:lang w:val="ru-RU"/>
        </w:rPr>
        <w:t>կարգով</w:t>
      </w:r>
      <w:r w:rsidRPr="006E68AD">
        <w:rPr>
          <w:rFonts w:ascii="Sylfaen" w:hAnsi="Sylfaen" w:cs="Sylfaen"/>
          <w:sz w:val="20"/>
          <w:szCs w:val="20"/>
          <w:lang w:val="af-ZA"/>
        </w:rPr>
        <w:t xml:space="preserve"> </w:t>
      </w:r>
      <w:r w:rsidRPr="006E68AD">
        <w:rPr>
          <w:rFonts w:ascii="Sylfaen" w:hAnsi="Sylfaen" w:cs="Sylfaen"/>
          <w:sz w:val="20"/>
          <w:szCs w:val="20"/>
          <w:lang w:val="ru-RU"/>
        </w:rPr>
        <w:t>բողոքարկելու</w:t>
      </w:r>
      <w:r w:rsidRPr="006E68AD">
        <w:rPr>
          <w:rFonts w:ascii="Sylfaen" w:hAnsi="Sylfaen" w:cs="Sylfaen"/>
          <w:sz w:val="20"/>
          <w:szCs w:val="20"/>
          <w:lang w:val="af-ZA"/>
        </w:rPr>
        <w:t xml:space="preserve"> </w:t>
      </w:r>
      <w:r w:rsidRPr="006E68AD">
        <w:rPr>
          <w:rFonts w:ascii="Sylfaen" w:hAnsi="Sylfaen" w:cs="Sylfaen"/>
          <w:sz w:val="20"/>
          <w:szCs w:val="20"/>
          <w:lang w:val="ru-RU"/>
        </w:rPr>
        <w:t>գնումների</w:t>
      </w:r>
      <w:r w:rsidRPr="006E68AD">
        <w:rPr>
          <w:rFonts w:ascii="Sylfaen" w:hAnsi="Sylfaen" w:cs="Sylfaen"/>
          <w:sz w:val="20"/>
          <w:szCs w:val="20"/>
          <w:lang w:val="af-ZA"/>
        </w:rPr>
        <w:t xml:space="preserve"> </w:t>
      </w:r>
      <w:r w:rsidRPr="006E68AD">
        <w:rPr>
          <w:rFonts w:ascii="Sylfaen" w:hAnsi="Sylfaen" w:cs="Sylfaen"/>
          <w:sz w:val="20"/>
          <w:szCs w:val="20"/>
          <w:lang w:val="ru-RU"/>
        </w:rPr>
        <w:t>հետ</w:t>
      </w:r>
      <w:r w:rsidRPr="006E68AD">
        <w:rPr>
          <w:rFonts w:ascii="Sylfaen" w:hAnsi="Sylfaen" w:cs="Sylfaen"/>
          <w:sz w:val="20"/>
          <w:szCs w:val="20"/>
          <w:lang w:val="af-ZA"/>
        </w:rPr>
        <w:t xml:space="preserve"> </w:t>
      </w:r>
      <w:r w:rsidRPr="006E68AD">
        <w:rPr>
          <w:rFonts w:ascii="Sylfaen" w:hAnsi="Sylfaen" w:cs="Sylfaen"/>
          <w:sz w:val="20"/>
          <w:szCs w:val="20"/>
          <w:lang w:val="ru-RU"/>
        </w:rPr>
        <w:t>կապված</w:t>
      </w:r>
      <w:r w:rsidRPr="006E68AD">
        <w:rPr>
          <w:rFonts w:ascii="Sylfaen" w:hAnsi="Sylfaen" w:cs="Sylfaen"/>
          <w:sz w:val="20"/>
          <w:szCs w:val="20"/>
          <w:lang w:val="af-ZA"/>
        </w:rPr>
        <w:t xml:space="preserve"> </w:t>
      </w:r>
      <w:r w:rsidRPr="006E68AD">
        <w:rPr>
          <w:rFonts w:ascii="Sylfaen" w:hAnsi="Sylfaen" w:cs="Sylfaen"/>
          <w:sz w:val="20"/>
          <w:szCs w:val="20"/>
          <w:lang w:val="ru-RU"/>
        </w:rPr>
        <w:t>բողոքներ</w:t>
      </w:r>
      <w:r w:rsidRPr="006E68AD">
        <w:rPr>
          <w:rFonts w:ascii="Sylfaen" w:hAnsi="Sylfaen" w:cs="Sylfaen"/>
          <w:sz w:val="20"/>
          <w:szCs w:val="20"/>
          <w:lang w:val="af-ZA"/>
        </w:rPr>
        <w:t xml:space="preserve"> </w:t>
      </w:r>
      <w:r w:rsidRPr="006E68AD">
        <w:rPr>
          <w:rFonts w:ascii="Sylfaen" w:hAnsi="Sylfaen" w:cs="Sylfaen"/>
          <w:sz w:val="20"/>
          <w:szCs w:val="20"/>
          <w:lang w:val="ru-RU"/>
        </w:rPr>
        <w:t>քննող</w:t>
      </w:r>
      <w:r w:rsidRPr="006E68AD">
        <w:rPr>
          <w:rFonts w:ascii="Sylfaen" w:hAnsi="Sylfaen" w:cs="Sylfaen"/>
          <w:sz w:val="20"/>
          <w:szCs w:val="20"/>
          <w:lang w:val="af-ZA"/>
        </w:rPr>
        <w:t xml:space="preserve"> </w:t>
      </w:r>
      <w:r w:rsidRPr="006E68AD">
        <w:rPr>
          <w:rFonts w:ascii="Sylfaen" w:hAnsi="Sylfaen" w:cs="Sylfaen"/>
          <w:sz w:val="20"/>
          <w:szCs w:val="20"/>
          <w:lang w:val="ru-RU"/>
        </w:rPr>
        <w:t>անձի</w:t>
      </w:r>
      <w:r w:rsidRPr="006E68AD">
        <w:rPr>
          <w:rFonts w:ascii="Sylfaen" w:hAnsi="Sylfaen" w:cs="Sylfaen"/>
          <w:sz w:val="20"/>
          <w:szCs w:val="20"/>
          <w:lang w:val="af-ZA"/>
        </w:rPr>
        <w:t>, պ</w:t>
      </w:r>
      <w:r w:rsidRPr="006E68AD">
        <w:rPr>
          <w:rFonts w:ascii="Sylfaen" w:hAnsi="Sylfaen" w:cs="Sylfaen"/>
          <w:sz w:val="20"/>
          <w:szCs w:val="20"/>
          <w:lang w:val="ru-RU"/>
        </w:rPr>
        <w:t>ատվիրատուի</w:t>
      </w:r>
      <w:r w:rsidRPr="006E68AD">
        <w:rPr>
          <w:rFonts w:ascii="Sylfaen" w:hAnsi="Sylfaen" w:cs="Sylfaen"/>
          <w:sz w:val="20"/>
          <w:szCs w:val="20"/>
          <w:lang w:val="af-ZA"/>
        </w:rPr>
        <w:t xml:space="preserve"> </w:t>
      </w:r>
      <w:r w:rsidRPr="006E68AD">
        <w:rPr>
          <w:rFonts w:ascii="Sylfaen" w:hAnsi="Sylfaen" w:cs="Sylfaen"/>
          <w:sz w:val="20"/>
          <w:szCs w:val="20"/>
          <w:lang w:val="ru-RU"/>
        </w:rPr>
        <w:t>և</w:t>
      </w:r>
      <w:r w:rsidRPr="006E68AD">
        <w:rPr>
          <w:rFonts w:ascii="Sylfaen" w:hAnsi="Sylfaen" w:cs="Sylfaen"/>
          <w:sz w:val="20"/>
          <w:szCs w:val="20"/>
          <w:lang w:val="af-ZA"/>
        </w:rPr>
        <w:t xml:space="preserve"> </w:t>
      </w:r>
      <w:r w:rsidRPr="006E68AD">
        <w:rPr>
          <w:rFonts w:ascii="Sylfaen" w:hAnsi="Sylfaen" w:cs="Sylfaen"/>
          <w:sz w:val="20"/>
          <w:szCs w:val="20"/>
          <w:lang w:val="ru-RU"/>
        </w:rPr>
        <w:t>հանձնաժողովի</w:t>
      </w:r>
      <w:r w:rsidRPr="006E68AD">
        <w:rPr>
          <w:rFonts w:ascii="Sylfaen" w:hAnsi="Sylfaen" w:cs="Sylfaen"/>
          <w:sz w:val="20"/>
          <w:szCs w:val="20"/>
          <w:lang w:val="af-ZA"/>
        </w:rPr>
        <w:t xml:space="preserve"> </w:t>
      </w:r>
      <w:r w:rsidRPr="006E68AD">
        <w:rPr>
          <w:rFonts w:ascii="Sylfaen" w:hAnsi="Sylfaen" w:cs="Sylfaen"/>
          <w:sz w:val="20"/>
          <w:szCs w:val="20"/>
          <w:lang w:val="ru-RU"/>
        </w:rPr>
        <w:t>գործողությունները</w:t>
      </w:r>
      <w:r w:rsidRPr="006E68AD">
        <w:rPr>
          <w:rFonts w:ascii="Sylfaen" w:hAnsi="Sylfaen" w:cs="Sylfaen"/>
          <w:sz w:val="20"/>
          <w:szCs w:val="20"/>
          <w:lang w:val="af-ZA"/>
        </w:rPr>
        <w:t xml:space="preserve"> (</w:t>
      </w:r>
      <w:r w:rsidRPr="006E68AD">
        <w:rPr>
          <w:rFonts w:ascii="Sylfaen" w:hAnsi="Sylfaen" w:cs="Sylfaen"/>
          <w:sz w:val="20"/>
          <w:szCs w:val="20"/>
          <w:lang w:val="ru-RU"/>
        </w:rPr>
        <w:t>անգործությունը</w:t>
      </w:r>
      <w:r w:rsidRPr="006E68AD">
        <w:rPr>
          <w:rFonts w:ascii="Sylfaen" w:hAnsi="Sylfaen" w:cs="Sylfaen"/>
          <w:sz w:val="20"/>
          <w:szCs w:val="20"/>
          <w:lang w:val="af-ZA"/>
        </w:rPr>
        <w:t xml:space="preserve">) և </w:t>
      </w:r>
      <w:r w:rsidRPr="006E68AD">
        <w:rPr>
          <w:rFonts w:ascii="Sylfaen" w:hAnsi="Sylfaen" w:cs="Sylfaen"/>
          <w:sz w:val="20"/>
          <w:szCs w:val="20"/>
          <w:lang w:val="ru-RU"/>
        </w:rPr>
        <w:t>որոշումները։</w:t>
      </w:r>
    </w:p>
    <w:p w:rsidR="00133017" w:rsidRPr="006E68AD" w:rsidRDefault="00133017" w:rsidP="00133017">
      <w:pPr>
        <w:ind w:firstLine="567"/>
        <w:jc w:val="both"/>
        <w:rPr>
          <w:rFonts w:ascii="Sylfaen" w:hAnsi="Sylfaen" w:cs="Sylfaen"/>
          <w:sz w:val="20"/>
          <w:szCs w:val="20"/>
          <w:lang w:val="af-ZA"/>
        </w:rPr>
      </w:pPr>
      <w:r w:rsidRPr="006E68AD">
        <w:rPr>
          <w:rFonts w:ascii="Sylfaen" w:hAnsi="Sylfaen" w:cs="Sylfaen"/>
          <w:sz w:val="20"/>
          <w:szCs w:val="20"/>
          <w:lang w:val="af-ZA"/>
        </w:rPr>
        <w:t xml:space="preserve">11.4  </w:t>
      </w:r>
      <w:r w:rsidRPr="006E68AD">
        <w:rPr>
          <w:rFonts w:ascii="Sylfaen" w:hAnsi="Sylfaen" w:cs="Sylfaen"/>
          <w:sz w:val="20"/>
          <w:szCs w:val="20"/>
          <w:lang w:val="ru-RU"/>
        </w:rPr>
        <w:t>Եթե</w:t>
      </w:r>
      <w:r w:rsidRPr="006E68AD">
        <w:rPr>
          <w:rFonts w:ascii="Sylfaen" w:hAnsi="Sylfaen" w:cs="Sylfaen"/>
          <w:sz w:val="20"/>
          <w:szCs w:val="20"/>
          <w:lang w:val="af-ZA"/>
        </w:rPr>
        <w:t xml:space="preserve"> </w:t>
      </w:r>
      <w:r w:rsidRPr="006E68AD">
        <w:rPr>
          <w:rFonts w:ascii="Sylfaen" w:hAnsi="Sylfaen" w:cs="Sylfaen"/>
          <w:sz w:val="20"/>
          <w:szCs w:val="20"/>
          <w:lang w:val="ru-RU"/>
        </w:rPr>
        <w:t>բողոքը</w:t>
      </w:r>
      <w:r w:rsidRPr="006E68AD">
        <w:rPr>
          <w:rFonts w:ascii="Sylfaen" w:hAnsi="Sylfaen" w:cs="Sylfaen"/>
          <w:sz w:val="20"/>
          <w:szCs w:val="20"/>
          <w:lang w:val="af-ZA"/>
        </w:rPr>
        <w:t xml:space="preserve"> </w:t>
      </w:r>
      <w:r w:rsidRPr="006E68AD">
        <w:rPr>
          <w:rFonts w:ascii="Sylfaen" w:hAnsi="Sylfaen" w:cs="Sylfaen"/>
          <w:sz w:val="20"/>
          <w:szCs w:val="20"/>
          <w:lang w:val="ru-RU"/>
        </w:rPr>
        <w:t>ներկայացրած</w:t>
      </w:r>
      <w:r w:rsidRPr="006E68AD">
        <w:rPr>
          <w:rFonts w:ascii="Sylfaen" w:hAnsi="Sylfaen" w:cs="Sylfaen"/>
          <w:sz w:val="20"/>
          <w:szCs w:val="20"/>
          <w:lang w:val="af-ZA"/>
        </w:rPr>
        <w:t xml:space="preserve"> </w:t>
      </w:r>
      <w:r w:rsidRPr="006E68AD">
        <w:rPr>
          <w:rFonts w:ascii="Sylfaen" w:hAnsi="Sylfaen" w:cs="Sylfaen"/>
          <w:sz w:val="20"/>
          <w:szCs w:val="20"/>
          <w:lang w:val="ru-RU"/>
        </w:rPr>
        <w:t>անձը</w:t>
      </w:r>
      <w:r w:rsidRPr="006E68AD">
        <w:rPr>
          <w:rFonts w:ascii="Sylfaen" w:hAnsi="Sylfaen" w:cs="Sylfaen"/>
          <w:sz w:val="20"/>
          <w:szCs w:val="20"/>
          <w:lang w:val="af-ZA"/>
        </w:rPr>
        <w:t xml:space="preserve"> </w:t>
      </w:r>
      <w:r w:rsidRPr="006E68AD">
        <w:rPr>
          <w:rFonts w:ascii="Sylfaen" w:hAnsi="Sylfaen" w:cs="Sylfaen"/>
          <w:sz w:val="20"/>
          <w:szCs w:val="20"/>
          <w:lang w:val="ru-RU"/>
        </w:rPr>
        <w:t>բողոքարկում</w:t>
      </w:r>
      <w:r w:rsidRPr="006E68AD">
        <w:rPr>
          <w:rFonts w:ascii="Sylfaen" w:hAnsi="Sylfaen" w:cs="Sylfaen"/>
          <w:sz w:val="20"/>
          <w:szCs w:val="20"/>
          <w:lang w:val="af-ZA"/>
        </w:rPr>
        <w:t xml:space="preserve"> </w:t>
      </w:r>
      <w:r w:rsidRPr="006E68AD">
        <w:rPr>
          <w:rFonts w:ascii="Sylfaen" w:hAnsi="Sylfaen" w:cs="Sylfaen"/>
          <w:sz w:val="20"/>
          <w:szCs w:val="20"/>
          <w:lang w:val="ru-RU"/>
        </w:rPr>
        <w:t>է</w:t>
      </w:r>
      <w:r w:rsidRPr="006E68AD">
        <w:rPr>
          <w:rFonts w:ascii="Sylfaen" w:hAnsi="Sylfaen" w:cs="Sylfaen"/>
          <w:sz w:val="20"/>
          <w:szCs w:val="20"/>
          <w:lang w:val="af-ZA"/>
        </w:rPr>
        <w:t>`</w:t>
      </w:r>
    </w:p>
    <w:p w:rsidR="00133017" w:rsidRPr="006E68AD" w:rsidRDefault="00133017" w:rsidP="00133017">
      <w:pPr>
        <w:ind w:firstLine="567"/>
        <w:jc w:val="both"/>
        <w:rPr>
          <w:rFonts w:ascii="Sylfaen" w:hAnsi="Sylfaen" w:cs="Sylfaen"/>
          <w:sz w:val="20"/>
          <w:szCs w:val="20"/>
          <w:lang w:val="af-ZA"/>
        </w:rPr>
      </w:pPr>
      <w:r w:rsidRPr="006E68AD">
        <w:rPr>
          <w:rFonts w:ascii="Sylfaen" w:hAnsi="Sylfaen" w:cs="Sylfaen"/>
          <w:sz w:val="20"/>
          <w:szCs w:val="20"/>
          <w:lang w:val="af-ZA"/>
        </w:rPr>
        <w:t xml:space="preserve">1) </w:t>
      </w:r>
      <w:r w:rsidRPr="006E68AD">
        <w:rPr>
          <w:rFonts w:ascii="Sylfaen" w:hAnsi="Sylfaen" w:cs="Sylfaen"/>
          <w:sz w:val="20"/>
          <w:szCs w:val="20"/>
          <w:lang w:val="ru-RU"/>
        </w:rPr>
        <w:t>պայմանագիր</w:t>
      </w:r>
      <w:r w:rsidRPr="006E68AD">
        <w:rPr>
          <w:rFonts w:ascii="Sylfaen" w:hAnsi="Sylfaen" w:cs="Sylfaen"/>
          <w:sz w:val="20"/>
          <w:szCs w:val="20"/>
          <w:lang w:val="af-ZA"/>
        </w:rPr>
        <w:t xml:space="preserve"> </w:t>
      </w:r>
      <w:r w:rsidRPr="006E68AD">
        <w:rPr>
          <w:rFonts w:ascii="Sylfaen" w:hAnsi="Sylfaen" w:cs="Sylfaen"/>
          <w:sz w:val="20"/>
          <w:szCs w:val="20"/>
          <w:lang w:val="ru-RU"/>
        </w:rPr>
        <w:t>կնքելու</w:t>
      </w:r>
      <w:r w:rsidRPr="006E68AD">
        <w:rPr>
          <w:rFonts w:ascii="Sylfaen" w:hAnsi="Sylfaen" w:cs="Sylfaen"/>
          <w:sz w:val="20"/>
          <w:szCs w:val="20"/>
          <w:lang w:val="af-ZA"/>
        </w:rPr>
        <w:t xml:space="preserve"> </w:t>
      </w:r>
      <w:r w:rsidRPr="006E68AD">
        <w:rPr>
          <w:rFonts w:ascii="Sylfaen" w:hAnsi="Sylfaen" w:cs="Sylfaen"/>
          <w:sz w:val="20"/>
          <w:szCs w:val="20"/>
          <w:lang w:val="ru-RU"/>
        </w:rPr>
        <w:t>որոշումը</w:t>
      </w:r>
      <w:r w:rsidRPr="006E68AD">
        <w:rPr>
          <w:rFonts w:ascii="Sylfaen" w:hAnsi="Sylfaen" w:cs="Sylfaen"/>
          <w:sz w:val="20"/>
          <w:szCs w:val="20"/>
          <w:lang w:val="af-ZA"/>
        </w:rPr>
        <w:t xml:space="preserve">, </w:t>
      </w:r>
      <w:r w:rsidRPr="006E68AD">
        <w:rPr>
          <w:rFonts w:ascii="Sylfaen" w:hAnsi="Sylfaen" w:cs="Sylfaen"/>
          <w:sz w:val="20"/>
          <w:szCs w:val="20"/>
          <w:lang w:val="ru-RU"/>
        </w:rPr>
        <w:t>ապա</w:t>
      </w:r>
      <w:r w:rsidRPr="006E68AD">
        <w:rPr>
          <w:rFonts w:ascii="Sylfaen" w:hAnsi="Sylfaen" w:cs="Sylfaen"/>
          <w:sz w:val="20"/>
          <w:szCs w:val="20"/>
          <w:lang w:val="af-ZA"/>
        </w:rPr>
        <w:t xml:space="preserve"> </w:t>
      </w:r>
      <w:r w:rsidRPr="006E68AD">
        <w:rPr>
          <w:rFonts w:ascii="Sylfaen" w:hAnsi="Sylfaen" w:cs="Sylfaen"/>
          <w:sz w:val="20"/>
          <w:szCs w:val="20"/>
        </w:rPr>
        <w:t>բողոքը</w:t>
      </w:r>
      <w:r w:rsidRPr="006E68AD">
        <w:rPr>
          <w:rFonts w:ascii="Sylfaen" w:hAnsi="Sylfaen" w:cs="Sylfaen"/>
          <w:sz w:val="20"/>
          <w:szCs w:val="20"/>
          <w:lang w:val="af-ZA"/>
        </w:rPr>
        <w:t xml:space="preserve"> </w:t>
      </w:r>
      <w:r w:rsidRPr="006E68AD">
        <w:rPr>
          <w:rFonts w:ascii="Sylfaen" w:hAnsi="Sylfaen" w:cs="Sylfaen"/>
          <w:sz w:val="20"/>
          <w:szCs w:val="20"/>
          <w:lang w:val="ru-RU"/>
        </w:rPr>
        <w:t>ներկայաց</w:t>
      </w:r>
      <w:r w:rsidRPr="006E68AD">
        <w:rPr>
          <w:rFonts w:ascii="Sylfaen" w:hAnsi="Sylfaen" w:cs="Sylfaen"/>
          <w:sz w:val="20"/>
          <w:szCs w:val="20"/>
        </w:rPr>
        <w:t>ն</w:t>
      </w:r>
      <w:r w:rsidRPr="006E68AD">
        <w:rPr>
          <w:rFonts w:ascii="Sylfaen" w:hAnsi="Sylfaen" w:cs="Sylfaen"/>
          <w:sz w:val="20"/>
          <w:szCs w:val="20"/>
          <w:lang w:val="ru-RU"/>
        </w:rPr>
        <w:t>ում</w:t>
      </w:r>
      <w:r w:rsidRPr="006E68AD">
        <w:rPr>
          <w:rFonts w:ascii="Sylfaen" w:hAnsi="Sylfaen" w:cs="Sylfaen"/>
          <w:sz w:val="20"/>
          <w:szCs w:val="20"/>
          <w:lang w:val="af-ZA"/>
        </w:rPr>
        <w:t xml:space="preserve"> </w:t>
      </w:r>
      <w:r w:rsidRPr="006E68AD">
        <w:rPr>
          <w:rFonts w:ascii="Sylfaen" w:hAnsi="Sylfaen" w:cs="Sylfaen"/>
          <w:sz w:val="20"/>
          <w:szCs w:val="20"/>
          <w:lang w:val="ru-RU"/>
        </w:rPr>
        <w:t>է</w:t>
      </w:r>
      <w:r w:rsidRPr="006E68AD">
        <w:rPr>
          <w:rFonts w:ascii="Sylfaen" w:hAnsi="Sylfaen" w:cs="Sylfaen"/>
          <w:sz w:val="20"/>
          <w:szCs w:val="20"/>
          <w:lang w:val="af-ZA"/>
        </w:rPr>
        <w:t xml:space="preserve"> </w:t>
      </w:r>
      <w:r w:rsidRPr="006E68AD">
        <w:rPr>
          <w:rFonts w:ascii="Sylfaen" w:hAnsi="Sylfaen" w:cs="Sylfaen"/>
          <w:sz w:val="20"/>
          <w:szCs w:val="20"/>
          <w:lang w:val="ru-RU"/>
        </w:rPr>
        <w:t>սույն</w:t>
      </w:r>
      <w:r w:rsidRPr="006E68AD">
        <w:rPr>
          <w:rFonts w:ascii="Sylfaen" w:hAnsi="Sylfaen" w:cs="Sylfaen"/>
          <w:sz w:val="20"/>
          <w:szCs w:val="20"/>
          <w:lang w:val="af-ZA"/>
        </w:rPr>
        <w:t xml:space="preserve"> </w:t>
      </w:r>
      <w:r w:rsidRPr="006E68AD">
        <w:rPr>
          <w:rFonts w:ascii="Sylfaen" w:hAnsi="Sylfaen" w:cs="Sylfaen"/>
          <w:sz w:val="20"/>
          <w:szCs w:val="20"/>
          <w:lang w:val="ru-RU"/>
        </w:rPr>
        <w:t>հրավերի</w:t>
      </w:r>
      <w:r w:rsidRPr="006E68AD">
        <w:rPr>
          <w:rFonts w:ascii="Sylfaen" w:hAnsi="Sylfaen" w:cs="Sylfaen"/>
          <w:sz w:val="20"/>
          <w:szCs w:val="20"/>
          <w:lang w:val="af-ZA"/>
        </w:rPr>
        <w:t xml:space="preserve"> 1-</w:t>
      </w:r>
      <w:r w:rsidRPr="006E68AD">
        <w:rPr>
          <w:rFonts w:ascii="Sylfaen" w:hAnsi="Sylfaen" w:cs="Sylfaen"/>
          <w:sz w:val="20"/>
          <w:szCs w:val="20"/>
        </w:rPr>
        <w:t>ին</w:t>
      </w:r>
      <w:r w:rsidRPr="006E68AD">
        <w:rPr>
          <w:rFonts w:ascii="Sylfaen" w:hAnsi="Sylfaen" w:cs="Sylfaen"/>
          <w:sz w:val="20"/>
          <w:szCs w:val="20"/>
          <w:lang w:val="af-ZA"/>
        </w:rPr>
        <w:t xml:space="preserve"> </w:t>
      </w:r>
      <w:r w:rsidRPr="006E68AD">
        <w:rPr>
          <w:rFonts w:ascii="Sylfaen" w:hAnsi="Sylfaen" w:cs="Sylfaen"/>
          <w:sz w:val="20"/>
          <w:szCs w:val="20"/>
          <w:lang w:val="ru-RU"/>
        </w:rPr>
        <w:t>մասի</w:t>
      </w:r>
      <w:r w:rsidRPr="006E68AD">
        <w:rPr>
          <w:rFonts w:ascii="Sylfaen" w:hAnsi="Sylfaen" w:cs="Sylfaen"/>
          <w:sz w:val="20"/>
          <w:szCs w:val="20"/>
          <w:lang w:val="af-ZA"/>
        </w:rPr>
        <w:t xml:space="preserve"> 7.</w:t>
      </w:r>
      <w:r w:rsidR="00F73D24" w:rsidRPr="006E68AD">
        <w:rPr>
          <w:rFonts w:ascii="Sylfaen" w:hAnsi="Sylfaen" w:cs="Sylfaen"/>
          <w:sz w:val="20"/>
          <w:szCs w:val="20"/>
          <w:lang w:val="af-ZA"/>
        </w:rPr>
        <w:t>28</w:t>
      </w:r>
      <w:del w:id="18" w:author="User" w:date="2019-06-02T22:08:00Z">
        <w:r w:rsidRPr="006E68AD" w:rsidDel="001A69C2">
          <w:rPr>
            <w:rFonts w:ascii="Sylfaen" w:hAnsi="Sylfaen" w:cs="Sylfaen"/>
            <w:sz w:val="20"/>
            <w:szCs w:val="20"/>
            <w:lang w:val="af-ZA"/>
          </w:rPr>
          <w:delText>-</w:delText>
        </w:r>
      </w:del>
      <w:r w:rsidRPr="006E68AD">
        <w:rPr>
          <w:rFonts w:ascii="Sylfaen" w:hAnsi="Sylfaen" w:cs="Sylfaen"/>
          <w:sz w:val="20"/>
          <w:szCs w:val="20"/>
          <w:lang w:val="ru-RU"/>
        </w:rPr>
        <w:t>րդ</w:t>
      </w:r>
      <w:r w:rsidRPr="006E68AD">
        <w:rPr>
          <w:rFonts w:ascii="Sylfaen" w:hAnsi="Sylfaen" w:cs="Sylfaen"/>
          <w:sz w:val="20"/>
          <w:szCs w:val="20"/>
          <w:lang w:val="af-ZA"/>
        </w:rPr>
        <w:t xml:space="preserve"> </w:t>
      </w:r>
      <w:r w:rsidRPr="006E68AD">
        <w:rPr>
          <w:rFonts w:ascii="Sylfaen" w:hAnsi="Sylfaen" w:cs="Sylfaen"/>
          <w:sz w:val="20"/>
          <w:szCs w:val="20"/>
          <w:lang w:val="ru-RU"/>
        </w:rPr>
        <w:t>կետով</w:t>
      </w:r>
      <w:r w:rsidRPr="006E68AD">
        <w:rPr>
          <w:rFonts w:ascii="Sylfaen" w:hAnsi="Sylfaen" w:cs="Sylfaen"/>
          <w:sz w:val="20"/>
          <w:szCs w:val="20"/>
          <w:lang w:val="af-ZA"/>
        </w:rPr>
        <w:t xml:space="preserve"> </w:t>
      </w:r>
      <w:r w:rsidRPr="006E68AD">
        <w:rPr>
          <w:rFonts w:ascii="Sylfaen" w:hAnsi="Sylfaen" w:cs="Sylfaen"/>
          <w:sz w:val="20"/>
          <w:szCs w:val="20"/>
          <w:lang w:val="ru-RU"/>
        </w:rPr>
        <w:t>նախատեսված</w:t>
      </w:r>
      <w:r w:rsidRPr="006E68AD">
        <w:rPr>
          <w:rFonts w:ascii="Sylfaen" w:hAnsi="Sylfaen" w:cs="Sylfaen"/>
          <w:sz w:val="20"/>
          <w:szCs w:val="20"/>
          <w:lang w:val="af-ZA"/>
        </w:rPr>
        <w:t xml:space="preserve"> </w:t>
      </w:r>
      <w:r w:rsidRPr="006E68AD">
        <w:rPr>
          <w:rFonts w:ascii="Sylfaen" w:hAnsi="Sylfaen" w:cs="Sylfaen"/>
          <w:sz w:val="20"/>
          <w:szCs w:val="20"/>
          <w:lang w:val="ru-RU"/>
        </w:rPr>
        <w:t>անգործության</w:t>
      </w:r>
      <w:r w:rsidRPr="006E68AD">
        <w:rPr>
          <w:rFonts w:ascii="Sylfaen" w:hAnsi="Sylfaen" w:cs="Sylfaen"/>
          <w:sz w:val="20"/>
          <w:szCs w:val="20"/>
          <w:lang w:val="af-ZA"/>
        </w:rPr>
        <w:t xml:space="preserve"> </w:t>
      </w:r>
      <w:r w:rsidRPr="006E68AD">
        <w:rPr>
          <w:rFonts w:ascii="Sylfaen" w:hAnsi="Sylfaen" w:cs="Sylfaen"/>
          <w:sz w:val="20"/>
          <w:szCs w:val="20"/>
          <w:lang w:val="ru-RU"/>
        </w:rPr>
        <w:t>ժամանակահատվածում</w:t>
      </w:r>
      <w:r w:rsidRPr="006E68AD">
        <w:rPr>
          <w:rFonts w:ascii="Sylfaen" w:hAnsi="Sylfaen" w:cs="Sylfaen"/>
          <w:sz w:val="20"/>
          <w:szCs w:val="20"/>
          <w:lang w:val="af-ZA"/>
        </w:rPr>
        <w:t>.</w:t>
      </w:r>
    </w:p>
    <w:p w:rsidR="00133017" w:rsidRPr="006E68AD" w:rsidRDefault="00133017" w:rsidP="00133017">
      <w:pPr>
        <w:ind w:firstLine="567"/>
        <w:jc w:val="both"/>
        <w:rPr>
          <w:rFonts w:ascii="Sylfaen" w:hAnsi="Sylfaen" w:cs="Sylfaen"/>
          <w:sz w:val="20"/>
          <w:szCs w:val="20"/>
          <w:lang w:val="af-ZA"/>
        </w:rPr>
      </w:pPr>
      <w:r w:rsidRPr="006E68AD">
        <w:rPr>
          <w:rFonts w:ascii="Sylfaen" w:hAnsi="Sylfaen" w:cs="Sylfaen"/>
          <w:sz w:val="20"/>
          <w:szCs w:val="20"/>
          <w:lang w:val="af-ZA"/>
        </w:rPr>
        <w:t xml:space="preserve">2) </w:t>
      </w:r>
      <w:r w:rsidRPr="006E68AD">
        <w:rPr>
          <w:rFonts w:ascii="Sylfaen" w:hAnsi="Sylfaen" w:cs="Sylfaen"/>
          <w:sz w:val="20"/>
          <w:szCs w:val="20"/>
          <w:lang w:val="ru-RU"/>
        </w:rPr>
        <w:t>գնման</w:t>
      </w:r>
      <w:r w:rsidRPr="006E68AD">
        <w:rPr>
          <w:rFonts w:ascii="Sylfaen" w:hAnsi="Sylfaen" w:cs="Sylfaen"/>
          <w:sz w:val="20"/>
          <w:szCs w:val="20"/>
          <w:lang w:val="af-ZA"/>
        </w:rPr>
        <w:t xml:space="preserve"> </w:t>
      </w:r>
      <w:r w:rsidRPr="006E68AD">
        <w:rPr>
          <w:rFonts w:ascii="Sylfaen" w:hAnsi="Sylfaen" w:cs="Sylfaen"/>
          <w:sz w:val="20"/>
          <w:szCs w:val="20"/>
          <w:lang w:val="ru-RU"/>
        </w:rPr>
        <w:t>առարկայի</w:t>
      </w:r>
      <w:r w:rsidRPr="006E68AD">
        <w:rPr>
          <w:rFonts w:ascii="Sylfaen" w:hAnsi="Sylfaen" w:cs="Sylfaen"/>
          <w:sz w:val="20"/>
          <w:szCs w:val="20"/>
          <w:lang w:val="af-ZA"/>
        </w:rPr>
        <w:t xml:space="preserve"> </w:t>
      </w:r>
      <w:r w:rsidRPr="006E68AD">
        <w:rPr>
          <w:rFonts w:ascii="Sylfaen" w:hAnsi="Sylfaen" w:cs="Sylfaen"/>
          <w:sz w:val="20"/>
          <w:szCs w:val="20"/>
          <w:lang w:val="ru-RU"/>
        </w:rPr>
        <w:t>բնութագրերը</w:t>
      </w:r>
      <w:r w:rsidRPr="006E68AD">
        <w:rPr>
          <w:rFonts w:ascii="Sylfaen" w:hAnsi="Sylfaen" w:cs="Sylfaen"/>
          <w:sz w:val="20"/>
          <w:szCs w:val="20"/>
          <w:lang w:val="af-ZA"/>
        </w:rPr>
        <w:t xml:space="preserve"> </w:t>
      </w:r>
      <w:r w:rsidRPr="006E68AD">
        <w:rPr>
          <w:rFonts w:ascii="Sylfaen" w:hAnsi="Sylfaen" w:cs="Sylfaen"/>
          <w:sz w:val="20"/>
          <w:szCs w:val="20"/>
          <w:lang w:val="ru-RU"/>
        </w:rPr>
        <w:t>կամ</w:t>
      </w:r>
      <w:r w:rsidRPr="006E68AD">
        <w:rPr>
          <w:rFonts w:ascii="Sylfaen" w:hAnsi="Sylfaen" w:cs="Sylfaen"/>
          <w:sz w:val="20"/>
          <w:szCs w:val="20"/>
          <w:lang w:val="af-ZA"/>
        </w:rPr>
        <w:t xml:space="preserve"> </w:t>
      </w:r>
      <w:r w:rsidRPr="006E68AD">
        <w:rPr>
          <w:rFonts w:ascii="Sylfaen" w:hAnsi="Sylfaen" w:cs="Sylfaen"/>
          <w:sz w:val="20"/>
          <w:szCs w:val="20"/>
          <w:lang w:val="ru-RU"/>
        </w:rPr>
        <w:t>հրավերի</w:t>
      </w:r>
      <w:r w:rsidRPr="006E68AD">
        <w:rPr>
          <w:rFonts w:ascii="Sylfaen" w:hAnsi="Sylfaen" w:cs="Sylfaen"/>
          <w:sz w:val="20"/>
          <w:szCs w:val="20"/>
          <w:lang w:val="af-ZA"/>
        </w:rPr>
        <w:t xml:space="preserve"> </w:t>
      </w:r>
      <w:r w:rsidRPr="006E68AD">
        <w:rPr>
          <w:rFonts w:ascii="Sylfaen" w:hAnsi="Sylfaen" w:cs="Sylfaen"/>
          <w:sz w:val="20"/>
          <w:szCs w:val="20"/>
          <w:lang w:val="ru-RU"/>
        </w:rPr>
        <w:t>պահանջները</w:t>
      </w:r>
      <w:r w:rsidRPr="006E68AD">
        <w:rPr>
          <w:rFonts w:ascii="Sylfaen" w:hAnsi="Sylfaen" w:cs="Sylfaen"/>
          <w:sz w:val="20"/>
          <w:szCs w:val="20"/>
          <w:lang w:val="af-ZA"/>
        </w:rPr>
        <w:t xml:space="preserve">, </w:t>
      </w:r>
      <w:r w:rsidRPr="006E68AD">
        <w:rPr>
          <w:rFonts w:ascii="Sylfaen" w:hAnsi="Sylfaen" w:cs="Sylfaen"/>
          <w:sz w:val="20"/>
          <w:szCs w:val="20"/>
          <w:lang w:val="ru-RU"/>
        </w:rPr>
        <w:t>ապա</w:t>
      </w:r>
      <w:r w:rsidRPr="006E68AD">
        <w:rPr>
          <w:rFonts w:ascii="Sylfaen" w:hAnsi="Sylfaen" w:cs="Sylfaen"/>
          <w:sz w:val="20"/>
          <w:szCs w:val="20"/>
          <w:lang w:val="af-ZA"/>
        </w:rPr>
        <w:t xml:space="preserve"> </w:t>
      </w:r>
      <w:r w:rsidRPr="006E68AD">
        <w:rPr>
          <w:rFonts w:ascii="Sylfaen" w:hAnsi="Sylfaen" w:cs="Sylfaen"/>
          <w:sz w:val="20"/>
          <w:szCs w:val="20"/>
        </w:rPr>
        <w:t>բողոքը</w:t>
      </w:r>
      <w:r w:rsidRPr="006E68AD">
        <w:rPr>
          <w:rFonts w:ascii="Sylfaen" w:hAnsi="Sylfaen" w:cs="Sylfaen"/>
          <w:sz w:val="20"/>
          <w:szCs w:val="20"/>
          <w:lang w:val="af-ZA"/>
        </w:rPr>
        <w:t xml:space="preserve"> </w:t>
      </w:r>
      <w:r w:rsidRPr="006E68AD">
        <w:rPr>
          <w:rFonts w:ascii="Sylfaen" w:hAnsi="Sylfaen" w:cs="Sylfaen"/>
          <w:sz w:val="20"/>
          <w:szCs w:val="20"/>
          <w:lang w:val="ru-RU"/>
        </w:rPr>
        <w:t>ներկայաց</w:t>
      </w:r>
      <w:r w:rsidRPr="006E68AD">
        <w:rPr>
          <w:rFonts w:ascii="Sylfaen" w:hAnsi="Sylfaen" w:cs="Sylfaen"/>
          <w:sz w:val="20"/>
          <w:szCs w:val="20"/>
        </w:rPr>
        <w:t>ն</w:t>
      </w:r>
      <w:r w:rsidRPr="006E68AD">
        <w:rPr>
          <w:rFonts w:ascii="Sylfaen" w:hAnsi="Sylfaen" w:cs="Sylfaen"/>
          <w:sz w:val="20"/>
          <w:szCs w:val="20"/>
          <w:lang w:val="ru-RU"/>
        </w:rPr>
        <w:t>ում</w:t>
      </w:r>
      <w:r w:rsidRPr="006E68AD">
        <w:rPr>
          <w:rFonts w:ascii="Sylfaen" w:hAnsi="Sylfaen" w:cs="Sylfaen"/>
          <w:sz w:val="20"/>
          <w:szCs w:val="20"/>
          <w:lang w:val="af-ZA"/>
        </w:rPr>
        <w:t xml:space="preserve"> </w:t>
      </w:r>
      <w:r w:rsidRPr="006E68AD">
        <w:rPr>
          <w:rFonts w:ascii="Sylfaen" w:hAnsi="Sylfaen" w:cs="Sylfaen"/>
          <w:sz w:val="20"/>
          <w:szCs w:val="20"/>
          <w:lang w:val="ru-RU"/>
        </w:rPr>
        <w:t>է</w:t>
      </w:r>
      <w:r w:rsidRPr="006E68AD">
        <w:rPr>
          <w:rFonts w:ascii="Sylfaen" w:hAnsi="Sylfaen" w:cs="Sylfaen"/>
          <w:sz w:val="20"/>
          <w:szCs w:val="20"/>
          <w:lang w:val="af-ZA"/>
        </w:rPr>
        <w:t xml:space="preserve"> </w:t>
      </w:r>
      <w:r w:rsidRPr="006E68AD">
        <w:rPr>
          <w:rFonts w:ascii="Sylfaen" w:hAnsi="Sylfaen" w:cs="Sylfaen"/>
          <w:sz w:val="20"/>
          <w:szCs w:val="20"/>
          <w:lang w:val="ru-RU"/>
        </w:rPr>
        <w:t>մինչև</w:t>
      </w:r>
      <w:r w:rsidRPr="006E68AD">
        <w:rPr>
          <w:rFonts w:ascii="Sylfaen" w:hAnsi="Sylfaen" w:cs="Sylfaen"/>
          <w:sz w:val="20"/>
          <w:szCs w:val="20"/>
          <w:lang w:val="af-ZA"/>
        </w:rPr>
        <w:t xml:space="preserve"> </w:t>
      </w:r>
      <w:r w:rsidRPr="006E68AD">
        <w:rPr>
          <w:rFonts w:ascii="Sylfaen" w:hAnsi="Sylfaen" w:cs="Sylfaen"/>
          <w:sz w:val="20"/>
          <w:szCs w:val="20"/>
          <w:lang w:val="ru-RU"/>
        </w:rPr>
        <w:t>հայտերի</w:t>
      </w:r>
      <w:r w:rsidRPr="006E68AD">
        <w:rPr>
          <w:rFonts w:ascii="Sylfaen" w:hAnsi="Sylfaen" w:cs="Sylfaen"/>
          <w:sz w:val="20"/>
          <w:szCs w:val="20"/>
          <w:lang w:val="af-ZA"/>
        </w:rPr>
        <w:t xml:space="preserve"> </w:t>
      </w:r>
      <w:r w:rsidRPr="006E68AD">
        <w:rPr>
          <w:rFonts w:ascii="Sylfaen" w:hAnsi="Sylfaen" w:cs="Sylfaen"/>
          <w:sz w:val="20"/>
          <w:szCs w:val="20"/>
          <w:lang w:val="ru-RU"/>
        </w:rPr>
        <w:t>ներկայացման</w:t>
      </w:r>
      <w:r w:rsidRPr="006E68AD">
        <w:rPr>
          <w:rFonts w:ascii="Sylfaen" w:hAnsi="Sylfaen" w:cs="Sylfaen"/>
          <w:sz w:val="20"/>
          <w:szCs w:val="20"/>
          <w:lang w:val="af-ZA"/>
        </w:rPr>
        <w:t xml:space="preserve"> </w:t>
      </w:r>
      <w:r w:rsidRPr="006E68AD">
        <w:rPr>
          <w:rFonts w:ascii="Sylfaen" w:hAnsi="Sylfaen" w:cs="Sylfaen"/>
          <w:sz w:val="20"/>
          <w:szCs w:val="20"/>
          <w:lang w:val="ru-RU"/>
        </w:rPr>
        <w:t>վերջնաժամկետը</w:t>
      </w:r>
      <w:r w:rsidRPr="006E68AD">
        <w:rPr>
          <w:rFonts w:ascii="Sylfaen" w:hAnsi="Sylfaen" w:cs="Sylfaen"/>
          <w:sz w:val="20"/>
          <w:szCs w:val="20"/>
          <w:lang w:val="af-ZA"/>
        </w:rPr>
        <w:t xml:space="preserve"> </w:t>
      </w:r>
      <w:r w:rsidRPr="006E68AD">
        <w:rPr>
          <w:rFonts w:ascii="Sylfaen" w:hAnsi="Sylfaen" w:cs="Sylfaen"/>
          <w:sz w:val="20"/>
          <w:szCs w:val="20"/>
        </w:rPr>
        <w:t>լրանալը</w:t>
      </w:r>
      <w:r w:rsidRPr="006E68AD">
        <w:rPr>
          <w:rFonts w:ascii="Sylfaen" w:hAnsi="Sylfaen" w:cs="Sylfaen"/>
          <w:sz w:val="20"/>
          <w:szCs w:val="20"/>
          <w:lang w:val="af-ZA"/>
        </w:rPr>
        <w:t xml:space="preserve">:  </w:t>
      </w:r>
    </w:p>
    <w:p w:rsidR="00133017" w:rsidRPr="006E68AD" w:rsidRDefault="00133017" w:rsidP="00133017">
      <w:pPr>
        <w:ind w:firstLine="567"/>
        <w:jc w:val="both"/>
        <w:rPr>
          <w:rFonts w:ascii="Sylfaen" w:hAnsi="Sylfaen" w:cs="Sylfaen"/>
          <w:sz w:val="20"/>
          <w:szCs w:val="20"/>
          <w:lang w:val="af-ZA"/>
        </w:rPr>
      </w:pPr>
      <w:r w:rsidRPr="006E68AD">
        <w:rPr>
          <w:rFonts w:ascii="Sylfaen" w:hAnsi="Sylfaen" w:cs="Sylfaen"/>
          <w:sz w:val="20"/>
          <w:szCs w:val="20"/>
          <w:lang w:val="af-ZA"/>
        </w:rPr>
        <w:t xml:space="preserve">11.5 </w:t>
      </w:r>
      <w:r w:rsidRPr="006E68AD">
        <w:rPr>
          <w:rFonts w:ascii="Sylfaen" w:hAnsi="Sylfaen" w:cs="Sylfaen"/>
          <w:sz w:val="20"/>
          <w:szCs w:val="20"/>
          <w:lang w:val="ru-RU"/>
        </w:rPr>
        <w:t>Գնումների</w:t>
      </w:r>
      <w:r w:rsidRPr="006E68AD">
        <w:rPr>
          <w:rFonts w:ascii="Sylfaen" w:hAnsi="Sylfaen" w:cs="Sylfaen"/>
          <w:sz w:val="20"/>
          <w:szCs w:val="20"/>
          <w:lang w:val="af-ZA"/>
        </w:rPr>
        <w:t xml:space="preserve"> </w:t>
      </w:r>
      <w:r w:rsidRPr="006E68AD">
        <w:rPr>
          <w:rFonts w:ascii="Sylfaen" w:hAnsi="Sylfaen" w:cs="Sylfaen"/>
          <w:sz w:val="20"/>
          <w:szCs w:val="20"/>
          <w:lang w:val="ru-RU"/>
        </w:rPr>
        <w:t>հետ</w:t>
      </w:r>
      <w:r w:rsidRPr="006E68AD">
        <w:rPr>
          <w:rFonts w:ascii="Sylfaen" w:hAnsi="Sylfaen" w:cs="Sylfaen"/>
          <w:sz w:val="20"/>
          <w:szCs w:val="20"/>
          <w:lang w:val="af-ZA"/>
        </w:rPr>
        <w:t xml:space="preserve"> </w:t>
      </w:r>
      <w:r w:rsidRPr="006E68AD">
        <w:rPr>
          <w:rFonts w:ascii="Sylfaen" w:hAnsi="Sylfaen" w:cs="Sylfaen"/>
          <w:sz w:val="20"/>
          <w:szCs w:val="20"/>
          <w:lang w:val="ru-RU"/>
        </w:rPr>
        <w:t>կապված</w:t>
      </w:r>
      <w:r w:rsidRPr="006E68AD">
        <w:rPr>
          <w:rFonts w:ascii="Sylfaen" w:hAnsi="Sylfaen" w:cs="Sylfaen"/>
          <w:sz w:val="20"/>
          <w:szCs w:val="20"/>
          <w:lang w:val="af-ZA"/>
        </w:rPr>
        <w:t xml:space="preserve"> </w:t>
      </w:r>
      <w:r w:rsidRPr="006E68AD">
        <w:rPr>
          <w:rFonts w:ascii="Sylfaen" w:hAnsi="Sylfaen" w:cs="Sylfaen"/>
          <w:sz w:val="20"/>
          <w:szCs w:val="20"/>
          <w:lang w:val="ru-RU"/>
        </w:rPr>
        <w:t>բողոքներ</w:t>
      </w:r>
      <w:r w:rsidRPr="006E68AD">
        <w:rPr>
          <w:rFonts w:ascii="Sylfaen" w:hAnsi="Sylfaen" w:cs="Sylfaen"/>
          <w:sz w:val="20"/>
          <w:szCs w:val="20"/>
          <w:lang w:val="af-ZA"/>
        </w:rPr>
        <w:t xml:space="preserve"> </w:t>
      </w:r>
      <w:r w:rsidRPr="006E68AD">
        <w:rPr>
          <w:rFonts w:ascii="Sylfaen" w:hAnsi="Sylfaen" w:cs="Sylfaen"/>
          <w:sz w:val="20"/>
          <w:szCs w:val="20"/>
          <w:lang w:val="ru-RU"/>
        </w:rPr>
        <w:t>քննող</w:t>
      </w:r>
      <w:r w:rsidRPr="006E68AD">
        <w:rPr>
          <w:rFonts w:ascii="Sylfaen" w:hAnsi="Sylfaen" w:cs="Sylfaen"/>
          <w:sz w:val="20"/>
          <w:szCs w:val="20"/>
          <w:lang w:val="af-ZA"/>
        </w:rPr>
        <w:t xml:space="preserve"> </w:t>
      </w:r>
      <w:r w:rsidRPr="006E68AD">
        <w:rPr>
          <w:rFonts w:ascii="Sylfaen" w:hAnsi="Sylfaen" w:cs="Sylfaen"/>
          <w:sz w:val="20"/>
          <w:szCs w:val="20"/>
          <w:lang w:val="ru-RU"/>
        </w:rPr>
        <w:t>անձին</w:t>
      </w:r>
      <w:r w:rsidRPr="006E68AD">
        <w:rPr>
          <w:rFonts w:ascii="Sylfaen" w:hAnsi="Sylfaen" w:cs="Sylfaen"/>
          <w:sz w:val="20"/>
          <w:szCs w:val="20"/>
          <w:lang w:val="af-ZA"/>
        </w:rPr>
        <w:t xml:space="preserve"> </w:t>
      </w:r>
      <w:r w:rsidRPr="006E68AD">
        <w:rPr>
          <w:rFonts w:ascii="Sylfaen" w:hAnsi="Sylfaen" w:cs="Sylfaen"/>
          <w:sz w:val="20"/>
          <w:szCs w:val="20"/>
          <w:lang w:val="ru-RU"/>
        </w:rPr>
        <w:t>բողոքը</w:t>
      </w:r>
      <w:r w:rsidRPr="006E68AD">
        <w:rPr>
          <w:rFonts w:ascii="Sylfaen" w:hAnsi="Sylfaen" w:cs="Sylfaen"/>
          <w:sz w:val="20"/>
          <w:szCs w:val="20"/>
          <w:lang w:val="af-ZA"/>
        </w:rPr>
        <w:t xml:space="preserve"> </w:t>
      </w:r>
      <w:r w:rsidRPr="006E68AD">
        <w:rPr>
          <w:rFonts w:ascii="Sylfaen" w:hAnsi="Sylfaen" w:cs="Sylfaen"/>
          <w:sz w:val="20"/>
          <w:szCs w:val="20"/>
          <w:lang w:val="ru-RU"/>
        </w:rPr>
        <w:t>ներկայացվում</w:t>
      </w:r>
      <w:r w:rsidRPr="006E68AD">
        <w:rPr>
          <w:rFonts w:ascii="Sylfaen" w:hAnsi="Sylfaen" w:cs="Sylfaen"/>
          <w:sz w:val="20"/>
          <w:szCs w:val="20"/>
          <w:lang w:val="af-ZA"/>
        </w:rPr>
        <w:t xml:space="preserve"> </w:t>
      </w:r>
      <w:r w:rsidRPr="006E68AD">
        <w:rPr>
          <w:rFonts w:ascii="Sylfaen" w:hAnsi="Sylfaen" w:cs="Sylfaen"/>
          <w:sz w:val="20"/>
          <w:szCs w:val="20"/>
          <w:lang w:val="ru-RU"/>
        </w:rPr>
        <w:t>է</w:t>
      </w:r>
      <w:r w:rsidRPr="006E68AD">
        <w:rPr>
          <w:rFonts w:ascii="Sylfaen" w:hAnsi="Sylfaen" w:cs="Sylfaen"/>
          <w:sz w:val="20"/>
          <w:szCs w:val="20"/>
          <w:lang w:val="af-ZA"/>
        </w:rPr>
        <w:t xml:space="preserve"> </w:t>
      </w:r>
      <w:r w:rsidRPr="006E68AD">
        <w:rPr>
          <w:rFonts w:ascii="Sylfaen" w:hAnsi="Sylfaen" w:cs="Sylfaen"/>
          <w:sz w:val="20"/>
          <w:szCs w:val="20"/>
          <w:lang w:val="ru-RU"/>
        </w:rPr>
        <w:t>գրավոր</w:t>
      </w:r>
      <w:r w:rsidRPr="006E68AD">
        <w:rPr>
          <w:rFonts w:ascii="Sylfaen" w:hAnsi="Sylfaen" w:cs="Sylfaen"/>
          <w:sz w:val="20"/>
          <w:szCs w:val="20"/>
          <w:lang w:val="af-ZA"/>
        </w:rPr>
        <w:t xml:space="preserve">, </w:t>
      </w:r>
      <w:r w:rsidRPr="006E68AD">
        <w:rPr>
          <w:rFonts w:ascii="Sylfaen" w:hAnsi="Sylfaen" w:cs="Sylfaen"/>
          <w:sz w:val="20"/>
          <w:szCs w:val="20"/>
          <w:lang w:val="ru-RU"/>
        </w:rPr>
        <w:t>ստորագրված</w:t>
      </w:r>
      <w:r w:rsidRPr="006E68AD">
        <w:rPr>
          <w:rFonts w:ascii="Sylfaen" w:hAnsi="Sylfaen" w:cs="Sylfaen"/>
          <w:sz w:val="20"/>
          <w:szCs w:val="20"/>
          <w:lang w:val="af-ZA"/>
        </w:rPr>
        <w:t xml:space="preserve">, </w:t>
      </w:r>
      <w:r w:rsidRPr="006E68AD">
        <w:rPr>
          <w:rFonts w:ascii="Sylfaen" w:hAnsi="Sylfaen" w:cs="Sylfaen"/>
          <w:sz w:val="20"/>
          <w:szCs w:val="20"/>
          <w:lang w:val="ru-RU"/>
        </w:rPr>
        <w:t>դրանում</w:t>
      </w:r>
      <w:r w:rsidRPr="006E68AD">
        <w:rPr>
          <w:rFonts w:ascii="Sylfaen" w:hAnsi="Sylfaen" w:cs="Sylfaen"/>
          <w:sz w:val="20"/>
          <w:szCs w:val="20"/>
          <w:lang w:val="af-ZA"/>
        </w:rPr>
        <w:t xml:space="preserve"> </w:t>
      </w:r>
      <w:r w:rsidRPr="006E68AD">
        <w:rPr>
          <w:rFonts w:ascii="Sylfaen" w:hAnsi="Sylfaen" w:cs="Sylfaen"/>
          <w:sz w:val="20"/>
          <w:szCs w:val="20"/>
          <w:lang w:val="ru-RU"/>
        </w:rPr>
        <w:t>ներառելով</w:t>
      </w:r>
      <w:r w:rsidRPr="006E68AD">
        <w:rPr>
          <w:rFonts w:ascii="Sylfaen" w:hAnsi="Sylfaen" w:cs="Sylfaen"/>
          <w:sz w:val="20"/>
          <w:szCs w:val="20"/>
          <w:lang w:val="af-ZA"/>
        </w:rPr>
        <w:t>`</w:t>
      </w:r>
    </w:p>
    <w:p w:rsidR="00133017" w:rsidRPr="006E68AD" w:rsidRDefault="00133017" w:rsidP="00133017">
      <w:pPr>
        <w:ind w:firstLine="567"/>
        <w:jc w:val="both"/>
        <w:rPr>
          <w:rFonts w:ascii="Sylfaen" w:hAnsi="Sylfaen" w:cs="Sylfaen"/>
          <w:sz w:val="20"/>
          <w:szCs w:val="20"/>
          <w:lang w:val="af-ZA"/>
        </w:rPr>
      </w:pPr>
      <w:r w:rsidRPr="006E68AD">
        <w:rPr>
          <w:rFonts w:ascii="Sylfaen" w:hAnsi="Sylfaen" w:cs="Sylfaen"/>
          <w:sz w:val="20"/>
          <w:szCs w:val="20"/>
          <w:lang w:val="af-ZA"/>
        </w:rPr>
        <w:t xml:space="preserve">1) </w:t>
      </w:r>
      <w:r w:rsidRPr="006E68AD">
        <w:rPr>
          <w:rFonts w:ascii="Sylfaen" w:hAnsi="Sylfaen" w:cs="Sylfaen"/>
          <w:sz w:val="20"/>
          <w:szCs w:val="20"/>
          <w:lang w:val="ru-RU"/>
        </w:rPr>
        <w:t>բողոքը</w:t>
      </w:r>
      <w:r w:rsidRPr="006E68AD">
        <w:rPr>
          <w:rFonts w:ascii="Sylfaen" w:hAnsi="Sylfaen" w:cs="Sylfaen"/>
          <w:sz w:val="20"/>
          <w:szCs w:val="20"/>
          <w:lang w:val="af-ZA"/>
        </w:rPr>
        <w:t xml:space="preserve"> </w:t>
      </w:r>
      <w:r w:rsidRPr="006E68AD">
        <w:rPr>
          <w:rFonts w:ascii="Sylfaen" w:hAnsi="Sylfaen" w:cs="Sylfaen"/>
          <w:sz w:val="20"/>
          <w:szCs w:val="20"/>
          <w:lang w:val="ru-RU"/>
        </w:rPr>
        <w:t>ներկայացրած</w:t>
      </w:r>
      <w:r w:rsidRPr="006E68AD">
        <w:rPr>
          <w:rFonts w:ascii="Sylfaen" w:hAnsi="Sylfaen" w:cs="Sylfaen"/>
          <w:sz w:val="20"/>
          <w:szCs w:val="20"/>
          <w:lang w:val="af-ZA"/>
        </w:rPr>
        <w:t xml:space="preserve"> </w:t>
      </w:r>
      <w:r w:rsidRPr="006E68AD">
        <w:rPr>
          <w:rFonts w:ascii="Sylfaen" w:hAnsi="Sylfaen" w:cs="Sylfaen"/>
          <w:sz w:val="20"/>
          <w:szCs w:val="20"/>
          <w:lang w:val="ru-RU"/>
        </w:rPr>
        <w:t>անձի</w:t>
      </w:r>
      <w:r w:rsidRPr="006E68AD">
        <w:rPr>
          <w:rFonts w:ascii="Sylfaen" w:hAnsi="Sylfaen" w:cs="Sylfaen"/>
          <w:sz w:val="20"/>
          <w:szCs w:val="20"/>
          <w:lang w:val="af-ZA"/>
        </w:rPr>
        <w:t xml:space="preserve"> </w:t>
      </w:r>
      <w:r w:rsidRPr="006E68AD">
        <w:rPr>
          <w:rFonts w:ascii="Sylfaen" w:hAnsi="Sylfaen" w:cs="Sylfaen"/>
          <w:sz w:val="20"/>
          <w:szCs w:val="20"/>
          <w:lang w:val="ru-RU"/>
        </w:rPr>
        <w:t>անվանումը</w:t>
      </w:r>
      <w:r w:rsidRPr="006E68AD">
        <w:rPr>
          <w:rFonts w:ascii="Sylfaen" w:hAnsi="Sylfaen" w:cs="Sylfaen"/>
          <w:sz w:val="20"/>
          <w:szCs w:val="20"/>
          <w:lang w:val="af-ZA"/>
        </w:rPr>
        <w:t xml:space="preserve"> (</w:t>
      </w:r>
      <w:r w:rsidRPr="006E68AD">
        <w:rPr>
          <w:rFonts w:ascii="Sylfaen" w:hAnsi="Sylfaen" w:cs="Sylfaen"/>
          <w:sz w:val="20"/>
          <w:szCs w:val="20"/>
          <w:lang w:val="ru-RU"/>
        </w:rPr>
        <w:t>անունը</w:t>
      </w:r>
      <w:r w:rsidRPr="006E68AD">
        <w:rPr>
          <w:rFonts w:ascii="Sylfaen" w:hAnsi="Sylfaen" w:cs="Sylfaen"/>
          <w:sz w:val="20"/>
          <w:szCs w:val="20"/>
          <w:lang w:val="af-ZA"/>
        </w:rPr>
        <w:t xml:space="preserve">, </w:t>
      </w:r>
      <w:r w:rsidRPr="006E68AD">
        <w:rPr>
          <w:rFonts w:ascii="Sylfaen" w:hAnsi="Sylfaen" w:cs="Sylfaen"/>
          <w:sz w:val="20"/>
          <w:szCs w:val="20"/>
          <w:lang w:val="ru-RU"/>
        </w:rPr>
        <w:t>ազգանունը</w:t>
      </w:r>
      <w:r w:rsidRPr="006E68AD">
        <w:rPr>
          <w:rFonts w:ascii="Sylfaen" w:hAnsi="Sylfaen" w:cs="Sylfaen"/>
          <w:sz w:val="20"/>
          <w:szCs w:val="20"/>
          <w:lang w:val="af-ZA"/>
        </w:rPr>
        <w:t xml:space="preserve">, </w:t>
      </w:r>
      <w:r w:rsidRPr="006E68AD">
        <w:rPr>
          <w:rFonts w:ascii="Sylfaen" w:hAnsi="Sylfaen" w:cs="Sylfaen"/>
          <w:sz w:val="20"/>
          <w:szCs w:val="20"/>
          <w:lang w:val="ru-RU"/>
        </w:rPr>
        <w:t>անձը</w:t>
      </w:r>
      <w:r w:rsidRPr="006E68AD">
        <w:rPr>
          <w:rFonts w:ascii="Sylfaen" w:hAnsi="Sylfaen" w:cs="Sylfaen"/>
          <w:sz w:val="20"/>
          <w:szCs w:val="20"/>
          <w:lang w:val="af-ZA"/>
        </w:rPr>
        <w:t xml:space="preserve"> </w:t>
      </w:r>
      <w:r w:rsidRPr="006E68AD">
        <w:rPr>
          <w:rFonts w:ascii="Sylfaen" w:hAnsi="Sylfaen" w:cs="Sylfaen"/>
          <w:sz w:val="20"/>
          <w:szCs w:val="20"/>
          <w:lang w:val="ru-RU"/>
        </w:rPr>
        <w:t>հաստատող</w:t>
      </w:r>
      <w:r w:rsidRPr="006E68AD">
        <w:rPr>
          <w:rFonts w:ascii="Sylfaen" w:hAnsi="Sylfaen" w:cs="Sylfaen"/>
          <w:sz w:val="20"/>
          <w:szCs w:val="20"/>
          <w:lang w:val="af-ZA"/>
        </w:rPr>
        <w:t xml:space="preserve"> </w:t>
      </w:r>
      <w:r w:rsidRPr="006E68AD">
        <w:rPr>
          <w:rFonts w:ascii="Sylfaen" w:hAnsi="Sylfaen" w:cs="Sylfaen"/>
          <w:sz w:val="20"/>
          <w:szCs w:val="20"/>
          <w:lang w:val="ru-RU"/>
        </w:rPr>
        <w:t>փաստաթղթի</w:t>
      </w:r>
      <w:r w:rsidRPr="006E68AD">
        <w:rPr>
          <w:rFonts w:ascii="Sylfaen" w:hAnsi="Sylfaen" w:cs="Sylfaen"/>
          <w:sz w:val="20"/>
          <w:szCs w:val="20"/>
          <w:lang w:val="af-ZA"/>
        </w:rPr>
        <w:t xml:space="preserve"> </w:t>
      </w:r>
      <w:r w:rsidRPr="006E68AD">
        <w:rPr>
          <w:rFonts w:ascii="Sylfaen" w:hAnsi="Sylfaen" w:cs="Sylfaen"/>
          <w:sz w:val="20"/>
          <w:szCs w:val="20"/>
          <w:lang w:val="ru-RU"/>
        </w:rPr>
        <w:t>պատճենը</w:t>
      </w:r>
      <w:r w:rsidRPr="006E68AD">
        <w:rPr>
          <w:rFonts w:ascii="Sylfaen" w:hAnsi="Sylfaen" w:cs="Sylfaen"/>
          <w:sz w:val="20"/>
          <w:szCs w:val="20"/>
          <w:lang w:val="af-ZA"/>
        </w:rPr>
        <w:t xml:space="preserve">) </w:t>
      </w:r>
      <w:r w:rsidRPr="006E68AD">
        <w:rPr>
          <w:rFonts w:ascii="Sylfaen" w:hAnsi="Sylfaen" w:cs="Sylfaen"/>
          <w:sz w:val="20"/>
          <w:szCs w:val="20"/>
          <w:lang w:val="ru-RU"/>
        </w:rPr>
        <w:t>և</w:t>
      </w:r>
      <w:r w:rsidRPr="006E68AD">
        <w:rPr>
          <w:rFonts w:ascii="Sylfaen" w:hAnsi="Sylfaen" w:cs="Sylfaen"/>
          <w:sz w:val="20"/>
          <w:szCs w:val="20"/>
          <w:lang w:val="af-ZA"/>
        </w:rPr>
        <w:t xml:space="preserve"> </w:t>
      </w:r>
      <w:r w:rsidRPr="006E68AD">
        <w:rPr>
          <w:rFonts w:ascii="Sylfaen" w:hAnsi="Sylfaen" w:cs="Sylfaen"/>
          <w:sz w:val="20"/>
          <w:szCs w:val="20"/>
          <w:lang w:val="ru-RU"/>
        </w:rPr>
        <w:t>հասցեն</w:t>
      </w:r>
      <w:r w:rsidRPr="006E68AD">
        <w:rPr>
          <w:rFonts w:ascii="Sylfaen" w:hAnsi="Sylfaen" w:cs="Sylfaen"/>
          <w:sz w:val="20"/>
          <w:szCs w:val="20"/>
          <w:lang w:val="af-ZA"/>
        </w:rPr>
        <w:t>.</w:t>
      </w:r>
    </w:p>
    <w:p w:rsidR="00133017" w:rsidRPr="006E68AD" w:rsidRDefault="00133017" w:rsidP="00133017">
      <w:pPr>
        <w:ind w:firstLine="567"/>
        <w:jc w:val="both"/>
        <w:rPr>
          <w:rFonts w:ascii="Sylfaen" w:hAnsi="Sylfaen" w:cs="Sylfaen"/>
          <w:sz w:val="20"/>
          <w:szCs w:val="20"/>
          <w:lang w:val="af-ZA"/>
        </w:rPr>
      </w:pPr>
      <w:r w:rsidRPr="006E68AD">
        <w:rPr>
          <w:rFonts w:ascii="Sylfaen" w:hAnsi="Sylfaen" w:cs="Sylfaen"/>
          <w:sz w:val="20"/>
          <w:szCs w:val="20"/>
          <w:lang w:val="af-ZA"/>
        </w:rPr>
        <w:t>2) պ</w:t>
      </w:r>
      <w:r w:rsidRPr="006E68AD">
        <w:rPr>
          <w:rFonts w:ascii="Sylfaen" w:hAnsi="Sylfaen" w:cs="Sylfaen"/>
          <w:sz w:val="20"/>
          <w:szCs w:val="20"/>
          <w:lang w:val="ru-RU"/>
        </w:rPr>
        <w:t>ատվիրատուի</w:t>
      </w:r>
      <w:r w:rsidRPr="006E68AD">
        <w:rPr>
          <w:rFonts w:ascii="Sylfaen" w:hAnsi="Sylfaen" w:cs="Sylfaen"/>
          <w:sz w:val="20"/>
          <w:szCs w:val="20"/>
          <w:lang w:val="af-ZA"/>
        </w:rPr>
        <w:t xml:space="preserve"> </w:t>
      </w:r>
      <w:r w:rsidRPr="006E68AD">
        <w:rPr>
          <w:rFonts w:ascii="Sylfaen" w:hAnsi="Sylfaen" w:cs="Sylfaen"/>
          <w:sz w:val="20"/>
          <w:szCs w:val="20"/>
          <w:lang w:val="ru-RU"/>
        </w:rPr>
        <w:t>անվանումը</w:t>
      </w:r>
      <w:r w:rsidRPr="006E68AD">
        <w:rPr>
          <w:rFonts w:ascii="Sylfaen" w:hAnsi="Sylfaen" w:cs="Sylfaen"/>
          <w:sz w:val="20"/>
          <w:szCs w:val="20"/>
          <w:lang w:val="af-ZA"/>
        </w:rPr>
        <w:t xml:space="preserve"> </w:t>
      </w:r>
      <w:r w:rsidRPr="006E68AD">
        <w:rPr>
          <w:rFonts w:ascii="Sylfaen" w:hAnsi="Sylfaen" w:cs="Sylfaen"/>
          <w:sz w:val="20"/>
          <w:szCs w:val="20"/>
          <w:lang w:val="ru-RU"/>
        </w:rPr>
        <w:t>և</w:t>
      </w:r>
      <w:r w:rsidRPr="006E68AD">
        <w:rPr>
          <w:rFonts w:ascii="Sylfaen" w:hAnsi="Sylfaen" w:cs="Sylfaen"/>
          <w:sz w:val="20"/>
          <w:szCs w:val="20"/>
          <w:lang w:val="af-ZA"/>
        </w:rPr>
        <w:t xml:space="preserve"> </w:t>
      </w:r>
      <w:r w:rsidRPr="006E68AD">
        <w:rPr>
          <w:rFonts w:ascii="Sylfaen" w:hAnsi="Sylfaen" w:cs="Sylfaen"/>
          <w:sz w:val="20"/>
          <w:szCs w:val="20"/>
          <w:lang w:val="ru-RU"/>
        </w:rPr>
        <w:t>հասցեն</w:t>
      </w:r>
      <w:r w:rsidRPr="006E68AD">
        <w:rPr>
          <w:rFonts w:ascii="Sylfaen" w:hAnsi="Sylfaen" w:cs="Sylfaen"/>
          <w:sz w:val="20"/>
          <w:szCs w:val="20"/>
          <w:lang w:val="af-ZA"/>
        </w:rPr>
        <w:t>.</w:t>
      </w:r>
    </w:p>
    <w:p w:rsidR="00133017" w:rsidRPr="006E68AD" w:rsidRDefault="00133017" w:rsidP="00133017">
      <w:pPr>
        <w:ind w:firstLine="567"/>
        <w:jc w:val="both"/>
        <w:rPr>
          <w:rFonts w:ascii="Sylfaen" w:hAnsi="Sylfaen" w:cs="Sylfaen"/>
          <w:sz w:val="20"/>
          <w:szCs w:val="20"/>
          <w:lang w:val="af-ZA"/>
        </w:rPr>
      </w:pPr>
      <w:r w:rsidRPr="006E68AD">
        <w:rPr>
          <w:rFonts w:ascii="Sylfaen" w:hAnsi="Sylfaen" w:cs="Sylfaen"/>
          <w:sz w:val="20"/>
          <w:szCs w:val="20"/>
          <w:lang w:val="af-ZA"/>
        </w:rPr>
        <w:t xml:space="preserve">3) </w:t>
      </w:r>
      <w:r w:rsidRPr="006E68AD">
        <w:rPr>
          <w:rFonts w:ascii="Sylfaen" w:hAnsi="Sylfaen" w:cs="Sylfaen"/>
          <w:sz w:val="20"/>
          <w:szCs w:val="20"/>
          <w:lang w:val="ru-RU"/>
        </w:rPr>
        <w:t>բողոքարկվող</w:t>
      </w:r>
      <w:r w:rsidRPr="006E68AD">
        <w:rPr>
          <w:rFonts w:ascii="Sylfaen" w:hAnsi="Sylfaen" w:cs="Sylfaen"/>
          <w:sz w:val="20"/>
          <w:szCs w:val="20"/>
          <w:lang w:val="af-ZA"/>
        </w:rPr>
        <w:t xml:space="preserve"> </w:t>
      </w:r>
      <w:r w:rsidRPr="006E68AD">
        <w:rPr>
          <w:rFonts w:ascii="Sylfaen" w:hAnsi="Sylfaen" w:cs="Sylfaen"/>
          <w:sz w:val="20"/>
          <w:szCs w:val="20"/>
          <w:lang w:val="ru-RU"/>
        </w:rPr>
        <w:t>գնման</w:t>
      </w:r>
      <w:r w:rsidRPr="006E68AD">
        <w:rPr>
          <w:rFonts w:ascii="Sylfaen" w:hAnsi="Sylfaen" w:cs="Sylfaen"/>
          <w:sz w:val="20"/>
          <w:szCs w:val="20"/>
          <w:lang w:val="af-ZA"/>
        </w:rPr>
        <w:t xml:space="preserve"> </w:t>
      </w:r>
      <w:r w:rsidRPr="006E68AD">
        <w:rPr>
          <w:rFonts w:ascii="Sylfaen" w:hAnsi="Sylfaen" w:cs="Sylfaen"/>
          <w:sz w:val="20"/>
          <w:szCs w:val="20"/>
          <w:lang w:val="ru-RU"/>
        </w:rPr>
        <w:t>ընթացակարգի</w:t>
      </w:r>
      <w:r w:rsidRPr="006E68AD">
        <w:rPr>
          <w:rFonts w:ascii="Sylfaen" w:hAnsi="Sylfaen" w:cs="Sylfaen"/>
          <w:sz w:val="20"/>
          <w:szCs w:val="20"/>
          <w:lang w:val="af-ZA"/>
        </w:rPr>
        <w:t xml:space="preserve"> </w:t>
      </w:r>
      <w:r w:rsidRPr="006E68AD">
        <w:rPr>
          <w:rFonts w:ascii="Sylfaen" w:hAnsi="Sylfaen" w:cs="Sylfaen"/>
          <w:sz w:val="20"/>
          <w:szCs w:val="20"/>
          <w:lang w:val="ru-RU"/>
        </w:rPr>
        <w:t>ծածկագիրը</w:t>
      </w:r>
      <w:r w:rsidRPr="006E68AD">
        <w:rPr>
          <w:rFonts w:ascii="Sylfaen" w:hAnsi="Sylfaen" w:cs="Sylfaen"/>
          <w:sz w:val="20"/>
          <w:szCs w:val="20"/>
          <w:lang w:val="af-ZA"/>
        </w:rPr>
        <w:t xml:space="preserve"> </w:t>
      </w:r>
      <w:r w:rsidRPr="006E68AD">
        <w:rPr>
          <w:rFonts w:ascii="Sylfaen" w:hAnsi="Sylfaen" w:cs="Sylfaen"/>
          <w:sz w:val="20"/>
          <w:szCs w:val="20"/>
          <w:lang w:val="ru-RU"/>
        </w:rPr>
        <w:t>և</w:t>
      </w:r>
      <w:r w:rsidRPr="006E68AD">
        <w:rPr>
          <w:rFonts w:ascii="Sylfaen" w:hAnsi="Sylfaen" w:cs="Sylfaen"/>
          <w:sz w:val="20"/>
          <w:szCs w:val="20"/>
          <w:lang w:val="af-ZA"/>
        </w:rPr>
        <w:t xml:space="preserve"> </w:t>
      </w:r>
      <w:r w:rsidRPr="006E68AD">
        <w:rPr>
          <w:rFonts w:ascii="Sylfaen" w:hAnsi="Sylfaen" w:cs="Sylfaen"/>
          <w:sz w:val="20"/>
          <w:szCs w:val="20"/>
          <w:lang w:val="ru-RU"/>
        </w:rPr>
        <w:t>առարկան</w:t>
      </w:r>
      <w:r w:rsidRPr="006E68AD">
        <w:rPr>
          <w:rFonts w:ascii="Sylfaen" w:hAnsi="Sylfaen" w:cs="Sylfaen"/>
          <w:sz w:val="20"/>
          <w:szCs w:val="20"/>
          <w:lang w:val="af-ZA"/>
        </w:rPr>
        <w:t>.</w:t>
      </w:r>
    </w:p>
    <w:p w:rsidR="00133017" w:rsidRPr="006E68AD" w:rsidRDefault="00133017" w:rsidP="00133017">
      <w:pPr>
        <w:ind w:firstLine="567"/>
        <w:jc w:val="both"/>
        <w:rPr>
          <w:rFonts w:ascii="Sylfaen" w:hAnsi="Sylfaen" w:cs="Sylfaen"/>
          <w:sz w:val="20"/>
          <w:szCs w:val="20"/>
          <w:lang w:val="af-ZA"/>
        </w:rPr>
      </w:pPr>
      <w:r w:rsidRPr="006E68AD">
        <w:rPr>
          <w:rFonts w:ascii="Sylfaen" w:hAnsi="Sylfaen" w:cs="Sylfaen"/>
          <w:sz w:val="20"/>
          <w:szCs w:val="20"/>
          <w:lang w:val="af-ZA"/>
        </w:rPr>
        <w:t xml:space="preserve">4) </w:t>
      </w:r>
      <w:r w:rsidRPr="006E68AD">
        <w:rPr>
          <w:rFonts w:ascii="Sylfaen" w:hAnsi="Sylfaen" w:cs="Sylfaen"/>
          <w:sz w:val="20"/>
          <w:szCs w:val="20"/>
          <w:lang w:val="ru-RU"/>
        </w:rPr>
        <w:t>վեճի</w:t>
      </w:r>
      <w:r w:rsidRPr="006E68AD">
        <w:rPr>
          <w:rFonts w:ascii="Sylfaen" w:hAnsi="Sylfaen" w:cs="Sylfaen"/>
          <w:sz w:val="20"/>
          <w:szCs w:val="20"/>
          <w:lang w:val="af-ZA"/>
        </w:rPr>
        <w:t xml:space="preserve"> </w:t>
      </w:r>
      <w:r w:rsidRPr="006E68AD">
        <w:rPr>
          <w:rFonts w:ascii="Sylfaen" w:hAnsi="Sylfaen" w:cs="Sylfaen"/>
          <w:sz w:val="20"/>
          <w:szCs w:val="20"/>
          <w:lang w:val="ru-RU"/>
        </w:rPr>
        <w:t>առարկան</w:t>
      </w:r>
      <w:r w:rsidRPr="006E68AD">
        <w:rPr>
          <w:rFonts w:ascii="Sylfaen" w:hAnsi="Sylfaen" w:cs="Sylfaen"/>
          <w:sz w:val="20"/>
          <w:szCs w:val="20"/>
          <w:lang w:val="af-ZA"/>
        </w:rPr>
        <w:t xml:space="preserve"> </w:t>
      </w:r>
      <w:r w:rsidRPr="006E68AD">
        <w:rPr>
          <w:rFonts w:ascii="Sylfaen" w:hAnsi="Sylfaen" w:cs="Sylfaen"/>
          <w:sz w:val="20"/>
          <w:szCs w:val="20"/>
          <w:lang w:val="ru-RU"/>
        </w:rPr>
        <w:t>և</w:t>
      </w:r>
      <w:r w:rsidRPr="006E68AD">
        <w:rPr>
          <w:rFonts w:ascii="Sylfaen" w:hAnsi="Sylfaen" w:cs="Sylfaen"/>
          <w:sz w:val="20"/>
          <w:szCs w:val="20"/>
          <w:lang w:val="af-ZA"/>
        </w:rPr>
        <w:t xml:space="preserve"> </w:t>
      </w:r>
      <w:r w:rsidRPr="006E68AD">
        <w:rPr>
          <w:rFonts w:ascii="Sylfaen" w:hAnsi="Sylfaen" w:cs="Sylfaen"/>
          <w:sz w:val="20"/>
          <w:szCs w:val="20"/>
          <w:lang w:val="ru-RU"/>
        </w:rPr>
        <w:t>բողոքը</w:t>
      </w:r>
      <w:r w:rsidRPr="006E68AD">
        <w:rPr>
          <w:rFonts w:ascii="Sylfaen" w:hAnsi="Sylfaen" w:cs="Sylfaen"/>
          <w:sz w:val="20"/>
          <w:szCs w:val="20"/>
          <w:lang w:val="af-ZA"/>
        </w:rPr>
        <w:t xml:space="preserve"> </w:t>
      </w:r>
      <w:r w:rsidRPr="006E68AD">
        <w:rPr>
          <w:rFonts w:ascii="Sylfaen" w:hAnsi="Sylfaen" w:cs="Sylfaen"/>
          <w:sz w:val="20"/>
          <w:szCs w:val="20"/>
          <w:lang w:val="ru-RU"/>
        </w:rPr>
        <w:t>ներկայացրած</w:t>
      </w:r>
      <w:r w:rsidRPr="006E68AD">
        <w:rPr>
          <w:rFonts w:ascii="Sylfaen" w:hAnsi="Sylfaen" w:cs="Sylfaen"/>
          <w:sz w:val="20"/>
          <w:szCs w:val="20"/>
          <w:lang w:val="af-ZA"/>
        </w:rPr>
        <w:t xml:space="preserve"> </w:t>
      </w:r>
      <w:r w:rsidRPr="006E68AD">
        <w:rPr>
          <w:rFonts w:ascii="Sylfaen" w:hAnsi="Sylfaen" w:cs="Sylfaen"/>
          <w:sz w:val="20"/>
          <w:szCs w:val="20"/>
          <w:lang w:val="ru-RU"/>
        </w:rPr>
        <w:t>անձի</w:t>
      </w:r>
      <w:r w:rsidRPr="006E68AD">
        <w:rPr>
          <w:rFonts w:ascii="Sylfaen" w:hAnsi="Sylfaen" w:cs="Sylfaen"/>
          <w:sz w:val="20"/>
          <w:szCs w:val="20"/>
          <w:lang w:val="af-ZA"/>
        </w:rPr>
        <w:t xml:space="preserve"> </w:t>
      </w:r>
      <w:r w:rsidRPr="006E68AD">
        <w:rPr>
          <w:rFonts w:ascii="Sylfaen" w:hAnsi="Sylfaen" w:cs="Sylfaen"/>
          <w:sz w:val="20"/>
          <w:szCs w:val="20"/>
          <w:lang w:val="ru-RU"/>
        </w:rPr>
        <w:t>պահանջը</w:t>
      </w:r>
      <w:r w:rsidRPr="006E68AD">
        <w:rPr>
          <w:rFonts w:ascii="Sylfaen" w:hAnsi="Sylfaen" w:cs="Sylfaen"/>
          <w:sz w:val="20"/>
          <w:szCs w:val="20"/>
          <w:lang w:val="af-ZA"/>
        </w:rPr>
        <w:t>.</w:t>
      </w:r>
    </w:p>
    <w:p w:rsidR="00133017" w:rsidRPr="006E68AD" w:rsidRDefault="00133017" w:rsidP="00133017">
      <w:pPr>
        <w:ind w:firstLine="567"/>
        <w:jc w:val="both"/>
        <w:rPr>
          <w:rFonts w:ascii="Sylfaen" w:hAnsi="Sylfaen" w:cs="Sylfaen"/>
          <w:sz w:val="20"/>
          <w:szCs w:val="20"/>
          <w:lang w:val="af-ZA"/>
        </w:rPr>
      </w:pPr>
      <w:r w:rsidRPr="006E68AD">
        <w:rPr>
          <w:rFonts w:ascii="Sylfaen" w:hAnsi="Sylfaen" w:cs="Sylfaen"/>
          <w:sz w:val="20"/>
          <w:szCs w:val="20"/>
          <w:lang w:val="af-ZA"/>
        </w:rPr>
        <w:t xml:space="preserve">5) </w:t>
      </w:r>
      <w:r w:rsidRPr="006E68AD">
        <w:rPr>
          <w:rFonts w:ascii="Sylfaen" w:hAnsi="Sylfaen" w:cs="Sylfaen"/>
          <w:sz w:val="20"/>
          <w:szCs w:val="20"/>
          <w:lang w:val="ru-RU"/>
        </w:rPr>
        <w:t>բողոքի</w:t>
      </w:r>
      <w:r w:rsidRPr="006E68AD">
        <w:rPr>
          <w:rFonts w:ascii="Sylfaen" w:hAnsi="Sylfaen" w:cs="Sylfaen"/>
          <w:sz w:val="20"/>
          <w:szCs w:val="20"/>
          <w:lang w:val="af-ZA"/>
        </w:rPr>
        <w:t xml:space="preserve"> </w:t>
      </w:r>
      <w:r w:rsidRPr="006E68AD">
        <w:rPr>
          <w:rFonts w:ascii="Sylfaen" w:hAnsi="Sylfaen" w:cs="Sylfaen"/>
          <w:sz w:val="20"/>
          <w:szCs w:val="20"/>
          <w:lang w:val="ru-RU"/>
        </w:rPr>
        <w:t>փաստացի</w:t>
      </w:r>
      <w:r w:rsidRPr="006E68AD">
        <w:rPr>
          <w:rFonts w:ascii="Sylfaen" w:hAnsi="Sylfaen" w:cs="Sylfaen"/>
          <w:sz w:val="20"/>
          <w:szCs w:val="20"/>
          <w:lang w:val="af-ZA"/>
        </w:rPr>
        <w:t xml:space="preserve"> </w:t>
      </w:r>
      <w:r w:rsidRPr="006E68AD">
        <w:rPr>
          <w:rFonts w:ascii="Sylfaen" w:hAnsi="Sylfaen" w:cs="Sylfaen"/>
          <w:sz w:val="20"/>
          <w:szCs w:val="20"/>
          <w:lang w:val="ru-RU"/>
        </w:rPr>
        <w:t>և</w:t>
      </w:r>
      <w:r w:rsidRPr="006E68AD">
        <w:rPr>
          <w:rFonts w:ascii="Sylfaen" w:hAnsi="Sylfaen" w:cs="Sylfaen"/>
          <w:sz w:val="20"/>
          <w:szCs w:val="20"/>
          <w:lang w:val="af-ZA"/>
        </w:rPr>
        <w:t xml:space="preserve"> </w:t>
      </w:r>
      <w:r w:rsidRPr="006E68AD">
        <w:rPr>
          <w:rFonts w:ascii="Sylfaen" w:hAnsi="Sylfaen" w:cs="Sylfaen"/>
          <w:sz w:val="20"/>
          <w:szCs w:val="20"/>
          <w:lang w:val="ru-RU"/>
        </w:rPr>
        <w:t>իրավական</w:t>
      </w:r>
      <w:r w:rsidRPr="006E68AD">
        <w:rPr>
          <w:rFonts w:ascii="Sylfaen" w:hAnsi="Sylfaen" w:cs="Sylfaen"/>
          <w:sz w:val="20"/>
          <w:szCs w:val="20"/>
          <w:lang w:val="af-ZA"/>
        </w:rPr>
        <w:t xml:space="preserve"> </w:t>
      </w:r>
      <w:r w:rsidRPr="006E68AD">
        <w:rPr>
          <w:rFonts w:ascii="Sylfaen" w:hAnsi="Sylfaen" w:cs="Sylfaen"/>
          <w:sz w:val="20"/>
          <w:szCs w:val="20"/>
          <w:lang w:val="ru-RU"/>
        </w:rPr>
        <w:t>հիմքերը</w:t>
      </w:r>
      <w:r w:rsidRPr="006E68AD">
        <w:rPr>
          <w:rFonts w:ascii="Sylfaen" w:hAnsi="Sylfaen" w:cs="Sylfaen"/>
          <w:sz w:val="20"/>
          <w:szCs w:val="20"/>
          <w:lang w:val="af-ZA"/>
        </w:rPr>
        <w:t xml:space="preserve">, </w:t>
      </w:r>
      <w:r w:rsidRPr="006E68AD">
        <w:rPr>
          <w:rFonts w:ascii="Sylfaen" w:hAnsi="Sylfaen" w:cs="Sylfaen"/>
          <w:sz w:val="20"/>
          <w:szCs w:val="20"/>
          <w:lang w:val="ru-RU"/>
        </w:rPr>
        <w:t>ապացույցները</w:t>
      </w:r>
      <w:r w:rsidRPr="006E68AD">
        <w:rPr>
          <w:rFonts w:ascii="Sylfaen" w:hAnsi="Sylfaen" w:cs="Sylfaen"/>
          <w:sz w:val="20"/>
          <w:szCs w:val="20"/>
          <w:lang w:val="af-ZA"/>
        </w:rPr>
        <w:t>.</w:t>
      </w:r>
    </w:p>
    <w:p w:rsidR="00133017" w:rsidRPr="006E68AD" w:rsidRDefault="00133017" w:rsidP="00133017">
      <w:pPr>
        <w:ind w:firstLine="567"/>
        <w:jc w:val="both"/>
        <w:rPr>
          <w:rFonts w:ascii="Sylfaen" w:hAnsi="Sylfaen" w:cs="Sylfaen"/>
          <w:sz w:val="20"/>
          <w:szCs w:val="20"/>
          <w:lang w:val="af-ZA" w:eastAsia="ru-RU"/>
        </w:rPr>
      </w:pPr>
      <w:r w:rsidRPr="006E68AD">
        <w:rPr>
          <w:rFonts w:ascii="Sylfaen" w:hAnsi="Sylfaen" w:cs="Sylfaen"/>
          <w:sz w:val="20"/>
          <w:szCs w:val="20"/>
          <w:lang w:val="af-ZA"/>
        </w:rPr>
        <w:t xml:space="preserve">6) </w:t>
      </w:r>
      <w:r w:rsidRPr="006E68AD">
        <w:rPr>
          <w:rFonts w:ascii="Sylfaen" w:hAnsi="Sylfaen" w:cs="Sylfaen"/>
          <w:sz w:val="20"/>
          <w:szCs w:val="20"/>
          <w:lang w:val="ru-RU"/>
        </w:rPr>
        <w:t>բողոքարկման</w:t>
      </w:r>
      <w:r w:rsidRPr="006E68AD">
        <w:rPr>
          <w:rFonts w:ascii="Sylfaen" w:hAnsi="Sylfaen" w:cs="Sylfaen"/>
          <w:sz w:val="20"/>
          <w:szCs w:val="20"/>
          <w:lang w:val="af-ZA"/>
        </w:rPr>
        <w:t xml:space="preserve"> </w:t>
      </w:r>
      <w:r w:rsidRPr="006E68AD">
        <w:rPr>
          <w:rFonts w:ascii="Sylfaen" w:hAnsi="Sylfaen" w:cs="Sylfaen"/>
          <w:sz w:val="20"/>
          <w:szCs w:val="20"/>
          <w:lang w:val="ru-RU"/>
        </w:rPr>
        <w:t>վճարը</w:t>
      </w:r>
      <w:r w:rsidRPr="006E68AD">
        <w:rPr>
          <w:rFonts w:ascii="Sylfaen" w:hAnsi="Sylfaen" w:cs="Sylfaen"/>
          <w:sz w:val="20"/>
          <w:szCs w:val="20"/>
          <w:lang w:val="af-ZA"/>
        </w:rPr>
        <w:t xml:space="preserve"> </w:t>
      </w:r>
      <w:r w:rsidRPr="006E68AD">
        <w:rPr>
          <w:rFonts w:ascii="Sylfaen" w:hAnsi="Sylfaen" w:cs="Sylfaen"/>
          <w:sz w:val="20"/>
          <w:szCs w:val="20"/>
          <w:lang w:val="ru-RU"/>
        </w:rPr>
        <w:t>կատարած</w:t>
      </w:r>
      <w:r w:rsidRPr="006E68AD">
        <w:rPr>
          <w:rFonts w:ascii="Sylfaen" w:hAnsi="Sylfaen" w:cs="Sylfaen"/>
          <w:sz w:val="20"/>
          <w:szCs w:val="20"/>
          <w:lang w:val="af-ZA"/>
        </w:rPr>
        <w:t xml:space="preserve"> </w:t>
      </w:r>
      <w:r w:rsidRPr="006E68AD">
        <w:rPr>
          <w:rFonts w:ascii="Sylfaen" w:hAnsi="Sylfaen" w:cs="Sylfaen"/>
          <w:sz w:val="20"/>
          <w:szCs w:val="20"/>
          <w:lang w:val="ru-RU"/>
        </w:rPr>
        <w:t>լինելը</w:t>
      </w:r>
      <w:r w:rsidRPr="006E68AD">
        <w:rPr>
          <w:rFonts w:ascii="Sylfaen" w:hAnsi="Sylfaen" w:cs="Sylfaen"/>
          <w:sz w:val="20"/>
          <w:szCs w:val="20"/>
          <w:lang w:val="af-ZA"/>
        </w:rPr>
        <w:t xml:space="preserve"> </w:t>
      </w:r>
      <w:r w:rsidRPr="006E68AD">
        <w:rPr>
          <w:rFonts w:ascii="Sylfaen" w:hAnsi="Sylfaen" w:cs="Sylfaen"/>
          <w:sz w:val="20"/>
          <w:szCs w:val="20"/>
          <w:lang w:val="ru-RU"/>
        </w:rPr>
        <w:t>հիմնավորող</w:t>
      </w:r>
      <w:r w:rsidRPr="006E68AD">
        <w:rPr>
          <w:rFonts w:ascii="Sylfaen" w:hAnsi="Sylfaen" w:cs="Sylfaen"/>
          <w:sz w:val="20"/>
          <w:szCs w:val="20"/>
          <w:lang w:val="af-ZA"/>
        </w:rPr>
        <w:t xml:space="preserve"> </w:t>
      </w:r>
      <w:r w:rsidRPr="006E68AD">
        <w:rPr>
          <w:rFonts w:ascii="Sylfaen" w:hAnsi="Sylfaen" w:cs="Sylfaen"/>
          <w:sz w:val="20"/>
          <w:szCs w:val="20"/>
          <w:lang w:val="ru-RU"/>
        </w:rPr>
        <w:t>փաստաթղթի</w:t>
      </w:r>
      <w:r w:rsidRPr="006E68AD">
        <w:rPr>
          <w:rFonts w:ascii="Sylfaen" w:hAnsi="Sylfaen" w:cs="Sylfaen"/>
          <w:sz w:val="20"/>
          <w:szCs w:val="20"/>
          <w:lang w:val="af-ZA"/>
        </w:rPr>
        <w:t xml:space="preserve"> </w:t>
      </w:r>
      <w:r w:rsidRPr="006E68AD">
        <w:rPr>
          <w:rFonts w:ascii="Sylfaen" w:hAnsi="Sylfaen" w:cs="Sylfaen"/>
          <w:sz w:val="20"/>
          <w:szCs w:val="20"/>
          <w:lang w:val="ru-RU"/>
        </w:rPr>
        <w:t>պատճենը</w:t>
      </w:r>
      <w:r w:rsidRPr="006E68AD">
        <w:rPr>
          <w:rFonts w:ascii="Sylfaen" w:hAnsi="Sylfaen" w:cs="Sylfaen"/>
          <w:sz w:val="20"/>
          <w:szCs w:val="20"/>
          <w:lang w:val="af-ZA"/>
        </w:rPr>
        <w:t xml:space="preserve">: </w:t>
      </w:r>
      <w:r w:rsidRPr="006E68AD">
        <w:rPr>
          <w:rFonts w:ascii="Sylfaen" w:hAnsi="Sylfaen" w:cs="Sylfaen"/>
          <w:sz w:val="20"/>
          <w:szCs w:val="20"/>
        </w:rPr>
        <w:t>Ը</w:t>
      </w:r>
      <w:r w:rsidRPr="006E68AD">
        <w:rPr>
          <w:rFonts w:ascii="Sylfaen" w:hAnsi="Sylfaen" w:cs="Sylfaen"/>
          <w:sz w:val="20"/>
          <w:szCs w:val="20"/>
          <w:lang w:val="ru-RU"/>
        </w:rPr>
        <w:t>նդ</w:t>
      </w:r>
      <w:r w:rsidRPr="006E68AD">
        <w:rPr>
          <w:rFonts w:ascii="Sylfaen" w:hAnsi="Sylfaen" w:cs="Sylfaen"/>
          <w:sz w:val="20"/>
          <w:szCs w:val="20"/>
          <w:lang w:val="af-ZA"/>
        </w:rPr>
        <w:t xml:space="preserve"> </w:t>
      </w:r>
      <w:r w:rsidRPr="006E68AD">
        <w:rPr>
          <w:rFonts w:ascii="Sylfaen" w:hAnsi="Sylfaen" w:cs="Sylfaen"/>
          <w:sz w:val="20"/>
          <w:szCs w:val="20"/>
          <w:lang w:val="ru-RU"/>
        </w:rPr>
        <w:t>որում</w:t>
      </w:r>
      <w:r w:rsidRPr="006E68AD">
        <w:rPr>
          <w:rFonts w:ascii="Sylfaen" w:hAnsi="Sylfaen" w:cs="Sylfaen"/>
          <w:sz w:val="20"/>
          <w:szCs w:val="20"/>
          <w:lang w:val="af-ZA"/>
        </w:rPr>
        <w:t xml:space="preserve">` </w:t>
      </w:r>
      <w:r w:rsidRPr="006E68AD">
        <w:rPr>
          <w:rFonts w:ascii="Sylfaen" w:hAnsi="Sylfaen" w:cs="Sylfaen"/>
          <w:sz w:val="20"/>
          <w:szCs w:val="20"/>
          <w:lang w:val="ru-RU"/>
        </w:rPr>
        <w:t>բողոքարկման</w:t>
      </w:r>
      <w:r w:rsidRPr="006E68AD">
        <w:rPr>
          <w:rFonts w:ascii="Sylfaen" w:hAnsi="Sylfaen" w:cs="Sylfaen"/>
          <w:sz w:val="20"/>
          <w:szCs w:val="20"/>
          <w:lang w:val="af-ZA"/>
        </w:rPr>
        <w:t xml:space="preserve"> </w:t>
      </w:r>
      <w:r w:rsidRPr="006E68AD">
        <w:rPr>
          <w:rFonts w:ascii="Sylfaen" w:hAnsi="Sylfaen" w:cs="Sylfaen"/>
          <w:sz w:val="20"/>
          <w:szCs w:val="20"/>
          <w:lang w:val="ru-RU"/>
        </w:rPr>
        <w:t>վճարի</w:t>
      </w:r>
      <w:r w:rsidRPr="006E68AD">
        <w:rPr>
          <w:rFonts w:ascii="Sylfaen" w:hAnsi="Sylfaen" w:cs="Sylfaen"/>
          <w:sz w:val="20"/>
          <w:szCs w:val="20"/>
          <w:lang w:val="af-ZA"/>
        </w:rPr>
        <w:t xml:space="preserve"> </w:t>
      </w:r>
      <w:r w:rsidRPr="006E68AD">
        <w:rPr>
          <w:rFonts w:ascii="Sylfaen" w:hAnsi="Sylfaen" w:cs="Sylfaen"/>
          <w:sz w:val="20"/>
          <w:szCs w:val="20"/>
          <w:lang w:val="ru-RU"/>
        </w:rPr>
        <w:t>չափը</w:t>
      </w:r>
      <w:r w:rsidRPr="006E68AD">
        <w:rPr>
          <w:rFonts w:ascii="Sylfaen" w:hAnsi="Sylfaen" w:cs="Sylfaen"/>
          <w:sz w:val="20"/>
          <w:szCs w:val="20"/>
          <w:lang w:val="af-ZA"/>
        </w:rPr>
        <w:t xml:space="preserve"> </w:t>
      </w:r>
      <w:r w:rsidRPr="006E68AD">
        <w:rPr>
          <w:rFonts w:ascii="Sylfaen" w:hAnsi="Sylfaen" w:cs="Sylfaen"/>
          <w:sz w:val="20"/>
          <w:szCs w:val="20"/>
          <w:lang w:val="ru-RU"/>
        </w:rPr>
        <w:t>կազմում</w:t>
      </w:r>
      <w:r w:rsidRPr="006E68AD">
        <w:rPr>
          <w:rFonts w:ascii="Sylfaen" w:hAnsi="Sylfaen" w:cs="Sylfaen"/>
          <w:sz w:val="20"/>
          <w:szCs w:val="20"/>
          <w:lang w:val="af-ZA"/>
        </w:rPr>
        <w:t xml:space="preserve"> </w:t>
      </w:r>
      <w:r w:rsidRPr="006E68AD">
        <w:rPr>
          <w:rFonts w:ascii="Sylfaen" w:hAnsi="Sylfaen" w:cs="Sylfaen"/>
          <w:sz w:val="20"/>
          <w:szCs w:val="20"/>
          <w:lang w:val="ru-RU"/>
        </w:rPr>
        <w:t>է</w:t>
      </w:r>
      <w:r w:rsidRPr="006E68AD">
        <w:rPr>
          <w:rFonts w:ascii="Sylfaen" w:hAnsi="Sylfaen" w:cs="Sylfaen"/>
          <w:sz w:val="20"/>
          <w:szCs w:val="20"/>
          <w:lang w:val="af-ZA"/>
        </w:rPr>
        <w:t xml:space="preserve"> 30 </w:t>
      </w:r>
      <w:r w:rsidRPr="006E68AD">
        <w:rPr>
          <w:rFonts w:ascii="Sylfaen" w:hAnsi="Sylfaen" w:cs="Sylfaen"/>
          <w:sz w:val="20"/>
          <w:szCs w:val="20"/>
          <w:lang w:val="ru-RU"/>
        </w:rPr>
        <w:t>հազար</w:t>
      </w:r>
      <w:r w:rsidRPr="006E68AD">
        <w:rPr>
          <w:rFonts w:ascii="Sylfaen" w:hAnsi="Sylfaen" w:cs="Sylfaen"/>
          <w:sz w:val="20"/>
          <w:szCs w:val="20"/>
          <w:lang w:val="af-ZA"/>
        </w:rPr>
        <w:t xml:space="preserve"> ՀՀ </w:t>
      </w:r>
      <w:r w:rsidRPr="006E68AD">
        <w:rPr>
          <w:rFonts w:ascii="Sylfaen" w:hAnsi="Sylfaen" w:cs="Sylfaen"/>
          <w:sz w:val="20"/>
          <w:szCs w:val="20"/>
          <w:lang w:val="ru-RU"/>
        </w:rPr>
        <w:t>դրամ</w:t>
      </w:r>
      <w:r w:rsidRPr="006E68AD">
        <w:rPr>
          <w:rFonts w:ascii="Sylfaen" w:hAnsi="Sylfaen" w:cs="Sylfaen"/>
          <w:sz w:val="20"/>
          <w:szCs w:val="20"/>
          <w:lang w:val="af-ZA"/>
        </w:rPr>
        <w:t xml:space="preserve">, </w:t>
      </w:r>
      <w:r w:rsidRPr="006E68AD">
        <w:rPr>
          <w:rFonts w:ascii="Sylfaen" w:hAnsi="Sylfaen" w:cs="Sylfaen"/>
          <w:sz w:val="20"/>
          <w:szCs w:val="20"/>
          <w:lang w:val="ru-RU"/>
        </w:rPr>
        <w:t>որը</w:t>
      </w:r>
      <w:r w:rsidRPr="006E68AD">
        <w:rPr>
          <w:rFonts w:ascii="Sylfaen" w:hAnsi="Sylfaen" w:cs="Sylfaen"/>
          <w:sz w:val="20"/>
          <w:szCs w:val="20"/>
          <w:lang w:val="af-ZA"/>
        </w:rPr>
        <w:t xml:space="preserve"> </w:t>
      </w:r>
      <w:r w:rsidRPr="006E68AD">
        <w:rPr>
          <w:rFonts w:ascii="Sylfaen" w:hAnsi="Sylfaen" w:cs="Sylfaen"/>
          <w:sz w:val="20"/>
          <w:szCs w:val="20"/>
          <w:lang w:val="ru-RU"/>
        </w:rPr>
        <w:t>վճարվում</w:t>
      </w:r>
      <w:r w:rsidRPr="006E68AD">
        <w:rPr>
          <w:rFonts w:ascii="Sylfaen" w:hAnsi="Sylfaen" w:cs="Sylfaen"/>
          <w:sz w:val="20"/>
          <w:szCs w:val="20"/>
          <w:lang w:val="af-ZA"/>
        </w:rPr>
        <w:t xml:space="preserve"> </w:t>
      </w:r>
      <w:r w:rsidRPr="006E68AD">
        <w:rPr>
          <w:rFonts w:ascii="Sylfaen" w:hAnsi="Sylfaen" w:cs="Sylfaen"/>
          <w:sz w:val="20"/>
          <w:szCs w:val="20"/>
          <w:lang w:val="ru-RU"/>
        </w:rPr>
        <w:t>է</w:t>
      </w:r>
      <w:r w:rsidRPr="006E68AD">
        <w:rPr>
          <w:rFonts w:ascii="Sylfaen" w:hAnsi="Sylfaen" w:cs="Sylfaen"/>
          <w:sz w:val="20"/>
          <w:szCs w:val="20"/>
          <w:lang w:val="af-ZA"/>
        </w:rPr>
        <w:t xml:space="preserve"> </w:t>
      </w:r>
      <w:r w:rsidRPr="006E68AD">
        <w:rPr>
          <w:rFonts w:ascii="Sylfaen" w:hAnsi="Sylfaen" w:cs="Sylfaen"/>
          <w:sz w:val="20"/>
          <w:szCs w:val="20"/>
          <w:lang w:val="ru-RU"/>
        </w:rPr>
        <w:t>ՀՀ</w:t>
      </w:r>
      <w:r w:rsidRPr="006E68AD">
        <w:rPr>
          <w:rFonts w:ascii="Sylfaen" w:hAnsi="Sylfaen" w:cs="Sylfaen"/>
          <w:sz w:val="20"/>
          <w:szCs w:val="20"/>
          <w:lang w:val="af-ZA"/>
        </w:rPr>
        <w:t xml:space="preserve"> </w:t>
      </w:r>
      <w:r w:rsidRPr="006E68AD">
        <w:rPr>
          <w:rFonts w:ascii="Sylfaen" w:hAnsi="Sylfaen" w:cs="Sylfaen"/>
          <w:sz w:val="20"/>
          <w:szCs w:val="20"/>
          <w:lang w:val="ru-RU"/>
        </w:rPr>
        <w:t>պետական</w:t>
      </w:r>
      <w:r w:rsidRPr="006E68AD">
        <w:rPr>
          <w:rFonts w:ascii="Sylfaen" w:hAnsi="Sylfaen" w:cs="Sylfaen"/>
          <w:sz w:val="20"/>
          <w:szCs w:val="20"/>
          <w:lang w:val="af-ZA"/>
        </w:rPr>
        <w:t xml:space="preserve"> </w:t>
      </w:r>
      <w:r w:rsidRPr="006E68AD">
        <w:rPr>
          <w:rFonts w:ascii="Sylfaen" w:hAnsi="Sylfaen" w:cs="Sylfaen"/>
          <w:sz w:val="20"/>
          <w:szCs w:val="20"/>
          <w:lang w:val="ru-RU"/>
        </w:rPr>
        <w:t>բյուջե</w:t>
      </w:r>
      <w:r w:rsidRPr="006E68AD">
        <w:rPr>
          <w:rFonts w:ascii="Sylfaen" w:hAnsi="Sylfaen" w:cs="Sylfaen"/>
          <w:sz w:val="20"/>
          <w:szCs w:val="20"/>
          <w:lang w:val="af-ZA"/>
        </w:rPr>
        <w:t xml:space="preserve">` </w:t>
      </w:r>
      <w:r w:rsidRPr="006E68AD">
        <w:rPr>
          <w:rFonts w:ascii="Sylfaen" w:hAnsi="Sylfaen" w:cs="Sylfaen"/>
          <w:sz w:val="20"/>
          <w:szCs w:val="20"/>
          <w:lang w:val="ru-RU"/>
        </w:rPr>
        <w:t>այդ</w:t>
      </w:r>
      <w:r w:rsidRPr="006E68AD">
        <w:rPr>
          <w:rFonts w:ascii="Sylfaen" w:hAnsi="Sylfaen" w:cs="Sylfaen"/>
          <w:sz w:val="20"/>
          <w:szCs w:val="20"/>
          <w:lang w:val="af-ZA"/>
        </w:rPr>
        <w:t xml:space="preserve"> </w:t>
      </w:r>
      <w:r w:rsidRPr="006E68AD">
        <w:rPr>
          <w:rFonts w:ascii="Sylfaen" w:hAnsi="Sylfaen" w:cs="Sylfaen"/>
          <w:sz w:val="20"/>
          <w:szCs w:val="20"/>
          <w:lang w:val="ru-RU"/>
        </w:rPr>
        <w:t>նպատակով</w:t>
      </w:r>
      <w:r w:rsidRPr="006E68AD">
        <w:rPr>
          <w:rFonts w:ascii="Sylfaen" w:hAnsi="Sylfaen" w:cs="Sylfaen"/>
          <w:sz w:val="20"/>
          <w:szCs w:val="20"/>
          <w:lang w:val="af-ZA"/>
        </w:rPr>
        <w:t xml:space="preserve"> </w:t>
      </w:r>
      <w:r w:rsidRPr="006E68AD">
        <w:rPr>
          <w:rFonts w:ascii="Sylfaen" w:hAnsi="Sylfaen" w:cs="Sylfaen"/>
          <w:sz w:val="20"/>
          <w:szCs w:val="20"/>
          <w:lang w:val="ru-RU"/>
        </w:rPr>
        <w:t>լիազորված</w:t>
      </w:r>
      <w:r w:rsidRPr="006E68AD">
        <w:rPr>
          <w:rFonts w:ascii="Sylfaen" w:hAnsi="Sylfaen" w:cs="Sylfaen"/>
          <w:sz w:val="20"/>
          <w:szCs w:val="20"/>
          <w:lang w:val="af-ZA"/>
        </w:rPr>
        <w:t xml:space="preserve"> </w:t>
      </w:r>
      <w:r w:rsidRPr="006E68AD">
        <w:rPr>
          <w:rFonts w:ascii="Sylfaen" w:hAnsi="Sylfaen" w:cs="Sylfaen"/>
          <w:sz w:val="20"/>
          <w:szCs w:val="20"/>
          <w:lang w:val="ru-RU"/>
        </w:rPr>
        <w:t>մարմնի</w:t>
      </w:r>
      <w:r w:rsidRPr="006E68AD">
        <w:rPr>
          <w:rFonts w:ascii="Sylfaen" w:hAnsi="Sylfaen" w:cs="Sylfaen"/>
          <w:sz w:val="20"/>
          <w:szCs w:val="20"/>
          <w:lang w:val="af-ZA"/>
        </w:rPr>
        <w:t xml:space="preserve"> </w:t>
      </w:r>
      <w:r w:rsidRPr="006E68AD">
        <w:rPr>
          <w:rFonts w:ascii="Sylfaen" w:hAnsi="Sylfaen" w:cs="Sylfaen"/>
          <w:sz w:val="20"/>
          <w:szCs w:val="20"/>
          <w:lang w:val="ru-RU"/>
        </w:rPr>
        <w:t>անվամբ</w:t>
      </w:r>
      <w:r w:rsidRPr="006E68AD">
        <w:rPr>
          <w:rFonts w:ascii="Sylfaen" w:hAnsi="Sylfaen" w:cs="Sylfaen"/>
          <w:sz w:val="20"/>
          <w:szCs w:val="20"/>
          <w:lang w:val="af-ZA"/>
        </w:rPr>
        <w:t xml:space="preserve"> </w:t>
      </w:r>
      <w:r w:rsidRPr="006E68AD">
        <w:rPr>
          <w:rFonts w:ascii="Sylfaen" w:hAnsi="Sylfaen" w:cs="Sylfaen"/>
          <w:sz w:val="20"/>
          <w:szCs w:val="20"/>
          <w:lang w:val="ru-RU"/>
        </w:rPr>
        <w:t>բացված</w:t>
      </w:r>
      <w:r w:rsidRPr="006E68AD">
        <w:rPr>
          <w:rFonts w:ascii="Sylfaen" w:hAnsi="Sylfaen" w:cs="Sylfaen"/>
          <w:sz w:val="20"/>
          <w:szCs w:val="20"/>
          <w:lang w:val="af-ZA"/>
        </w:rPr>
        <w:t xml:space="preserve"> </w:t>
      </w:r>
      <w:r w:rsidRPr="006E68AD">
        <w:rPr>
          <w:rFonts w:ascii="Sylfaen" w:hAnsi="Sylfaen"/>
          <w:sz w:val="20"/>
          <w:szCs w:val="20"/>
          <w:lang w:val="af-ZA"/>
        </w:rPr>
        <w:t>«</w:t>
      </w:r>
      <w:r w:rsidRPr="006E68AD">
        <w:rPr>
          <w:rFonts w:ascii="Sylfaen" w:hAnsi="Sylfaen" w:cs="Sylfaen"/>
          <w:sz w:val="20"/>
          <w:szCs w:val="20"/>
          <w:lang w:val="af-ZA"/>
        </w:rPr>
        <w:t>900008000482</w:t>
      </w:r>
      <w:r w:rsidRPr="006E68AD">
        <w:rPr>
          <w:rFonts w:ascii="Sylfaen" w:hAnsi="Sylfaen"/>
          <w:sz w:val="20"/>
          <w:szCs w:val="20"/>
          <w:lang w:val="af-ZA"/>
        </w:rPr>
        <w:t>»</w:t>
      </w:r>
      <w:r w:rsidRPr="006E68AD">
        <w:rPr>
          <w:rFonts w:ascii="Sylfaen" w:hAnsi="Sylfaen" w:cs="Sylfaen"/>
          <w:sz w:val="20"/>
          <w:szCs w:val="20"/>
          <w:lang w:val="af-ZA"/>
        </w:rPr>
        <w:t xml:space="preserve"> </w:t>
      </w:r>
      <w:r w:rsidRPr="006E68AD">
        <w:rPr>
          <w:rFonts w:ascii="Sylfaen" w:hAnsi="Sylfaen" w:cs="Sylfaen"/>
          <w:sz w:val="20"/>
          <w:szCs w:val="20"/>
          <w:lang w:val="ru-RU"/>
        </w:rPr>
        <w:t>գանձապետական</w:t>
      </w:r>
      <w:r w:rsidRPr="006E68AD">
        <w:rPr>
          <w:rFonts w:ascii="Sylfaen" w:hAnsi="Sylfaen" w:cs="Sylfaen"/>
          <w:sz w:val="20"/>
          <w:szCs w:val="20"/>
          <w:lang w:val="af-ZA"/>
        </w:rPr>
        <w:t xml:space="preserve"> </w:t>
      </w:r>
      <w:r w:rsidRPr="006E68AD">
        <w:rPr>
          <w:rFonts w:ascii="Sylfaen" w:hAnsi="Sylfaen" w:cs="Sylfaen"/>
          <w:sz w:val="20"/>
          <w:szCs w:val="20"/>
          <w:lang w:val="ru-RU"/>
        </w:rPr>
        <w:t>հաշվին</w:t>
      </w:r>
      <w:r w:rsidRPr="006E68AD">
        <w:rPr>
          <w:rFonts w:ascii="Sylfaen" w:hAnsi="Sylfaen" w:cs="Sylfaen"/>
          <w:sz w:val="20"/>
          <w:szCs w:val="20"/>
          <w:lang w:val="af-ZA"/>
        </w:rPr>
        <w:t>:</w:t>
      </w:r>
      <w:r w:rsidRPr="006E68AD">
        <w:rPr>
          <w:rFonts w:ascii="Sylfaen" w:hAnsi="Sylfaen" w:cs="Sylfaen"/>
          <w:sz w:val="20"/>
          <w:szCs w:val="20"/>
          <w:lang w:val="af-ZA" w:eastAsia="ru-RU"/>
        </w:rPr>
        <w:t xml:space="preserve"> </w:t>
      </w:r>
    </w:p>
    <w:p w:rsidR="00133017" w:rsidRPr="006E68AD" w:rsidRDefault="00133017" w:rsidP="00133017">
      <w:pPr>
        <w:ind w:firstLine="567"/>
        <w:jc w:val="both"/>
        <w:rPr>
          <w:rFonts w:ascii="Sylfaen" w:hAnsi="Sylfaen" w:cs="Sylfaen"/>
          <w:sz w:val="20"/>
          <w:szCs w:val="20"/>
          <w:lang w:val="af-ZA"/>
        </w:rPr>
      </w:pPr>
      <w:r w:rsidRPr="006E68AD">
        <w:rPr>
          <w:rFonts w:ascii="Sylfaen" w:hAnsi="Sylfaen" w:cs="Sylfaen"/>
          <w:sz w:val="20"/>
          <w:szCs w:val="20"/>
          <w:lang w:val="af-ZA"/>
        </w:rPr>
        <w:t xml:space="preserve">7) </w:t>
      </w:r>
      <w:r w:rsidRPr="006E68AD">
        <w:rPr>
          <w:rFonts w:ascii="Sylfaen" w:hAnsi="Sylfaen" w:cs="Sylfaen"/>
          <w:sz w:val="20"/>
          <w:szCs w:val="20"/>
          <w:lang w:val="ru-RU"/>
        </w:rPr>
        <w:t>այն</w:t>
      </w:r>
      <w:r w:rsidRPr="006E68AD">
        <w:rPr>
          <w:rFonts w:ascii="Sylfaen" w:hAnsi="Sylfaen" w:cs="Sylfaen"/>
          <w:sz w:val="20"/>
          <w:szCs w:val="20"/>
          <w:lang w:val="af-ZA"/>
        </w:rPr>
        <w:t xml:space="preserve"> </w:t>
      </w:r>
      <w:r w:rsidRPr="006E68AD">
        <w:rPr>
          <w:rFonts w:ascii="Sylfaen" w:hAnsi="Sylfaen" w:cs="Sylfaen"/>
          <w:sz w:val="20"/>
          <w:szCs w:val="20"/>
          <w:lang w:val="ru-RU"/>
        </w:rPr>
        <w:t>բանկի</w:t>
      </w:r>
      <w:r w:rsidRPr="006E68AD">
        <w:rPr>
          <w:rFonts w:ascii="Sylfaen" w:hAnsi="Sylfaen" w:cs="Sylfaen"/>
          <w:sz w:val="20"/>
          <w:szCs w:val="20"/>
          <w:lang w:val="af-ZA"/>
        </w:rPr>
        <w:t xml:space="preserve"> </w:t>
      </w:r>
      <w:r w:rsidRPr="006E68AD">
        <w:rPr>
          <w:rFonts w:ascii="Sylfaen" w:hAnsi="Sylfaen" w:cs="Sylfaen"/>
          <w:sz w:val="20"/>
          <w:szCs w:val="20"/>
          <w:lang w:val="ru-RU"/>
        </w:rPr>
        <w:t>անվանումը</w:t>
      </w:r>
      <w:r w:rsidRPr="006E68AD">
        <w:rPr>
          <w:rFonts w:ascii="Sylfaen" w:hAnsi="Sylfaen" w:cs="Sylfaen"/>
          <w:sz w:val="20"/>
          <w:szCs w:val="20"/>
          <w:lang w:val="af-ZA"/>
        </w:rPr>
        <w:t xml:space="preserve"> </w:t>
      </w:r>
      <w:r w:rsidRPr="006E68AD">
        <w:rPr>
          <w:rFonts w:ascii="Sylfaen" w:hAnsi="Sylfaen" w:cs="Sylfaen"/>
          <w:sz w:val="20"/>
          <w:szCs w:val="20"/>
          <w:lang w:val="ru-RU"/>
        </w:rPr>
        <w:t>և</w:t>
      </w:r>
      <w:r w:rsidRPr="006E68AD">
        <w:rPr>
          <w:rFonts w:ascii="Sylfaen" w:hAnsi="Sylfaen" w:cs="Sylfaen"/>
          <w:sz w:val="20"/>
          <w:szCs w:val="20"/>
          <w:lang w:val="af-ZA"/>
        </w:rPr>
        <w:t xml:space="preserve"> </w:t>
      </w:r>
      <w:r w:rsidRPr="006E68AD">
        <w:rPr>
          <w:rFonts w:ascii="Sylfaen" w:hAnsi="Sylfaen" w:cs="Sylfaen"/>
          <w:sz w:val="20"/>
          <w:szCs w:val="20"/>
          <w:lang w:val="ru-RU"/>
        </w:rPr>
        <w:t>հաշվեհամարը</w:t>
      </w:r>
      <w:r w:rsidRPr="006E68AD">
        <w:rPr>
          <w:rFonts w:ascii="Sylfaen" w:hAnsi="Sylfaen" w:cs="Sylfaen"/>
          <w:sz w:val="20"/>
          <w:szCs w:val="20"/>
          <w:lang w:val="af-ZA"/>
        </w:rPr>
        <w:t xml:space="preserve">, </w:t>
      </w:r>
      <w:r w:rsidRPr="006E68AD">
        <w:rPr>
          <w:rFonts w:ascii="Sylfaen" w:hAnsi="Sylfaen" w:cs="Sylfaen"/>
          <w:sz w:val="20"/>
          <w:szCs w:val="20"/>
          <w:lang w:val="ru-RU"/>
        </w:rPr>
        <w:t>որի</w:t>
      </w:r>
      <w:r w:rsidRPr="006E68AD">
        <w:rPr>
          <w:rFonts w:ascii="Sylfaen" w:hAnsi="Sylfaen" w:cs="Sylfaen"/>
          <w:sz w:val="20"/>
          <w:szCs w:val="20"/>
        </w:rPr>
        <w:t>ն</w:t>
      </w:r>
      <w:r w:rsidRPr="006E68AD">
        <w:rPr>
          <w:rFonts w:ascii="Sylfaen" w:hAnsi="Sylfaen" w:cs="Sylfaen"/>
          <w:sz w:val="20"/>
          <w:szCs w:val="20"/>
          <w:lang w:val="af-ZA"/>
        </w:rPr>
        <w:t xml:space="preserve"> </w:t>
      </w:r>
      <w:r w:rsidRPr="006E68AD">
        <w:rPr>
          <w:rFonts w:ascii="Sylfaen" w:hAnsi="Sylfaen" w:cs="Sylfaen"/>
          <w:sz w:val="20"/>
          <w:szCs w:val="20"/>
          <w:lang w:val="ru-RU"/>
        </w:rPr>
        <w:t>բողոքը</w:t>
      </w:r>
      <w:r w:rsidRPr="006E68AD">
        <w:rPr>
          <w:rFonts w:ascii="Sylfaen" w:hAnsi="Sylfaen" w:cs="Sylfaen"/>
          <w:sz w:val="20"/>
          <w:szCs w:val="20"/>
          <w:lang w:val="af-ZA"/>
        </w:rPr>
        <w:t xml:space="preserve"> </w:t>
      </w:r>
      <w:r w:rsidRPr="006E68AD">
        <w:rPr>
          <w:rFonts w:ascii="Sylfaen" w:hAnsi="Sylfaen" w:cs="Sylfaen"/>
          <w:sz w:val="20"/>
          <w:szCs w:val="20"/>
          <w:lang w:val="ru-RU"/>
        </w:rPr>
        <w:t>բավարարվելու</w:t>
      </w:r>
      <w:r w:rsidRPr="006E68AD">
        <w:rPr>
          <w:rFonts w:ascii="Sylfaen" w:hAnsi="Sylfaen" w:cs="Sylfaen"/>
          <w:sz w:val="20"/>
          <w:szCs w:val="20"/>
          <w:lang w:val="af-ZA"/>
        </w:rPr>
        <w:t xml:space="preserve"> </w:t>
      </w:r>
      <w:r w:rsidRPr="006E68AD">
        <w:rPr>
          <w:rFonts w:ascii="Sylfaen" w:hAnsi="Sylfaen" w:cs="Sylfaen"/>
          <w:sz w:val="20"/>
          <w:szCs w:val="20"/>
          <w:lang w:val="ru-RU"/>
        </w:rPr>
        <w:t>դեպքում</w:t>
      </w:r>
      <w:r w:rsidRPr="006E68AD">
        <w:rPr>
          <w:rFonts w:ascii="Sylfaen" w:hAnsi="Sylfaen" w:cs="Sylfaen"/>
          <w:sz w:val="20"/>
          <w:szCs w:val="20"/>
          <w:lang w:val="af-ZA"/>
        </w:rPr>
        <w:t xml:space="preserve"> </w:t>
      </w:r>
      <w:r w:rsidRPr="006E68AD">
        <w:rPr>
          <w:rFonts w:ascii="Sylfaen" w:hAnsi="Sylfaen" w:cs="Sylfaen"/>
          <w:sz w:val="20"/>
          <w:szCs w:val="20"/>
          <w:lang w:val="ru-RU"/>
        </w:rPr>
        <w:t>պետք</w:t>
      </w:r>
      <w:r w:rsidRPr="006E68AD">
        <w:rPr>
          <w:rFonts w:ascii="Sylfaen" w:hAnsi="Sylfaen" w:cs="Sylfaen"/>
          <w:sz w:val="20"/>
          <w:szCs w:val="20"/>
          <w:lang w:val="af-ZA"/>
        </w:rPr>
        <w:t xml:space="preserve"> </w:t>
      </w:r>
      <w:r w:rsidRPr="006E68AD">
        <w:rPr>
          <w:rFonts w:ascii="Sylfaen" w:hAnsi="Sylfaen" w:cs="Sylfaen"/>
          <w:sz w:val="20"/>
          <w:szCs w:val="20"/>
          <w:lang w:val="ru-RU"/>
        </w:rPr>
        <w:t>է</w:t>
      </w:r>
      <w:r w:rsidRPr="006E68AD">
        <w:rPr>
          <w:rFonts w:ascii="Sylfaen" w:hAnsi="Sylfaen" w:cs="Sylfaen"/>
          <w:sz w:val="20"/>
          <w:szCs w:val="20"/>
          <w:lang w:val="af-ZA"/>
        </w:rPr>
        <w:t xml:space="preserve"> </w:t>
      </w:r>
      <w:r w:rsidRPr="006E68AD">
        <w:rPr>
          <w:rFonts w:ascii="Sylfaen" w:hAnsi="Sylfaen" w:cs="Sylfaen"/>
          <w:sz w:val="20"/>
          <w:szCs w:val="20"/>
        </w:rPr>
        <w:t>հետ</w:t>
      </w:r>
      <w:r w:rsidRPr="006E68AD">
        <w:rPr>
          <w:rFonts w:ascii="Sylfaen" w:hAnsi="Sylfaen" w:cs="Sylfaen"/>
          <w:sz w:val="20"/>
          <w:szCs w:val="20"/>
          <w:lang w:val="af-ZA"/>
        </w:rPr>
        <w:t xml:space="preserve"> </w:t>
      </w:r>
      <w:r w:rsidRPr="006E68AD">
        <w:rPr>
          <w:rFonts w:ascii="Sylfaen" w:hAnsi="Sylfaen" w:cs="Sylfaen"/>
          <w:sz w:val="20"/>
          <w:szCs w:val="20"/>
          <w:lang w:val="ru-RU"/>
        </w:rPr>
        <w:t>փոխանցվի</w:t>
      </w:r>
      <w:r w:rsidRPr="006E68AD">
        <w:rPr>
          <w:rFonts w:ascii="Sylfaen" w:hAnsi="Sylfaen" w:cs="Sylfaen"/>
          <w:sz w:val="20"/>
          <w:szCs w:val="20"/>
          <w:lang w:val="af-ZA"/>
        </w:rPr>
        <w:t xml:space="preserve"> </w:t>
      </w:r>
      <w:r w:rsidRPr="006E68AD">
        <w:rPr>
          <w:rFonts w:ascii="Sylfaen" w:hAnsi="Sylfaen" w:cs="Sylfaen"/>
          <w:sz w:val="20"/>
          <w:szCs w:val="20"/>
          <w:lang w:val="ru-RU"/>
        </w:rPr>
        <w:t>վճարը</w:t>
      </w:r>
      <w:r w:rsidRPr="006E68AD">
        <w:rPr>
          <w:rFonts w:ascii="Sylfaen" w:hAnsi="Sylfaen" w:cs="Sylfaen"/>
          <w:sz w:val="20"/>
          <w:szCs w:val="20"/>
          <w:lang w:val="af-ZA"/>
        </w:rPr>
        <w:t>.</w:t>
      </w:r>
    </w:p>
    <w:p w:rsidR="00133017" w:rsidRPr="006E68AD" w:rsidRDefault="00133017" w:rsidP="00133017">
      <w:pPr>
        <w:ind w:firstLine="567"/>
        <w:jc w:val="both"/>
        <w:rPr>
          <w:rFonts w:ascii="Sylfaen" w:hAnsi="Sylfaen" w:cs="Sylfaen"/>
          <w:sz w:val="20"/>
          <w:szCs w:val="20"/>
          <w:lang w:val="af-ZA"/>
        </w:rPr>
      </w:pPr>
      <w:r w:rsidRPr="006E68AD">
        <w:rPr>
          <w:rFonts w:ascii="Sylfaen" w:hAnsi="Sylfaen" w:cs="Sylfaen"/>
          <w:sz w:val="20"/>
          <w:szCs w:val="20"/>
          <w:lang w:val="af-ZA"/>
        </w:rPr>
        <w:t xml:space="preserve">8) </w:t>
      </w:r>
      <w:r w:rsidRPr="006E68AD">
        <w:rPr>
          <w:rFonts w:ascii="Sylfaen" w:hAnsi="Sylfaen" w:cs="Sylfaen"/>
          <w:sz w:val="20"/>
          <w:szCs w:val="20"/>
          <w:lang w:val="ru-RU"/>
        </w:rPr>
        <w:t>այլ</w:t>
      </w:r>
      <w:r w:rsidRPr="006E68AD">
        <w:rPr>
          <w:rFonts w:ascii="Sylfaen" w:hAnsi="Sylfaen" w:cs="Sylfaen"/>
          <w:sz w:val="20"/>
          <w:szCs w:val="20"/>
          <w:lang w:val="af-ZA"/>
        </w:rPr>
        <w:t xml:space="preserve"> </w:t>
      </w:r>
      <w:r w:rsidRPr="006E68AD">
        <w:rPr>
          <w:rFonts w:ascii="Sylfaen" w:hAnsi="Sylfaen" w:cs="Sylfaen"/>
          <w:sz w:val="20"/>
          <w:szCs w:val="20"/>
          <w:lang w:val="ru-RU"/>
        </w:rPr>
        <w:t>անհրաժեշտ</w:t>
      </w:r>
      <w:r w:rsidRPr="006E68AD">
        <w:rPr>
          <w:rFonts w:ascii="Sylfaen" w:hAnsi="Sylfaen" w:cs="Sylfaen"/>
          <w:sz w:val="20"/>
          <w:szCs w:val="20"/>
          <w:lang w:val="af-ZA"/>
        </w:rPr>
        <w:t xml:space="preserve"> </w:t>
      </w:r>
      <w:r w:rsidRPr="006E68AD">
        <w:rPr>
          <w:rFonts w:ascii="Sylfaen" w:hAnsi="Sylfaen" w:cs="Sylfaen"/>
          <w:sz w:val="20"/>
          <w:szCs w:val="20"/>
          <w:lang w:val="ru-RU"/>
        </w:rPr>
        <w:t>տեղեկություններ։</w:t>
      </w:r>
    </w:p>
    <w:p w:rsidR="00857D15" w:rsidRPr="006E68AD" w:rsidRDefault="00857D15" w:rsidP="00133017">
      <w:pPr>
        <w:ind w:firstLine="567"/>
        <w:jc w:val="both"/>
        <w:rPr>
          <w:rFonts w:ascii="Sylfaen" w:hAnsi="Sylfaen" w:cs="Sylfaen"/>
          <w:sz w:val="20"/>
          <w:szCs w:val="20"/>
          <w:lang w:val="af-ZA"/>
        </w:rPr>
      </w:pPr>
      <w:bookmarkStart w:id="19" w:name="_Hlk9264728"/>
      <w:r w:rsidRPr="006E68AD">
        <w:rPr>
          <w:rFonts w:ascii="Sylfaen" w:hAnsi="Sylfaen" w:cs="Sylfaen"/>
          <w:sz w:val="20"/>
          <w:szCs w:val="20"/>
          <w:lang w:val="af-ZA"/>
        </w:rPr>
        <w:t>11.</w:t>
      </w:r>
      <w:r w:rsidR="009D29CE" w:rsidRPr="006E68AD">
        <w:rPr>
          <w:rFonts w:ascii="Sylfaen" w:hAnsi="Sylfaen" w:cs="Sylfaen"/>
          <w:sz w:val="20"/>
          <w:szCs w:val="20"/>
          <w:lang w:val="af-ZA"/>
        </w:rPr>
        <w:t>6</w:t>
      </w:r>
      <w:r w:rsidRPr="006E68AD">
        <w:rPr>
          <w:rFonts w:ascii="Sylfaen" w:hAnsi="Sylfaen" w:cs="Sylfaen"/>
          <w:sz w:val="20"/>
          <w:szCs w:val="20"/>
          <w:lang w:val="af-ZA"/>
        </w:rPr>
        <w:t xml:space="preserve">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տարբերակը secretariat@minfin.am հասցեով էլեկտրոնային փոստին ուղարկելու միջոցով:</w:t>
      </w:r>
      <w:r w:rsidRPr="006E68AD">
        <w:rPr>
          <w:rFonts w:ascii="Sylfaen" w:hAnsi="Sylfaen" w:cs="Calibri"/>
          <w:sz w:val="20"/>
          <w:szCs w:val="20"/>
          <w:lang w:val="af-ZA"/>
        </w:rPr>
        <w:t> </w:t>
      </w:r>
      <w:r w:rsidRPr="006E68AD">
        <w:rPr>
          <w:rFonts w:ascii="Sylfaen" w:hAnsi="Sylfaen" w:cs="Sylfaen"/>
          <w:sz w:val="20"/>
          <w:szCs w:val="20"/>
          <w:lang w:val="af-ZA"/>
        </w:rPr>
        <w:t xml:space="preserve">  </w:t>
      </w:r>
    </w:p>
    <w:bookmarkEnd w:id="19"/>
    <w:p w:rsidR="00133017" w:rsidRPr="006E68AD" w:rsidRDefault="00133017" w:rsidP="00133017">
      <w:pPr>
        <w:ind w:firstLine="567"/>
        <w:jc w:val="both"/>
        <w:rPr>
          <w:rFonts w:ascii="Sylfaen" w:hAnsi="Sylfaen" w:cs="Sylfaen"/>
          <w:sz w:val="20"/>
          <w:szCs w:val="20"/>
          <w:lang w:val="af-ZA"/>
        </w:rPr>
      </w:pPr>
      <w:r w:rsidRPr="006E68AD">
        <w:rPr>
          <w:rFonts w:ascii="Sylfaen" w:hAnsi="Sylfaen" w:cs="Sylfaen"/>
          <w:sz w:val="20"/>
          <w:szCs w:val="20"/>
          <w:lang w:val="af-ZA"/>
        </w:rPr>
        <w:t>11.</w:t>
      </w:r>
      <w:r w:rsidR="009D29CE" w:rsidRPr="006E68AD">
        <w:rPr>
          <w:rFonts w:ascii="Sylfaen" w:hAnsi="Sylfaen" w:cs="Sylfaen"/>
          <w:sz w:val="20"/>
          <w:szCs w:val="20"/>
          <w:lang w:val="af-ZA"/>
        </w:rPr>
        <w:t>7</w:t>
      </w:r>
      <w:r w:rsidRPr="006E68AD">
        <w:rPr>
          <w:rFonts w:ascii="Sylfaen" w:hAnsi="Sylfaen" w:cs="Sylfaen"/>
          <w:sz w:val="20"/>
          <w:szCs w:val="20"/>
          <w:lang w:val="af-ZA"/>
        </w:rPr>
        <w:t xml:space="preserve"> </w:t>
      </w:r>
      <w:r w:rsidR="00D66B6E" w:rsidRPr="006E68AD">
        <w:rPr>
          <w:rFonts w:ascii="Sylfaen" w:hAnsi="Sylfaen" w:cs="Sylfaen"/>
          <w:sz w:val="20"/>
          <w:szCs w:val="20"/>
          <w:lang w:val="ru-RU"/>
        </w:rPr>
        <w:t>Բողոքը</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այդ</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թվում</w:t>
      </w:r>
      <w:r w:rsidR="00D66B6E" w:rsidRPr="006E68AD">
        <w:rPr>
          <w:rFonts w:ascii="Sylfaen" w:hAnsi="Sylfaen" w:cs="Sylfaen"/>
          <w:sz w:val="20"/>
          <w:szCs w:val="20"/>
        </w:rPr>
        <w:t>՝</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մասնակի</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բավարարվելու</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մասին</w:t>
      </w:r>
      <w:r w:rsidR="00D66B6E" w:rsidRPr="006E68AD">
        <w:rPr>
          <w:rFonts w:ascii="Sylfaen" w:hAnsi="Sylfaen" w:cs="Sylfaen"/>
          <w:sz w:val="20"/>
          <w:szCs w:val="20"/>
          <w:lang w:val="af-ZA"/>
        </w:rPr>
        <w:t xml:space="preserve"> </w:t>
      </w:r>
      <w:r w:rsidR="00D66B6E" w:rsidRPr="006E68AD">
        <w:rPr>
          <w:rFonts w:ascii="Sylfaen" w:hAnsi="Sylfaen" w:cs="Sylfaen"/>
          <w:sz w:val="20"/>
          <w:szCs w:val="20"/>
        </w:rPr>
        <w:t>բողոքներ</w:t>
      </w:r>
      <w:r w:rsidR="00D66B6E" w:rsidRPr="006E68AD">
        <w:rPr>
          <w:rFonts w:ascii="Sylfaen" w:hAnsi="Sylfaen" w:cs="Sylfaen"/>
          <w:sz w:val="20"/>
          <w:szCs w:val="20"/>
          <w:lang w:val="af-ZA"/>
        </w:rPr>
        <w:t xml:space="preserve"> </w:t>
      </w:r>
      <w:r w:rsidR="00D66B6E" w:rsidRPr="006E68AD">
        <w:rPr>
          <w:rFonts w:ascii="Sylfaen" w:hAnsi="Sylfaen" w:cs="Sylfaen"/>
          <w:sz w:val="20"/>
          <w:szCs w:val="20"/>
        </w:rPr>
        <w:t>քննող</w:t>
      </w:r>
      <w:r w:rsidR="00D66B6E" w:rsidRPr="006E68AD">
        <w:rPr>
          <w:rFonts w:ascii="Sylfaen" w:hAnsi="Sylfaen" w:cs="Sylfaen"/>
          <w:sz w:val="20"/>
          <w:szCs w:val="20"/>
          <w:lang w:val="af-ZA"/>
        </w:rPr>
        <w:t xml:space="preserve"> </w:t>
      </w:r>
      <w:r w:rsidR="00D66B6E" w:rsidRPr="006E68AD">
        <w:rPr>
          <w:rFonts w:ascii="Sylfaen" w:hAnsi="Sylfaen" w:cs="Sylfaen"/>
          <w:sz w:val="20"/>
          <w:szCs w:val="20"/>
        </w:rPr>
        <w:t>անձի</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կողմից</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կայացված</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որոշումը</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տեղեկագրում</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հրապարակվելուն</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հաջորդող</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աշխատանքային</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օրը</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տվյալ</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բողոքը</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քննած</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և</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որոշում</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կայացրած</w:t>
      </w:r>
      <w:r w:rsidR="00D66B6E" w:rsidRPr="006E68AD">
        <w:rPr>
          <w:rFonts w:ascii="Sylfaen" w:hAnsi="Sylfaen" w:cs="Sylfaen"/>
          <w:sz w:val="20"/>
          <w:szCs w:val="20"/>
          <w:lang w:val="af-ZA"/>
        </w:rPr>
        <w:t xml:space="preserve"> </w:t>
      </w:r>
      <w:r w:rsidR="00D66B6E" w:rsidRPr="006E68AD">
        <w:rPr>
          <w:rFonts w:ascii="Sylfaen" w:hAnsi="Sylfaen" w:cs="Sylfaen"/>
          <w:sz w:val="20"/>
          <w:szCs w:val="20"/>
        </w:rPr>
        <w:t>բողոքներ</w:t>
      </w:r>
      <w:r w:rsidR="00D66B6E" w:rsidRPr="006E68AD">
        <w:rPr>
          <w:rFonts w:ascii="Sylfaen" w:hAnsi="Sylfaen" w:cs="Sylfaen"/>
          <w:sz w:val="20"/>
          <w:szCs w:val="20"/>
          <w:lang w:val="af-ZA"/>
        </w:rPr>
        <w:t xml:space="preserve"> </w:t>
      </w:r>
      <w:r w:rsidR="00D66B6E" w:rsidRPr="006E68AD">
        <w:rPr>
          <w:rFonts w:ascii="Sylfaen" w:hAnsi="Sylfaen" w:cs="Sylfaen"/>
          <w:sz w:val="20"/>
          <w:szCs w:val="20"/>
        </w:rPr>
        <w:t>քննող</w:t>
      </w:r>
      <w:r w:rsidR="00D66B6E" w:rsidRPr="006E68AD">
        <w:rPr>
          <w:rFonts w:ascii="Sylfaen" w:hAnsi="Sylfaen" w:cs="Sylfaen"/>
          <w:sz w:val="20"/>
          <w:szCs w:val="20"/>
          <w:lang w:val="af-ZA"/>
        </w:rPr>
        <w:t xml:space="preserve"> </w:t>
      </w:r>
      <w:r w:rsidR="00D66B6E" w:rsidRPr="006E68AD">
        <w:rPr>
          <w:rFonts w:ascii="Sylfaen" w:hAnsi="Sylfaen" w:cs="Sylfaen"/>
          <w:sz w:val="20"/>
          <w:szCs w:val="20"/>
        </w:rPr>
        <w:t>անձը</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գրավոր</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լիազորված</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մարմնին</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է</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տրամադրում</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բողոքարկման</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վճարը</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կատարած</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լինելը</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հավաստող</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փաստաթղթի</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պատճենը</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և</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այն</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բանկի</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անվանումը</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և</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հաշվեհամարը</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որին</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պետք</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է</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փոխանցվի</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հետ</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վերադարձվող</w:t>
      </w:r>
      <w:r w:rsidR="00D66B6E" w:rsidRPr="006E68AD">
        <w:rPr>
          <w:rFonts w:ascii="Sylfaen" w:hAnsi="Sylfaen" w:cs="Sylfaen"/>
          <w:sz w:val="20"/>
          <w:szCs w:val="20"/>
          <w:lang w:val="af-ZA"/>
        </w:rPr>
        <w:t xml:space="preserve"> </w:t>
      </w:r>
      <w:r w:rsidR="00D66B6E" w:rsidRPr="006E68AD">
        <w:rPr>
          <w:rFonts w:ascii="Sylfaen" w:hAnsi="Sylfaen" w:cs="Sylfaen"/>
          <w:sz w:val="20"/>
          <w:szCs w:val="20"/>
          <w:lang w:val="ru-RU"/>
        </w:rPr>
        <w:t>գումարը</w:t>
      </w:r>
      <w:r w:rsidR="00D66B6E" w:rsidRPr="006E68AD">
        <w:rPr>
          <w:rFonts w:ascii="Sylfaen" w:hAnsi="Sylfaen" w:cs="Sylfaen"/>
          <w:sz w:val="20"/>
          <w:szCs w:val="20"/>
          <w:lang w:val="af-ZA"/>
        </w:rPr>
        <w:t>:</w:t>
      </w:r>
      <w:r w:rsidRPr="006E68AD">
        <w:rPr>
          <w:rFonts w:ascii="Sylfaen" w:hAnsi="Sylfaen" w:cs="Sylfaen"/>
          <w:sz w:val="20"/>
          <w:szCs w:val="20"/>
          <w:lang w:val="af-ZA"/>
        </w:rPr>
        <w:t xml:space="preserve"> </w:t>
      </w:r>
      <w:r w:rsidRPr="006E68AD">
        <w:rPr>
          <w:rFonts w:ascii="Sylfaen" w:hAnsi="Sylfaen" w:cs="Sylfaen"/>
          <w:sz w:val="20"/>
          <w:szCs w:val="20"/>
        </w:rPr>
        <w:t>Լ</w:t>
      </w:r>
      <w:r w:rsidRPr="006E68AD">
        <w:rPr>
          <w:rFonts w:ascii="Sylfaen" w:hAnsi="Sylfaen" w:cs="Sylfaen"/>
          <w:sz w:val="20"/>
          <w:szCs w:val="20"/>
          <w:lang w:val="ru-RU"/>
        </w:rPr>
        <w:t>իազորված</w:t>
      </w:r>
      <w:r w:rsidRPr="006E68AD">
        <w:rPr>
          <w:rFonts w:ascii="Sylfaen" w:hAnsi="Sylfaen" w:cs="Sylfaen"/>
          <w:sz w:val="20"/>
          <w:szCs w:val="20"/>
          <w:lang w:val="af-ZA"/>
        </w:rPr>
        <w:t xml:space="preserve"> </w:t>
      </w:r>
      <w:r w:rsidRPr="006E68AD">
        <w:rPr>
          <w:rFonts w:ascii="Sylfaen" w:hAnsi="Sylfaen" w:cs="Sylfaen"/>
          <w:sz w:val="20"/>
          <w:szCs w:val="20"/>
          <w:lang w:val="ru-RU"/>
        </w:rPr>
        <w:t>մարմինը</w:t>
      </w:r>
      <w:r w:rsidRPr="006E68AD">
        <w:rPr>
          <w:rFonts w:ascii="Sylfaen" w:hAnsi="Sylfaen" w:cs="Sylfaen"/>
          <w:sz w:val="20"/>
          <w:szCs w:val="20"/>
          <w:lang w:val="af-ZA"/>
        </w:rPr>
        <w:t xml:space="preserve"> </w:t>
      </w:r>
      <w:r w:rsidRPr="006E68AD">
        <w:rPr>
          <w:rFonts w:ascii="Sylfaen" w:hAnsi="Sylfaen" w:cs="Sylfaen"/>
          <w:sz w:val="20"/>
          <w:szCs w:val="20"/>
          <w:lang w:val="ru-RU"/>
        </w:rPr>
        <w:t>սույն</w:t>
      </w:r>
      <w:r w:rsidRPr="006E68AD">
        <w:rPr>
          <w:rFonts w:ascii="Sylfaen" w:hAnsi="Sylfaen" w:cs="Sylfaen"/>
          <w:sz w:val="20"/>
          <w:szCs w:val="20"/>
          <w:lang w:val="af-ZA"/>
        </w:rPr>
        <w:t xml:space="preserve"> </w:t>
      </w:r>
      <w:r w:rsidRPr="006E68AD">
        <w:rPr>
          <w:rFonts w:ascii="Sylfaen" w:hAnsi="Sylfaen" w:cs="Sylfaen"/>
          <w:sz w:val="20"/>
          <w:szCs w:val="20"/>
          <w:lang w:val="ru-RU"/>
        </w:rPr>
        <w:t>կետում</w:t>
      </w:r>
      <w:r w:rsidRPr="006E68AD">
        <w:rPr>
          <w:rFonts w:ascii="Sylfaen" w:hAnsi="Sylfaen" w:cs="Sylfaen"/>
          <w:sz w:val="20"/>
          <w:szCs w:val="20"/>
          <w:lang w:val="af-ZA"/>
        </w:rPr>
        <w:t xml:space="preserve"> </w:t>
      </w:r>
      <w:r w:rsidRPr="006E68AD">
        <w:rPr>
          <w:rFonts w:ascii="Sylfaen" w:hAnsi="Sylfaen" w:cs="Sylfaen"/>
          <w:sz w:val="20"/>
          <w:szCs w:val="20"/>
          <w:lang w:val="ru-RU"/>
        </w:rPr>
        <w:t>նշված</w:t>
      </w:r>
      <w:r w:rsidRPr="006E68AD">
        <w:rPr>
          <w:rFonts w:ascii="Sylfaen" w:hAnsi="Sylfaen" w:cs="Sylfaen"/>
          <w:sz w:val="20"/>
          <w:szCs w:val="20"/>
          <w:lang w:val="af-ZA"/>
        </w:rPr>
        <w:t xml:space="preserve"> </w:t>
      </w:r>
      <w:r w:rsidRPr="006E68AD">
        <w:rPr>
          <w:rFonts w:ascii="Sylfaen" w:hAnsi="Sylfaen" w:cs="Sylfaen"/>
          <w:sz w:val="20"/>
          <w:szCs w:val="20"/>
          <w:lang w:val="ru-RU"/>
        </w:rPr>
        <w:t>փաստաթղթի</w:t>
      </w:r>
      <w:r w:rsidRPr="006E68AD">
        <w:rPr>
          <w:rFonts w:ascii="Sylfaen" w:hAnsi="Sylfaen" w:cs="Sylfaen"/>
          <w:sz w:val="20"/>
          <w:szCs w:val="20"/>
          <w:lang w:val="af-ZA"/>
        </w:rPr>
        <w:t xml:space="preserve"> </w:t>
      </w:r>
      <w:r w:rsidRPr="006E68AD">
        <w:rPr>
          <w:rFonts w:ascii="Sylfaen" w:hAnsi="Sylfaen" w:cs="Sylfaen"/>
          <w:sz w:val="20"/>
          <w:szCs w:val="20"/>
          <w:lang w:val="ru-RU"/>
        </w:rPr>
        <w:t>պատճենը</w:t>
      </w:r>
      <w:r w:rsidRPr="006E68AD">
        <w:rPr>
          <w:rFonts w:ascii="Sylfaen" w:hAnsi="Sylfaen" w:cs="Sylfaen"/>
          <w:sz w:val="20"/>
          <w:szCs w:val="20"/>
          <w:lang w:val="af-ZA"/>
        </w:rPr>
        <w:t xml:space="preserve"> </w:t>
      </w:r>
      <w:r w:rsidRPr="006E68AD">
        <w:rPr>
          <w:rFonts w:ascii="Sylfaen" w:hAnsi="Sylfaen" w:cs="Sylfaen"/>
          <w:sz w:val="20"/>
          <w:szCs w:val="20"/>
          <w:lang w:val="ru-RU"/>
        </w:rPr>
        <w:t>ստանալու</w:t>
      </w:r>
      <w:r w:rsidRPr="006E68AD">
        <w:rPr>
          <w:rFonts w:ascii="Sylfaen" w:hAnsi="Sylfaen" w:cs="Sylfaen"/>
          <w:sz w:val="20"/>
          <w:szCs w:val="20"/>
          <w:lang w:val="af-ZA"/>
        </w:rPr>
        <w:t xml:space="preserve"> </w:t>
      </w:r>
      <w:r w:rsidRPr="006E68AD">
        <w:rPr>
          <w:rFonts w:ascii="Sylfaen" w:hAnsi="Sylfaen" w:cs="Sylfaen"/>
          <w:sz w:val="20"/>
          <w:szCs w:val="20"/>
          <w:lang w:val="ru-RU"/>
        </w:rPr>
        <w:t>օրվան</w:t>
      </w:r>
      <w:r w:rsidRPr="006E68AD">
        <w:rPr>
          <w:rFonts w:ascii="Sylfaen" w:hAnsi="Sylfaen" w:cs="Sylfaen"/>
          <w:sz w:val="20"/>
          <w:szCs w:val="20"/>
          <w:lang w:val="af-ZA"/>
        </w:rPr>
        <w:t xml:space="preserve"> </w:t>
      </w:r>
      <w:r w:rsidRPr="006E68AD">
        <w:rPr>
          <w:rFonts w:ascii="Sylfaen" w:hAnsi="Sylfaen" w:cs="Sylfaen"/>
          <w:sz w:val="20"/>
          <w:szCs w:val="20"/>
          <w:lang w:val="ru-RU"/>
        </w:rPr>
        <w:t>հաջորդող</w:t>
      </w:r>
      <w:r w:rsidRPr="006E68AD">
        <w:rPr>
          <w:rFonts w:ascii="Sylfaen" w:hAnsi="Sylfaen" w:cs="Sylfaen"/>
          <w:sz w:val="20"/>
          <w:szCs w:val="20"/>
          <w:lang w:val="af-ZA"/>
        </w:rPr>
        <w:t xml:space="preserve"> </w:t>
      </w:r>
      <w:r w:rsidRPr="006E68AD">
        <w:rPr>
          <w:rFonts w:ascii="Sylfaen" w:hAnsi="Sylfaen" w:cs="Sylfaen"/>
          <w:sz w:val="20"/>
          <w:szCs w:val="20"/>
          <w:lang w:val="ru-RU"/>
        </w:rPr>
        <w:t>հինգ</w:t>
      </w:r>
      <w:r w:rsidRPr="006E68AD">
        <w:rPr>
          <w:rFonts w:ascii="Sylfaen" w:hAnsi="Sylfaen" w:cs="Sylfaen"/>
          <w:sz w:val="20"/>
          <w:szCs w:val="20"/>
          <w:lang w:val="af-ZA"/>
        </w:rPr>
        <w:t xml:space="preserve"> </w:t>
      </w:r>
      <w:r w:rsidRPr="006E68AD">
        <w:rPr>
          <w:rFonts w:ascii="Sylfaen" w:hAnsi="Sylfaen" w:cs="Sylfaen"/>
          <w:sz w:val="20"/>
          <w:szCs w:val="20"/>
          <w:lang w:val="ru-RU"/>
        </w:rPr>
        <w:t>աշխատանքային</w:t>
      </w:r>
      <w:r w:rsidRPr="006E68AD">
        <w:rPr>
          <w:rFonts w:ascii="Sylfaen" w:hAnsi="Sylfaen" w:cs="Sylfaen"/>
          <w:sz w:val="20"/>
          <w:szCs w:val="20"/>
          <w:lang w:val="af-ZA"/>
        </w:rPr>
        <w:t xml:space="preserve"> </w:t>
      </w:r>
      <w:r w:rsidRPr="006E68AD">
        <w:rPr>
          <w:rFonts w:ascii="Sylfaen" w:hAnsi="Sylfaen" w:cs="Sylfaen"/>
          <w:sz w:val="20"/>
          <w:szCs w:val="20"/>
          <w:lang w:val="ru-RU"/>
        </w:rPr>
        <w:t>օրը</w:t>
      </w:r>
      <w:r w:rsidRPr="006E68AD">
        <w:rPr>
          <w:rFonts w:ascii="Sylfaen" w:hAnsi="Sylfaen" w:cs="Sylfaen"/>
          <w:sz w:val="20"/>
          <w:szCs w:val="20"/>
          <w:lang w:val="af-ZA"/>
        </w:rPr>
        <w:t xml:space="preserve"> </w:t>
      </w:r>
      <w:r w:rsidRPr="006E68AD">
        <w:rPr>
          <w:rFonts w:ascii="Sylfaen" w:hAnsi="Sylfaen" w:cs="Sylfaen"/>
          <w:sz w:val="20"/>
          <w:szCs w:val="20"/>
          <w:lang w:val="ru-RU"/>
        </w:rPr>
        <w:t>ընթացքում</w:t>
      </w:r>
      <w:r w:rsidRPr="006E68AD">
        <w:rPr>
          <w:rFonts w:ascii="Sylfaen" w:hAnsi="Sylfaen" w:cs="Sylfaen"/>
          <w:sz w:val="20"/>
          <w:szCs w:val="20"/>
          <w:lang w:val="af-ZA"/>
        </w:rPr>
        <w:t xml:space="preserve"> </w:t>
      </w:r>
      <w:r w:rsidRPr="006E68AD">
        <w:rPr>
          <w:rFonts w:ascii="Sylfaen" w:hAnsi="Sylfaen" w:cs="Sylfaen"/>
          <w:sz w:val="20"/>
          <w:szCs w:val="20"/>
          <w:lang w:val="ru-RU"/>
        </w:rPr>
        <w:t>բողոքարկման</w:t>
      </w:r>
      <w:r w:rsidRPr="006E68AD">
        <w:rPr>
          <w:rFonts w:ascii="Sylfaen" w:hAnsi="Sylfaen" w:cs="Sylfaen"/>
          <w:sz w:val="20"/>
          <w:szCs w:val="20"/>
          <w:lang w:val="af-ZA"/>
        </w:rPr>
        <w:t xml:space="preserve"> </w:t>
      </w:r>
      <w:r w:rsidRPr="006E68AD">
        <w:rPr>
          <w:rFonts w:ascii="Sylfaen" w:hAnsi="Sylfaen" w:cs="Sylfaen"/>
          <w:sz w:val="20"/>
          <w:szCs w:val="20"/>
          <w:lang w:val="ru-RU"/>
        </w:rPr>
        <w:t>վճարը</w:t>
      </w:r>
      <w:r w:rsidRPr="006E68AD">
        <w:rPr>
          <w:rFonts w:ascii="Sylfaen" w:hAnsi="Sylfaen" w:cs="Sylfaen"/>
          <w:sz w:val="20"/>
          <w:szCs w:val="20"/>
          <w:lang w:val="af-ZA"/>
        </w:rPr>
        <w:t xml:space="preserve"> </w:t>
      </w:r>
      <w:r w:rsidRPr="006E68AD">
        <w:rPr>
          <w:rFonts w:ascii="Sylfaen" w:hAnsi="Sylfaen" w:cs="Sylfaen"/>
          <w:sz w:val="20"/>
          <w:szCs w:val="20"/>
          <w:lang w:val="ru-RU"/>
        </w:rPr>
        <w:t>հետ</w:t>
      </w:r>
      <w:r w:rsidRPr="006E68AD">
        <w:rPr>
          <w:rFonts w:ascii="Sylfaen" w:hAnsi="Sylfaen" w:cs="Sylfaen"/>
          <w:sz w:val="20"/>
          <w:szCs w:val="20"/>
          <w:lang w:val="af-ZA"/>
        </w:rPr>
        <w:t xml:space="preserve"> </w:t>
      </w:r>
      <w:r w:rsidRPr="006E68AD">
        <w:rPr>
          <w:rFonts w:ascii="Sylfaen" w:hAnsi="Sylfaen" w:cs="Sylfaen"/>
          <w:sz w:val="20"/>
          <w:szCs w:val="20"/>
          <w:lang w:val="ru-RU"/>
        </w:rPr>
        <w:t>է</w:t>
      </w:r>
      <w:r w:rsidRPr="006E68AD">
        <w:rPr>
          <w:rFonts w:ascii="Sylfaen" w:hAnsi="Sylfaen" w:cs="Sylfaen"/>
          <w:sz w:val="20"/>
          <w:szCs w:val="20"/>
          <w:lang w:val="af-ZA"/>
        </w:rPr>
        <w:t xml:space="preserve"> </w:t>
      </w:r>
      <w:r w:rsidRPr="006E68AD">
        <w:rPr>
          <w:rFonts w:ascii="Sylfaen" w:hAnsi="Sylfaen" w:cs="Sylfaen"/>
          <w:sz w:val="20"/>
          <w:szCs w:val="20"/>
          <w:lang w:val="ru-RU"/>
        </w:rPr>
        <w:t>փոխանցում</w:t>
      </w:r>
      <w:r w:rsidRPr="006E68AD">
        <w:rPr>
          <w:rFonts w:ascii="Sylfaen" w:hAnsi="Sylfaen" w:cs="Sylfaen"/>
          <w:sz w:val="20"/>
          <w:szCs w:val="20"/>
          <w:lang w:val="af-ZA"/>
        </w:rPr>
        <w:t xml:space="preserve"> </w:t>
      </w:r>
      <w:r w:rsidRPr="006E68AD">
        <w:rPr>
          <w:rFonts w:ascii="Sylfaen" w:hAnsi="Sylfaen" w:cs="Sylfaen"/>
          <w:sz w:val="20"/>
          <w:szCs w:val="20"/>
          <w:lang w:val="ru-RU"/>
        </w:rPr>
        <w:t>այն</w:t>
      </w:r>
      <w:r w:rsidRPr="006E68AD">
        <w:rPr>
          <w:rFonts w:ascii="Sylfaen" w:hAnsi="Sylfaen" w:cs="Sylfaen"/>
          <w:sz w:val="20"/>
          <w:szCs w:val="20"/>
          <w:lang w:val="af-ZA"/>
        </w:rPr>
        <w:t xml:space="preserve"> </w:t>
      </w:r>
      <w:r w:rsidRPr="006E68AD">
        <w:rPr>
          <w:rFonts w:ascii="Sylfaen" w:hAnsi="Sylfaen" w:cs="Sylfaen"/>
          <w:sz w:val="20"/>
          <w:szCs w:val="20"/>
          <w:lang w:val="ru-RU"/>
        </w:rPr>
        <w:t>վճարած</w:t>
      </w:r>
      <w:r w:rsidRPr="006E68AD">
        <w:rPr>
          <w:rFonts w:ascii="Sylfaen" w:hAnsi="Sylfaen" w:cs="Sylfaen"/>
          <w:sz w:val="20"/>
          <w:szCs w:val="20"/>
          <w:lang w:val="af-ZA"/>
        </w:rPr>
        <w:t xml:space="preserve"> </w:t>
      </w:r>
      <w:r w:rsidRPr="006E68AD">
        <w:rPr>
          <w:rFonts w:ascii="Sylfaen" w:hAnsi="Sylfaen" w:cs="Sylfaen"/>
          <w:sz w:val="20"/>
          <w:szCs w:val="20"/>
          <w:lang w:val="ru-RU"/>
        </w:rPr>
        <w:t>անձին</w:t>
      </w:r>
      <w:r w:rsidRPr="006E68AD">
        <w:rPr>
          <w:rFonts w:ascii="Sylfaen" w:hAnsi="Sylfaen" w:cs="Sylfaen"/>
          <w:sz w:val="20"/>
          <w:szCs w:val="20"/>
          <w:lang w:val="af-ZA"/>
        </w:rPr>
        <w:t xml:space="preserve">` </w:t>
      </w:r>
      <w:r w:rsidRPr="006E68AD">
        <w:rPr>
          <w:rFonts w:ascii="Sylfaen" w:hAnsi="Sylfaen" w:cs="Sylfaen"/>
          <w:sz w:val="20"/>
          <w:szCs w:val="20"/>
          <w:lang w:val="ru-RU"/>
        </w:rPr>
        <w:t>ներկայացված</w:t>
      </w:r>
      <w:r w:rsidRPr="006E68AD">
        <w:rPr>
          <w:rFonts w:ascii="Sylfaen" w:hAnsi="Sylfaen" w:cs="Sylfaen"/>
          <w:sz w:val="20"/>
          <w:szCs w:val="20"/>
          <w:lang w:val="af-ZA"/>
        </w:rPr>
        <w:t xml:space="preserve"> </w:t>
      </w:r>
      <w:r w:rsidRPr="006E68AD">
        <w:rPr>
          <w:rFonts w:ascii="Sylfaen" w:hAnsi="Sylfaen" w:cs="Sylfaen"/>
          <w:sz w:val="20"/>
          <w:szCs w:val="20"/>
          <w:lang w:val="ru-RU"/>
        </w:rPr>
        <w:t>բանկային</w:t>
      </w:r>
      <w:r w:rsidRPr="006E68AD">
        <w:rPr>
          <w:rFonts w:ascii="Sylfaen" w:hAnsi="Sylfaen" w:cs="Sylfaen"/>
          <w:sz w:val="20"/>
          <w:szCs w:val="20"/>
          <w:lang w:val="af-ZA"/>
        </w:rPr>
        <w:t xml:space="preserve"> </w:t>
      </w:r>
      <w:r w:rsidRPr="006E68AD">
        <w:rPr>
          <w:rFonts w:ascii="Sylfaen" w:hAnsi="Sylfaen" w:cs="Sylfaen"/>
          <w:sz w:val="20"/>
          <w:szCs w:val="20"/>
          <w:lang w:val="ru-RU"/>
        </w:rPr>
        <w:t>հաշվին</w:t>
      </w:r>
      <w:r w:rsidRPr="006E68AD">
        <w:rPr>
          <w:rFonts w:ascii="Sylfaen" w:hAnsi="Sylfaen" w:cs="Sylfaen"/>
          <w:sz w:val="20"/>
          <w:szCs w:val="20"/>
          <w:lang w:val="af-ZA"/>
        </w:rPr>
        <w:t xml:space="preserve"> </w:t>
      </w:r>
      <w:r w:rsidRPr="006E68AD">
        <w:rPr>
          <w:rFonts w:ascii="Sylfaen" w:hAnsi="Sylfaen" w:cs="Sylfaen"/>
          <w:sz w:val="20"/>
          <w:szCs w:val="20"/>
          <w:lang w:val="ru-RU"/>
        </w:rPr>
        <w:t>փոխանցելու</w:t>
      </w:r>
      <w:r w:rsidRPr="006E68AD">
        <w:rPr>
          <w:rFonts w:ascii="Sylfaen" w:hAnsi="Sylfaen" w:cs="Sylfaen"/>
          <w:sz w:val="20"/>
          <w:szCs w:val="20"/>
          <w:lang w:val="af-ZA"/>
        </w:rPr>
        <w:t xml:space="preserve"> </w:t>
      </w:r>
      <w:r w:rsidRPr="006E68AD">
        <w:rPr>
          <w:rFonts w:ascii="Sylfaen" w:hAnsi="Sylfaen" w:cs="Sylfaen"/>
          <w:sz w:val="20"/>
          <w:szCs w:val="20"/>
          <w:lang w:val="ru-RU"/>
        </w:rPr>
        <w:t>միջոցով</w:t>
      </w:r>
      <w:r w:rsidRPr="006E68AD">
        <w:rPr>
          <w:rFonts w:ascii="Sylfaen" w:hAnsi="Sylfaen" w:cs="Sylfaen"/>
          <w:sz w:val="20"/>
          <w:szCs w:val="20"/>
          <w:lang w:val="af-ZA"/>
        </w:rPr>
        <w:t>:</w:t>
      </w:r>
    </w:p>
    <w:p w:rsidR="006C0FA9" w:rsidRPr="006E68AD" w:rsidRDefault="00133017" w:rsidP="00133017">
      <w:pPr>
        <w:ind w:firstLine="567"/>
        <w:jc w:val="both"/>
        <w:rPr>
          <w:rFonts w:ascii="Sylfaen" w:hAnsi="Sylfaen" w:cs="Sylfaen"/>
          <w:sz w:val="20"/>
          <w:szCs w:val="20"/>
          <w:lang w:val="af-ZA"/>
        </w:rPr>
      </w:pPr>
      <w:r w:rsidRPr="006E68AD">
        <w:rPr>
          <w:rFonts w:ascii="Sylfaen" w:hAnsi="Sylfaen" w:cs="Sylfaen"/>
          <w:sz w:val="20"/>
          <w:szCs w:val="20"/>
          <w:lang w:val="af-ZA"/>
        </w:rPr>
        <w:t>11.</w:t>
      </w:r>
      <w:r w:rsidR="009D29CE" w:rsidRPr="006E68AD">
        <w:rPr>
          <w:rFonts w:ascii="Sylfaen" w:hAnsi="Sylfaen" w:cs="Sylfaen"/>
          <w:sz w:val="20"/>
          <w:szCs w:val="20"/>
          <w:lang w:val="af-ZA"/>
        </w:rPr>
        <w:t>8</w:t>
      </w:r>
      <w:r w:rsidRPr="006E68AD">
        <w:rPr>
          <w:rFonts w:ascii="Sylfaen" w:hAnsi="Sylfaen" w:cs="Sylfaen"/>
          <w:sz w:val="20"/>
          <w:szCs w:val="20"/>
          <w:lang w:val="af-ZA"/>
        </w:rPr>
        <w:t xml:space="preserve"> </w:t>
      </w:r>
      <w:bookmarkStart w:id="20" w:name="_Hlk9264773"/>
      <w:r w:rsidR="006C0FA9" w:rsidRPr="006E68AD">
        <w:rPr>
          <w:rFonts w:ascii="Sylfaen" w:hAnsi="Sylfaen"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p>
    <w:bookmarkEnd w:id="20"/>
    <w:p w:rsidR="00133017" w:rsidRPr="006E68AD" w:rsidRDefault="00133017" w:rsidP="00133017">
      <w:pPr>
        <w:ind w:firstLine="567"/>
        <w:jc w:val="both"/>
        <w:rPr>
          <w:rFonts w:ascii="Sylfaen" w:hAnsi="Sylfaen" w:cs="Sylfaen"/>
          <w:sz w:val="20"/>
          <w:szCs w:val="20"/>
          <w:lang w:val="af-ZA"/>
        </w:rPr>
      </w:pPr>
      <w:r w:rsidRPr="006E68AD">
        <w:rPr>
          <w:rFonts w:ascii="Sylfaen" w:hAnsi="Sylfaen" w:cs="Sylfaen"/>
          <w:sz w:val="20"/>
          <w:szCs w:val="20"/>
          <w:lang w:val="ru-RU"/>
        </w:rPr>
        <w:t>Ընդ</w:t>
      </w:r>
      <w:r w:rsidRPr="006E68AD">
        <w:rPr>
          <w:rFonts w:ascii="Sylfaen" w:hAnsi="Sylfaen" w:cs="Sylfaen"/>
          <w:sz w:val="20"/>
          <w:szCs w:val="20"/>
          <w:lang w:val="af-ZA"/>
        </w:rPr>
        <w:t xml:space="preserve"> </w:t>
      </w:r>
      <w:r w:rsidRPr="006E68AD">
        <w:rPr>
          <w:rFonts w:ascii="Sylfaen" w:hAnsi="Sylfaen" w:cs="Sylfaen"/>
          <w:sz w:val="20"/>
          <w:szCs w:val="20"/>
          <w:lang w:val="ru-RU"/>
        </w:rPr>
        <w:t>որում</w:t>
      </w:r>
      <w:r w:rsidRPr="006E68AD">
        <w:rPr>
          <w:rFonts w:ascii="Sylfaen" w:hAnsi="Sylfaen" w:cs="Sylfaen"/>
          <w:sz w:val="20"/>
          <w:szCs w:val="20"/>
          <w:lang w:val="af-ZA"/>
        </w:rPr>
        <w:t xml:space="preserve">, </w:t>
      </w:r>
      <w:r w:rsidRPr="006E68AD">
        <w:rPr>
          <w:rFonts w:ascii="Sylfaen" w:hAnsi="Sylfaen" w:cs="Sylfaen"/>
          <w:sz w:val="20"/>
          <w:szCs w:val="20"/>
          <w:lang w:val="ru-RU"/>
        </w:rPr>
        <w:t>եթե</w:t>
      </w:r>
      <w:r w:rsidRPr="006E68AD">
        <w:rPr>
          <w:rFonts w:ascii="Sylfaen" w:hAnsi="Sylfaen" w:cs="Sylfaen"/>
          <w:sz w:val="20"/>
          <w:szCs w:val="20"/>
          <w:lang w:val="af-ZA"/>
        </w:rPr>
        <w:t xml:space="preserve"> </w:t>
      </w:r>
      <w:r w:rsidRPr="006E68AD">
        <w:rPr>
          <w:rFonts w:ascii="Sylfaen" w:hAnsi="Sylfaen" w:cs="Sylfaen"/>
          <w:sz w:val="20"/>
          <w:szCs w:val="20"/>
          <w:lang w:val="ru-RU"/>
        </w:rPr>
        <w:t>սույն</w:t>
      </w:r>
      <w:r w:rsidRPr="006E68AD">
        <w:rPr>
          <w:rFonts w:ascii="Sylfaen" w:hAnsi="Sylfaen" w:cs="Sylfaen"/>
          <w:sz w:val="20"/>
          <w:szCs w:val="20"/>
          <w:lang w:val="af-ZA"/>
        </w:rPr>
        <w:t xml:space="preserve"> </w:t>
      </w:r>
      <w:r w:rsidRPr="006E68AD">
        <w:rPr>
          <w:rFonts w:ascii="Sylfaen" w:hAnsi="Sylfaen" w:cs="Sylfaen"/>
          <w:sz w:val="20"/>
          <w:szCs w:val="20"/>
          <w:lang w:val="ru-RU"/>
        </w:rPr>
        <w:t>հրավերի</w:t>
      </w:r>
      <w:r w:rsidRPr="006E68AD">
        <w:rPr>
          <w:rFonts w:ascii="Sylfaen" w:hAnsi="Sylfaen" w:cs="Sylfaen"/>
          <w:sz w:val="20"/>
          <w:szCs w:val="20"/>
          <w:lang w:val="af-ZA"/>
        </w:rPr>
        <w:t xml:space="preserve"> 1-</w:t>
      </w:r>
      <w:r w:rsidRPr="006E68AD">
        <w:rPr>
          <w:rFonts w:ascii="Sylfaen" w:hAnsi="Sylfaen" w:cs="Sylfaen"/>
          <w:sz w:val="20"/>
          <w:szCs w:val="20"/>
        </w:rPr>
        <w:t>ին</w:t>
      </w:r>
      <w:r w:rsidRPr="006E68AD">
        <w:rPr>
          <w:rFonts w:ascii="Sylfaen" w:hAnsi="Sylfaen" w:cs="Sylfaen"/>
          <w:sz w:val="20"/>
          <w:szCs w:val="20"/>
          <w:lang w:val="af-ZA"/>
        </w:rPr>
        <w:t xml:space="preserve"> </w:t>
      </w:r>
      <w:r w:rsidRPr="006E68AD">
        <w:rPr>
          <w:rFonts w:ascii="Sylfaen" w:hAnsi="Sylfaen" w:cs="Sylfaen"/>
          <w:sz w:val="20"/>
          <w:szCs w:val="20"/>
        </w:rPr>
        <w:t>մասի</w:t>
      </w:r>
      <w:r w:rsidRPr="006E68AD">
        <w:rPr>
          <w:rFonts w:ascii="Sylfaen" w:hAnsi="Sylfaen" w:cs="Sylfaen"/>
          <w:sz w:val="20"/>
          <w:szCs w:val="20"/>
          <w:lang w:val="af-ZA"/>
        </w:rPr>
        <w:t xml:space="preserve"> 11.4 </w:t>
      </w:r>
      <w:r w:rsidRPr="006E68AD">
        <w:rPr>
          <w:rFonts w:ascii="Sylfaen" w:hAnsi="Sylfaen" w:cs="Sylfaen"/>
          <w:sz w:val="20"/>
          <w:szCs w:val="20"/>
          <w:lang w:val="ru-RU"/>
        </w:rPr>
        <w:t>կետի</w:t>
      </w:r>
      <w:r w:rsidRPr="006E68AD">
        <w:rPr>
          <w:rFonts w:ascii="Sylfaen" w:hAnsi="Sylfaen" w:cs="Sylfaen"/>
          <w:sz w:val="20"/>
          <w:szCs w:val="20"/>
          <w:lang w:val="af-ZA"/>
        </w:rPr>
        <w:t xml:space="preserve"> 2-</w:t>
      </w:r>
      <w:r w:rsidRPr="006E68AD">
        <w:rPr>
          <w:rFonts w:ascii="Sylfaen" w:hAnsi="Sylfaen" w:cs="Sylfaen"/>
          <w:sz w:val="20"/>
          <w:szCs w:val="20"/>
          <w:lang w:val="ru-RU"/>
        </w:rPr>
        <w:t>րդ</w:t>
      </w:r>
      <w:r w:rsidRPr="006E68AD">
        <w:rPr>
          <w:rFonts w:ascii="Sylfaen" w:hAnsi="Sylfaen" w:cs="Sylfaen"/>
          <w:sz w:val="20"/>
          <w:szCs w:val="20"/>
          <w:lang w:val="af-ZA"/>
        </w:rPr>
        <w:t xml:space="preserve"> </w:t>
      </w:r>
      <w:r w:rsidRPr="006E68AD">
        <w:rPr>
          <w:rFonts w:ascii="Sylfaen" w:hAnsi="Sylfaen" w:cs="Sylfaen"/>
          <w:sz w:val="20"/>
          <w:szCs w:val="20"/>
          <w:lang w:val="ru-RU"/>
        </w:rPr>
        <w:t>ենթակետով</w:t>
      </w:r>
      <w:r w:rsidRPr="006E68AD">
        <w:rPr>
          <w:rFonts w:ascii="Sylfaen" w:hAnsi="Sylfaen" w:cs="Sylfaen"/>
          <w:sz w:val="20"/>
          <w:szCs w:val="20"/>
          <w:lang w:val="af-ZA"/>
        </w:rPr>
        <w:t xml:space="preserve"> </w:t>
      </w:r>
      <w:r w:rsidRPr="006E68AD">
        <w:rPr>
          <w:rFonts w:ascii="Sylfaen" w:hAnsi="Sylfaen" w:cs="Sylfaen"/>
          <w:sz w:val="20"/>
          <w:szCs w:val="20"/>
          <w:lang w:val="ru-RU"/>
        </w:rPr>
        <w:t>սահմանված</w:t>
      </w:r>
      <w:r w:rsidRPr="006E68AD">
        <w:rPr>
          <w:rFonts w:ascii="Sylfaen" w:hAnsi="Sylfaen" w:cs="Sylfaen"/>
          <w:sz w:val="20"/>
          <w:szCs w:val="20"/>
          <w:lang w:val="af-ZA"/>
        </w:rPr>
        <w:t xml:space="preserve"> </w:t>
      </w:r>
      <w:r w:rsidRPr="006E68AD">
        <w:rPr>
          <w:rFonts w:ascii="Sylfaen" w:hAnsi="Sylfaen" w:cs="Sylfaen"/>
          <w:sz w:val="20"/>
          <w:szCs w:val="20"/>
          <w:lang w:val="ru-RU"/>
        </w:rPr>
        <w:t>ժամկետում</w:t>
      </w:r>
      <w:r w:rsidRPr="006E68AD">
        <w:rPr>
          <w:rFonts w:ascii="Sylfaen" w:hAnsi="Sylfaen" w:cs="Sylfaen"/>
          <w:sz w:val="20"/>
          <w:szCs w:val="20"/>
          <w:lang w:val="af-ZA"/>
        </w:rPr>
        <w:t xml:space="preserve"> </w:t>
      </w:r>
      <w:r w:rsidRPr="006E68AD">
        <w:rPr>
          <w:rFonts w:ascii="Sylfaen" w:hAnsi="Sylfaen" w:cs="Sylfaen"/>
          <w:sz w:val="20"/>
          <w:szCs w:val="20"/>
          <w:lang w:val="ru-RU"/>
        </w:rPr>
        <w:t>ներկայացված</w:t>
      </w:r>
      <w:r w:rsidRPr="006E68AD">
        <w:rPr>
          <w:rFonts w:ascii="Sylfaen" w:hAnsi="Sylfaen" w:cs="Sylfaen"/>
          <w:sz w:val="20"/>
          <w:szCs w:val="20"/>
          <w:lang w:val="af-ZA"/>
        </w:rPr>
        <w:t xml:space="preserve"> </w:t>
      </w:r>
      <w:r w:rsidRPr="006E68AD">
        <w:rPr>
          <w:rFonts w:ascii="Sylfaen" w:hAnsi="Sylfaen" w:cs="Sylfaen"/>
          <w:sz w:val="20"/>
          <w:szCs w:val="20"/>
          <w:lang w:val="ru-RU"/>
        </w:rPr>
        <w:t>բողոքը</w:t>
      </w:r>
      <w:r w:rsidRPr="006E68AD">
        <w:rPr>
          <w:rFonts w:ascii="Sylfaen" w:hAnsi="Sylfaen" w:cs="Sylfaen"/>
          <w:sz w:val="20"/>
          <w:szCs w:val="20"/>
          <w:lang w:val="af-ZA"/>
        </w:rPr>
        <w:t xml:space="preserve"> </w:t>
      </w:r>
      <w:r w:rsidRPr="006E68AD">
        <w:rPr>
          <w:rFonts w:ascii="Sylfaen" w:hAnsi="Sylfaen" w:cs="Sylfaen"/>
          <w:sz w:val="20"/>
          <w:szCs w:val="20"/>
          <w:lang w:val="ru-RU"/>
        </w:rPr>
        <w:t>չի</w:t>
      </w:r>
      <w:r w:rsidRPr="006E68AD">
        <w:rPr>
          <w:rFonts w:ascii="Sylfaen" w:hAnsi="Sylfaen" w:cs="Sylfaen"/>
          <w:sz w:val="20"/>
          <w:szCs w:val="20"/>
          <w:lang w:val="af-ZA"/>
        </w:rPr>
        <w:t xml:space="preserve"> </w:t>
      </w:r>
      <w:r w:rsidRPr="006E68AD">
        <w:rPr>
          <w:rFonts w:ascii="Sylfaen" w:hAnsi="Sylfaen" w:cs="Sylfaen"/>
          <w:sz w:val="20"/>
          <w:szCs w:val="20"/>
          <w:lang w:val="ru-RU"/>
        </w:rPr>
        <w:t>բավարարել</w:t>
      </w:r>
      <w:r w:rsidRPr="006E68AD">
        <w:rPr>
          <w:rFonts w:ascii="Sylfaen" w:hAnsi="Sylfaen" w:cs="Sylfaen"/>
          <w:sz w:val="20"/>
          <w:szCs w:val="20"/>
          <w:lang w:val="af-ZA"/>
        </w:rPr>
        <w:t xml:space="preserve"> </w:t>
      </w:r>
      <w:r w:rsidRPr="006E68AD">
        <w:rPr>
          <w:rFonts w:ascii="Sylfaen" w:hAnsi="Sylfaen" w:cs="Sylfaen"/>
          <w:sz w:val="20"/>
          <w:szCs w:val="20"/>
          <w:lang w:val="ru-RU"/>
        </w:rPr>
        <w:t>Օրենքի</w:t>
      </w:r>
      <w:r w:rsidRPr="006E68AD">
        <w:rPr>
          <w:rFonts w:ascii="Sylfaen" w:hAnsi="Sylfaen" w:cs="Sylfaen"/>
          <w:sz w:val="20"/>
          <w:szCs w:val="20"/>
          <w:lang w:val="af-ZA"/>
        </w:rPr>
        <w:t xml:space="preserve"> 50-</w:t>
      </w:r>
      <w:r w:rsidRPr="006E68AD">
        <w:rPr>
          <w:rFonts w:ascii="Sylfaen" w:hAnsi="Sylfaen" w:cs="Sylfaen"/>
          <w:sz w:val="20"/>
          <w:szCs w:val="20"/>
          <w:lang w:val="ru-RU"/>
        </w:rPr>
        <w:t>րդ</w:t>
      </w:r>
      <w:r w:rsidRPr="006E68AD">
        <w:rPr>
          <w:rFonts w:ascii="Sylfaen" w:hAnsi="Sylfaen" w:cs="Sylfaen"/>
          <w:sz w:val="20"/>
          <w:szCs w:val="20"/>
          <w:lang w:val="af-ZA"/>
        </w:rPr>
        <w:t xml:space="preserve"> </w:t>
      </w:r>
      <w:r w:rsidRPr="006E68AD">
        <w:rPr>
          <w:rFonts w:ascii="Sylfaen" w:hAnsi="Sylfaen" w:cs="Sylfaen"/>
          <w:sz w:val="20"/>
          <w:szCs w:val="20"/>
          <w:lang w:val="ru-RU"/>
        </w:rPr>
        <w:t>հոդվածի</w:t>
      </w:r>
      <w:r w:rsidRPr="006E68AD">
        <w:rPr>
          <w:rFonts w:ascii="Sylfaen" w:hAnsi="Sylfaen" w:cs="Sylfaen"/>
          <w:sz w:val="20"/>
          <w:szCs w:val="20"/>
          <w:lang w:val="af-ZA"/>
        </w:rPr>
        <w:t xml:space="preserve"> </w:t>
      </w:r>
      <w:r w:rsidRPr="006E68AD">
        <w:rPr>
          <w:rFonts w:ascii="Sylfaen" w:hAnsi="Sylfaen" w:cs="Sylfaen"/>
          <w:sz w:val="20"/>
          <w:szCs w:val="20"/>
          <w:lang w:val="ru-RU"/>
        </w:rPr>
        <w:t>պահանջները</w:t>
      </w:r>
      <w:r w:rsidRPr="006E68AD">
        <w:rPr>
          <w:rFonts w:ascii="Sylfaen" w:hAnsi="Sylfaen" w:cs="Sylfaen"/>
          <w:sz w:val="20"/>
          <w:szCs w:val="20"/>
          <w:lang w:val="af-ZA"/>
        </w:rPr>
        <w:t xml:space="preserve">, </w:t>
      </w:r>
      <w:r w:rsidRPr="006E68AD">
        <w:rPr>
          <w:rFonts w:ascii="Sylfaen" w:hAnsi="Sylfaen" w:cs="Sylfaen"/>
          <w:sz w:val="20"/>
          <w:szCs w:val="20"/>
          <w:lang w:val="ru-RU"/>
        </w:rPr>
        <w:t>ապա</w:t>
      </w:r>
      <w:r w:rsidRPr="006E68AD">
        <w:rPr>
          <w:rFonts w:ascii="Sylfaen" w:hAnsi="Sylfaen" w:cs="Sylfaen"/>
          <w:sz w:val="20"/>
          <w:szCs w:val="20"/>
          <w:lang w:val="af-ZA"/>
        </w:rPr>
        <w:t xml:space="preserve"> </w:t>
      </w:r>
      <w:r w:rsidRPr="006E68AD">
        <w:rPr>
          <w:rFonts w:ascii="Sylfaen" w:hAnsi="Sylfaen" w:cs="Sylfaen"/>
          <w:sz w:val="20"/>
          <w:szCs w:val="20"/>
          <w:lang w:val="ru-RU"/>
        </w:rPr>
        <w:t>սույն</w:t>
      </w:r>
      <w:r w:rsidRPr="006E68AD">
        <w:rPr>
          <w:rFonts w:ascii="Sylfaen" w:hAnsi="Sylfaen" w:cs="Sylfaen"/>
          <w:sz w:val="20"/>
          <w:szCs w:val="20"/>
          <w:lang w:val="af-ZA"/>
        </w:rPr>
        <w:t xml:space="preserve"> </w:t>
      </w:r>
      <w:r w:rsidRPr="006E68AD">
        <w:rPr>
          <w:rFonts w:ascii="Sylfaen" w:hAnsi="Sylfaen" w:cs="Sylfaen"/>
          <w:sz w:val="20"/>
          <w:szCs w:val="20"/>
          <w:lang w:val="ru-RU"/>
        </w:rPr>
        <w:t>կետով</w:t>
      </w:r>
      <w:r w:rsidRPr="006E68AD">
        <w:rPr>
          <w:rFonts w:ascii="Sylfaen" w:hAnsi="Sylfaen" w:cs="Sylfaen"/>
          <w:sz w:val="20"/>
          <w:szCs w:val="20"/>
          <w:lang w:val="af-ZA"/>
        </w:rPr>
        <w:t xml:space="preserve"> </w:t>
      </w:r>
      <w:r w:rsidRPr="006E68AD">
        <w:rPr>
          <w:rFonts w:ascii="Sylfaen" w:hAnsi="Sylfaen" w:cs="Sylfaen"/>
          <w:sz w:val="20"/>
          <w:szCs w:val="20"/>
          <w:lang w:val="ru-RU"/>
        </w:rPr>
        <w:t>սահմանված</w:t>
      </w:r>
      <w:r w:rsidRPr="006E68AD">
        <w:rPr>
          <w:rFonts w:ascii="Sylfaen" w:hAnsi="Sylfaen" w:cs="Sylfaen"/>
          <w:sz w:val="20"/>
          <w:szCs w:val="20"/>
          <w:lang w:val="af-ZA"/>
        </w:rPr>
        <w:t xml:space="preserve"> </w:t>
      </w:r>
      <w:r w:rsidRPr="006E68AD">
        <w:rPr>
          <w:rFonts w:ascii="Sylfaen" w:hAnsi="Sylfaen" w:cs="Sylfaen"/>
          <w:sz w:val="20"/>
          <w:szCs w:val="20"/>
          <w:lang w:val="ru-RU"/>
        </w:rPr>
        <w:t>ժամկետում</w:t>
      </w:r>
      <w:r w:rsidRPr="006E68AD">
        <w:rPr>
          <w:rFonts w:ascii="Sylfaen" w:hAnsi="Sylfaen" w:cs="Sylfaen"/>
          <w:sz w:val="20"/>
          <w:szCs w:val="20"/>
          <w:lang w:val="af-ZA"/>
        </w:rPr>
        <w:t xml:space="preserve"> </w:t>
      </w:r>
      <w:r w:rsidRPr="006E68AD">
        <w:rPr>
          <w:rFonts w:ascii="Sylfaen" w:hAnsi="Sylfaen" w:cs="Sylfaen"/>
          <w:sz w:val="20"/>
          <w:szCs w:val="20"/>
          <w:lang w:val="ru-RU"/>
        </w:rPr>
        <w:t>շտկված</w:t>
      </w:r>
      <w:r w:rsidRPr="006E68AD">
        <w:rPr>
          <w:rFonts w:ascii="Sylfaen" w:hAnsi="Sylfaen" w:cs="Sylfaen"/>
          <w:sz w:val="20"/>
          <w:szCs w:val="20"/>
          <w:lang w:val="af-ZA"/>
        </w:rPr>
        <w:t xml:space="preserve"> </w:t>
      </w:r>
      <w:r w:rsidRPr="006E68AD">
        <w:rPr>
          <w:rFonts w:ascii="Sylfaen" w:hAnsi="Sylfaen" w:cs="Sylfaen"/>
          <w:sz w:val="20"/>
          <w:szCs w:val="20"/>
          <w:lang w:val="ru-RU"/>
        </w:rPr>
        <w:t>և</w:t>
      </w:r>
      <w:r w:rsidRPr="006E68AD">
        <w:rPr>
          <w:rFonts w:ascii="Sylfaen" w:hAnsi="Sylfaen" w:cs="Sylfaen"/>
          <w:sz w:val="20"/>
          <w:szCs w:val="20"/>
          <w:lang w:val="af-ZA"/>
        </w:rPr>
        <w:t xml:space="preserve"> </w:t>
      </w:r>
      <w:r w:rsidRPr="006E68AD">
        <w:rPr>
          <w:rFonts w:ascii="Sylfaen" w:hAnsi="Sylfaen" w:cs="Sylfaen"/>
          <w:sz w:val="20"/>
          <w:szCs w:val="20"/>
          <w:lang w:val="ru-RU"/>
        </w:rPr>
        <w:t>գնումների</w:t>
      </w:r>
      <w:r w:rsidRPr="006E68AD">
        <w:rPr>
          <w:rFonts w:ascii="Sylfaen" w:hAnsi="Sylfaen" w:cs="Sylfaen"/>
          <w:sz w:val="20"/>
          <w:szCs w:val="20"/>
          <w:lang w:val="af-ZA"/>
        </w:rPr>
        <w:t xml:space="preserve"> </w:t>
      </w:r>
      <w:r w:rsidRPr="006E68AD">
        <w:rPr>
          <w:rFonts w:ascii="Sylfaen" w:hAnsi="Sylfaen" w:cs="Sylfaen"/>
          <w:sz w:val="20"/>
          <w:szCs w:val="20"/>
          <w:lang w:val="ru-RU"/>
        </w:rPr>
        <w:t>հետ</w:t>
      </w:r>
      <w:r w:rsidRPr="006E68AD">
        <w:rPr>
          <w:rFonts w:ascii="Sylfaen" w:hAnsi="Sylfaen" w:cs="Sylfaen"/>
          <w:sz w:val="20"/>
          <w:szCs w:val="20"/>
          <w:lang w:val="af-ZA"/>
        </w:rPr>
        <w:t xml:space="preserve"> </w:t>
      </w:r>
      <w:r w:rsidRPr="006E68AD">
        <w:rPr>
          <w:rFonts w:ascii="Sylfaen" w:hAnsi="Sylfaen" w:cs="Sylfaen"/>
          <w:sz w:val="20"/>
          <w:szCs w:val="20"/>
          <w:lang w:val="ru-RU"/>
        </w:rPr>
        <w:t>կապված</w:t>
      </w:r>
      <w:r w:rsidRPr="006E68AD">
        <w:rPr>
          <w:rFonts w:ascii="Sylfaen" w:hAnsi="Sylfaen" w:cs="Sylfaen"/>
          <w:sz w:val="20"/>
          <w:szCs w:val="20"/>
          <w:lang w:val="af-ZA"/>
        </w:rPr>
        <w:t xml:space="preserve"> </w:t>
      </w:r>
      <w:r w:rsidRPr="006E68AD">
        <w:rPr>
          <w:rFonts w:ascii="Sylfaen" w:hAnsi="Sylfaen" w:cs="Sylfaen"/>
          <w:sz w:val="20"/>
          <w:szCs w:val="20"/>
          <w:lang w:val="ru-RU"/>
        </w:rPr>
        <w:t>բողոքներ</w:t>
      </w:r>
      <w:r w:rsidRPr="006E68AD">
        <w:rPr>
          <w:rFonts w:ascii="Sylfaen" w:hAnsi="Sylfaen" w:cs="Sylfaen"/>
          <w:sz w:val="20"/>
          <w:szCs w:val="20"/>
          <w:lang w:val="af-ZA"/>
        </w:rPr>
        <w:t xml:space="preserve"> </w:t>
      </w:r>
      <w:r w:rsidRPr="006E68AD">
        <w:rPr>
          <w:rFonts w:ascii="Sylfaen" w:hAnsi="Sylfaen" w:cs="Sylfaen"/>
          <w:sz w:val="20"/>
          <w:szCs w:val="20"/>
          <w:lang w:val="ru-RU"/>
        </w:rPr>
        <w:t>քննող</w:t>
      </w:r>
      <w:r w:rsidRPr="006E68AD">
        <w:rPr>
          <w:rFonts w:ascii="Sylfaen" w:hAnsi="Sylfaen" w:cs="Sylfaen"/>
          <w:sz w:val="20"/>
          <w:szCs w:val="20"/>
          <w:lang w:val="af-ZA"/>
        </w:rPr>
        <w:t xml:space="preserve"> </w:t>
      </w:r>
      <w:r w:rsidRPr="006E68AD">
        <w:rPr>
          <w:rFonts w:ascii="Sylfaen" w:hAnsi="Sylfaen" w:cs="Sylfaen"/>
          <w:sz w:val="20"/>
          <w:szCs w:val="20"/>
          <w:lang w:val="ru-RU"/>
        </w:rPr>
        <w:t>անձին</w:t>
      </w:r>
      <w:r w:rsidRPr="006E68AD">
        <w:rPr>
          <w:rFonts w:ascii="Sylfaen" w:hAnsi="Sylfaen" w:cs="Sylfaen"/>
          <w:sz w:val="20"/>
          <w:szCs w:val="20"/>
          <w:lang w:val="af-ZA"/>
        </w:rPr>
        <w:t xml:space="preserve"> </w:t>
      </w:r>
      <w:r w:rsidRPr="006E68AD">
        <w:rPr>
          <w:rFonts w:ascii="Sylfaen" w:hAnsi="Sylfaen" w:cs="Sylfaen"/>
          <w:sz w:val="20"/>
          <w:szCs w:val="20"/>
          <w:lang w:val="ru-RU"/>
        </w:rPr>
        <w:t>ներկայացված</w:t>
      </w:r>
      <w:r w:rsidRPr="006E68AD">
        <w:rPr>
          <w:rFonts w:ascii="Sylfaen" w:hAnsi="Sylfaen" w:cs="Sylfaen"/>
          <w:sz w:val="20"/>
          <w:szCs w:val="20"/>
          <w:lang w:val="af-ZA"/>
        </w:rPr>
        <w:t xml:space="preserve"> </w:t>
      </w:r>
      <w:r w:rsidRPr="006E68AD">
        <w:rPr>
          <w:rFonts w:ascii="Sylfaen" w:hAnsi="Sylfaen" w:cs="Sylfaen"/>
          <w:sz w:val="20"/>
          <w:szCs w:val="20"/>
          <w:lang w:val="ru-RU"/>
        </w:rPr>
        <w:t>բողոքը</w:t>
      </w:r>
      <w:r w:rsidRPr="006E68AD">
        <w:rPr>
          <w:rFonts w:ascii="Sylfaen" w:hAnsi="Sylfaen" w:cs="Sylfaen"/>
          <w:sz w:val="20"/>
          <w:szCs w:val="20"/>
          <w:lang w:val="af-ZA"/>
        </w:rPr>
        <w:t xml:space="preserve"> </w:t>
      </w:r>
      <w:r w:rsidRPr="006E68AD">
        <w:rPr>
          <w:rFonts w:ascii="Sylfaen" w:hAnsi="Sylfaen" w:cs="Sylfaen"/>
          <w:sz w:val="20"/>
          <w:szCs w:val="20"/>
          <w:lang w:val="ru-RU"/>
        </w:rPr>
        <w:t>համարվում</w:t>
      </w:r>
      <w:r w:rsidRPr="006E68AD">
        <w:rPr>
          <w:rFonts w:ascii="Sylfaen" w:hAnsi="Sylfaen" w:cs="Sylfaen"/>
          <w:sz w:val="20"/>
          <w:szCs w:val="20"/>
          <w:lang w:val="af-ZA"/>
        </w:rPr>
        <w:t xml:space="preserve"> </w:t>
      </w:r>
      <w:r w:rsidRPr="006E68AD">
        <w:rPr>
          <w:rFonts w:ascii="Sylfaen" w:hAnsi="Sylfaen" w:cs="Sylfaen"/>
          <w:sz w:val="20"/>
          <w:szCs w:val="20"/>
          <w:lang w:val="ru-RU"/>
        </w:rPr>
        <w:t>է</w:t>
      </w:r>
      <w:r w:rsidRPr="006E68AD">
        <w:rPr>
          <w:rFonts w:ascii="Sylfaen" w:hAnsi="Sylfaen" w:cs="Sylfaen"/>
          <w:sz w:val="20"/>
          <w:szCs w:val="20"/>
          <w:lang w:val="af-ZA"/>
        </w:rPr>
        <w:t xml:space="preserve"> </w:t>
      </w:r>
      <w:r w:rsidRPr="006E68AD">
        <w:rPr>
          <w:rFonts w:ascii="Sylfaen" w:hAnsi="Sylfaen" w:cs="Sylfaen"/>
          <w:sz w:val="20"/>
          <w:szCs w:val="20"/>
          <w:lang w:val="ru-RU"/>
        </w:rPr>
        <w:t>սահմանված</w:t>
      </w:r>
      <w:r w:rsidRPr="006E68AD">
        <w:rPr>
          <w:rFonts w:ascii="Sylfaen" w:hAnsi="Sylfaen" w:cs="Sylfaen"/>
          <w:sz w:val="20"/>
          <w:szCs w:val="20"/>
          <w:lang w:val="af-ZA"/>
        </w:rPr>
        <w:t xml:space="preserve"> </w:t>
      </w:r>
      <w:r w:rsidRPr="006E68AD">
        <w:rPr>
          <w:rFonts w:ascii="Sylfaen" w:hAnsi="Sylfaen" w:cs="Sylfaen"/>
          <w:sz w:val="20"/>
          <w:szCs w:val="20"/>
          <w:lang w:val="ru-RU"/>
        </w:rPr>
        <w:t>ժամկետում</w:t>
      </w:r>
      <w:r w:rsidRPr="006E68AD">
        <w:rPr>
          <w:rFonts w:ascii="Sylfaen" w:hAnsi="Sylfaen" w:cs="Sylfaen"/>
          <w:sz w:val="20"/>
          <w:szCs w:val="20"/>
          <w:lang w:val="af-ZA"/>
        </w:rPr>
        <w:t xml:space="preserve"> </w:t>
      </w:r>
      <w:r w:rsidRPr="006E68AD">
        <w:rPr>
          <w:rFonts w:ascii="Sylfaen" w:hAnsi="Sylfaen" w:cs="Sylfaen"/>
          <w:sz w:val="20"/>
          <w:szCs w:val="20"/>
          <w:lang w:val="ru-RU"/>
        </w:rPr>
        <w:t>ներկայացված</w:t>
      </w:r>
      <w:r w:rsidRPr="006E68AD">
        <w:rPr>
          <w:rFonts w:ascii="Sylfaen" w:hAnsi="Sylfaen" w:cs="Sylfaen"/>
          <w:sz w:val="20"/>
          <w:szCs w:val="20"/>
          <w:lang w:val="af-ZA"/>
        </w:rPr>
        <w:t>:</w:t>
      </w:r>
    </w:p>
    <w:p w:rsidR="006C0FA9" w:rsidRPr="006E68AD" w:rsidRDefault="006C0FA9" w:rsidP="00133017">
      <w:pPr>
        <w:ind w:firstLine="567"/>
        <w:jc w:val="both"/>
        <w:rPr>
          <w:rFonts w:ascii="Sylfaen" w:hAnsi="Sylfaen" w:cs="Sylfaen"/>
          <w:sz w:val="20"/>
          <w:szCs w:val="20"/>
          <w:lang w:val="af-ZA"/>
        </w:rPr>
      </w:pPr>
      <w:bookmarkStart w:id="21" w:name="_Hlk9264833"/>
      <w:r w:rsidRPr="006E68AD">
        <w:rPr>
          <w:rFonts w:ascii="Sylfaen" w:hAnsi="Sylfaen" w:cs="Sylfaen"/>
          <w:sz w:val="20"/>
          <w:szCs w:val="20"/>
          <w:lang w:val="af-ZA"/>
        </w:rPr>
        <w:t>11.</w:t>
      </w:r>
      <w:r w:rsidR="009D29CE" w:rsidRPr="006E68AD">
        <w:rPr>
          <w:rFonts w:ascii="Sylfaen" w:hAnsi="Sylfaen" w:cs="Sylfaen"/>
          <w:sz w:val="20"/>
          <w:szCs w:val="20"/>
          <w:lang w:val="af-ZA"/>
        </w:rPr>
        <w:t>9</w:t>
      </w:r>
      <w:r w:rsidRPr="006E68AD">
        <w:rPr>
          <w:rFonts w:ascii="Sylfaen" w:hAnsi="Sylfaen" w:cs="Sylfaen"/>
          <w:sz w:val="20"/>
          <w:szCs w:val="20"/>
          <w:lang w:val="af-ZA"/>
        </w:rPr>
        <w:t xml:space="preserve"> </w:t>
      </w:r>
      <w:r w:rsidRPr="006E68AD">
        <w:rPr>
          <w:rFonts w:ascii="Sylfaen" w:hAnsi="Sylfaen" w:cs="Sylfaen"/>
          <w:sz w:val="20"/>
          <w:szCs w:val="20"/>
          <w:lang w:val="ru-RU"/>
        </w:rPr>
        <w:t>Բողոքը</w:t>
      </w:r>
      <w:r w:rsidRPr="006E68AD">
        <w:rPr>
          <w:rFonts w:ascii="Sylfaen" w:hAnsi="Sylfaen" w:cs="Sylfaen"/>
          <w:sz w:val="20"/>
          <w:szCs w:val="20"/>
          <w:lang w:val="af-ZA"/>
        </w:rPr>
        <w:t xml:space="preserve"> </w:t>
      </w:r>
      <w:r w:rsidRPr="006E68AD">
        <w:rPr>
          <w:rFonts w:ascii="Sylfaen" w:hAnsi="Sylfaen" w:cs="Sylfaen"/>
          <w:sz w:val="20"/>
          <w:szCs w:val="20"/>
          <w:lang w:val="ru-RU"/>
        </w:rPr>
        <w:t>վարույթ</w:t>
      </w:r>
      <w:r w:rsidRPr="006E68AD">
        <w:rPr>
          <w:rFonts w:ascii="Sylfaen" w:hAnsi="Sylfaen" w:cs="Sylfaen"/>
          <w:sz w:val="20"/>
          <w:szCs w:val="20"/>
          <w:lang w:val="af-ZA"/>
        </w:rPr>
        <w:t xml:space="preserve"> </w:t>
      </w:r>
      <w:r w:rsidRPr="006E68AD">
        <w:rPr>
          <w:rFonts w:ascii="Sylfaen" w:hAnsi="Sylfaen" w:cs="Sylfaen"/>
          <w:sz w:val="20"/>
          <w:szCs w:val="20"/>
          <w:lang w:val="ru-RU"/>
        </w:rPr>
        <w:t>ընդունելու</w:t>
      </w:r>
      <w:r w:rsidRPr="006E68AD">
        <w:rPr>
          <w:rFonts w:ascii="Sylfaen" w:hAnsi="Sylfaen" w:cs="Sylfaen"/>
          <w:sz w:val="20"/>
          <w:szCs w:val="20"/>
          <w:lang w:val="af-ZA"/>
        </w:rPr>
        <w:t xml:space="preserve"> </w:t>
      </w:r>
      <w:r w:rsidRPr="006E68AD">
        <w:rPr>
          <w:rFonts w:ascii="Sylfaen" w:hAnsi="Sylfaen" w:cs="Sylfaen"/>
          <w:sz w:val="20"/>
          <w:szCs w:val="20"/>
          <w:lang w:val="ru-RU"/>
        </w:rPr>
        <w:t>օրվանից</w:t>
      </w:r>
      <w:r w:rsidRPr="006E68AD">
        <w:rPr>
          <w:rFonts w:ascii="Sylfaen" w:hAnsi="Sylfaen" w:cs="Sylfaen"/>
          <w:sz w:val="20"/>
          <w:szCs w:val="20"/>
          <w:lang w:val="af-ZA"/>
        </w:rPr>
        <w:t xml:space="preserve"> </w:t>
      </w:r>
      <w:r w:rsidRPr="006E68AD">
        <w:rPr>
          <w:rFonts w:ascii="Sylfaen" w:hAnsi="Sylfaen" w:cs="Sylfaen"/>
          <w:sz w:val="20"/>
          <w:szCs w:val="20"/>
          <w:lang w:val="ru-RU"/>
        </w:rPr>
        <w:t>մեկ</w:t>
      </w:r>
      <w:r w:rsidRPr="006E68AD">
        <w:rPr>
          <w:rFonts w:ascii="Sylfaen" w:hAnsi="Sylfaen" w:cs="Sylfaen"/>
          <w:sz w:val="20"/>
          <w:szCs w:val="20"/>
          <w:lang w:val="af-ZA"/>
        </w:rPr>
        <w:t xml:space="preserve"> </w:t>
      </w:r>
      <w:r w:rsidRPr="006E68AD">
        <w:rPr>
          <w:rFonts w:ascii="Sylfaen" w:hAnsi="Sylfaen" w:cs="Sylfaen"/>
          <w:sz w:val="20"/>
          <w:szCs w:val="20"/>
          <w:lang w:val="ru-RU"/>
        </w:rPr>
        <w:t>աշխատանքային</w:t>
      </w:r>
      <w:r w:rsidRPr="006E68AD">
        <w:rPr>
          <w:rFonts w:ascii="Sylfaen" w:hAnsi="Sylfaen" w:cs="Sylfaen"/>
          <w:sz w:val="20"/>
          <w:szCs w:val="20"/>
          <w:lang w:val="af-ZA"/>
        </w:rPr>
        <w:t xml:space="preserve"> </w:t>
      </w:r>
      <w:r w:rsidRPr="006E68AD">
        <w:rPr>
          <w:rFonts w:ascii="Sylfaen" w:hAnsi="Sylfaen" w:cs="Sylfaen"/>
          <w:sz w:val="20"/>
          <w:szCs w:val="20"/>
          <w:lang w:val="ru-RU"/>
        </w:rPr>
        <w:t>օրվա</w:t>
      </w:r>
      <w:r w:rsidRPr="006E68AD">
        <w:rPr>
          <w:rFonts w:ascii="Sylfaen" w:hAnsi="Sylfaen" w:cs="Sylfaen"/>
          <w:sz w:val="20"/>
          <w:szCs w:val="20"/>
          <w:lang w:val="af-ZA"/>
        </w:rPr>
        <w:t xml:space="preserve"> </w:t>
      </w:r>
      <w:r w:rsidRPr="006E68AD">
        <w:rPr>
          <w:rFonts w:ascii="Sylfaen" w:hAnsi="Sylfaen" w:cs="Sylfaen"/>
          <w:sz w:val="20"/>
          <w:szCs w:val="20"/>
          <w:lang w:val="ru-RU"/>
        </w:rPr>
        <w:t>ընթացքում</w:t>
      </w:r>
      <w:r w:rsidRPr="006E68AD">
        <w:rPr>
          <w:rFonts w:ascii="Sylfaen" w:hAnsi="Sylfaen" w:cs="Sylfaen"/>
          <w:sz w:val="20"/>
          <w:szCs w:val="20"/>
          <w:lang w:val="af-ZA"/>
        </w:rPr>
        <w:t xml:space="preserve"> </w:t>
      </w:r>
      <w:r w:rsidRPr="006E68AD">
        <w:rPr>
          <w:rFonts w:ascii="Sylfaen" w:hAnsi="Sylfaen" w:cs="Sylfaen"/>
          <w:sz w:val="20"/>
          <w:szCs w:val="20"/>
          <w:lang w:val="ru-RU"/>
        </w:rPr>
        <w:t>գնումների</w:t>
      </w:r>
      <w:r w:rsidRPr="006E68AD">
        <w:rPr>
          <w:rFonts w:ascii="Sylfaen" w:hAnsi="Sylfaen" w:cs="Sylfaen"/>
          <w:sz w:val="20"/>
          <w:szCs w:val="20"/>
          <w:lang w:val="af-ZA"/>
        </w:rPr>
        <w:t xml:space="preserve"> </w:t>
      </w:r>
      <w:r w:rsidRPr="006E68AD">
        <w:rPr>
          <w:rFonts w:ascii="Sylfaen" w:hAnsi="Sylfaen" w:cs="Sylfaen"/>
          <w:sz w:val="20"/>
          <w:szCs w:val="20"/>
          <w:lang w:val="ru-RU"/>
        </w:rPr>
        <w:t>հետ</w:t>
      </w:r>
      <w:r w:rsidRPr="006E68AD">
        <w:rPr>
          <w:rFonts w:ascii="Sylfaen" w:hAnsi="Sylfaen" w:cs="Sylfaen"/>
          <w:sz w:val="20"/>
          <w:szCs w:val="20"/>
          <w:lang w:val="af-ZA"/>
        </w:rPr>
        <w:t xml:space="preserve"> </w:t>
      </w:r>
      <w:r w:rsidRPr="006E68AD">
        <w:rPr>
          <w:rFonts w:ascii="Sylfaen" w:hAnsi="Sylfaen" w:cs="Sylfaen"/>
          <w:sz w:val="20"/>
          <w:szCs w:val="20"/>
          <w:lang w:val="ru-RU"/>
        </w:rPr>
        <w:t>կապված</w:t>
      </w:r>
      <w:r w:rsidRPr="006E68AD">
        <w:rPr>
          <w:rFonts w:ascii="Sylfaen" w:hAnsi="Sylfaen" w:cs="Sylfaen"/>
          <w:sz w:val="20"/>
          <w:szCs w:val="20"/>
          <w:lang w:val="af-ZA"/>
        </w:rPr>
        <w:t xml:space="preserve"> </w:t>
      </w:r>
      <w:r w:rsidRPr="006E68AD">
        <w:rPr>
          <w:rFonts w:ascii="Sylfaen" w:hAnsi="Sylfaen" w:cs="Sylfaen"/>
          <w:sz w:val="20"/>
          <w:szCs w:val="20"/>
          <w:lang w:val="ru-RU"/>
        </w:rPr>
        <w:t>բողոքներ</w:t>
      </w:r>
      <w:r w:rsidRPr="006E68AD">
        <w:rPr>
          <w:rFonts w:ascii="Sylfaen" w:hAnsi="Sylfaen" w:cs="Sylfaen"/>
          <w:sz w:val="20"/>
          <w:szCs w:val="20"/>
          <w:lang w:val="af-ZA"/>
        </w:rPr>
        <w:t xml:space="preserve"> </w:t>
      </w:r>
      <w:r w:rsidRPr="006E68AD">
        <w:rPr>
          <w:rFonts w:ascii="Sylfaen" w:hAnsi="Sylfaen" w:cs="Sylfaen"/>
          <w:sz w:val="20"/>
          <w:szCs w:val="20"/>
          <w:lang w:val="ru-RU"/>
        </w:rPr>
        <w:t>անձը</w:t>
      </w:r>
      <w:r w:rsidRPr="006E68AD">
        <w:rPr>
          <w:rFonts w:ascii="Sylfaen" w:hAnsi="Sylfaen" w:cs="Sylfaen"/>
          <w:sz w:val="20"/>
          <w:szCs w:val="20"/>
          <w:lang w:val="af-ZA"/>
        </w:rPr>
        <w:t xml:space="preserve"> </w:t>
      </w:r>
      <w:r w:rsidRPr="006E68AD">
        <w:rPr>
          <w:rFonts w:ascii="Sylfaen" w:hAnsi="Sylfaen" w:cs="Sylfaen"/>
          <w:sz w:val="20"/>
          <w:szCs w:val="20"/>
          <w:lang w:val="ru-RU"/>
        </w:rPr>
        <w:t>բողոքը</w:t>
      </w:r>
      <w:r w:rsidRPr="006E68AD">
        <w:rPr>
          <w:rFonts w:ascii="Sylfaen" w:hAnsi="Sylfaen" w:cs="Sylfaen"/>
          <w:sz w:val="20"/>
          <w:szCs w:val="20"/>
          <w:lang w:val="af-ZA"/>
        </w:rPr>
        <w:t xml:space="preserve"> </w:t>
      </w:r>
      <w:r w:rsidRPr="006E68AD">
        <w:rPr>
          <w:rFonts w:ascii="Sylfaen" w:hAnsi="Sylfaen" w:cs="Sylfaen"/>
          <w:sz w:val="20"/>
          <w:szCs w:val="20"/>
          <w:lang w:val="ru-RU"/>
        </w:rPr>
        <w:t>և</w:t>
      </w:r>
      <w:r w:rsidRPr="006E68AD">
        <w:rPr>
          <w:rFonts w:ascii="Sylfaen" w:hAnsi="Sylfaen" w:cs="Sylfaen"/>
          <w:sz w:val="20"/>
          <w:szCs w:val="20"/>
          <w:lang w:val="af-ZA"/>
        </w:rPr>
        <w:t xml:space="preserve"> </w:t>
      </w:r>
      <w:r w:rsidRPr="006E68AD">
        <w:rPr>
          <w:rFonts w:ascii="Sylfaen" w:hAnsi="Sylfaen" w:cs="Sylfaen"/>
          <w:sz w:val="20"/>
          <w:szCs w:val="20"/>
          <w:lang w:val="ru-RU"/>
        </w:rPr>
        <w:t>դրա</w:t>
      </w:r>
      <w:r w:rsidRPr="006E68AD">
        <w:rPr>
          <w:rFonts w:ascii="Sylfaen" w:hAnsi="Sylfaen" w:cs="Sylfaen"/>
          <w:sz w:val="20"/>
          <w:szCs w:val="20"/>
          <w:lang w:val="af-ZA"/>
        </w:rPr>
        <w:t xml:space="preserve"> </w:t>
      </w:r>
      <w:r w:rsidRPr="006E68AD">
        <w:rPr>
          <w:rFonts w:ascii="Sylfaen" w:hAnsi="Sylfaen" w:cs="Sylfaen"/>
          <w:sz w:val="20"/>
          <w:szCs w:val="20"/>
          <w:lang w:val="ru-RU"/>
        </w:rPr>
        <w:t>վերաբերյալ</w:t>
      </w:r>
      <w:r w:rsidRPr="006E68AD">
        <w:rPr>
          <w:rFonts w:ascii="Sylfaen" w:hAnsi="Sylfaen" w:cs="Sylfaen"/>
          <w:sz w:val="20"/>
          <w:szCs w:val="20"/>
          <w:lang w:val="af-ZA"/>
        </w:rPr>
        <w:t xml:space="preserve"> </w:t>
      </w:r>
      <w:r w:rsidRPr="006E68AD">
        <w:rPr>
          <w:rFonts w:ascii="Sylfaen" w:hAnsi="Sylfaen" w:cs="Sylfaen"/>
          <w:sz w:val="20"/>
          <w:szCs w:val="20"/>
          <w:lang w:val="ru-RU"/>
        </w:rPr>
        <w:t>հայտարարությունը</w:t>
      </w:r>
      <w:r w:rsidRPr="006E68AD">
        <w:rPr>
          <w:rFonts w:ascii="Sylfaen" w:hAnsi="Sylfaen" w:cs="Sylfaen"/>
          <w:sz w:val="20"/>
          <w:szCs w:val="20"/>
          <w:lang w:val="af-ZA"/>
        </w:rPr>
        <w:t xml:space="preserve">, </w:t>
      </w:r>
      <w:r w:rsidRPr="006E68AD">
        <w:rPr>
          <w:rFonts w:ascii="Sylfaen" w:hAnsi="Sylfaen" w:cs="Sylfaen"/>
          <w:sz w:val="20"/>
          <w:szCs w:val="20"/>
          <w:lang w:val="ru-RU"/>
        </w:rPr>
        <w:t>հրապարակում</w:t>
      </w:r>
      <w:r w:rsidRPr="006E68AD">
        <w:rPr>
          <w:rFonts w:ascii="Sylfaen" w:hAnsi="Sylfaen" w:cs="Sylfaen"/>
          <w:sz w:val="20"/>
          <w:szCs w:val="20"/>
          <w:lang w:val="af-ZA"/>
        </w:rPr>
        <w:t xml:space="preserve"> </w:t>
      </w:r>
      <w:r w:rsidRPr="006E68AD">
        <w:rPr>
          <w:rFonts w:ascii="Sylfaen" w:hAnsi="Sylfaen" w:cs="Sylfaen"/>
          <w:sz w:val="20"/>
          <w:szCs w:val="20"/>
          <w:lang w:val="ru-RU"/>
        </w:rPr>
        <w:t>է</w:t>
      </w:r>
      <w:r w:rsidRPr="006E68AD">
        <w:rPr>
          <w:rFonts w:ascii="Sylfaen" w:hAnsi="Sylfaen" w:cs="Sylfaen"/>
          <w:sz w:val="20"/>
          <w:szCs w:val="20"/>
          <w:lang w:val="af-ZA"/>
        </w:rPr>
        <w:t xml:space="preserve"> </w:t>
      </w:r>
      <w:r w:rsidRPr="006E68AD">
        <w:rPr>
          <w:rFonts w:ascii="Sylfaen" w:hAnsi="Sylfaen" w:cs="Sylfaen"/>
          <w:sz w:val="20"/>
          <w:szCs w:val="20"/>
          <w:lang w:val="ru-RU"/>
        </w:rPr>
        <w:t>տեղեկագրում</w:t>
      </w:r>
      <w:r w:rsidRPr="006E68AD">
        <w:rPr>
          <w:rFonts w:ascii="Sylfaen" w:hAnsi="Sylfaen" w:cs="Sylfaen"/>
          <w:sz w:val="20"/>
          <w:szCs w:val="20"/>
          <w:lang w:val="af-ZA"/>
        </w:rPr>
        <w:t xml:space="preserve">: </w:t>
      </w:r>
      <w:r w:rsidRPr="006E68AD">
        <w:rPr>
          <w:rFonts w:ascii="Sylfaen" w:hAnsi="Sylfaen" w:cs="Sylfaen"/>
          <w:sz w:val="20"/>
          <w:szCs w:val="20"/>
          <w:lang w:val="ru-RU"/>
        </w:rPr>
        <w:t>Ընդ</w:t>
      </w:r>
      <w:r w:rsidRPr="006E68AD">
        <w:rPr>
          <w:rFonts w:ascii="Sylfaen" w:hAnsi="Sylfaen" w:cs="Sylfaen"/>
          <w:sz w:val="20"/>
          <w:szCs w:val="20"/>
          <w:lang w:val="af-ZA"/>
        </w:rPr>
        <w:t xml:space="preserve"> </w:t>
      </w:r>
      <w:r w:rsidRPr="006E68AD">
        <w:rPr>
          <w:rFonts w:ascii="Sylfaen" w:hAnsi="Sylfaen" w:cs="Sylfaen"/>
          <w:sz w:val="20"/>
          <w:szCs w:val="20"/>
          <w:lang w:val="ru-RU"/>
        </w:rPr>
        <w:lastRenderedPageBreak/>
        <w:t>որում</w:t>
      </w:r>
      <w:r w:rsidRPr="006E68AD">
        <w:rPr>
          <w:rFonts w:ascii="Sylfaen" w:hAnsi="Sylfaen" w:cs="Sylfaen"/>
          <w:sz w:val="20"/>
          <w:szCs w:val="20"/>
          <w:lang w:val="af-ZA"/>
        </w:rPr>
        <w:t xml:space="preserve">, </w:t>
      </w:r>
      <w:r w:rsidRPr="006E68AD">
        <w:rPr>
          <w:rFonts w:ascii="Sylfaen" w:hAnsi="Sylfaen" w:cs="Sylfaen"/>
          <w:sz w:val="20"/>
          <w:szCs w:val="20"/>
          <w:lang w:val="ru-RU"/>
        </w:rPr>
        <w:t>հայտարարության</w:t>
      </w:r>
      <w:r w:rsidRPr="006E68AD">
        <w:rPr>
          <w:rFonts w:ascii="Sylfaen" w:hAnsi="Sylfaen" w:cs="Sylfaen"/>
          <w:sz w:val="20"/>
          <w:szCs w:val="20"/>
          <w:lang w:val="af-ZA"/>
        </w:rPr>
        <w:t xml:space="preserve"> </w:t>
      </w:r>
      <w:r w:rsidRPr="006E68AD">
        <w:rPr>
          <w:rFonts w:ascii="Sylfaen" w:hAnsi="Sylfaen" w:cs="Sylfaen"/>
          <w:sz w:val="20"/>
          <w:szCs w:val="20"/>
          <w:lang w:val="ru-RU"/>
        </w:rPr>
        <w:t>մեջ</w:t>
      </w:r>
      <w:r w:rsidRPr="006E68AD">
        <w:rPr>
          <w:rFonts w:ascii="Sylfaen" w:hAnsi="Sylfaen" w:cs="Sylfaen"/>
          <w:sz w:val="20"/>
          <w:szCs w:val="20"/>
          <w:lang w:val="af-ZA"/>
        </w:rPr>
        <w:t xml:space="preserve"> </w:t>
      </w:r>
      <w:r w:rsidRPr="006E68AD">
        <w:rPr>
          <w:rFonts w:ascii="Sylfaen" w:hAnsi="Sylfaen" w:cs="Sylfaen"/>
          <w:sz w:val="20"/>
          <w:szCs w:val="20"/>
          <w:lang w:val="ru-RU"/>
        </w:rPr>
        <w:t>նշվում</w:t>
      </w:r>
      <w:r w:rsidRPr="006E68AD">
        <w:rPr>
          <w:rFonts w:ascii="Sylfaen" w:hAnsi="Sylfaen" w:cs="Sylfaen"/>
          <w:sz w:val="20"/>
          <w:szCs w:val="20"/>
          <w:lang w:val="af-ZA"/>
        </w:rPr>
        <w:t xml:space="preserve"> </w:t>
      </w:r>
      <w:r w:rsidRPr="006E68AD">
        <w:rPr>
          <w:rFonts w:ascii="Sylfaen" w:hAnsi="Sylfaen" w:cs="Sylfaen"/>
          <w:sz w:val="20"/>
          <w:szCs w:val="20"/>
          <w:lang w:val="ru-RU"/>
        </w:rPr>
        <w:t>է</w:t>
      </w:r>
      <w:r w:rsidRPr="006E68AD">
        <w:rPr>
          <w:rFonts w:ascii="Sylfaen" w:hAnsi="Sylfaen" w:cs="Sylfaen"/>
          <w:sz w:val="20"/>
          <w:szCs w:val="20"/>
          <w:lang w:val="af-ZA"/>
        </w:rPr>
        <w:t xml:space="preserve"> </w:t>
      </w:r>
      <w:r w:rsidRPr="006E68AD">
        <w:rPr>
          <w:rFonts w:ascii="Sylfaen" w:hAnsi="Sylfaen" w:cs="Sylfaen"/>
          <w:sz w:val="20"/>
          <w:szCs w:val="20"/>
          <w:lang w:val="ru-RU"/>
        </w:rPr>
        <w:t>բողոքի</w:t>
      </w:r>
      <w:r w:rsidRPr="006E68AD">
        <w:rPr>
          <w:rFonts w:ascii="Sylfaen" w:hAnsi="Sylfaen" w:cs="Sylfaen"/>
          <w:sz w:val="20"/>
          <w:szCs w:val="20"/>
          <w:lang w:val="af-ZA"/>
        </w:rPr>
        <w:t xml:space="preserve"> </w:t>
      </w:r>
      <w:r w:rsidRPr="006E68AD">
        <w:rPr>
          <w:rFonts w:ascii="Sylfaen" w:hAnsi="Sylfaen" w:cs="Sylfaen"/>
          <w:sz w:val="20"/>
          <w:szCs w:val="20"/>
          <w:lang w:val="ru-RU"/>
        </w:rPr>
        <w:t>քննության</w:t>
      </w:r>
      <w:r w:rsidRPr="006E68AD">
        <w:rPr>
          <w:rFonts w:ascii="Sylfaen" w:hAnsi="Sylfaen" w:cs="Sylfaen"/>
          <w:sz w:val="20"/>
          <w:szCs w:val="20"/>
          <w:lang w:val="af-ZA"/>
        </w:rPr>
        <w:t xml:space="preserve"> </w:t>
      </w:r>
      <w:r w:rsidRPr="006E68AD">
        <w:rPr>
          <w:rFonts w:ascii="Sylfaen" w:hAnsi="Sylfaen" w:cs="Sylfaen"/>
          <w:sz w:val="20"/>
          <w:szCs w:val="20"/>
          <w:lang w:val="ru-RU"/>
        </w:rPr>
        <w:t>նպատակով</w:t>
      </w:r>
      <w:r w:rsidRPr="006E68AD">
        <w:rPr>
          <w:rFonts w:ascii="Sylfaen" w:hAnsi="Sylfaen" w:cs="Sylfaen"/>
          <w:sz w:val="20"/>
          <w:szCs w:val="20"/>
          <w:lang w:val="af-ZA"/>
        </w:rPr>
        <w:t xml:space="preserve"> </w:t>
      </w:r>
      <w:r w:rsidRPr="006E68AD">
        <w:rPr>
          <w:rFonts w:ascii="Sylfaen" w:hAnsi="Sylfaen" w:cs="Sylfaen"/>
          <w:sz w:val="20"/>
          <w:szCs w:val="20"/>
          <w:lang w:val="ru-RU"/>
        </w:rPr>
        <w:t>հրավիրվող</w:t>
      </w:r>
      <w:r w:rsidRPr="006E68AD">
        <w:rPr>
          <w:rFonts w:ascii="Sylfaen" w:hAnsi="Sylfaen" w:cs="Sylfaen"/>
          <w:sz w:val="20"/>
          <w:szCs w:val="20"/>
          <w:lang w:val="af-ZA"/>
        </w:rPr>
        <w:t xml:space="preserve"> </w:t>
      </w:r>
      <w:r w:rsidRPr="006E68AD">
        <w:rPr>
          <w:rFonts w:ascii="Sylfaen" w:hAnsi="Sylfaen" w:cs="Sylfaen"/>
          <w:sz w:val="20"/>
          <w:szCs w:val="20"/>
          <w:lang w:val="ru-RU"/>
        </w:rPr>
        <w:t>նիստերին</w:t>
      </w:r>
      <w:r w:rsidRPr="006E68AD">
        <w:rPr>
          <w:rFonts w:ascii="Sylfaen" w:hAnsi="Sylfaen" w:cs="Sylfaen"/>
          <w:sz w:val="20"/>
          <w:szCs w:val="20"/>
          <w:lang w:val="af-ZA"/>
        </w:rPr>
        <w:t xml:space="preserve"> </w:t>
      </w:r>
      <w:r w:rsidRPr="006E68AD">
        <w:rPr>
          <w:rFonts w:ascii="Sylfaen" w:hAnsi="Sylfaen" w:cs="Sylfaen"/>
          <w:sz w:val="20"/>
          <w:szCs w:val="20"/>
          <w:lang w:val="ru-RU"/>
        </w:rPr>
        <w:t>առցանց</w:t>
      </w:r>
      <w:r w:rsidRPr="006E68AD">
        <w:rPr>
          <w:rFonts w:ascii="Sylfaen" w:hAnsi="Sylfaen" w:cs="Sylfaen"/>
          <w:sz w:val="20"/>
          <w:szCs w:val="20"/>
          <w:lang w:val="af-ZA"/>
        </w:rPr>
        <w:t xml:space="preserve"> </w:t>
      </w:r>
      <w:r w:rsidRPr="006E68AD">
        <w:rPr>
          <w:rFonts w:ascii="Sylfaen" w:hAnsi="Sylfaen" w:cs="Sylfaen"/>
          <w:sz w:val="20"/>
          <w:szCs w:val="20"/>
          <w:lang w:val="ru-RU"/>
        </w:rPr>
        <w:t>հետևելու</w:t>
      </w:r>
      <w:r w:rsidRPr="006E68AD">
        <w:rPr>
          <w:rFonts w:ascii="Sylfaen" w:hAnsi="Sylfaen" w:cs="Sylfaen"/>
          <w:sz w:val="20"/>
          <w:szCs w:val="20"/>
          <w:lang w:val="af-ZA"/>
        </w:rPr>
        <w:t xml:space="preserve"> </w:t>
      </w:r>
      <w:r w:rsidRPr="006E68AD">
        <w:rPr>
          <w:rFonts w:ascii="Sylfaen" w:hAnsi="Sylfaen" w:cs="Sylfaen"/>
          <w:sz w:val="20"/>
          <w:szCs w:val="20"/>
          <w:lang w:val="ru-RU"/>
        </w:rPr>
        <w:t>համացանցային</w:t>
      </w:r>
      <w:r w:rsidRPr="006E68AD">
        <w:rPr>
          <w:rFonts w:ascii="Sylfaen" w:hAnsi="Sylfaen" w:cs="Sylfaen"/>
          <w:sz w:val="20"/>
          <w:szCs w:val="20"/>
          <w:lang w:val="af-ZA"/>
        </w:rPr>
        <w:t xml:space="preserve"> </w:t>
      </w:r>
      <w:r w:rsidRPr="006E68AD">
        <w:rPr>
          <w:rFonts w:ascii="Sylfaen" w:hAnsi="Sylfaen" w:cs="Sylfaen"/>
          <w:sz w:val="20"/>
          <w:szCs w:val="20"/>
          <w:lang w:val="ru-RU"/>
        </w:rPr>
        <w:t>հղումը</w:t>
      </w:r>
      <w:r w:rsidRPr="006E68AD">
        <w:rPr>
          <w:rFonts w:ascii="Sylfaen" w:hAnsi="Sylfaen" w:cs="Sylfaen"/>
          <w:sz w:val="20"/>
          <w:szCs w:val="20"/>
          <w:lang w:val="af-ZA"/>
        </w:rPr>
        <w:t xml:space="preserve">: </w:t>
      </w:r>
      <w:r w:rsidRPr="006E68AD">
        <w:rPr>
          <w:rFonts w:ascii="Sylfaen" w:hAnsi="Sylfaen" w:cs="Sylfaen"/>
          <w:sz w:val="20"/>
          <w:szCs w:val="20"/>
          <w:lang w:val="ru-RU"/>
        </w:rPr>
        <w:t>Բողոքը</w:t>
      </w:r>
      <w:r w:rsidRPr="006E68AD">
        <w:rPr>
          <w:rFonts w:ascii="Sylfaen" w:hAnsi="Sylfaen" w:cs="Sylfaen"/>
          <w:sz w:val="20"/>
          <w:szCs w:val="20"/>
          <w:lang w:val="af-ZA"/>
        </w:rPr>
        <w:t xml:space="preserve"> </w:t>
      </w:r>
      <w:r w:rsidRPr="006E68AD">
        <w:rPr>
          <w:rFonts w:ascii="Sylfaen" w:hAnsi="Sylfaen" w:cs="Sylfaen"/>
          <w:sz w:val="20"/>
          <w:szCs w:val="20"/>
          <w:lang w:val="ru-RU"/>
        </w:rPr>
        <w:t>համարվում</w:t>
      </w:r>
      <w:r w:rsidRPr="006E68AD">
        <w:rPr>
          <w:rFonts w:ascii="Sylfaen" w:hAnsi="Sylfaen" w:cs="Sylfaen"/>
          <w:sz w:val="20"/>
          <w:szCs w:val="20"/>
          <w:lang w:val="af-ZA"/>
        </w:rPr>
        <w:t xml:space="preserve"> </w:t>
      </w:r>
      <w:r w:rsidRPr="006E68AD">
        <w:rPr>
          <w:rFonts w:ascii="Sylfaen" w:hAnsi="Sylfaen" w:cs="Sylfaen"/>
          <w:sz w:val="20"/>
          <w:szCs w:val="20"/>
          <w:lang w:val="ru-RU"/>
        </w:rPr>
        <w:t>է</w:t>
      </w:r>
      <w:r w:rsidRPr="006E68AD">
        <w:rPr>
          <w:rFonts w:ascii="Sylfaen" w:hAnsi="Sylfaen" w:cs="Sylfaen"/>
          <w:sz w:val="20"/>
          <w:szCs w:val="20"/>
          <w:lang w:val="af-ZA"/>
        </w:rPr>
        <w:t xml:space="preserve"> </w:t>
      </w:r>
      <w:r w:rsidRPr="006E68AD">
        <w:rPr>
          <w:rFonts w:ascii="Sylfaen" w:hAnsi="Sylfaen" w:cs="Sylfaen"/>
          <w:sz w:val="20"/>
          <w:szCs w:val="20"/>
          <w:lang w:val="ru-RU"/>
        </w:rPr>
        <w:t>վարույթ</w:t>
      </w:r>
      <w:r w:rsidRPr="006E68AD">
        <w:rPr>
          <w:rFonts w:ascii="Sylfaen" w:hAnsi="Sylfaen" w:cs="Sylfaen"/>
          <w:sz w:val="20"/>
          <w:szCs w:val="20"/>
          <w:lang w:val="af-ZA"/>
        </w:rPr>
        <w:t xml:space="preserve"> </w:t>
      </w:r>
      <w:r w:rsidRPr="006E68AD">
        <w:rPr>
          <w:rFonts w:ascii="Sylfaen" w:hAnsi="Sylfaen" w:cs="Sylfaen"/>
          <w:sz w:val="20"/>
          <w:szCs w:val="20"/>
          <w:lang w:val="ru-RU"/>
        </w:rPr>
        <w:t>ընդունված</w:t>
      </w:r>
      <w:r w:rsidRPr="006E68AD">
        <w:rPr>
          <w:rFonts w:ascii="Sylfaen" w:hAnsi="Sylfaen" w:cs="Sylfaen"/>
          <w:sz w:val="20"/>
          <w:szCs w:val="20"/>
          <w:lang w:val="af-ZA"/>
        </w:rPr>
        <w:t xml:space="preserve"> </w:t>
      </w:r>
      <w:r w:rsidRPr="006E68AD">
        <w:rPr>
          <w:rFonts w:ascii="Sylfaen" w:hAnsi="Sylfaen" w:cs="Sylfaen"/>
          <w:sz w:val="20"/>
          <w:szCs w:val="20"/>
          <w:lang w:val="ru-RU"/>
        </w:rPr>
        <w:t>արձանագրված</w:t>
      </w:r>
      <w:r w:rsidRPr="006E68AD">
        <w:rPr>
          <w:rFonts w:ascii="Sylfaen" w:hAnsi="Sylfaen" w:cs="Sylfaen"/>
          <w:sz w:val="20"/>
          <w:szCs w:val="20"/>
          <w:lang w:val="af-ZA"/>
        </w:rPr>
        <w:t xml:space="preserve"> </w:t>
      </w:r>
      <w:r w:rsidRPr="006E68AD">
        <w:rPr>
          <w:rFonts w:ascii="Sylfaen" w:hAnsi="Sylfaen" w:cs="Sylfaen"/>
          <w:sz w:val="20"/>
          <w:szCs w:val="20"/>
          <w:lang w:val="ru-RU"/>
        </w:rPr>
        <w:t>թերությունների</w:t>
      </w:r>
      <w:r w:rsidRPr="006E68AD">
        <w:rPr>
          <w:rFonts w:ascii="Sylfaen" w:hAnsi="Sylfaen" w:cs="Sylfaen"/>
          <w:sz w:val="20"/>
          <w:szCs w:val="20"/>
          <w:lang w:val="af-ZA"/>
        </w:rPr>
        <w:t xml:space="preserve"> </w:t>
      </w:r>
      <w:r w:rsidRPr="006E68AD">
        <w:rPr>
          <w:rFonts w:ascii="Sylfaen" w:hAnsi="Sylfaen" w:cs="Sylfaen"/>
          <w:sz w:val="20"/>
          <w:szCs w:val="20"/>
          <w:lang w:val="ru-RU"/>
        </w:rPr>
        <w:t>վերացման</w:t>
      </w:r>
      <w:r w:rsidRPr="006E68AD">
        <w:rPr>
          <w:rFonts w:ascii="Sylfaen" w:hAnsi="Sylfaen" w:cs="Sylfaen"/>
          <w:sz w:val="20"/>
          <w:szCs w:val="20"/>
          <w:lang w:val="af-ZA"/>
        </w:rPr>
        <w:t xml:space="preserve"> </w:t>
      </w:r>
      <w:r w:rsidRPr="006E68AD">
        <w:rPr>
          <w:rFonts w:ascii="Sylfaen" w:hAnsi="Sylfaen" w:cs="Sylfaen"/>
          <w:sz w:val="20"/>
          <w:szCs w:val="20"/>
          <w:lang w:val="ru-RU"/>
        </w:rPr>
        <w:t>վերաբերյալ</w:t>
      </w:r>
      <w:r w:rsidRPr="006E68AD">
        <w:rPr>
          <w:rFonts w:ascii="Sylfaen" w:hAnsi="Sylfaen" w:cs="Sylfaen"/>
          <w:sz w:val="20"/>
          <w:szCs w:val="20"/>
          <w:lang w:val="af-ZA"/>
        </w:rPr>
        <w:t xml:space="preserve"> </w:t>
      </w:r>
      <w:r w:rsidRPr="006E68AD">
        <w:rPr>
          <w:rFonts w:ascii="Sylfaen" w:hAnsi="Sylfaen" w:cs="Sylfaen"/>
          <w:sz w:val="20"/>
          <w:szCs w:val="20"/>
          <w:lang w:val="ru-RU"/>
        </w:rPr>
        <w:t>սույն</w:t>
      </w:r>
      <w:r w:rsidRPr="006E68AD">
        <w:rPr>
          <w:rFonts w:ascii="Sylfaen" w:hAnsi="Sylfaen" w:cs="Sylfaen"/>
          <w:sz w:val="20"/>
          <w:szCs w:val="20"/>
          <w:lang w:val="af-ZA"/>
        </w:rPr>
        <w:t xml:space="preserve"> </w:t>
      </w:r>
      <w:r w:rsidRPr="006E68AD">
        <w:rPr>
          <w:rFonts w:ascii="Sylfaen" w:hAnsi="Sylfaen" w:cs="Sylfaen"/>
          <w:sz w:val="20"/>
          <w:szCs w:val="20"/>
          <w:lang w:val="ru-RU"/>
        </w:rPr>
        <w:t>հրավերի</w:t>
      </w:r>
      <w:r w:rsidRPr="006E68AD">
        <w:rPr>
          <w:rFonts w:ascii="Sylfaen" w:hAnsi="Sylfaen" w:cs="Sylfaen"/>
          <w:sz w:val="20"/>
          <w:szCs w:val="20"/>
          <w:lang w:val="af-ZA"/>
        </w:rPr>
        <w:t xml:space="preserve"> 11.</w:t>
      </w:r>
      <w:r w:rsidR="00133D0E" w:rsidRPr="006E68AD">
        <w:rPr>
          <w:rFonts w:ascii="Sylfaen" w:hAnsi="Sylfaen" w:cs="Sylfaen"/>
          <w:sz w:val="20"/>
          <w:szCs w:val="20"/>
          <w:lang w:val="af-ZA"/>
        </w:rPr>
        <w:t>8</w:t>
      </w:r>
      <w:r w:rsidRPr="006E68AD">
        <w:rPr>
          <w:rFonts w:ascii="Sylfaen" w:hAnsi="Sylfaen" w:cs="Sylfaen"/>
          <w:sz w:val="20"/>
          <w:szCs w:val="20"/>
          <w:lang w:val="af-ZA"/>
        </w:rPr>
        <w:t xml:space="preserve"> </w:t>
      </w:r>
      <w:r w:rsidRPr="006E68AD">
        <w:rPr>
          <w:rFonts w:ascii="Sylfaen" w:hAnsi="Sylfaen" w:cs="Sylfaen"/>
          <w:sz w:val="20"/>
          <w:szCs w:val="20"/>
          <w:lang w:val="ru-RU"/>
        </w:rPr>
        <w:t>կետով</w:t>
      </w:r>
      <w:r w:rsidRPr="006E68AD">
        <w:rPr>
          <w:rFonts w:ascii="Sylfaen" w:hAnsi="Sylfaen" w:cs="Sylfaen"/>
          <w:sz w:val="20"/>
          <w:szCs w:val="20"/>
          <w:lang w:val="af-ZA"/>
        </w:rPr>
        <w:t xml:space="preserve"> </w:t>
      </w:r>
      <w:r w:rsidRPr="006E68AD">
        <w:rPr>
          <w:rFonts w:ascii="Sylfaen" w:hAnsi="Sylfaen" w:cs="Sylfaen"/>
          <w:sz w:val="20"/>
          <w:szCs w:val="20"/>
          <w:lang w:val="ru-RU"/>
        </w:rPr>
        <w:t>նախատեսված</w:t>
      </w:r>
      <w:r w:rsidRPr="006E68AD">
        <w:rPr>
          <w:rFonts w:ascii="Sylfaen" w:hAnsi="Sylfaen" w:cs="Sylfaen"/>
          <w:sz w:val="20"/>
          <w:szCs w:val="20"/>
          <w:lang w:val="af-ZA"/>
        </w:rPr>
        <w:t xml:space="preserve"> </w:t>
      </w:r>
      <w:r w:rsidRPr="006E68AD">
        <w:rPr>
          <w:rFonts w:ascii="Sylfaen" w:hAnsi="Sylfaen" w:cs="Sylfaen"/>
          <w:sz w:val="20"/>
          <w:szCs w:val="20"/>
          <w:lang w:val="ru-RU"/>
        </w:rPr>
        <w:t>ժամկետը</w:t>
      </w:r>
      <w:r w:rsidRPr="006E68AD">
        <w:rPr>
          <w:rFonts w:ascii="Sylfaen" w:hAnsi="Sylfaen" w:cs="Sylfaen"/>
          <w:sz w:val="20"/>
          <w:szCs w:val="20"/>
          <w:lang w:val="af-ZA"/>
        </w:rPr>
        <w:t xml:space="preserve"> </w:t>
      </w:r>
      <w:r w:rsidRPr="006E68AD">
        <w:rPr>
          <w:rFonts w:ascii="Sylfaen" w:hAnsi="Sylfaen" w:cs="Sylfaen"/>
          <w:sz w:val="20"/>
          <w:szCs w:val="20"/>
          <w:lang w:val="ru-RU"/>
        </w:rPr>
        <w:t>լրանալու</w:t>
      </w:r>
      <w:r w:rsidRPr="006E68AD">
        <w:rPr>
          <w:rFonts w:ascii="Sylfaen" w:hAnsi="Sylfaen" w:cs="Sylfaen"/>
          <w:sz w:val="20"/>
          <w:szCs w:val="20"/>
          <w:lang w:val="af-ZA"/>
        </w:rPr>
        <w:t xml:space="preserve">, </w:t>
      </w:r>
      <w:r w:rsidRPr="006E68AD">
        <w:rPr>
          <w:rFonts w:ascii="Sylfaen" w:hAnsi="Sylfaen" w:cs="Sylfaen"/>
          <w:sz w:val="20"/>
          <w:szCs w:val="20"/>
          <w:lang w:val="ru-RU"/>
        </w:rPr>
        <w:t>իսկ</w:t>
      </w:r>
      <w:r w:rsidRPr="006E68AD">
        <w:rPr>
          <w:rFonts w:ascii="Sylfaen" w:hAnsi="Sylfaen" w:cs="Sylfaen"/>
          <w:sz w:val="20"/>
          <w:szCs w:val="20"/>
          <w:lang w:val="af-ZA"/>
        </w:rPr>
        <w:t xml:space="preserve"> </w:t>
      </w:r>
      <w:r w:rsidRPr="006E68AD">
        <w:rPr>
          <w:rFonts w:ascii="Sylfaen" w:hAnsi="Sylfaen" w:cs="Sylfaen"/>
          <w:sz w:val="20"/>
          <w:szCs w:val="20"/>
          <w:lang w:val="ru-RU"/>
        </w:rPr>
        <w:t>թերությունները</w:t>
      </w:r>
      <w:r w:rsidRPr="006E68AD">
        <w:rPr>
          <w:rFonts w:ascii="Sylfaen" w:hAnsi="Sylfaen" w:cs="Sylfaen"/>
          <w:sz w:val="20"/>
          <w:szCs w:val="20"/>
          <w:lang w:val="af-ZA"/>
        </w:rPr>
        <w:t xml:space="preserve"> </w:t>
      </w:r>
      <w:r w:rsidRPr="006E68AD">
        <w:rPr>
          <w:rFonts w:ascii="Sylfaen" w:hAnsi="Sylfaen" w:cs="Sylfaen"/>
          <w:sz w:val="20"/>
          <w:szCs w:val="20"/>
          <w:lang w:val="ru-RU"/>
        </w:rPr>
        <w:t>վերացված</w:t>
      </w:r>
      <w:r w:rsidRPr="006E68AD">
        <w:rPr>
          <w:rFonts w:ascii="Sylfaen" w:hAnsi="Sylfaen" w:cs="Sylfaen"/>
          <w:sz w:val="20"/>
          <w:szCs w:val="20"/>
          <w:lang w:val="af-ZA"/>
        </w:rPr>
        <w:t xml:space="preserve"> </w:t>
      </w:r>
      <w:r w:rsidRPr="006E68AD">
        <w:rPr>
          <w:rFonts w:ascii="Sylfaen" w:hAnsi="Sylfaen" w:cs="Sylfaen"/>
          <w:sz w:val="20"/>
          <w:szCs w:val="20"/>
          <w:lang w:val="ru-RU"/>
        </w:rPr>
        <w:t>բողոքը</w:t>
      </w:r>
      <w:r w:rsidRPr="006E68AD">
        <w:rPr>
          <w:rFonts w:ascii="Sylfaen" w:hAnsi="Sylfaen" w:cs="Sylfaen"/>
          <w:sz w:val="20"/>
          <w:szCs w:val="20"/>
          <w:lang w:val="af-ZA"/>
        </w:rPr>
        <w:t xml:space="preserve"> </w:t>
      </w:r>
      <w:r w:rsidRPr="006E68AD">
        <w:rPr>
          <w:rFonts w:ascii="Sylfaen" w:hAnsi="Sylfaen" w:cs="Sylfaen"/>
          <w:sz w:val="20"/>
          <w:szCs w:val="20"/>
          <w:lang w:val="ru-RU"/>
        </w:rPr>
        <w:t>ներկայացվելու</w:t>
      </w:r>
      <w:r w:rsidRPr="006E68AD">
        <w:rPr>
          <w:rFonts w:ascii="Sylfaen" w:hAnsi="Sylfaen" w:cs="Sylfaen"/>
          <w:sz w:val="20"/>
          <w:szCs w:val="20"/>
          <w:lang w:val="af-ZA"/>
        </w:rPr>
        <w:t xml:space="preserve"> </w:t>
      </w:r>
      <w:r w:rsidRPr="006E68AD">
        <w:rPr>
          <w:rFonts w:ascii="Sylfaen" w:hAnsi="Sylfaen" w:cs="Sylfaen"/>
          <w:sz w:val="20"/>
          <w:szCs w:val="20"/>
          <w:lang w:val="ru-RU"/>
        </w:rPr>
        <w:t>դեպքում</w:t>
      </w:r>
      <w:r w:rsidRPr="006E68AD">
        <w:rPr>
          <w:rFonts w:ascii="Sylfaen" w:hAnsi="Sylfaen" w:cs="Sylfaen"/>
          <w:sz w:val="20"/>
          <w:szCs w:val="20"/>
          <w:lang w:val="af-ZA"/>
        </w:rPr>
        <w:t xml:space="preserve">, </w:t>
      </w:r>
      <w:r w:rsidRPr="006E68AD">
        <w:rPr>
          <w:rFonts w:ascii="Sylfaen" w:hAnsi="Sylfaen" w:cs="Sylfaen"/>
          <w:sz w:val="20"/>
          <w:szCs w:val="20"/>
          <w:lang w:val="ru-RU"/>
        </w:rPr>
        <w:t>այն</w:t>
      </w:r>
      <w:r w:rsidRPr="006E68AD">
        <w:rPr>
          <w:rFonts w:ascii="Sylfaen" w:hAnsi="Sylfaen" w:cs="Sylfaen"/>
          <w:sz w:val="20"/>
          <w:szCs w:val="20"/>
          <w:lang w:val="af-ZA"/>
        </w:rPr>
        <w:t xml:space="preserve"> </w:t>
      </w:r>
      <w:r w:rsidRPr="006E68AD">
        <w:rPr>
          <w:rFonts w:ascii="Sylfaen" w:hAnsi="Sylfaen" w:cs="Sylfaen"/>
          <w:sz w:val="20"/>
          <w:szCs w:val="20"/>
          <w:lang w:val="ru-RU"/>
        </w:rPr>
        <w:t>գնումների</w:t>
      </w:r>
      <w:r w:rsidRPr="006E68AD">
        <w:rPr>
          <w:rFonts w:ascii="Sylfaen" w:hAnsi="Sylfaen" w:cs="Sylfaen"/>
          <w:sz w:val="20"/>
          <w:szCs w:val="20"/>
          <w:lang w:val="af-ZA"/>
        </w:rPr>
        <w:t xml:space="preserve"> </w:t>
      </w:r>
      <w:r w:rsidRPr="006E68AD">
        <w:rPr>
          <w:rFonts w:ascii="Sylfaen" w:hAnsi="Sylfaen" w:cs="Sylfaen"/>
          <w:sz w:val="20"/>
          <w:szCs w:val="20"/>
          <w:lang w:val="ru-RU"/>
        </w:rPr>
        <w:t>հետ</w:t>
      </w:r>
      <w:r w:rsidRPr="006E68AD">
        <w:rPr>
          <w:rFonts w:ascii="Sylfaen" w:hAnsi="Sylfaen" w:cs="Sylfaen"/>
          <w:sz w:val="20"/>
          <w:szCs w:val="20"/>
          <w:lang w:val="af-ZA"/>
        </w:rPr>
        <w:t xml:space="preserve"> </w:t>
      </w:r>
      <w:r w:rsidRPr="006E68AD">
        <w:rPr>
          <w:rFonts w:ascii="Sylfaen" w:hAnsi="Sylfaen" w:cs="Sylfaen"/>
          <w:sz w:val="20"/>
          <w:szCs w:val="20"/>
          <w:lang w:val="ru-RU"/>
        </w:rPr>
        <w:t>կապված</w:t>
      </w:r>
      <w:r w:rsidRPr="006E68AD">
        <w:rPr>
          <w:rFonts w:ascii="Sylfaen" w:hAnsi="Sylfaen" w:cs="Sylfaen"/>
          <w:sz w:val="20"/>
          <w:szCs w:val="20"/>
          <w:lang w:val="af-ZA"/>
        </w:rPr>
        <w:t xml:space="preserve"> </w:t>
      </w:r>
      <w:r w:rsidRPr="006E68AD">
        <w:rPr>
          <w:rFonts w:ascii="Sylfaen" w:hAnsi="Sylfaen" w:cs="Sylfaen"/>
          <w:sz w:val="20"/>
          <w:szCs w:val="20"/>
          <w:lang w:val="ru-RU"/>
        </w:rPr>
        <w:t>բողոքներ</w:t>
      </w:r>
      <w:r w:rsidRPr="006E68AD">
        <w:rPr>
          <w:rFonts w:ascii="Sylfaen" w:hAnsi="Sylfaen" w:cs="Sylfaen"/>
          <w:sz w:val="20"/>
          <w:szCs w:val="20"/>
          <w:lang w:val="af-ZA"/>
        </w:rPr>
        <w:t xml:space="preserve"> </w:t>
      </w:r>
      <w:r w:rsidRPr="006E68AD">
        <w:rPr>
          <w:rFonts w:ascii="Sylfaen" w:hAnsi="Sylfaen" w:cs="Sylfaen"/>
          <w:sz w:val="20"/>
          <w:szCs w:val="20"/>
          <w:lang w:val="ru-RU"/>
        </w:rPr>
        <w:t>քննող</w:t>
      </w:r>
      <w:r w:rsidRPr="006E68AD">
        <w:rPr>
          <w:rFonts w:ascii="Sylfaen" w:hAnsi="Sylfaen" w:cs="Sylfaen"/>
          <w:sz w:val="20"/>
          <w:szCs w:val="20"/>
          <w:lang w:val="af-ZA"/>
        </w:rPr>
        <w:t xml:space="preserve"> </w:t>
      </w:r>
      <w:r w:rsidRPr="006E68AD">
        <w:rPr>
          <w:rFonts w:ascii="Sylfaen" w:hAnsi="Sylfaen" w:cs="Sylfaen"/>
          <w:sz w:val="20"/>
          <w:szCs w:val="20"/>
          <w:lang w:val="ru-RU"/>
        </w:rPr>
        <w:t>անձին</w:t>
      </w:r>
      <w:r w:rsidRPr="006E68AD">
        <w:rPr>
          <w:rFonts w:ascii="Sylfaen" w:hAnsi="Sylfaen" w:cs="Sylfaen"/>
          <w:sz w:val="20"/>
          <w:szCs w:val="20"/>
          <w:lang w:val="af-ZA"/>
        </w:rPr>
        <w:t xml:space="preserve"> </w:t>
      </w:r>
      <w:r w:rsidRPr="006E68AD">
        <w:rPr>
          <w:rFonts w:ascii="Sylfaen" w:hAnsi="Sylfaen" w:cs="Sylfaen"/>
          <w:sz w:val="20"/>
          <w:szCs w:val="20"/>
          <w:lang w:val="ru-RU"/>
        </w:rPr>
        <w:t>տրամադրվելու</w:t>
      </w:r>
      <w:r w:rsidRPr="006E68AD">
        <w:rPr>
          <w:rFonts w:ascii="Sylfaen" w:hAnsi="Sylfaen" w:cs="Sylfaen"/>
          <w:sz w:val="20"/>
          <w:szCs w:val="20"/>
          <w:lang w:val="af-ZA"/>
        </w:rPr>
        <w:t xml:space="preserve"> </w:t>
      </w:r>
      <w:r w:rsidRPr="006E68AD">
        <w:rPr>
          <w:rFonts w:ascii="Sylfaen" w:hAnsi="Sylfaen" w:cs="Sylfaen"/>
          <w:sz w:val="20"/>
          <w:szCs w:val="20"/>
          <w:lang w:val="ru-RU"/>
        </w:rPr>
        <w:t>օրվանից</w:t>
      </w:r>
      <w:r w:rsidRPr="006E68AD">
        <w:rPr>
          <w:rFonts w:ascii="Sylfaen" w:hAnsi="Sylfaen" w:cs="Sylfaen"/>
          <w:sz w:val="20"/>
          <w:szCs w:val="20"/>
          <w:lang w:val="af-ZA"/>
        </w:rPr>
        <w:t>:</w:t>
      </w:r>
    </w:p>
    <w:p w:rsidR="006650C0" w:rsidRPr="006E68AD" w:rsidRDefault="006C0FA9" w:rsidP="006650C0">
      <w:pPr>
        <w:ind w:firstLine="567"/>
        <w:jc w:val="both"/>
        <w:rPr>
          <w:rFonts w:ascii="Sylfaen" w:hAnsi="Sylfaen" w:cs="Sylfaen"/>
          <w:sz w:val="20"/>
          <w:szCs w:val="20"/>
          <w:lang w:val="af-ZA"/>
        </w:rPr>
      </w:pPr>
      <w:r w:rsidRPr="006E68AD">
        <w:rPr>
          <w:rFonts w:ascii="Sylfaen" w:hAnsi="Sylfaen" w:cs="Sylfaen"/>
          <w:sz w:val="20"/>
          <w:szCs w:val="20"/>
          <w:lang w:val="af-ZA"/>
        </w:rPr>
        <w:t>11.</w:t>
      </w:r>
      <w:r w:rsidR="009D29CE" w:rsidRPr="006E68AD">
        <w:rPr>
          <w:rFonts w:ascii="Sylfaen" w:hAnsi="Sylfaen" w:cs="Sylfaen"/>
          <w:sz w:val="20"/>
          <w:szCs w:val="20"/>
          <w:lang w:val="af-ZA"/>
        </w:rPr>
        <w:t>10</w:t>
      </w:r>
      <w:r w:rsidRPr="006E68AD">
        <w:rPr>
          <w:rFonts w:ascii="Sylfaen" w:hAnsi="Sylfaen" w:cs="Sylfaen"/>
          <w:sz w:val="20"/>
          <w:szCs w:val="20"/>
          <w:lang w:val="af-ZA"/>
        </w:rPr>
        <w:t xml:space="preserve"> </w:t>
      </w:r>
      <w:r w:rsidRPr="006E68AD">
        <w:rPr>
          <w:rFonts w:ascii="Sylfaen" w:hAnsi="Sylfaen" w:cs="Sylfaen"/>
          <w:sz w:val="20"/>
          <w:szCs w:val="20"/>
          <w:lang w:val="ru-RU"/>
        </w:rPr>
        <w:t>Բողոքը</w:t>
      </w:r>
      <w:r w:rsidRPr="006E68AD">
        <w:rPr>
          <w:rFonts w:ascii="Sylfaen" w:hAnsi="Sylfaen" w:cs="Sylfaen"/>
          <w:sz w:val="20"/>
          <w:szCs w:val="20"/>
          <w:lang w:val="af-ZA"/>
        </w:rPr>
        <w:t xml:space="preserve"> </w:t>
      </w:r>
      <w:r w:rsidRPr="006E68AD">
        <w:rPr>
          <w:rFonts w:ascii="Sylfaen" w:hAnsi="Sylfaen" w:cs="Sylfaen"/>
          <w:sz w:val="20"/>
          <w:szCs w:val="20"/>
          <w:lang w:val="ru-RU"/>
        </w:rPr>
        <w:t>վարույթ</w:t>
      </w:r>
      <w:r w:rsidRPr="006E68AD">
        <w:rPr>
          <w:rFonts w:ascii="Sylfaen" w:hAnsi="Sylfaen" w:cs="Sylfaen"/>
          <w:sz w:val="20"/>
          <w:szCs w:val="20"/>
          <w:lang w:val="af-ZA"/>
        </w:rPr>
        <w:t xml:space="preserve"> </w:t>
      </w:r>
      <w:r w:rsidRPr="006E68AD">
        <w:rPr>
          <w:rFonts w:ascii="Sylfaen" w:hAnsi="Sylfaen" w:cs="Sylfaen"/>
          <w:sz w:val="20"/>
          <w:szCs w:val="20"/>
          <w:lang w:val="ru-RU"/>
        </w:rPr>
        <w:t>ընդունվելու</w:t>
      </w:r>
      <w:r w:rsidRPr="006E68AD">
        <w:rPr>
          <w:rFonts w:ascii="Sylfaen" w:hAnsi="Sylfaen" w:cs="Sylfaen"/>
          <w:sz w:val="20"/>
          <w:szCs w:val="20"/>
          <w:lang w:val="af-ZA"/>
        </w:rPr>
        <w:t xml:space="preserve"> </w:t>
      </w:r>
      <w:r w:rsidRPr="006E68AD">
        <w:rPr>
          <w:rFonts w:ascii="Sylfaen" w:hAnsi="Sylfaen" w:cs="Sylfaen"/>
          <w:sz w:val="20"/>
          <w:szCs w:val="20"/>
          <w:lang w:val="ru-RU"/>
        </w:rPr>
        <w:t>օրվանից</w:t>
      </w:r>
      <w:r w:rsidRPr="006E68AD">
        <w:rPr>
          <w:rFonts w:ascii="Sylfaen" w:hAnsi="Sylfaen" w:cs="Sylfaen"/>
          <w:sz w:val="20"/>
          <w:szCs w:val="20"/>
          <w:lang w:val="af-ZA"/>
        </w:rPr>
        <w:t xml:space="preserve"> </w:t>
      </w:r>
      <w:r w:rsidRPr="006E68AD">
        <w:rPr>
          <w:rFonts w:ascii="Sylfaen" w:hAnsi="Sylfaen" w:cs="Sylfaen"/>
          <w:sz w:val="20"/>
          <w:szCs w:val="20"/>
          <w:lang w:val="ru-RU"/>
        </w:rPr>
        <w:t>երկու</w:t>
      </w:r>
      <w:r w:rsidRPr="006E68AD">
        <w:rPr>
          <w:rFonts w:ascii="Sylfaen" w:hAnsi="Sylfaen" w:cs="Sylfaen"/>
          <w:sz w:val="20"/>
          <w:szCs w:val="20"/>
          <w:lang w:val="af-ZA"/>
        </w:rPr>
        <w:t xml:space="preserve"> </w:t>
      </w:r>
      <w:r w:rsidRPr="006E68AD">
        <w:rPr>
          <w:rFonts w:ascii="Sylfaen" w:hAnsi="Sylfaen" w:cs="Sylfaen"/>
          <w:sz w:val="20"/>
          <w:szCs w:val="20"/>
          <w:lang w:val="ru-RU"/>
        </w:rPr>
        <w:t>աշխատանքային</w:t>
      </w:r>
      <w:r w:rsidRPr="006E68AD">
        <w:rPr>
          <w:rFonts w:ascii="Sylfaen" w:hAnsi="Sylfaen" w:cs="Sylfaen"/>
          <w:sz w:val="20"/>
          <w:szCs w:val="20"/>
          <w:lang w:val="af-ZA"/>
        </w:rPr>
        <w:t xml:space="preserve"> </w:t>
      </w:r>
      <w:r w:rsidRPr="006E68AD">
        <w:rPr>
          <w:rFonts w:ascii="Sylfaen" w:hAnsi="Sylfaen" w:cs="Sylfaen"/>
          <w:sz w:val="20"/>
          <w:szCs w:val="20"/>
          <w:lang w:val="ru-RU"/>
        </w:rPr>
        <w:t>օրվա</w:t>
      </w:r>
      <w:r w:rsidRPr="006E68AD">
        <w:rPr>
          <w:rFonts w:ascii="Sylfaen" w:hAnsi="Sylfaen" w:cs="Sylfaen"/>
          <w:sz w:val="20"/>
          <w:szCs w:val="20"/>
          <w:lang w:val="af-ZA"/>
        </w:rPr>
        <w:t xml:space="preserve"> </w:t>
      </w:r>
      <w:r w:rsidRPr="006E68AD">
        <w:rPr>
          <w:rFonts w:ascii="Sylfaen" w:hAnsi="Sylfaen" w:cs="Sylfaen"/>
          <w:sz w:val="20"/>
          <w:szCs w:val="20"/>
          <w:lang w:val="ru-RU"/>
        </w:rPr>
        <w:t>ընթացքում</w:t>
      </w:r>
      <w:r w:rsidRPr="006E68AD">
        <w:rPr>
          <w:rFonts w:ascii="Sylfaen" w:hAnsi="Sylfaen" w:cs="Sylfaen"/>
          <w:sz w:val="20"/>
          <w:szCs w:val="20"/>
          <w:lang w:val="af-ZA"/>
        </w:rPr>
        <w:t xml:space="preserve"> </w:t>
      </w:r>
      <w:r w:rsidRPr="006E68AD">
        <w:rPr>
          <w:rFonts w:ascii="Sylfaen" w:hAnsi="Sylfaen" w:cs="Sylfaen"/>
          <w:sz w:val="20"/>
          <w:szCs w:val="20"/>
          <w:lang w:val="ru-RU"/>
        </w:rPr>
        <w:t>գնումների</w:t>
      </w:r>
      <w:r w:rsidRPr="006E68AD">
        <w:rPr>
          <w:rFonts w:ascii="Sylfaen" w:hAnsi="Sylfaen" w:cs="Sylfaen"/>
          <w:sz w:val="20"/>
          <w:szCs w:val="20"/>
          <w:lang w:val="af-ZA"/>
        </w:rPr>
        <w:t xml:space="preserve"> </w:t>
      </w:r>
      <w:r w:rsidRPr="006E68AD">
        <w:rPr>
          <w:rFonts w:ascii="Sylfaen" w:hAnsi="Sylfaen" w:cs="Sylfaen"/>
          <w:sz w:val="20"/>
          <w:szCs w:val="20"/>
          <w:lang w:val="ru-RU"/>
        </w:rPr>
        <w:t>հետ</w:t>
      </w:r>
      <w:r w:rsidRPr="006E68AD">
        <w:rPr>
          <w:rFonts w:ascii="Sylfaen" w:hAnsi="Sylfaen" w:cs="Sylfaen"/>
          <w:sz w:val="20"/>
          <w:szCs w:val="20"/>
          <w:lang w:val="af-ZA"/>
        </w:rPr>
        <w:t xml:space="preserve"> </w:t>
      </w:r>
      <w:r w:rsidRPr="006E68AD">
        <w:rPr>
          <w:rFonts w:ascii="Sylfaen" w:hAnsi="Sylfaen" w:cs="Sylfaen"/>
          <w:sz w:val="20"/>
          <w:szCs w:val="20"/>
          <w:lang w:val="ru-RU"/>
        </w:rPr>
        <w:t>կապված</w:t>
      </w:r>
      <w:r w:rsidRPr="006E68AD">
        <w:rPr>
          <w:rFonts w:ascii="Sylfaen" w:hAnsi="Sylfaen" w:cs="Sylfaen"/>
          <w:sz w:val="20"/>
          <w:szCs w:val="20"/>
          <w:lang w:val="af-ZA"/>
        </w:rPr>
        <w:t xml:space="preserve"> </w:t>
      </w:r>
      <w:r w:rsidRPr="006E68AD">
        <w:rPr>
          <w:rFonts w:ascii="Sylfaen" w:hAnsi="Sylfaen" w:cs="Sylfaen"/>
          <w:sz w:val="20"/>
          <w:szCs w:val="20"/>
          <w:lang w:val="ru-RU"/>
        </w:rPr>
        <w:t>բողոքներ</w:t>
      </w:r>
      <w:r w:rsidRPr="006E68AD">
        <w:rPr>
          <w:rFonts w:ascii="Sylfaen" w:hAnsi="Sylfaen" w:cs="Sylfaen"/>
          <w:sz w:val="20"/>
          <w:szCs w:val="20"/>
          <w:lang w:val="af-ZA"/>
        </w:rPr>
        <w:t xml:space="preserve"> </w:t>
      </w:r>
      <w:r w:rsidRPr="006E68AD">
        <w:rPr>
          <w:rFonts w:ascii="Sylfaen" w:hAnsi="Sylfaen" w:cs="Sylfaen"/>
          <w:sz w:val="20"/>
          <w:szCs w:val="20"/>
          <w:lang w:val="ru-RU"/>
        </w:rPr>
        <w:t>քննող</w:t>
      </w:r>
      <w:r w:rsidRPr="006E68AD">
        <w:rPr>
          <w:rFonts w:ascii="Sylfaen" w:hAnsi="Sylfaen" w:cs="Sylfaen"/>
          <w:sz w:val="20"/>
          <w:szCs w:val="20"/>
          <w:lang w:val="af-ZA"/>
        </w:rPr>
        <w:t xml:space="preserve"> </w:t>
      </w:r>
      <w:r w:rsidRPr="006E68AD">
        <w:rPr>
          <w:rFonts w:ascii="Sylfaen" w:hAnsi="Sylfaen" w:cs="Sylfaen"/>
          <w:sz w:val="20"/>
          <w:szCs w:val="20"/>
          <w:lang w:val="ru-RU"/>
        </w:rPr>
        <w:t>անձը</w:t>
      </w:r>
      <w:r w:rsidRPr="006E68AD">
        <w:rPr>
          <w:rFonts w:ascii="Sylfaen" w:hAnsi="Sylfaen" w:cs="Sylfaen"/>
          <w:sz w:val="20"/>
          <w:szCs w:val="20"/>
          <w:lang w:val="af-ZA"/>
        </w:rPr>
        <w:t xml:space="preserve"> </w:t>
      </w:r>
      <w:r w:rsidRPr="006E68AD">
        <w:rPr>
          <w:rFonts w:ascii="Sylfaen" w:hAnsi="Sylfaen" w:cs="Sylfaen"/>
          <w:sz w:val="20"/>
          <w:szCs w:val="20"/>
          <w:lang w:val="ru-RU"/>
        </w:rPr>
        <w:t>գրությամբ</w:t>
      </w:r>
      <w:r w:rsidRPr="006E68AD">
        <w:rPr>
          <w:rFonts w:ascii="Sylfaen" w:hAnsi="Sylfaen" w:cs="Sylfaen"/>
          <w:sz w:val="20"/>
          <w:szCs w:val="20"/>
          <w:lang w:val="af-ZA"/>
        </w:rPr>
        <w:t xml:space="preserve"> </w:t>
      </w:r>
      <w:r w:rsidRPr="006E68AD">
        <w:rPr>
          <w:rFonts w:ascii="Sylfaen" w:hAnsi="Sylfaen" w:cs="Sylfaen"/>
          <w:sz w:val="20"/>
          <w:szCs w:val="20"/>
          <w:lang w:val="ru-RU"/>
        </w:rPr>
        <w:t>դիմում</w:t>
      </w:r>
      <w:r w:rsidRPr="006E68AD">
        <w:rPr>
          <w:rFonts w:ascii="Sylfaen" w:hAnsi="Sylfaen" w:cs="Sylfaen"/>
          <w:sz w:val="20"/>
          <w:szCs w:val="20"/>
          <w:lang w:val="af-ZA"/>
        </w:rPr>
        <w:t xml:space="preserve"> </w:t>
      </w:r>
      <w:r w:rsidRPr="006E68AD">
        <w:rPr>
          <w:rFonts w:ascii="Sylfaen" w:hAnsi="Sylfaen" w:cs="Sylfaen"/>
          <w:sz w:val="20"/>
          <w:szCs w:val="20"/>
          <w:lang w:val="ru-RU"/>
        </w:rPr>
        <w:t>է</w:t>
      </w:r>
      <w:r w:rsidRPr="006E68AD">
        <w:rPr>
          <w:rFonts w:ascii="Sylfaen" w:hAnsi="Sylfaen" w:cs="Sylfaen"/>
          <w:sz w:val="20"/>
          <w:szCs w:val="20"/>
          <w:lang w:val="af-ZA"/>
        </w:rPr>
        <w:t xml:space="preserve"> </w:t>
      </w:r>
      <w:r w:rsidRPr="006E68AD">
        <w:rPr>
          <w:rFonts w:ascii="Sylfaen" w:hAnsi="Sylfaen" w:cs="Sylfaen"/>
          <w:sz w:val="20"/>
          <w:szCs w:val="20"/>
          <w:lang w:val="ru-RU"/>
        </w:rPr>
        <w:t>պատվիրատուին՝</w:t>
      </w:r>
      <w:r w:rsidRPr="006E68AD">
        <w:rPr>
          <w:rFonts w:ascii="Sylfaen" w:hAnsi="Sylfaen" w:cs="Sylfaen"/>
          <w:sz w:val="20"/>
          <w:szCs w:val="20"/>
          <w:lang w:val="af-ZA"/>
        </w:rPr>
        <w:t xml:space="preserve"> </w:t>
      </w:r>
      <w:r w:rsidRPr="006E68AD">
        <w:rPr>
          <w:rFonts w:ascii="Sylfaen" w:hAnsi="Sylfaen" w:cs="Sylfaen"/>
          <w:sz w:val="20"/>
          <w:szCs w:val="20"/>
          <w:lang w:val="ru-RU"/>
        </w:rPr>
        <w:t>բողոքի</w:t>
      </w:r>
      <w:r w:rsidRPr="006E68AD">
        <w:rPr>
          <w:rFonts w:ascii="Sylfaen" w:hAnsi="Sylfaen" w:cs="Sylfaen"/>
          <w:sz w:val="20"/>
          <w:szCs w:val="20"/>
          <w:lang w:val="af-ZA"/>
        </w:rPr>
        <w:t xml:space="preserve"> </w:t>
      </w:r>
      <w:r w:rsidRPr="006E68AD">
        <w:rPr>
          <w:rFonts w:ascii="Sylfaen" w:hAnsi="Sylfaen" w:cs="Sylfaen"/>
          <w:sz w:val="20"/>
          <w:szCs w:val="20"/>
          <w:lang w:val="ru-RU"/>
        </w:rPr>
        <w:t>վերաբերյալ</w:t>
      </w:r>
      <w:r w:rsidRPr="006E68AD">
        <w:rPr>
          <w:rFonts w:ascii="Sylfaen" w:hAnsi="Sylfaen" w:cs="Sylfaen"/>
          <w:sz w:val="20"/>
          <w:szCs w:val="20"/>
          <w:lang w:val="af-ZA"/>
        </w:rPr>
        <w:t xml:space="preserve"> </w:t>
      </w:r>
      <w:r w:rsidRPr="006E68AD">
        <w:rPr>
          <w:rFonts w:ascii="Sylfaen" w:hAnsi="Sylfaen" w:cs="Sylfaen"/>
          <w:sz w:val="20"/>
          <w:szCs w:val="20"/>
          <w:lang w:val="ru-RU"/>
        </w:rPr>
        <w:t>գրավոր</w:t>
      </w:r>
      <w:r w:rsidRPr="006E68AD">
        <w:rPr>
          <w:rFonts w:ascii="Sylfaen" w:hAnsi="Sylfaen" w:cs="Sylfaen"/>
          <w:sz w:val="20"/>
          <w:szCs w:val="20"/>
          <w:lang w:val="af-ZA"/>
        </w:rPr>
        <w:t xml:space="preserve"> </w:t>
      </w:r>
      <w:r w:rsidRPr="006E68AD">
        <w:rPr>
          <w:rFonts w:ascii="Sylfaen" w:hAnsi="Sylfaen" w:cs="Sylfaen"/>
          <w:sz w:val="20"/>
          <w:szCs w:val="20"/>
          <w:lang w:val="ru-RU"/>
        </w:rPr>
        <w:t>դիրքորոշում</w:t>
      </w:r>
      <w:r w:rsidRPr="006E68AD">
        <w:rPr>
          <w:rFonts w:ascii="Sylfaen" w:hAnsi="Sylfaen" w:cs="Sylfaen"/>
          <w:sz w:val="20"/>
          <w:szCs w:val="20"/>
          <w:lang w:val="af-ZA"/>
        </w:rPr>
        <w:t xml:space="preserve">, </w:t>
      </w:r>
      <w:r w:rsidRPr="006E68AD">
        <w:rPr>
          <w:rFonts w:ascii="Sylfaen" w:hAnsi="Sylfaen" w:cs="Sylfaen"/>
          <w:sz w:val="20"/>
          <w:szCs w:val="20"/>
          <w:lang w:val="ru-RU"/>
        </w:rPr>
        <w:t>ինչպես</w:t>
      </w:r>
      <w:r w:rsidRPr="006E68AD">
        <w:rPr>
          <w:rFonts w:ascii="Sylfaen" w:hAnsi="Sylfaen" w:cs="Sylfaen"/>
          <w:sz w:val="20"/>
          <w:szCs w:val="20"/>
          <w:lang w:val="af-ZA"/>
        </w:rPr>
        <w:t xml:space="preserve"> </w:t>
      </w:r>
      <w:r w:rsidRPr="006E68AD">
        <w:rPr>
          <w:rFonts w:ascii="Sylfaen" w:hAnsi="Sylfaen" w:cs="Sylfaen"/>
          <w:sz w:val="20"/>
          <w:szCs w:val="20"/>
          <w:lang w:val="ru-RU"/>
        </w:rPr>
        <w:t>նաև</w:t>
      </w:r>
      <w:r w:rsidRPr="006E68AD">
        <w:rPr>
          <w:rFonts w:ascii="Sylfaen" w:hAnsi="Sylfaen" w:cs="Sylfaen"/>
          <w:sz w:val="20"/>
          <w:szCs w:val="20"/>
          <w:lang w:val="af-ZA"/>
        </w:rPr>
        <w:t xml:space="preserve"> </w:t>
      </w:r>
      <w:r w:rsidRPr="006E68AD">
        <w:rPr>
          <w:rFonts w:ascii="Sylfaen" w:hAnsi="Sylfaen" w:cs="Sylfaen"/>
          <w:sz w:val="20"/>
          <w:szCs w:val="20"/>
          <w:lang w:val="ru-RU"/>
        </w:rPr>
        <w:t>բողոքի</w:t>
      </w:r>
      <w:r w:rsidRPr="006E68AD">
        <w:rPr>
          <w:rFonts w:ascii="Sylfaen" w:hAnsi="Sylfaen" w:cs="Sylfaen"/>
          <w:sz w:val="20"/>
          <w:szCs w:val="20"/>
          <w:lang w:val="af-ZA"/>
        </w:rPr>
        <w:t xml:space="preserve"> </w:t>
      </w:r>
      <w:r w:rsidRPr="006E68AD">
        <w:rPr>
          <w:rFonts w:ascii="Sylfaen" w:hAnsi="Sylfaen" w:cs="Sylfaen"/>
          <w:sz w:val="20"/>
          <w:szCs w:val="20"/>
          <w:lang w:val="ru-RU"/>
        </w:rPr>
        <w:t>քննության</w:t>
      </w:r>
      <w:r w:rsidRPr="006E68AD">
        <w:rPr>
          <w:rFonts w:ascii="Sylfaen" w:hAnsi="Sylfaen" w:cs="Sylfaen"/>
          <w:sz w:val="20"/>
          <w:szCs w:val="20"/>
          <w:lang w:val="af-ZA"/>
        </w:rPr>
        <w:t xml:space="preserve"> </w:t>
      </w:r>
      <w:r w:rsidRPr="006E68AD">
        <w:rPr>
          <w:rFonts w:ascii="Sylfaen" w:hAnsi="Sylfaen" w:cs="Sylfaen"/>
          <w:sz w:val="20"/>
          <w:szCs w:val="20"/>
          <w:lang w:val="ru-RU"/>
        </w:rPr>
        <w:t>և</w:t>
      </w:r>
      <w:r w:rsidRPr="006E68AD">
        <w:rPr>
          <w:rFonts w:ascii="Sylfaen" w:hAnsi="Sylfaen" w:cs="Sylfaen"/>
          <w:sz w:val="20"/>
          <w:szCs w:val="20"/>
          <w:lang w:val="af-ZA"/>
        </w:rPr>
        <w:t xml:space="preserve"> </w:t>
      </w:r>
      <w:r w:rsidRPr="006E68AD">
        <w:rPr>
          <w:rFonts w:ascii="Sylfaen" w:hAnsi="Sylfaen" w:cs="Sylfaen"/>
          <w:sz w:val="20"/>
          <w:szCs w:val="20"/>
          <w:lang w:val="ru-RU"/>
        </w:rPr>
        <w:t>որոշում</w:t>
      </w:r>
      <w:r w:rsidRPr="006E68AD">
        <w:rPr>
          <w:rFonts w:ascii="Sylfaen" w:hAnsi="Sylfaen" w:cs="Sylfaen"/>
          <w:sz w:val="20"/>
          <w:szCs w:val="20"/>
          <w:lang w:val="af-ZA"/>
        </w:rPr>
        <w:t xml:space="preserve"> </w:t>
      </w:r>
      <w:r w:rsidRPr="006E68AD">
        <w:rPr>
          <w:rFonts w:ascii="Sylfaen" w:hAnsi="Sylfaen" w:cs="Sylfaen"/>
          <w:sz w:val="20"/>
          <w:szCs w:val="20"/>
          <w:lang w:val="ru-RU"/>
        </w:rPr>
        <w:t>կայացնելու</w:t>
      </w:r>
      <w:r w:rsidRPr="006E68AD">
        <w:rPr>
          <w:rFonts w:ascii="Sylfaen" w:hAnsi="Sylfaen" w:cs="Sylfaen"/>
          <w:sz w:val="20"/>
          <w:szCs w:val="20"/>
          <w:lang w:val="af-ZA"/>
        </w:rPr>
        <w:t xml:space="preserve"> </w:t>
      </w:r>
      <w:r w:rsidRPr="006E68AD">
        <w:rPr>
          <w:rFonts w:ascii="Sylfaen" w:hAnsi="Sylfaen" w:cs="Sylfaen"/>
          <w:sz w:val="20"/>
          <w:szCs w:val="20"/>
          <w:lang w:val="ru-RU"/>
        </w:rPr>
        <w:t>համար</w:t>
      </w:r>
      <w:r w:rsidRPr="006E68AD">
        <w:rPr>
          <w:rFonts w:ascii="Sylfaen" w:hAnsi="Sylfaen" w:cs="Sylfaen"/>
          <w:sz w:val="20"/>
          <w:szCs w:val="20"/>
          <w:lang w:val="af-ZA"/>
        </w:rPr>
        <w:t xml:space="preserve"> </w:t>
      </w:r>
      <w:r w:rsidRPr="006E68AD">
        <w:rPr>
          <w:rFonts w:ascii="Sylfaen" w:hAnsi="Sylfaen" w:cs="Sylfaen"/>
          <w:sz w:val="20"/>
          <w:szCs w:val="20"/>
          <w:lang w:val="ru-RU"/>
        </w:rPr>
        <w:t>անհրաժեշտ</w:t>
      </w:r>
      <w:r w:rsidRPr="006E68AD">
        <w:rPr>
          <w:rFonts w:ascii="Sylfaen" w:hAnsi="Sylfaen" w:cs="Sylfaen"/>
          <w:sz w:val="20"/>
          <w:szCs w:val="20"/>
          <w:lang w:val="af-ZA"/>
        </w:rPr>
        <w:t xml:space="preserve">` </w:t>
      </w:r>
      <w:r w:rsidRPr="006E68AD">
        <w:rPr>
          <w:rFonts w:ascii="Sylfaen" w:hAnsi="Sylfaen" w:cs="Sylfaen"/>
          <w:sz w:val="20"/>
          <w:szCs w:val="20"/>
          <w:lang w:val="ru-RU"/>
        </w:rPr>
        <w:t>գրությամբ</w:t>
      </w:r>
      <w:r w:rsidRPr="006E68AD">
        <w:rPr>
          <w:rFonts w:ascii="Sylfaen" w:hAnsi="Sylfaen" w:cs="Sylfaen"/>
          <w:sz w:val="20"/>
          <w:szCs w:val="20"/>
          <w:lang w:val="af-ZA"/>
        </w:rPr>
        <w:t xml:space="preserve"> </w:t>
      </w:r>
      <w:r w:rsidRPr="006E68AD">
        <w:rPr>
          <w:rFonts w:ascii="Sylfaen" w:hAnsi="Sylfaen" w:cs="Sylfaen"/>
          <w:sz w:val="20"/>
          <w:szCs w:val="20"/>
          <w:lang w:val="ru-RU"/>
        </w:rPr>
        <w:t>նշված</w:t>
      </w:r>
      <w:r w:rsidRPr="006E68AD">
        <w:rPr>
          <w:rFonts w:ascii="Sylfaen" w:hAnsi="Sylfaen" w:cs="Sylfaen"/>
          <w:sz w:val="20"/>
          <w:szCs w:val="20"/>
          <w:lang w:val="af-ZA"/>
        </w:rPr>
        <w:t xml:space="preserve"> </w:t>
      </w:r>
      <w:r w:rsidRPr="006E68AD">
        <w:rPr>
          <w:rFonts w:ascii="Sylfaen" w:hAnsi="Sylfaen" w:cs="Sylfaen"/>
          <w:sz w:val="20"/>
          <w:szCs w:val="20"/>
          <w:lang w:val="ru-RU"/>
        </w:rPr>
        <w:t>փաստաթղթերը</w:t>
      </w:r>
      <w:r w:rsidRPr="006E68AD">
        <w:rPr>
          <w:rFonts w:ascii="Sylfaen" w:hAnsi="Sylfaen" w:cs="Sylfaen"/>
          <w:sz w:val="20"/>
          <w:szCs w:val="20"/>
          <w:lang w:val="af-ZA"/>
        </w:rPr>
        <w:t xml:space="preserve"> </w:t>
      </w:r>
      <w:r w:rsidRPr="006E68AD">
        <w:rPr>
          <w:rFonts w:ascii="Sylfaen" w:hAnsi="Sylfaen" w:cs="Sylfaen"/>
          <w:sz w:val="20"/>
          <w:szCs w:val="20"/>
          <w:lang w:val="ru-RU"/>
        </w:rPr>
        <w:t>ներկայացնելու</w:t>
      </w:r>
      <w:r w:rsidRPr="006E68AD">
        <w:rPr>
          <w:rFonts w:ascii="Sylfaen" w:hAnsi="Sylfaen" w:cs="Sylfaen"/>
          <w:sz w:val="20"/>
          <w:szCs w:val="20"/>
          <w:lang w:val="af-ZA"/>
        </w:rPr>
        <w:t xml:space="preserve"> </w:t>
      </w:r>
      <w:r w:rsidRPr="006E68AD">
        <w:rPr>
          <w:rFonts w:ascii="Sylfaen" w:hAnsi="Sylfaen" w:cs="Sylfaen"/>
          <w:sz w:val="20"/>
          <w:szCs w:val="20"/>
          <w:lang w:val="ru-RU"/>
        </w:rPr>
        <w:t>պահանջով՝</w:t>
      </w:r>
      <w:r w:rsidRPr="006E68AD">
        <w:rPr>
          <w:rFonts w:ascii="Sylfaen" w:hAnsi="Sylfaen" w:cs="Sylfaen"/>
          <w:sz w:val="20"/>
          <w:szCs w:val="20"/>
          <w:lang w:val="af-ZA"/>
        </w:rPr>
        <w:t xml:space="preserve"> </w:t>
      </w:r>
      <w:r w:rsidRPr="006E68AD">
        <w:rPr>
          <w:rFonts w:ascii="Sylfaen" w:hAnsi="Sylfaen" w:cs="Sylfaen"/>
          <w:sz w:val="20"/>
          <w:szCs w:val="20"/>
          <w:lang w:val="ru-RU"/>
        </w:rPr>
        <w:t>կցելով</w:t>
      </w:r>
      <w:r w:rsidRPr="006E68AD">
        <w:rPr>
          <w:rFonts w:ascii="Sylfaen" w:hAnsi="Sylfaen" w:cs="Sylfaen"/>
          <w:sz w:val="20"/>
          <w:szCs w:val="20"/>
          <w:lang w:val="af-ZA"/>
        </w:rPr>
        <w:t xml:space="preserve"> </w:t>
      </w:r>
      <w:r w:rsidRPr="006E68AD">
        <w:rPr>
          <w:rFonts w:ascii="Sylfaen" w:hAnsi="Sylfaen" w:cs="Sylfaen"/>
          <w:sz w:val="20"/>
          <w:szCs w:val="20"/>
          <w:lang w:val="ru-RU"/>
        </w:rPr>
        <w:t>բողոքի</w:t>
      </w:r>
      <w:r w:rsidRPr="006E68AD">
        <w:rPr>
          <w:rFonts w:ascii="Sylfaen" w:hAnsi="Sylfaen" w:cs="Sylfaen"/>
          <w:sz w:val="20"/>
          <w:szCs w:val="20"/>
          <w:lang w:val="af-ZA"/>
        </w:rPr>
        <w:t xml:space="preserve"> </w:t>
      </w:r>
      <w:r w:rsidRPr="006E68AD">
        <w:rPr>
          <w:rFonts w:ascii="Sylfaen" w:hAnsi="Sylfaen" w:cs="Sylfaen"/>
          <w:sz w:val="20"/>
          <w:szCs w:val="20"/>
          <w:lang w:val="ru-RU"/>
        </w:rPr>
        <w:t>պատճենը</w:t>
      </w:r>
      <w:r w:rsidRPr="006E68AD">
        <w:rPr>
          <w:rFonts w:ascii="Sylfaen" w:hAnsi="Sylfaen" w:cs="Sylfaen"/>
          <w:sz w:val="20"/>
          <w:szCs w:val="20"/>
          <w:lang w:val="af-ZA"/>
        </w:rPr>
        <w:t xml:space="preserve"> </w:t>
      </w:r>
      <w:r w:rsidRPr="006E68AD">
        <w:rPr>
          <w:rFonts w:ascii="Sylfaen" w:hAnsi="Sylfaen" w:cs="Sylfaen"/>
          <w:sz w:val="20"/>
          <w:szCs w:val="20"/>
          <w:lang w:val="ru-RU"/>
        </w:rPr>
        <w:t>և</w:t>
      </w:r>
      <w:r w:rsidRPr="006E68AD">
        <w:rPr>
          <w:rFonts w:ascii="Sylfaen" w:hAnsi="Sylfaen" w:cs="Sylfaen"/>
          <w:sz w:val="20"/>
          <w:szCs w:val="20"/>
          <w:lang w:val="af-ZA"/>
        </w:rPr>
        <w:t xml:space="preserve"> </w:t>
      </w:r>
      <w:r w:rsidRPr="006E68AD">
        <w:rPr>
          <w:rFonts w:ascii="Sylfaen" w:hAnsi="Sylfaen" w:cs="Sylfaen"/>
          <w:sz w:val="20"/>
          <w:szCs w:val="20"/>
          <w:lang w:val="ru-RU"/>
        </w:rPr>
        <w:t>կից</w:t>
      </w:r>
      <w:r w:rsidRPr="006E68AD">
        <w:rPr>
          <w:rFonts w:ascii="Sylfaen" w:hAnsi="Sylfaen" w:cs="Sylfaen"/>
          <w:sz w:val="20"/>
          <w:szCs w:val="20"/>
          <w:lang w:val="af-ZA"/>
        </w:rPr>
        <w:t xml:space="preserve"> </w:t>
      </w:r>
      <w:r w:rsidRPr="006E68AD">
        <w:rPr>
          <w:rFonts w:ascii="Sylfaen" w:hAnsi="Sylfaen" w:cs="Sylfaen"/>
          <w:sz w:val="20"/>
          <w:szCs w:val="20"/>
          <w:lang w:val="ru-RU"/>
        </w:rPr>
        <w:t>փաստաթղթերը</w:t>
      </w:r>
      <w:r w:rsidRPr="006E68AD">
        <w:rPr>
          <w:rFonts w:ascii="Sylfaen" w:hAnsi="Sylfaen" w:cs="Sylfaen"/>
          <w:sz w:val="20"/>
          <w:szCs w:val="20"/>
          <w:lang w:val="af-ZA"/>
        </w:rPr>
        <w:t xml:space="preserve">` </w:t>
      </w:r>
      <w:r w:rsidRPr="006E68AD">
        <w:rPr>
          <w:rFonts w:ascii="Sylfaen" w:hAnsi="Sylfaen" w:cs="Sylfaen"/>
          <w:sz w:val="20"/>
          <w:szCs w:val="20"/>
          <w:lang w:val="ru-RU"/>
        </w:rPr>
        <w:t>առկայության</w:t>
      </w:r>
      <w:r w:rsidRPr="006E68AD">
        <w:rPr>
          <w:rFonts w:ascii="Sylfaen" w:hAnsi="Sylfaen" w:cs="Sylfaen"/>
          <w:sz w:val="20"/>
          <w:szCs w:val="20"/>
          <w:lang w:val="af-ZA"/>
        </w:rPr>
        <w:t xml:space="preserve"> </w:t>
      </w:r>
      <w:r w:rsidRPr="006E68AD">
        <w:rPr>
          <w:rFonts w:ascii="Sylfaen" w:hAnsi="Sylfaen" w:cs="Sylfaen"/>
          <w:sz w:val="20"/>
          <w:szCs w:val="20"/>
          <w:lang w:val="ru-RU"/>
        </w:rPr>
        <w:t>դեպքում</w:t>
      </w:r>
      <w:r w:rsidRPr="006E68AD">
        <w:rPr>
          <w:rFonts w:ascii="Sylfaen" w:hAnsi="Sylfaen" w:cs="Sylfaen"/>
          <w:sz w:val="20"/>
          <w:szCs w:val="20"/>
          <w:lang w:val="af-ZA"/>
        </w:rPr>
        <w:t xml:space="preserve">: </w:t>
      </w:r>
      <w:r w:rsidRPr="006E68AD">
        <w:rPr>
          <w:rFonts w:ascii="Sylfaen" w:hAnsi="Sylfaen" w:cs="Sylfaen"/>
          <w:sz w:val="20"/>
          <w:szCs w:val="20"/>
          <w:lang w:val="ru-RU"/>
        </w:rPr>
        <w:t>Բողոքի</w:t>
      </w:r>
      <w:r w:rsidRPr="006E68AD">
        <w:rPr>
          <w:rFonts w:ascii="Sylfaen" w:hAnsi="Sylfaen" w:cs="Sylfaen"/>
          <w:sz w:val="20"/>
          <w:szCs w:val="20"/>
          <w:lang w:val="af-ZA"/>
        </w:rPr>
        <w:t xml:space="preserve"> </w:t>
      </w:r>
      <w:r w:rsidRPr="006E68AD">
        <w:rPr>
          <w:rFonts w:ascii="Sylfaen" w:hAnsi="Sylfaen" w:cs="Sylfaen"/>
          <w:sz w:val="20"/>
          <w:szCs w:val="20"/>
          <w:lang w:val="ru-RU"/>
        </w:rPr>
        <w:t>վերաբերյալ</w:t>
      </w:r>
      <w:r w:rsidRPr="006E68AD">
        <w:rPr>
          <w:rFonts w:ascii="Sylfaen" w:hAnsi="Sylfaen" w:cs="Sylfaen"/>
          <w:sz w:val="20"/>
          <w:szCs w:val="20"/>
          <w:lang w:val="af-ZA"/>
        </w:rPr>
        <w:t xml:space="preserve"> </w:t>
      </w:r>
      <w:r w:rsidRPr="006E68AD">
        <w:rPr>
          <w:rFonts w:ascii="Sylfaen" w:hAnsi="Sylfaen" w:cs="Sylfaen"/>
          <w:sz w:val="20"/>
          <w:szCs w:val="20"/>
          <w:lang w:val="ru-RU"/>
        </w:rPr>
        <w:t>պատվիրատուի</w:t>
      </w:r>
      <w:r w:rsidRPr="006E68AD">
        <w:rPr>
          <w:rFonts w:ascii="Sylfaen" w:hAnsi="Sylfaen" w:cs="Sylfaen"/>
          <w:sz w:val="20"/>
          <w:szCs w:val="20"/>
          <w:lang w:val="af-ZA"/>
        </w:rPr>
        <w:t xml:space="preserve"> </w:t>
      </w:r>
      <w:r w:rsidRPr="006E68AD">
        <w:rPr>
          <w:rFonts w:ascii="Sylfaen" w:hAnsi="Sylfaen" w:cs="Sylfaen"/>
          <w:sz w:val="20"/>
          <w:szCs w:val="20"/>
          <w:lang w:val="ru-RU"/>
        </w:rPr>
        <w:t>դիրքորոշումը</w:t>
      </w:r>
      <w:r w:rsidRPr="006E68AD">
        <w:rPr>
          <w:rFonts w:ascii="Sylfaen" w:hAnsi="Sylfaen" w:cs="Sylfaen"/>
          <w:sz w:val="20"/>
          <w:szCs w:val="20"/>
          <w:lang w:val="af-ZA"/>
        </w:rPr>
        <w:t xml:space="preserve"> </w:t>
      </w:r>
      <w:r w:rsidRPr="006E68AD">
        <w:rPr>
          <w:rFonts w:ascii="Sylfaen" w:hAnsi="Sylfaen" w:cs="Sylfaen"/>
          <w:sz w:val="20"/>
          <w:szCs w:val="20"/>
          <w:lang w:val="ru-RU"/>
        </w:rPr>
        <w:t>և</w:t>
      </w:r>
      <w:r w:rsidRPr="006E68AD">
        <w:rPr>
          <w:rFonts w:ascii="Sylfaen" w:hAnsi="Sylfaen" w:cs="Sylfaen"/>
          <w:sz w:val="20"/>
          <w:szCs w:val="20"/>
          <w:lang w:val="af-ZA"/>
        </w:rPr>
        <w:t xml:space="preserve"> </w:t>
      </w:r>
      <w:r w:rsidRPr="006E68AD">
        <w:rPr>
          <w:rFonts w:ascii="Sylfaen" w:hAnsi="Sylfaen" w:cs="Sylfaen"/>
          <w:sz w:val="20"/>
          <w:szCs w:val="20"/>
          <w:lang w:val="ru-RU"/>
        </w:rPr>
        <w:t>պահանջված</w:t>
      </w:r>
      <w:r w:rsidRPr="006E68AD">
        <w:rPr>
          <w:rFonts w:ascii="Sylfaen" w:hAnsi="Sylfaen" w:cs="Sylfaen"/>
          <w:sz w:val="20"/>
          <w:szCs w:val="20"/>
          <w:lang w:val="af-ZA"/>
        </w:rPr>
        <w:t xml:space="preserve"> </w:t>
      </w:r>
      <w:r w:rsidRPr="006E68AD">
        <w:rPr>
          <w:rFonts w:ascii="Sylfaen" w:hAnsi="Sylfaen" w:cs="Sylfaen"/>
          <w:sz w:val="20"/>
          <w:szCs w:val="20"/>
          <w:lang w:val="ru-RU"/>
        </w:rPr>
        <w:t>փաստաթղթեր</w:t>
      </w:r>
      <w:r w:rsidR="006650C0" w:rsidRPr="006E68AD">
        <w:rPr>
          <w:rFonts w:ascii="Sylfaen" w:hAnsi="Sylfaen" w:cs="Sylfaen"/>
          <w:sz w:val="20"/>
          <w:szCs w:val="20"/>
        </w:rPr>
        <w:t>ը</w:t>
      </w:r>
      <w:r w:rsidR="006650C0" w:rsidRPr="006E68AD">
        <w:rPr>
          <w:rFonts w:ascii="Sylfaen" w:hAnsi="Sylfaen" w:cs="Sylfaen"/>
          <w:sz w:val="20"/>
          <w:szCs w:val="20"/>
          <w:lang w:val="af-ZA"/>
        </w:rPr>
        <w:t xml:space="preserve"> </w:t>
      </w:r>
      <w:r w:rsidR="006650C0" w:rsidRPr="006E68AD">
        <w:rPr>
          <w:rFonts w:ascii="Sylfaen" w:hAnsi="Sylfaen" w:cs="Sylfaen"/>
          <w:sz w:val="20"/>
          <w:szCs w:val="20"/>
        </w:rPr>
        <w:t>գնումների</w:t>
      </w:r>
      <w:r w:rsidR="006650C0" w:rsidRPr="006E68AD">
        <w:rPr>
          <w:rFonts w:ascii="Sylfaen" w:hAnsi="Sylfaen" w:cs="Sylfaen"/>
          <w:sz w:val="20"/>
          <w:szCs w:val="20"/>
          <w:lang w:val="af-ZA"/>
        </w:rPr>
        <w:t xml:space="preserve"> </w:t>
      </w:r>
      <w:r w:rsidR="006650C0" w:rsidRPr="006E68AD">
        <w:rPr>
          <w:rFonts w:ascii="Sylfaen" w:hAnsi="Sylfaen" w:cs="Sylfaen"/>
          <w:sz w:val="20"/>
          <w:szCs w:val="20"/>
        </w:rPr>
        <w:t>հետ</w:t>
      </w:r>
      <w:r w:rsidR="006650C0" w:rsidRPr="006E68AD">
        <w:rPr>
          <w:rFonts w:ascii="Sylfaen" w:hAnsi="Sylfaen" w:cs="Sylfaen"/>
          <w:sz w:val="20"/>
          <w:szCs w:val="20"/>
          <w:lang w:val="af-ZA"/>
        </w:rPr>
        <w:t xml:space="preserve"> </w:t>
      </w:r>
      <w:r w:rsidR="006650C0" w:rsidRPr="006E68AD">
        <w:rPr>
          <w:rFonts w:ascii="Sylfaen" w:hAnsi="Sylfaen" w:cs="Sylfaen"/>
          <w:sz w:val="20"/>
          <w:szCs w:val="20"/>
        </w:rPr>
        <w:t>կապված</w:t>
      </w:r>
      <w:r w:rsidR="006650C0" w:rsidRPr="006E68AD">
        <w:rPr>
          <w:rFonts w:ascii="Sylfaen" w:hAnsi="Sylfaen" w:cs="Sylfaen"/>
          <w:sz w:val="20"/>
          <w:szCs w:val="20"/>
          <w:lang w:val="af-ZA"/>
        </w:rPr>
        <w:t xml:space="preserve"> </w:t>
      </w:r>
      <w:r w:rsidR="006650C0" w:rsidRPr="006E68AD">
        <w:rPr>
          <w:rFonts w:ascii="Sylfaen" w:hAnsi="Sylfaen" w:cs="Sylfaen"/>
          <w:sz w:val="20"/>
          <w:szCs w:val="20"/>
        </w:rPr>
        <w:t>բողոքներ</w:t>
      </w:r>
      <w:r w:rsidR="006650C0" w:rsidRPr="006E68AD">
        <w:rPr>
          <w:rFonts w:ascii="Sylfaen" w:hAnsi="Sylfaen" w:cs="Sylfaen"/>
          <w:sz w:val="20"/>
          <w:szCs w:val="20"/>
          <w:lang w:val="af-ZA"/>
        </w:rPr>
        <w:t xml:space="preserve"> </w:t>
      </w:r>
      <w:r w:rsidR="006650C0" w:rsidRPr="006E68AD">
        <w:rPr>
          <w:rFonts w:ascii="Sylfaen" w:hAnsi="Sylfaen" w:cs="Sylfaen"/>
          <w:sz w:val="20"/>
          <w:szCs w:val="20"/>
        </w:rPr>
        <w:t>քննող</w:t>
      </w:r>
      <w:r w:rsidR="006650C0" w:rsidRPr="006E68AD">
        <w:rPr>
          <w:rFonts w:ascii="Sylfaen" w:hAnsi="Sylfaen" w:cs="Sylfaen"/>
          <w:sz w:val="20"/>
          <w:szCs w:val="20"/>
          <w:lang w:val="af-ZA"/>
        </w:rPr>
        <w:t xml:space="preserve"> </w:t>
      </w:r>
      <w:r w:rsidR="006650C0" w:rsidRPr="006E68AD">
        <w:rPr>
          <w:rFonts w:ascii="Sylfaen" w:hAnsi="Sylfaen" w:cs="Sylfaen"/>
          <w:sz w:val="20"/>
          <w:szCs w:val="20"/>
        </w:rPr>
        <w:t>ա</w:t>
      </w:r>
      <w:r w:rsidRPr="006E68AD">
        <w:rPr>
          <w:rFonts w:ascii="Sylfaen" w:hAnsi="Sylfaen" w:cs="Sylfaen"/>
          <w:sz w:val="20"/>
          <w:szCs w:val="20"/>
          <w:lang w:val="ru-RU"/>
        </w:rPr>
        <w:t>նձին</w:t>
      </w:r>
      <w:r w:rsidRPr="006E68AD">
        <w:rPr>
          <w:rFonts w:ascii="Sylfaen" w:hAnsi="Sylfaen" w:cs="Sylfaen"/>
          <w:sz w:val="20"/>
          <w:szCs w:val="20"/>
          <w:lang w:val="af-ZA"/>
        </w:rPr>
        <w:t xml:space="preserve"> </w:t>
      </w:r>
      <w:r w:rsidRPr="006E68AD">
        <w:rPr>
          <w:rFonts w:ascii="Sylfaen" w:hAnsi="Sylfaen" w:cs="Sylfaen"/>
          <w:sz w:val="20"/>
          <w:szCs w:val="20"/>
          <w:lang w:val="ru-RU"/>
        </w:rPr>
        <w:t>ներկայացվում</w:t>
      </w:r>
      <w:r w:rsidRPr="006E68AD">
        <w:rPr>
          <w:rFonts w:ascii="Sylfaen" w:hAnsi="Sylfaen" w:cs="Sylfaen"/>
          <w:sz w:val="20"/>
          <w:szCs w:val="20"/>
          <w:lang w:val="af-ZA"/>
        </w:rPr>
        <w:t xml:space="preserve"> </w:t>
      </w:r>
      <w:r w:rsidRPr="006E68AD">
        <w:rPr>
          <w:rFonts w:ascii="Sylfaen" w:hAnsi="Sylfaen" w:cs="Sylfaen"/>
          <w:sz w:val="20"/>
          <w:szCs w:val="20"/>
          <w:lang w:val="ru-RU"/>
        </w:rPr>
        <w:t>են</w:t>
      </w:r>
      <w:r w:rsidRPr="006E68AD">
        <w:rPr>
          <w:rFonts w:ascii="Sylfaen" w:hAnsi="Sylfaen" w:cs="Sylfaen"/>
          <w:sz w:val="20"/>
          <w:szCs w:val="20"/>
          <w:lang w:val="af-ZA"/>
        </w:rPr>
        <w:t xml:space="preserve"> </w:t>
      </w:r>
      <w:r w:rsidRPr="006E68AD">
        <w:rPr>
          <w:rFonts w:ascii="Sylfaen" w:hAnsi="Sylfaen" w:cs="Sylfaen"/>
          <w:sz w:val="20"/>
          <w:szCs w:val="20"/>
          <w:lang w:val="ru-RU"/>
        </w:rPr>
        <w:t>գրավոր</w:t>
      </w:r>
      <w:r w:rsidRPr="006E68AD">
        <w:rPr>
          <w:rFonts w:ascii="Sylfaen" w:hAnsi="Sylfaen" w:cs="Sylfaen"/>
          <w:sz w:val="20"/>
          <w:szCs w:val="20"/>
          <w:lang w:val="af-ZA"/>
        </w:rPr>
        <w:t xml:space="preserve"> </w:t>
      </w:r>
      <w:r w:rsidRPr="006E68AD">
        <w:rPr>
          <w:rFonts w:ascii="Sylfaen" w:hAnsi="Sylfaen" w:cs="Sylfaen"/>
          <w:sz w:val="20"/>
          <w:szCs w:val="20"/>
          <w:lang w:val="ru-RU"/>
        </w:rPr>
        <w:t>կամ</w:t>
      </w:r>
      <w:r w:rsidRPr="006E68AD">
        <w:rPr>
          <w:rFonts w:ascii="Sylfaen" w:hAnsi="Sylfaen" w:cs="Sylfaen"/>
          <w:sz w:val="20"/>
          <w:szCs w:val="20"/>
          <w:lang w:val="af-ZA"/>
        </w:rPr>
        <w:t xml:space="preserve"> </w:t>
      </w:r>
      <w:r w:rsidRPr="006E68AD">
        <w:rPr>
          <w:rFonts w:ascii="Sylfaen" w:hAnsi="Sylfaen" w:cs="Sylfaen"/>
          <w:sz w:val="20"/>
          <w:szCs w:val="20"/>
          <w:lang w:val="ru-RU"/>
        </w:rPr>
        <w:t>դրանց</w:t>
      </w:r>
      <w:r w:rsidRPr="006E68AD">
        <w:rPr>
          <w:rFonts w:ascii="Sylfaen" w:hAnsi="Sylfaen" w:cs="Sylfaen"/>
          <w:sz w:val="20"/>
          <w:szCs w:val="20"/>
          <w:lang w:val="af-ZA"/>
        </w:rPr>
        <w:t xml:space="preserve"> </w:t>
      </w:r>
      <w:r w:rsidRPr="006E68AD">
        <w:rPr>
          <w:rFonts w:ascii="Sylfaen" w:hAnsi="Sylfaen" w:cs="Sylfaen"/>
          <w:sz w:val="20"/>
          <w:szCs w:val="20"/>
          <w:lang w:val="ru-RU"/>
        </w:rPr>
        <w:t>բնօրինակից</w:t>
      </w:r>
      <w:r w:rsidRPr="006E68AD">
        <w:rPr>
          <w:rFonts w:ascii="Sylfaen" w:hAnsi="Sylfaen" w:cs="Sylfaen"/>
          <w:sz w:val="20"/>
          <w:szCs w:val="20"/>
          <w:lang w:val="af-ZA"/>
        </w:rPr>
        <w:t xml:space="preserve"> </w:t>
      </w:r>
      <w:r w:rsidRPr="006E68AD">
        <w:rPr>
          <w:rFonts w:ascii="Sylfaen" w:hAnsi="Sylfaen" w:cs="Sylfaen"/>
          <w:sz w:val="20"/>
          <w:szCs w:val="20"/>
          <w:lang w:val="ru-RU"/>
        </w:rPr>
        <w:t>արտատպված</w:t>
      </w:r>
      <w:r w:rsidRPr="006E68AD">
        <w:rPr>
          <w:rFonts w:ascii="Sylfaen" w:hAnsi="Sylfaen" w:cs="Sylfaen"/>
          <w:sz w:val="20"/>
          <w:szCs w:val="20"/>
          <w:lang w:val="af-ZA"/>
        </w:rPr>
        <w:t xml:space="preserve"> (</w:t>
      </w:r>
      <w:r w:rsidRPr="006E68AD">
        <w:rPr>
          <w:rFonts w:ascii="Sylfaen" w:hAnsi="Sylfaen" w:cs="Sylfaen"/>
          <w:sz w:val="20"/>
          <w:szCs w:val="20"/>
          <w:lang w:val="ru-RU"/>
        </w:rPr>
        <w:t>սկանավորված</w:t>
      </w:r>
      <w:r w:rsidRPr="006E68AD">
        <w:rPr>
          <w:rFonts w:ascii="Sylfaen" w:hAnsi="Sylfaen" w:cs="Sylfaen"/>
          <w:sz w:val="20"/>
          <w:szCs w:val="20"/>
          <w:lang w:val="af-ZA"/>
        </w:rPr>
        <w:t xml:space="preserve">) </w:t>
      </w:r>
      <w:r w:rsidRPr="006E68AD">
        <w:rPr>
          <w:rFonts w:ascii="Sylfaen" w:hAnsi="Sylfaen" w:cs="Sylfaen"/>
          <w:sz w:val="20"/>
          <w:szCs w:val="20"/>
          <w:lang w:val="ru-RU"/>
        </w:rPr>
        <w:t>ձևով</w:t>
      </w:r>
      <w:r w:rsidR="006650C0" w:rsidRPr="006E68AD">
        <w:rPr>
          <w:rFonts w:ascii="Sylfaen" w:hAnsi="Sylfaen" w:cs="Sylfaen"/>
          <w:sz w:val="20"/>
          <w:szCs w:val="20"/>
        </w:rPr>
        <w:t>՝</w:t>
      </w:r>
      <w:r w:rsidR="006650C0" w:rsidRPr="006E68AD">
        <w:rPr>
          <w:rFonts w:ascii="Sylfaen" w:hAnsi="Sylfaen" w:cs="Sylfaen"/>
          <w:sz w:val="20"/>
          <w:szCs w:val="20"/>
          <w:lang w:val="af-ZA"/>
        </w:rPr>
        <w:t xml:space="preserve"> </w:t>
      </w:r>
      <w:r w:rsidR="006650C0" w:rsidRPr="006E68AD">
        <w:rPr>
          <w:rFonts w:ascii="Sylfaen" w:hAnsi="Sylfaen" w:cs="Sylfaen"/>
          <w:sz w:val="20"/>
          <w:szCs w:val="20"/>
        </w:rPr>
        <w:t>սույն</w:t>
      </w:r>
      <w:r w:rsidR="006650C0" w:rsidRPr="006E68AD">
        <w:rPr>
          <w:rFonts w:ascii="Sylfaen" w:hAnsi="Sylfaen" w:cs="Sylfaen"/>
          <w:sz w:val="20"/>
          <w:szCs w:val="20"/>
          <w:lang w:val="af-ZA"/>
        </w:rPr>
        <w:t xml:space="preserve"> </w:t>
      </w:r>
      <w:r w:rsidR="006650C0" w:rsidRPr="006E68AD">
        <w:rPr>
          <w:rFonts w:ascii="Sylfaen" w:hAnsi="Sylfaen" w:cs="Sylfaen"/>
          <w:sz w:val="20"/>
          <w:szCs w:val="20"/>
        </w:rPr>
        <w:t>հրավերի</w:t>
      </w:r>
      <w:r w:rsidR="006650C0" w:rsidRPr="006E68AD">
        <w:rPr>
          <w:rFonts w:ascii="Sylfaen" w:hAnsi="Sylfaen" w:cs="Sylfaen"/>
          <w:sz w:val="20"/>
          <w:szCs w:val="20"/>
          <w:lang w:val="af-ZA"/>
        </w:rPr>
        <w:t xml:space="preserve"> 1-</w:t>
      </w:r>
      <w:r w:rsidR="006650C0" w:rsidRPr="006E68AD">
        <w:rPr>
          <w:rFonts w:ascii="Sylfaen" w:hAnsi="Sylfaen" w:cs="Sylfaen"/>
          <w:sz w:val="20"/>
          <w:szCs w:val="20"/>
        </w:rPr>
        <w:t>ին</w:t>
      </w:r>
      <w:r w:rsidR="006650C0" w:rsidRPr="006E68AD">
        <w:rPr>
          <w:rFonts w:ascii="Sylfaen" w:hAnsi="Sylfaen" w:cs="Sylfaen"/>
          <w:sz w:val="20"/>
          <w:szCs w:val="20"/>
          <w:lang w:val="af-ZA"/>
        </w:rPr>
        <w:t xml:space="preserve"> </w:t>
      </w:r>
      <w:r w:rsidR="006650C0" w:rsidRPr="006E68AD">
        <w:rPr>
          <w:rFonts w:ascii="Sylfaen" w:hAnsi="Sylfaen" w:cs="Sylfaen"/>
          <w:sz w:val="20"/>
          <w:szCs w:val="20"/>
        </w:rPr>
        <w:t>մասի</w:t>
      </w:r>
      <w:r w:rsidR="006650C0" w:rsidRPr="006E68AD">
        <w:rPr>
          <w:rFonts w:ascii="Sylfaen" w:hAnsi="Sylfaen" w:cs="Sylfaen"/>
          <w:sz w:val="20"/>
          <w:szCs w:val="20"/>
          <w:lang w:val="af-ZA"/>
        </w:rPr>
        <w:t xml:space="preserve"> 11.5 </w:t>
      </w:r>
      <w:r w:rsidR="006650C0" w:rsidRPr="006E68AD">
        <w:rPr>
          <w:rFonts w:ascii="Sylfaen" w:hAnsi="Sylfaen" w:cs="Sylfaen"/>
          <w:sz w:val="20"/>
          <w:szCs w:val="20"/>
        </w:rPr>
        <w:t>կետում</w:t>
      </w:r>
      <w:r w:rsidR="006650C0" w:rsidRPr="006E68AD">
        <w:rPr>
          <w:rFonts w:ascii="Sylfaen" w:hAnsi="Sylfaen" w:cs="Sylfaen"/>
          <w:sz w:val="20"/>
          <w:szCs w:val="20"/>
          <w:lang w:val="af-ZA"/>
        </w:rPr>
        <w:t xml:space="preserve"> </w:t>
      </w:r>
      <w:r w:rsidR="006650C0" w:rsidRPr="006E68AD">
        <w:rPr>
          <w:rFonts w:ascii="Sylfaen" w:hAnsi="Sylfaen" w:cs="Sylfaen"/>
          <w:sz w:val="20"/>
          <w:szCs w:val="20"/>
        </w:rPr>
        <w:t>նշված</w:t>
      </w:r>
      <w:r w:rsidR="006650C0" w:rsidRPr="006E68AD">
        <w:rPr>
          <w:rFonts w:ascii="Sylfaen" w:hAnsi="Sylfaen" w:cs="Sylfaen"/>
          <w:sz w:val="20"/>
          <w:szCs w:val="20"/>
          <w:lang w:val="af-ZA"/>
        </w:rPr>
        <w:t xml:space="preserve"> </w:t>
      </w:r>
      <w:r w:rsidR="006650C0" w:rsidRPr="006E68AD">
        <w:rPr>
          <w:rFonts w:ascii="Sylfaen" w:hAnsi="Sylfaen" w:cs="Sylfaen"/>
          <w:sz w:val="20"/>
          <w:szCs w:val="20"/>
        </w:rPr>
        <w:t>էլեկտրոնային</w:t>
      </w:r>
      <w:r w:rsidR="006650C0" w:rsidRPr="006E68AD">
        <w:rPr>
          <w:rFonts w:ascii="Sylfaen" w:hAnsi="Sylfaen" w:cs="Sylfaen"/>
          <w:sz w:val="20"/>
          <w:szCs w:val="20"/>
          <w:lang w:val="af-ZA"/>
        </w:rPr>
        <w:t xml:space="preserve"> </w:t>
      </w:r>
      <w:r w:rsidR="006650C0" w:rsidRPr="006E68AD">
        <w:rPr>
          <w:rFonts w:ascii="Sylfaen" w:hAnsi="Sylfaen" w:cs="Sylfaen"/>
          <w:sz w:val="20"/>
          <w:szCs w:val="20"/>
        </w:rPr>
        <w:t>փոստին</w:t>
      </w:r>
      <w:r w:rsidR="006650C0" w:rsidRPr="006E68AD">
        <w:rPr>
          <w:rFonts w:ascii="Sylfaen" w:hAnsi="Sylfaen" w:cs="Sylfaen"/>
          <w:sz w:val="20"/>
          <w:szCs w:val="20"/>
          <w:lang w:val="af-ZA"/>
        </w:rPr>
        <w:t xml:space="preserve"> </w:t>
      </w:r>
      <w:r w:rsidRPr="006E68AD">
        <w:rPr>
          <w:rFonts w:ascii="Sylfaen" w:hAnsi="Sylfaen" w:cs="Sylfaen"/>
          <w:sz w:val="20"/>
          <w:szCs w:val="20"/>
          <w:lang w:val="ru-RU"/>
        </w:rPr>
        <w:t>ուղարկվելու</w:t>
      </w:r>
      <w:r w:rsidRPr="006E68AD">
        <w:rPr>
          <w:rFonts w:ascii="Sylfaen" w:hAnsi="Sylfaen" w:cs="Sylfaen"/>
          <w:sz w:val="20"/>
          <w:szCs w:val="20"/>
          <w:lang w:val="af-ZA"/>
        </w:rPr>
        <w:t xml:space="preserve"> </w:t>
      </w:r>
      <w:r w:rsidRPr="006E68AD">
        <w:rPr>
          <w:rFonts w:ascii="Sylfaen" w:hAnsi="Sylfaen" w:cs="Sylfaen"/>
          <w:sz w:val="20"/>
          <w:szCs w:val="20"/>
          <w:lang w:val="ru-RU"/>
        </w:rPr>
        <w:t>միջոցով</w:t>
      </w:r>
      <w:r w:rsidRPr="006E68AD">
        <w:rPr>
          <w:rFonts w:ascii="Sylfaen" w:hAnsi="Sylfaen" w:cs="Sylfaen"/>
          <w:sz w:val="20"/>
          <w:szCs w:val="20"/>
          <w:lang w:val="af-ZA"/>
        </w:rPr>
        <w:t xml:space="preserve">: </w:t>
      </w:r>
      <w:r w:rsidR="006650C0" w:rsidRPr="006E68AD">
        <w:rPr>
          <w:rFonts w:ascii="Sylfaen" w:hAnsi="Sylfaen" w:cs="Sylfaen"/>
          <w:sz w:val="20"/>
          <w:szCs w:val="20"/>
          <w:lang w:val="ru-RU"/>
        </w:rPr>
        <w:t>Սույն</w:t>
      </w:r>
      <w:r w:rsidR="006650C0" w:rsidRPr="006E68AD">
        <w:rPr>
          <w:rFonts w:ascii="Sylfaen" w:hAnsi="Sylfaen" w:cs="Sylfaen"/>
          <w:sz w:val="20"/>
          <w:szCs w:val="20"/>
          <w:lang w:val="af-ZA"/>
        </w:rPr>
        <w:t xml:space="preserve"> </w:t>
      </w:r>
      <w:r w:rsidR="006650C0" w:rsidRPr="006E68AD">
        <w:rPr>
          <w:rFonts w:ascii="Sylfaen" w:hAnsi="Sylfaen" w:cs="Sylfaen"/>
          <w:sz w:val="20"/>
          <w:szCs w:val="20"/>
          <w:lang w:val="ru-RU"/>
        </w:rPr>
        <w:t>կետում</w:t>
      </w:r>
      <w:r w:rsidR="006650C0" w:rsidRPr="006E68AD">
        <w:rPr>
          <w:rFonts w:ascii="Sylfaen" w:hAnsi="Sylfaen" w:cs="Sylfaen"/>
          <w:sz w:val="20"/>
          <w:szCs w:val="20"/>
          <w:lang w:val="af-ZA"/>
        </w:rPr>
        <w:t xml:space="preserve"> </w:t>
      </w:r>
      <w:r w:rsidR="006650C0" w:rsidRPr="006E68AD">
        <w:rPr>
          <w:rFonts w:ascii="Sylfaen" w:hAnsi="Sylfaen" w:cs="Sylfaen"/>
          <w:sz w:val="20"/>
          <w:szCs w:val="20"/>
          <w:lang w:val="ru-RU"/>
        </w:rPr>
        <w:t>նշված</w:t>
      </w:r>
      <w:r w:rsidR="006650C0" w:rsidRPr="006E68AD">
        <w:rPr>
          <w:rFonts w:ascii="Sylfaen" w:hAnsi="Sylfaen" w:cs="Sylfaen"/>
          <w:sz w:val="20"/>
          <w:szCs w:val="20"/>
          <w:lang w:val="af-ZA"/>
        </w:rPr>
        <w:t xml:space="preserve"> </w:t>
      </w:r>
      <w:r w:rsidR="006650C0" w:rsidRPr="006E68AD">
        <w:rPr>
          <w:rFonts w:ascii="Sylfaen" w:hAnsi="Sylfaen" w:cs="Sylfaen"/>
          <w:sz w:val="20"/>
          <w:szCs w:val="20"/>
          <w:lang w:val="ru-RU"/>
        </w:rPr>
        <w:t>փաստաթղթերը</w:t>
      </w:r>
      <w:r w:rsidR="006650C0" w:rsidRPr="006E68AD">
        <w:rPr>
          <w:rFonts w:ascii="Sylfaen" w:hAnsi="Sylfaen" w:cs="Sylfaen"/>
          <w:sz w:val="20"/>
          <w:szCs w:val="20"/>
          <w:lang w:val="af-ZA"/>
        </w:rPr>
        <w:t xml:space="preserve"> </w:t>
      </w:r>
      <w:r w:rsidR="006650C0" w:rsidRPr="006E68AD">
        <w:rPr>
          <w:rFonts w:ascii="Sylfaen" w:hAnsi="Sylfaen" w:cs="Sylfaen"/>
          <w:sz w:val="20"/>
          <w:szCs w:val="20"/>
        </w:rPr>
        <w:t>պ</w:t>
      </w:r>
      <w:r w:rsidR="006650C0" w:rsidRPr="006E68AD">
        <w:rPr>
          <w:rFonts w:ascii="Sylfaen" w:hAnsi="Sylfaen" w:cs="Sylfaen"/>
          <w:sz w:val="20"/>
          <w:szCs w:val="20"/>
          <w:lang w:val="ru-RU"/>
        </w:rPr>
        <w:t>ատվիրատուն</w:t>
      </w:r>
      <w:r w:rsidR="006650C0" w:rsidRPr="006E68AD">
        <w:rPr>
          <w:rFonts w:ascii="Sylfaen" w:hAnsi="Sylfaen" w:cs="Sylfaen"/>
          <w:sz w:val="20"/>
          <w:szCs w:val="20"/>
          <w:lang w:val="af-ZA"/>
        </w:rPr>
        <w:t xml:space="preserve"> </w:t>
      </w:r>
      <w:r w:rsidR="006650C0" w:rsidRPr="006E68AD">
        <w:rPr>
          <w:rFonts w:ascii="Sylfaen" w:hAnsi="Sylfaen" w:cs="Sylfaen"/>
          <w:sz w:val="20"/>
          <w:szCs w:val="20"/>
          <w:lang w:val="ru-RU"/>
        </w:rPr>
        <w:t>գնումների</w:t>
      </w:r>
      <w:r w:rsidR="006650C0" w:rsidRPr="006E68AD">
        <w:rPr>
          <w:rFonts w:ascii="Sylfaen" w:hAnsi="Sylfaen" w:cs="Sylfaen"/>
          <w:sz w:val="20"/>
          <w:szCs w:val="20"/>
          <w:lang w:val="af-ZA"/>
        </w:rPr>
        <w:t xml:space="preserve"> </w:t>
      </w:r>
      <w:r w:rsidR="006650C0" w:rsidRPr="006E68AD">
        <w:rPr>
          <w:rFonts w:ascii="Sylfaen" w:hAnsi="Sylfaen" w:cs="Sylfaen"/>
          <w:sz w:val="20"/>
          <w:szCs w:val="20"/>
          <w:lang w:val="ru-RU"/>
        </w:rPr>
        <w:t>հետ</w:t>
      </w:r>
      <w:r w:rsidR="006650C0" w:rsidRPr="006E68AD">
        <w:rPr>
          <w:rFonts w:ascii="Sylfaen" w:hAnsi="Sylfaen" w:cs="Sylfaen"/>
          <w:sz w:val="20"/>
          <w:szCs w:val="20"/>
          <w:lang w:val="af-ZA"/>
        </w:rPr>
        <w:t xml:space="preserve"> </w:t>
      </w:r>
      <w:r w:rsidR="006650C0" w:rsidRPr="006E68AD">
        <w:rPr>
          <w:rFonts w:ascii="Sylfaen" w:hAnsi="Sylfaen" w:cs="Sylfaen"/>
          <w:sz w:val="20"/>
          <w:szCs w:val="20"/>
          <w:lang w:val="ru-RU"/>
        </w:rPr>
        <w:t>կապված</w:t>
      </w:r>
      <w:r w:rsidR="006650C0" w:rsidRPr="006E68AD">
        <w:rPr>
          <w:rFonts w:ascii="Sylfaen" w:hAnsi="Sylfaen" w:cs="Sylfaen"/>
          <w:sz w:val="20"/>
          <w:szCs w:val="20"/>
          <w:lang w:val="af-ZA"/>
        </w:rPr>
        <w:t xml:space="preserve"> </w:t>
      </w:r>
      <w:r w:rsidR="006650C0" w:rsidRPr="006E68AD">
        <w:rPr>
          <w:rFonts w:ascii="Sylfaen" w:hAnsi="Sylfaen" w:cs="Sylfaen"/>
          <w:sz w:val="20"/>
          <w:szCs w:val="20"/>
          <w:lang w:val="ru-RU"/>
        </w:rPr>
        <w:t>բողոքներ</w:t>
      </w:r>
      <w:r w:rsidR="006650C0" w:rsidRPr="006E68AD">
        <w:rPr>
          <w:rFonts w:ascii="Sylfaen" w:hAnsi="Sylfaen" w:cs="Sylfaen"/>
          <w:sz w:val="20"/>
          <w:szCs w:val="20"/>
          <w:lang w:val="af-ZA"/>
        </w:rPr>
        <w:t xml:space="preserve"> </w:t>
      </w:r>
      <w:r w:rsidR="006650C0" w:rsidRPr="006E68AD">
        <w:rPr>
          <w:rFonts w:ascii="Sylfaen" w:hAnsi="Sylfaen" w:cs="Sylfaen"/>
          <w:sz w:val="20"/>
          <w:szCs w:val="20"/>
          <w:lang w:val="ru-RU"/>
        </w:rPr>
        <w:t>քննող</w:t>
      </w:r>
      <w:r w:rsidR="006650C0" w:rsidRPr="006E68AD">
        <w:rPr>
          <w:rFonts w:ascii="Sylfaen" w:hAnsi="Sylfaen" w:cs="Sylfaen"/>
          <w:sz w:val="20"/>
          <w:szCs w:val="20"/>
          <w:lang w:val="af-ZA"/>
        </w:rPr>
        <w:t xml:space="preserve"> </w:t>
      </w:r>
      <w:r w:rsidR="006650C0" w:rsidRPr="006E68AD">
        <w:rPr>
          <w:rFonts w:ascii="Sylfaen" w:hAnsi="Sylfaen" w:cs="Sylfaen"/>
          <w:sz w:val="20"/>
          <w:szCs w:val="20"/>
          <w:lang w:val="ru-RU"/>
        </w:rPr>
        <w:t>անձին</w:t>
      </w:r>
      <w:r w:rsidR="006650C0" w:rsidRPr="006E68AD">
        <w:rPr>
          <w:rFonts w:ascii="Sylfaen" w:hAnsi="Sylfaen" w:cs="Sylfaen"/>
          <w:sz w:val="20"/>
          <w:szCs w:val="20"/>
          <w:lang w:val="af-ZA"/>
        </w:rPr>
        <w:t xml:space="preserve"> </w:t>
      </w:r>
      <w:r w:rsidR="006650C0" w:rsidRPr="006E68AD">
        <w:rPr>
          <w:rFonts w:ascii="Sylfaen" w:hAnsi="Sylfaen" w:cs="Sylfaen"/>
          <w:sz w:val="20"/>
          <w:szCs w:val="20"/>
          <w:lang w:val="ru-RU"/>
        </w:rPr>
        <w:t>ներկայացնում</w:t>
      </w:r>
      <w:r w:rsidR="006650C0" w:rsidRPr="006E68AD">
        <w:rPr>
          <w:rFonts w:ascii="Sylfaen" w:hAnsi="Sylfaen" w:cs="Sylfaen"/>
          <w:sz w:val="20"/>
          <w:szCs w:val="20"/>
          <w:lang w:val="af-ZA"/>
        </w:rPr>
        <w:t xml:space="preserve"> </w:t>
      </w:r>
      <w:r w:rsidR="006650C0" w:rsidRPr="006E68AD">
        <w:rPr>
          <w:rFonts w:ascii="Sylfaen" w:hAnsi="Sylfaen" w:cs="Sylfaen"/>
          <w:sz w:val="20"/>
          <w:szCs w:val="20"/>
          <w:lang w:val="ru-RU"/>
        </w:rPr>
        <w:t>է</w:t>
      </w:r>
      <w:r w:rsidR="006650C0" w:rsidRPr="006E68AD">
        <w:rPr>
          <w:rFonts w:ascii="Sylfaen" w:hAnsi="Sylfaen" w:cs="Sylfaen"/>
          <w:sz w:val="20"/>
          <w:szCs w:val="20"/>
          <w:lang w:val="af-ZA"/>
        </w:rPr>
        <w:t xml:space="preserve"> </w:t>
      </w:r>
      <w:r w:rsidR="006650C0" w:rsidRPr="006E68AD">
        <w:rPr>
          <w:rFonts w:ascii="Sylfaen" w:hAnsi="Sylfaen" w:cs="Sylfaen"/>
          <w:sz w:val="20"/>
          <w:szCs w:val="20"/>
          <w:lang w:val="ru-RU"/>
        </w:rPr>
        <w:t>նման</w:t>
      </w:r>
      <w:r w:rsidR="006650C0" w:rsidRPr="006E68AD">
        <w:rPr>
          <w:rFonts w:ascii="Sylfaen" w:hAnsi="Sylfaen" w:cs="Sylfaen"/>
          <w:sz w:val="20"/>
          <w:szCs w:val="20"/>
          <w:lang w:val="af-ZA"/>
        </w:rPr>
        <w:t xml:space="preserve"> </w:t>
      </w:r>
      <w:r w:rsidR="006650C0" w:rsidRPr="006E68AD">
        <w:rPr>
          <w:rFonts w:ascii="Sylfaen" w:hAnsi="Sylfaen" w:cs="Sylfaen"/>
          <w:sz w:val="20"/>
          <w:szCs w:val="20"/>
          <w:lang w:val="ru-RU"/>
        </w:rPr>
        <w:t>պահանջ</w:t>
      </w:r>
      <w:r w:rsidR="006650C0" w:rsidRPr="006E68AD">
        <w:rPr>
          <w:rFonts w:ascii="Sylfaen" w:hAnsi="Sylfaen" w:cs="Sylfaen"/>
          <w:sz w:val="20"/>
          <w:szCs w:val="20"/>
          <w:lang w:val="af-ZA"/>
        </w:rPr>
        <w:t xml:space="preserve"> </w:t>
      </w:r>
      <w:r w:rsidR="006650C0" w:rsidRPr="006E68AD">
        <w:rPr>
          <w:rFonts w:ascii="Sylfaen" w:hAnsi="Sylfaen" w:cs="Sylfaen"/>
          <w:sz w:val="20"/>
          <w:szCs w:val="20"/>
          <w:lang w:val="ru-RU"/>
        </w:rPr>
        <w:t>ստանալու</w:t>
      </w:r>
      <w:r w:rsidR="006650C0" w:rsidRPr="006E68AD">
        <w:rPr>
          <w:rFonts w:ascii="Sylfaen" w:hAnsi="Sylfaen" w:cs="Sylfaen"/>
          <w:sz w:val="20"/>
          <w:szCs w:val="20"/>
          <w:lang w:val="af-ZA"/>
        </w:rPr>
        <w:t xml:space="preserve"> </w:t>
      </w:r>
      <w:r w:rsidR="006650C0" w:rsidRPr="006E68AD">
        <w:rPr>
          <w:rFonts w:ascii="Sylfaen" w:hAnsi="Sylfaen" w:cs="Sylfaen"/>
          <w:sz w:val="20"/>
          <w:szCs w:val="20"/>
          <w:lang w:val="ru-RU"/>
        </w:rPr>
        <w:t>օրվանից</w:t>
      </w:r>
      <w:r w:rsidR="006650C0" w:rsidRPr="006E68AD">
        <w:rPr>
          <w:rFonts w:ascii="Sylfaen" w:hAnsi="Sylfaen" w:cs="Sylfaen"/>
          <w:sz w:val="20"/>
          <w:szCs w:val="20"/>
          <w:lang w:val="af-ZA"/>
        </w:rPr>
        <w:t xml:space="preserve"> </w:t>
      </w:r>
      <w:r w:rsidR="006650C0" w:rsidRPr="006E68AD">
        <w:rPr>
          <w:rFonts w:ascii="Sylfaen" w:hAnsi="Sylfaen" w:cs="Sylfaen"/>
          <w:sz w:val="20"/>
          <w:szCs w:val="20"/>
          <w:lang w:val="ru-RU"/>
        </w:rPr>
        <w:t>հաշված</w:t>
      </w:r>
      <w:r w:rsidR="006650C0" w:rsidRPr="006E68AD">
        <w:rPr>
          <w:rFonts w:ascii="Sylfaen" w:hAnsi="Sylfaen" w:cs="Sylfaen"/>
          <w:sz w:val="20"/>
          <w:szCs w:val="20"/>
          <w:lang w:val="af-ZA"/>
        </w:rPr>
        <w:t xml:space="preserve"> </w:t>
      </w:r>
      <w:r w:rsidR="006650C0" w:rsidRPr="006E68AD">
        <w:rPr>
          <w:rFonts w:ascii="Sylfaen" w:hAnsi="Sylfaen" w:cs="Sylfaen"/>
          <w:sz w:val="20"/>
          <w:szCs w:val="20"/>
          <w:lang w:val="ru-RU"/>
        </w:rPr>
        <w:t>երկու</w:t>
      </w:r>
      <w:r w:rsidR="006650C0" w:rsidRPr="006E68AD">
        <w:rPr>
          <w:rFonts w:ascii="Sylfaen" w:hAnsi="Sylfaen" w:cs="Sylfaen"/>
          <w:sz w:val="20"/>
          <w:szCs w:val="20"/>
          <w:lang w:val="af-ZA"/>
        </w:rPr>
        <w:t xml:space="preserve"> </w:t>
      </w:r>
      <w:r w:rsidR="006650C0" w:rsidRPr="006E68AD">
        <w:rPr>
          <w:rFonts w:ascii="Sylfaen" w:hAnsi="Sylfaen" w:cs="Sylfaen"/>
          <w:sz w:val="20"/>
          <w:szCs w:val="20"/>
          <w:lang w:val="ru-RU"/>
        </w:rPr>
        <w:t>աշխատանքային</w:t>
      </w:r>
      <w:r w:rsidR="006650C0" w:rsidRPr="006E68AD">
        <w:rPr>
          <w:rFonts w:ascii="Sylfaen" w:hAnsi="Sylfaen" w:cs="Sylfaen"/>
          <w:sz w:val="20"/>
          <w:szCs w:val="20"/>
          <w:lang w:val="af-ZA"/>
        </w:rPr>
        <w:t xml:space="preserve"> </w:t>
      </w:r>
      <w:r w:rsidR="006650C0" w:rsidRPr="006E68AD">
        <w:rPr>
          <w:rFonts w:ascii="Sylfaen" w:hAnsi="Sylfaen" w:cs="Sylfaen"/>
          <w:sz w:val="20"/>
          <w:szCs w:val="20"/>
          <w:lang w:val="ru-RU"/>
        </w:rPr>
        <w:t>օրվա</w:t>
      </w:r>
      <w:r w:rsidR="006650C0" w:rsidRPr="006E68AD">
        <w:rPr>
          <w:rFonts w:ascii="Sylfaen" w:hAnsi="Sylfaen" w:cs="Sylfaen"/>
          <w:sz w:val="20"/>
          <w:szCs w:val="20"/>
          <w:lang w:val="af-ZA"/>
        </w:rPr>
        <w:t xml:space="preserve"> </w:t>
      </w:r>
      <w:r w:rsidR="006650C0" w:rsidRPr="006E68AD">
        <w:rPr>
          <w:rFonts w:ascii="Sylfaen" w:hAnsi="Sylfaen" w:cs="Sylfaen"/>
          <w:sz w:val="20"/>
          <w:szCs w:val="20"/>
          <w:lang w:val="ru-RU"/>
        </w:rPr>
        <w:t>ընթացքում</w:t>
      </w:r>
      <w:r w:rsidR="006650C0" w:rsidRPr="006E68AD">
        <w:rPr>
          <w:rFonts w:ascii="Sylfaen" w:hAnsi="Sylfaen" w:cs="Sylfaen"/>
          <w:sz w:val="20"/>
          <w:szCs w:val="20"/>
          <w:lang w:val="af-ZA"/>
        </w:rPr>
        <w:t>:</w:t>
      </w:r>
    </w:p>
    <w:bookmarkEnd w:id="21"/>
    <w:p w:rsidR="00133017" w:rsidRPr="006E68AD" w:rsidRDefault="00133017" w:rsidP="00133017">
      <w:pPr>
        <w:ind w:firstLine="567"/>
        <w:jc w:val="both"/>
        <w:rPr>
          <w:rFonts w:ascii="Sylfaen" w:hAnsi="Sylfaen" w:cs="Sylfaen"/>
          <w:sz w:val="20"/>
          <w:szCs w:val="20"/>
          <w:lang w:val="af-ZA"/>
        </w:rPr>
      </w:pPr>
      <w:r w:rsidRPr="006E68AD">
        <w:rPr>
          <w:rFonts w:ascii="Sylfaen" w:hAnsi="Sylfaen" w:cs="Sylfaen"/>
          <w:sz w:val="20"/>
          <w:szCs w:val="20"/>
          <w:lang w:val="af-ZA"/>
        </w:rPr>
        <w:t>11.</w:t>
      </w:r>
      <w:r w:rsidR="006650C0" w:rsidRPr="006E68AD">
        <w:rPr>
          <w:rFonts w:ascii="Sylfaen" w:hAnsi="Sylfaen" w:cs="Sylfaen"/>
          <w:sz w:val="20"/>
          <w:szCs w:val="20"/>
          <w:lang w:val="af-ZA"/>
        </w:rPr>
        <w:t>1</w:t>
      </w:r>
      <w:r w:rsidR="009D29CE" w:rsidRPr="006E68AD">
        <w:rPr>
          <w:rFonts w:ascii="Sylfaen" w:hAnsi="Sylfaen" w:cs="Sylfaen"/>
          <w:sz w:val="20"/>
          <w:szCs w:val="20"/>
          <w:lang w:val="af-ZA"/>
        </w:rPr>
        <w:t>1</w:t>
      </w:r>
      <w:r w:rsidRPr="006E68AD">
        <w:rPr>
          <w:rFonts w:ascii="Sylfaen" w:hAnsi="Sylfaen" w:cs="Sylfaen"/>
          <w:sz w:val="20"/>
          <w:szCs w:val="20"/>
          <w:lang w:val="af-ZA"/>
        </w:rPr>
        <w:t xml:space="preserve"> </w:t>
      </w:r>
      <w:r w:rsidRPr="006E68AD">
        <w:rPr>
          <w:rFonts w:ascii="Sylfaen" w:hAnsi="Sylfaen" w:cs="Sylfaen"/>
          <w:sz w:val="20"/>
          <w:szCs w:val="20"/>
          <w:lang w:val="ru-RU"/>
        </w:rPr>
        <w:t>Բողոքի</w:t>
      </w:r>
      <w:r w:rsidRPr="006E68AD">
        <w:rPr>
          <w:rFonts w:ascii="Sylfaen" w:hAnsi="Sylfaen" w:cs="Sylfaen"/>
          <w:sz w:val="20"/>
          <w:szCs w:val="20"/>
          <w:lang w:val="af-ZA"/>
        </w:rPr>
        <w:t xml:space="preserve"> </w:t>
      </w:r>
      <w:r w:rsidRPr="006E68AD">
        <w:rPr>
          <w:rFonts w:ascii="Sylfaen" w:hAnsi="Sylfaen" w:cs="Sylfaen"/>
          <w:sz w:val="20"/>
          <w:szCs w:val="20"/>
          <w:lang w:val="ru-RU"/>
        </w:rPr>
        <w:t>վերաբերյալ</w:t>
      </w:r>
      <w:r w:rsidRPr="006E68AD">
        <w:rPr>
          <w:rFonts w:ascii="Sylfaen" w:hAnsi="Sylfaen" w:cs="Sylfaen"/>
          <w:sz w:val="20"/>
          <w:szCs w:val="20"/>
          <w:lang w:val="af-ZA"/>
        </w:rPr>
        <w:t xml:space="preserve"> </w:t>
      </w:r>
      <w:r w:rsidRPr="006E68AD">
        <w:rPr>
          <w:rFonts w:ascii="Sylfaen" w:hAnsi="Sylfaen" w:cs="Sylfaen"/>
          <w:sz w:val="20"/>
          <w:szCs w:val="20"/>
          <w:lang w:val="ru-RU"/>
        </w:rPr>
        <w:t>որոշումները</w:t>
      </w:r>
      <w:r w:rsidRPr="006E68AD">
        <w:rPr>
          <w:rFonts w:ascii="Sylfaen" w:hAnsi="Sylfaen" w:cs="Sylfaen"/>
          <w:sz w:val="20"/>
          <w:szCs w:val="20"/>
          <w:lang w:val="af-ZA"/>
        </w:rPr>
        <w:t xml:space="preserve"> </w:t>
      </w:r>
      <w:r w:rsidRPr="006E68AD">
        <w:rPr>
          <w:rFonts w:ascii="Sylfaen" w:hAnsi="Sylfaen" w:cs="Sylfaen"/>
          <w:sz w:val="20"/>
          <w:szCs w:val="20"/>
          <w:lang w:val="ru-RU"/>
        </w:rPr>
        <w:t>կայացվում</w:t>
      </w:r>
      <w:r w:rsidRPr="006E68AD">
        <w:rPr>
          <w:rFonts w:ascii="Sylfaen" w:hAnsi="Sylfaen" w:cs="Sylfaen"/>
          <w:sz w:val="20"/>
          <w:szCs w:val="20"/>
          <w:lang w:val="af-ZA"/>
        </w:rPr>
        <w:t xml:space="preserve"> </w:t>
      </w:r>
      <w:r w:rsidRPr="006E68AD">
        <w:rPr>
          <w:rFonts w:ascii="Sylfaen" w:hAnsi="Sylfaen" w:cs="Sylfaen"/>
          <w:sz w:val="20"/>
          <w:szCs w:val="20"/>
          <w:lang w:val="ru-RU"/>
        </w:rPr>
        <w:t>են</w:t>
      </w:r>
      <w:r w:rsidRPr="006E68AD">
        <w:rPr>
          <w:rFonts w:ascii="Sylfaen" w:hAnsi="Sylfaen" w:cs="Sylfaen"/>
          <w:sz w:val="20"/>
          <w:szCs w:val="20"/>
          <w:lang w:val="af-ZA"/>
        </w:rPr>
        <w:t xml:space="preserve"> </w:t>
      </w:r>
      <w:r w:rsidRPr="006E68AD">
        <w:rPr>
          <w:rFonts w:ascii="Sylfaen" w:hAnsi="Sylfaen" w:cs="Sylfaen"/>
          <w:sz w:val="20"/>
          <w:szCs w:val="20"/>
          <w:lang w:val="ru-RU"/>
        </w:rPr>
        <w:t>այնպիսի</w:t>
      </w:r>
      <w:r w:rsidRPr="006E68AD">
        <w:rPr>
          <w:rFonts w:ascii="Sylfaen" w:hAnsi="Sylfaen" w:cs="Sylfaen"/>
          <w:sz w:val="20"/>
          <w:szCs w:val="20"/>
          <w:lang w:val="af-ZA"/>
        </w:rPr>
        <w:t xml:space="preserve"> </w:t>
      </w:r>
      <w:r w:rsidRPr="006E68AD">
        <w:rPr>
          <w:rFonts w:ascii="Sylfaen" w:hAnsi="Sylfaen" w:cs="Sylfaen"/>
          <w:sz w:val="20"/>
          <w:szCs w:val="20"/>
          <w:lang w:val="ru-RU"/>
        </w:rPr>
        <w:t>ընթացակարգով</w:t>
      </w:r>
      <w:r w:rsidRPr="006E68AD">
        <w:rPr>
          <w:rFonts w:ascii="Sylfaen" w:hAnsi="Sylfaen" w:cs="Sylfaen"/>
          <w:sz w:val="20"/>
          <w:szCs w:val="20"/>
          <w:lang w:val="af-ZA"/>
        </w:rPr>
        <w:t xml:space="preserve">, </w:t>
      </w:r>
      <w:r w:rsidRPr="006E68AD">
        <w:rPr>
          <w:rFonts w:ascii="Sylfaen" w:hAnsi="Sylfaen" w:cs="Sylfaen"/>
          <w:sz w:val="20"/>
          <w:szCs w:val="20"/>
          <w:lang w:val="ru-RU"/>
        </w:rPr>
        <w:t>որի</w:t>
      </w:r>
      <w:r w:rsidRPr="006E68AD">
        <w:rPr>
          <w:rFonts w:ascii="Sylfaen" w:hAnsi="Sylfaen" w:cs="Sylfaen"/>
          <w:sz w:val="20"/>
          <w:szCs w:val="20"/>
          <w:lang w:val="af-ZA"/>
        </w:rPr>
        <w:t xml:space="preserve"> </w:t>
      </w:r>
      <w:r w:rsidRPr="006E68AD">
        <w:rPr>
          <w:rFonts w:ascii="Sylfaen" w:hAnsi="Sylfaen" w:cs="Sylfaen"/>
          <w:sz w:val="20"/>
          <w:szCs w:val="20"/>
          <w:lang w:val="ru-RU"/>
        </w:rPr>
        <w:t>համաձայն</w:t>
      </w:r>
      <w:r w:rsidRPr="006E68AD">
        <w:rPr>
          <w:rFonts w:ascii="Sylfaen" w:hAnsi="Sylfaen" w:cs="Sylfaen"/>
          <w:sz w:val="20"/>
          <w:szCs w:val="20"/>
          <w:lang w:val="af-ZA"/>
        </w:rPr>
        <w:t xml:space="preserve"> </w:t>
      </w:r>
      <w:r w:rsidRPr="006E68AD">
        <w:rPr>
          <w:rFonts w:ascii="Sylfaen" w:hAnsi="Sylfaen" w:cs="Sylfaen"/>
          <w:sz w:val="20"/>
          <w:szCs w:val="20"/>
          <w:lang w:val="ru-RU"/>
        </w:rPr>
        <w:t>բողոքը</w:t>
      </w:r>
      <w:r w:rsidRPr="006E68AD">
        <w:rPr>
          <w:rFonts w:ascii="Sylfaen" w:hAnsi="Sylfaen" w:cs="Sylfaen"/>
          <w:sz w:val="20"/>
          <w:szCs w:val="20"/>
          <w:lang w:val="af-ZA"/>
        </w:rPr>
        <w:t xml:space="preserve"> </w:t>
      </w:r>
      <w:r w:rsidRPr="006E68AD">
        <w:rPr>
          <w:rFonts w:ascii="Sylfaen" w:hAnsi="Sylfaen" w:cs="Sylfaen"/>
          <w:sz w:val="20"/>
          <w:szCs w:val="20"/>
          <w:lang w:val="ru-RU"/>
        </w:rPr>
        <w:t>ներկայացրած</w:t>
      </w:r>
      <w:r w:rsidRPr="006E68AD">
        <w:rPr>
          <w:rFonts w:ascii="Sylfaen" w:hAnsi="Sylfaen" w:cs="Sylfaen"/>
          <w:sz w:val="20"/>
          <w:szCs w:val="20"/>
          <w:lang w:val="af-ZA"/>
        </w:rPr>
        <w:t xml:space="preserve"> </w:t>
      </w:r>
      <w:r w:rsidRPr="006E68AD">
        <w:rPr>
          <w:rFonts w:ascii="Sylfaen" w:hAnsi="Sylfaen" w:cs="Sylfaen"/>
          <w:sz w:val="20"/>
          <w:szCs w:val="20"/>
          <w:lang w:val="ru-RU"/>
        </w:rPr>
        <w:t>անձը</w:t>
      </w:r>
      <w:r w:rsidRPr="006E68AD">
        <w:rPr>
          <w:rFonts w:ascii="Sylfaen" w:hAnsi="Sylfaen" w:cs="Sylfaen"/>
          <w:sz w:val="20"/>
          <w:szCs w:val="20"/>
          <w:lang w:val="af-ZA"/>
        </w:rPr>
        <w:t>, պ</w:t>
      </w:r>
      <w:r w:rsidRPr="006E68AD">
        <w:rPr>
          <w:rFonts w:ascii="Sylfaen" w:hAnsi="Sylfaen" w:cs="Sylfaen"/>
          <w:sz w:val="20"/>
          <w:szCs w:val="20"/>
          <w:lang w:val="ru-RU"/>
        </w:rPr>
        <w:t>ատվիրատուն</w:t>
      </w:r>
      <w:r w:rsidRPr="006E68AD">
        <w:rPr>
          <w:rFonts w:ascii="Sylfaen" w:hAnsi="Sylfaen" w:cs="Sylfaen"/>
          <w:sz w:val="20"/>
          <w:szCs w:val="20"/>
          <w:lang w:val="af-ZA"/>
        </w:rPr>
        <w:t xml:space="preserve"> </w:t>
      </w:r>
      <w:r w:rsidRPr="006E68AD">
        <w:rPr>
          <w:rFonts w:ascii="Sylfaen" w:hAnsi="Sylfaen" w:cs="Sylfaen"/>
          <w:sz w:val="20"/>
          <w:szCs w:val="20"/>
          <w:lang w:val="ru-RU"/>
        </w:rPr>
        <w:t>և</w:t>
      </w:r>
      <w:r w:rsidRPr="006E68AD">
        <w:rPr>
          <w:rFonts w:ascii="Sylfaen" w:hAnsi="Sylfaen" w:cs="Sylfaen"/>
          <w:sz w:val="20"/>
          <w:szCs w:val="20"/>
          <w:lang w:val="af-ZA"/>
        </w:rPr>
        <w:t xml:space="preserve"> </w:t>
      </w:r>
      <w:r w:rsidRPr="006E68AD">
        <w:rPr>
          <w:rFonts w:ascii="Sylfaen" w:hAnsi="Sylfaen" w:cs="Sylfaen"/>
          <w:sz w:val="20"/>
          <w:szCs w:val="20"/>
          <w:lang w:val="ru-RU"/>
        </w:rPr>
        <w:t>ներգրավված</w:t>
      </w:r>
      <w:r w:rsidRPr="006E68AD">
        <w:rPr>
          <w:rFonts w:ascii="Sylfaen" w:hAnsi="Sylfaen" w:cs="Sylfaen"/>
          <w:sz w:val="20"/>
          <w:szCs w:val="20"/>
          <w:lang w:val="af-ZA"/>
        </w:rPr>
        <w:t xml:space="preserve"> </w:t>
      </w:r>
      <w:r w:rsidRPr="006E68AD">
        <w:rPr>
          <w:rFonts w:ascii="Sylfaen" w:hAnsi="Sylfaen" w:cs="Sylfaen"/>
          <w:sz w:val="20"/>
          <w:szCs w:val="20"/>
          <w:lang w:val="ru-RU"/>
        </w:rPr>
        <w:t>բոլոր</w:t>
      </w:r>
      <w:r w:rsidRPr="006E68AD">
        <w:rPr>
          <w:rFonts w:ascii="Sylfaen" w:hAnsi="Sylfaen" w:cs="Sylfaen"/>
          <w:sz w:val="20"/>
          <w:szCs w:val="20"/>
          <w:lang w:val="af-ZA"/>
        </w:rPr>
        <w:t xml:space="preserve"> </w:t>
      </w:r>
      <w:r w:rsidRPr="006E68AD">
        <w:rPr>
          <w:rFonts w:ascii="Sylfaen" w:hAnsi="Sylfaen" w:cs="Sylfaen"/>
          <w:sz w:val="20"/>
          <w:szCs w:val="20"/>
          <w:lang w:val="ru-RU"/>
        </w:rPr>
        <w:t>կողմերն</w:t>
      </w:r>
      <w:r w:rsidRPr="006E68AD">
        <w:rPr>
          <w:rFonts w:ascii="Sylfaen" w:hAnsi="Sylfaen" w:cs="Sylfaen"/>
          <w:sz w:val="20"/>
          <w:szCs w:val="20"/>
          <w:lang w:val="af-ZA"/>
        </w:rPr>
        <w:t xml:space="preserve"> </w:t>
      </w:r>
      <w:r w:rsidRPr="006E68AD">
        <w:rPr>
          <w:rFonts w:ascii="Sylfaen" w:hAnsi="Sylfaen" w:cs="Sylfaen"/>
          <w:sz w:val="20"/>
          <w:szCs w:val="20"/>
          <w:lang w:val="ru-RU"/>
        </w:rPr>
        <w:t>իրավունք</w:t>
      </w:r>
      <w:r w:rsidRPr="006E68AD">
        <w:rPr>
          <w:rFonts w:ascii="Sylfaen" w:hAnsi="Sylfaen" w:cs="Sylfaen"/>
          <w:sz w:val="20"/>
          <w:szCs w:val="20"/>
          <w:lang w:val="af-ZA"/>
        </w:rPr>
        <w:t xml:space="preserve"> </w:t>
      </w:r>
      <w:r w:rsidRPr="006E68AD">
        <w:rPr>
          <w:rFonts w:ascii="Sylfaen" w:hAnsi="Sylfaen" w:cs="Sylfaen"/>
          <w:sz w:val="20"/>
          <w:szCs w:val="20"/>
          <w:lang w:val="ru-RU"/>
        </w:rPr>
        <w:t>ունենան</w:t>
      </w:r>
      <w:r w:rsidRPr="006E68AD">
        <w:rPr>
          <w:rFonts w:ascii="Sylfaen" w:hAnsi="Sylfaen" w:cs="Sylfaen"/>
          <w:sz w:val="20"/>
          <w:szCs w:val="20"/>
          <w:lang w:val="af-ZA"/>
        </w:rPr>
        <w:t xml:space="preserve"> </w:t>
      </w:r>
      <w:r w:rsidRPr="006E68AD">
        <w:rPr>
          <w:rFonts w:ascii="Sylfaen" w:hAnsi="Sylfaen" w:cs="Sylfaen"/>
          <w:sz w:val="20"/>
          <w:szCs w:val="20"/>
          <w:lang w:val="ru-RU"/>
        </w:rPr>
        <w:t>ներկա</w:t>
      </w:r>
      <w:r w:rsidRPr="006E68AD">
        <w:rPr>
          <w:rFonts w:ascii="Sylfaen" w:hAnsi="Sylfaen" w:cs="Sylfaen"/>
          <w:sz w:val="20"/>
          <w:szCs w:val="20"/>
          <w:lang w:val="af-ZA"/>
        </w:rPr>
        <w:t xml:space="preserve"> լինելու  </w:t>
      </w:r>
      <w:r w:rsidRPr="006E68AD">
        <w:rPr>
          <w:rFonts w:ascii="Sylfaen" w:hAnsi="Sylfaen" w:cs="Sylfaen"/>
          <w:sz w:val="20"/>
          <w:szCs w:val="20"/>
          <w:lang w:val="ru-RU"/>
        </w:rPr>
        <w:t>բողոքի</w:t>
      </w:r>
      <w:r w:rsidRPr="006E68AD">
        <w:rPr>
          <w:rFonts w:ascii="Sylfaen" w:hAnsi="Sylfaen" w:cs="Sylfaen"/>
          <w:sz w:val="20"/>
          <w:szCs w:val="20"/>
          <w:lang w:val="af-ZA"/>
        </w:rPr>
        <w:t xml:space="preserve"> </w:t>
      </w:r>
      <w:r w:rsidRPr="006E68AD">
        <w:rPr>
          <w:rFonts w:ascii="Sylfaen" w:hAnsi="Sylfaen" w:cs="Sylfaen"/>
          <w:sz w:val="20"/>
          <w:szCs w:val="20"/>
          <w:lang w:val="ru-RU"/>
        </w:rPr>
        <w:t>քննության</w:t>
      </w:r>
      <w:r w:rsidRPr="006E68AD">
        <w:rPr>
          <w:rFonts w:ascii="Sylfaen" w:hAnsi="Sylfaen" w:cs="Sylfaen"/>
          <w:sz w:val="20"/>
          <w:szCs w:val="20"/>
          <w:lang w:val="af-ZA"/>
        </w:rPr>
        <w:t xml:space="preserve"> </w:t>
      </w:r>
      <w:r w:rsidRPr="006E68AD">
        <w:rPr>
          <w:rFonts w:ascii="Sylfaen" w:hAnsi="Sylfaen" w:cs="Sylfaen"/>
          <w:sz w:val="20"/>
          <w:szCs w:val="20"/>
          <w:lang w:val="ru-RU"/>
        </w:rPr>
        <w:t>նպատակով</w:t>
      </w:r>
      <w:r w:rsidRPr="006E68AD">
        <w:rPr>
          <w:rFonts w:ascii="Sylfaen" w:hAnsi="Sylfaen" w:cs="Sylfaen"/>
          <w:sz w:val="20"/>
          <w:szCs w:val="20"/>
          <w:lang w:val="af-ZA"/>
        </w:rPr>
        <w:t xml:space="preserve"> </w:t>
      </w:r>
      <w:r w:rsidRPr="006E68AD">
        <w:rPr>
          <w:rFonts w:ascii="Sylfaen" w:hAnsi="Sylfaen" w:cs="Sylfaen"/>
          <w:sz w:val="20"/>
          <w:szCs w:val="20"/>
          <w:lang w:val="ru-RU"/>
        </w:rPr>
        <w:t>հրավիրված</w:t>
      </w:r>
      <w:r w:rsidRPr="006E68AD">
        <w:rPr>
          <w:rFonts w:ascii="Sylfaen" w:hAnsi="Sylfaen" w:cs="Sylfaen"/>
          <w:sz w:val="20"/>
          <w:szCs w:val="20"/>
          <w:lang w:val="af-ZA"/>
        </w:rPr>
        <w:t xml:space="preserve"> </w:t>
      </w:r>
      <w:r w:rsidRPr="006E68AD">
        <w:rPr>
          <w:rFonts w:ascii="Sylfaen" w:hAnsi="Sylfaen" w:cs="Sylfaen"/>
          <w:sz w:val="20"/>
          <w:szCs w:val="20"/>
          <w:lang w:val="ru-RU"/>
        </w:rPr>
        <w:t>նիստերին</w:t>
      </w:r>
      <w:r w:rsidRPr="006E68AD">
        <w:rPr>
          <w:rFonts w:ascii="Sylfaen" w:hAnsi="Sylfaen" w:cs="Sylfaen"/>
          <w:sz w:val="20"/>
          <w:szCs w:val="20"/>
          <w:lang w:val="af-ZA"/>
        </w:rPr>
        <w:t xml:space="preserve"> </w:t>
      </w:r>
      <w:r w:rsidRPr="006E68AD">
        <w:rPr>
          <w:rFonts w:ascii="Sylfaen" w:hAnsi="Sylfaen" w:cs="Sylfaen"/>
          <w:sz w:val="20"/>
          <w:szCs w:val="20"/>
          <w:lang w:val="ru-RU"/>
        </w:rPr>
        <w:t>և</w:t>
      </w:r>
      <w:r w:rsidRPr="006E68AD">
        <w:rPr>
          <w:rFonts w:ascii="Sylfaen" w:hAnsi="Sylfaen" w:cs="Sylfaen"/>
          <w:sz w:val="20"/>
          <w:szCs w:val="20"/>
          <w:lang w:val="af-ZA"/>
        </w:rPr>
        <w:t xml:space="preserve"> </w:t>
      </w:r>
      <w:r w:rsidRPr="006E68AD">
        <w:rPr>
          <w:rFonts w:ascii="Sylfaen" w:hAnsi="Sylfaen" w:cs="Sylfaen"/>
          <w:sz w:val="20"/>
          <w:szCs w:val="20"/>
          <w:lang w:val="ru-RU"/>
        </w:rPr>
        <w:t>ներկայացնելու</w:t>
      </w:r>
      <w:r w:rsidRPr="006E68AD">
        <w:rPr>
          <w:rFonts w:ascii="Sylfaen" w:hAnsi="Sylfaen" w:cs="Sylfaen"/>
          <w:sz w:val="20"/>
          <w:szCs w:val="20"/>
          <w:lang w:val="af-ZA"/>
        </w:rPr>
        <w:t xml:space="preserve"> </w:t>
      </w:r>
      <w:r w:rsidRPr="006E68AD">
        <w:rPr>
          <w:rFonts w:ascii="Sylfaen" w:hAnsi="Sylfaen" w:cs="Sylfaen"/>
          <w:sz w:val="20"/>
          <w:szCs w:val="20"/>
          <w:lang w:val="ru-RU"/>
        </w:rPr>
        <w:t>իրենց</w:t>
      </w:r>
      <w:r w:rsidRPr="006E68AD">
        <w:rPr>
          <w:rFonts w:ascii="Sylfaen" w:hAnsi="Sylfaen" w:cs="Sylfaen"/>
          <w:sz w:val="20"/>
          <w:szCs w:val="20"/>
          <w:lang w:val="af-ZA"/>
        </w:rPr>
        <w:t xml:space="preserve"> </w:t>
      </w:r>
      <w:r w:rsidRPr="006E68AD">
        <w:rPr>
          <w:rFonts w:ascii="Sylfaen" w:hAnsi="Sylfaen" w:cs="Sylfaen"/>
          <w:sz w:val="20"/>
          <w:szCs w:val="20"/>
          <w:lang w:val="ru-RU"/>
        </w:rPr>
        <w:t>տեսակետները։</w:t>
      </w:r>
    </w:p>
    <w:p w:rsidR="00877993" w:rsidRPr="006E68AD" w:rsidRDefault="00133017" w:rsidP="00877993">
      <w:pPr>
        <w:pStyle w:val="af4"/>
        <w:shd w:val="clear" w:color="auto" w:fill="FFFFFF"/>
        <w:spacing w:before="0" w:beforeAutospacing="0" w:after="0" w:afterAutospacing="0"/>
        <w:ind w:firstLine="375"/>
        <w:jc w:val="both"/>
        <w:rPr>
          <w:rFonts w:ascii="Sylfaen" w:hAnsi="Sylfaen"/>
          <w:color w:val="000000"/>
          <w:sz w:val="21"/>
          <w:szCs w:val="21"/>
          <w:lang w:val="af-ZA"/>
        </w:rPr>
      </w:pPr>
      <w:r w:rsidRPr="006E68AD">
        <w:rPr>
          <w:rFonts w:ascii="Sylfaen" w:hAnsi="Sylfaen" w:cs="Sylfaen"/>
          <w:sz w:val="20"/>
          <w:szCs w:val="20"/>
          <w:lang w:val="af-ZA"/>
        </w:rPr>
        <w:t>11.</w:t>
      </w:r>
      <w:r w:rsidR="006650C0" w:rsidRPr="006E68AD">
        <w:rPr>
          <w:rFonts w:ascii="Sylfaen" w:hAnsi="Sylfaen" w:cs="Sylfaen"/>
          <w:sz w:val="20"/>
          <w:szCs w:val="20"/>
          <w:lang w:val="af-ZA"/>
        </w:rPr>
        <w:t>1</w:t>
      </w:r>
      <w:r w:rsidR="009D29CE" w:rsidRPr="006E68AD">
        <w:rPr>
          <w:rFonts w:ascii="Sylfaen" w:hAnsi="Sylfaen" w:cs="Sylfaen"/>
          <w:sz w:val="20"/>
          <w:szCs w:val="20"/>
          <w:lang w:val="af-ZA"/>
        </w:rPr>
        <w:t>2</w:t>
      </w:r>
      <w:r w:rsidRPr="006E68AD">
        <w:rPr>
          <w:rFonts w:ascii="Sylfaen" w:hAnsi="Sylfaen" w:cs="Sylfaen"/>
          <w:sz w:val="20"/>
          <w:szCs w:val="20"/>
          <w:lang w:val="af-ZA"/>
        </w:rPr>
        <w:t xml:space="preserve"> </w:t>
      </w:r>
      <w:bookmarkStart w:id="22" w:name="_Hlk9264952"/>
      <w:r w:rsidR="00877993" w:rsidRPr="006E68AD">
        <w:rPr>
          <w:rFonts w:ascii="Sylfaen" w:hAnsi="Sylfaen" w:cs="Sylfaen"/>
          <w:sz w:val="20"/>
          <w:szCs w:val="20"/>
          <w:lang w:val="ru-RU"/>
        </w:rPr>
        <w:t>Բողոքի</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քննությունն</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իրականացվում</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և</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որոշումը</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կայացվում</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է</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բողոքը</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վարույթն</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ընդունվելու</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օրվանից</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ոչ</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ուշ</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քան</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քսան</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օրացուցային</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օրվա</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ընթացքում</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Նշված</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ժամկետը</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կարող</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է</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երկարաձգվել</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մեկ</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անգամ՝</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մինչև</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տասն</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օր</w:t>
      </w:r>
      <w:r w:rsidR="006650C0" w:rsidRPr="006E68AD">
        <w:rPr>
          <w:rFonts w:ascii="Sylfaen" w:hAnsi="Sylfaen" w:cs="Sylfaen"/>
          <w:sz w:val="20"/>
          <w:szCs w:val="20"/>
        </w:rPr>
        <w:t>ա</w:t>
      </w:r>
      <w:r w:rsidR="00877993" w:rsidRPr="006E68AD">
        <w:rPr>
          <w:rFonts w:ascii="Sylfaen" w:hAnsi="Sylfaen" w:cs="Sylfaen"/>
          <w:sz w:val="20"/>
          <w:szCs w:val="20"/>
          <w:lang w:val="ru-RU"/>
        </w:rPr>
        <w:t>ցուցային</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օրով՝</w:t>
      </w:r>
      <w:r w:rsidR="00877993" w:rsidRPr="006E68AD">
        <w:rPr>
          <w:rFonts w:ascii="Sylfaen" w:hAnsi="Sylfaen" w:cs="Sylfaen"/>
          <w:sz w:val="20"/>
          <w:szCs w:val="20"/>
          <w:lang w:val="af-ZA"/>
        </w:rPr>
        <w:t xml:space="preserve"> </w:t>
      </w:r>
      <w:r w:rsidR="00877993" w:rsidRPr="006E68AD">
        <w:rPr>
          <w:rFonts w:ascii="Sylfaen" w:hAnsi="Sylfaen" w:cs="Sylfaen"/>
          <w:sz w:val="20"/>
          <w:szCs w:val="20"/>
        </w:rPr>
        <w:t>գնումների</w:t>
      </w:r>
      <w:r w:rsidR="00877993" w:rsidRPr="006E68AD">
        <w:rPr>
          <w:rFonts w:ascii="Sylfaen" w:hAnsi="Sylfaen" w:cs="Sylfaen"/>
          <w:sz w:val="20"/>
          <w:szCs w:val="20"/>
          <w:lang w:val="af-ZA"/>
        </w:rPr>
        <w:t xml:space="preserve"> </w:t>
      </w:r>
      <w:r w:rsidR="00877993" w:rsidRPr="006E68AD">
        <w:rPr>
          <w:rFonts w:ascii="Sylfaen" w:hAnsi="Sylfaen" w:cs="Sylfaen"/>
          <w:sz w:val="20"/>
          <w:szCs w:val="20"/>
        </w:rPr>
        <w:t>հետ</w:t>
      </w:r>
      <w:r w:rsidR="00877993" w:rsidRPr="006E68AD">
        <w:rPr>
          <w:rFonts w:ascii="Sylfaen" w:hAnsi="Sylfaen" w:cs="Sylfaen"/>
          <w:sz w:val="20"/>
          <w:szCs w:val="20"/>
          <w:lang w:val="af-ZA"/>
        </w:rPr>
        <w:t xml:space="preserve"> </w:t>
      </w:r>
      <w:r w:rsidR="00877993" w:rsidRPr="006E68AD">
        <w:rPr>
          <w:rFonts w:ascii="Sylfaen" w:hAnsi="Sylfaen" w:cs="Sylfaen"/>
          <w:sz w:val="20"/>
          <w:szCs w:val="20"/>
        </w:rPr>
        <w:t>կապված</w:t>
      </w:r>
      <w:r w:rsidR="00877993" w:rsidRPr="006E68AD">
        <w:rPr>
          <w:rFonts w:ascii="Sylfaen" w:hAnsi="Sylfaen" w:cs="Sylfaen"/>
          <w:sz w:val="20"/>
          <w:szCs w:val="20"/>
          <w:lang w:val="af-ZA"/>
        </w:rPr>
        <w:t xml:space="preserve"> </w:t>
      </w:r>
      <w:r w:rsidR="00877993" w:rsidRPr="006E68AD">
        <w:rPr>
          <w:rFonts w:ascii="Sylfaen" w:hAnsi="Sylfaen" w:cs="Sylfaen"/>
          <w:sz w:val="20"/>
          <w:szCs w:val="20"/>
        </w:rPr>
        <w:t>բողոքներ</w:t>
      </w:r>
      <w:r w:rsidR="00877993" w:rsidRPr="006E68AD">
        <w:rPr>
          <w:rFonts w:ascii="Sylfaen" w:hAnsi="Sylfaen" w:cs="Sylfaen"/>
          <w:sz w:val="20"/>
          <w:szCs w:val="20"/>
          <w:lang w:val="af-ZA"/>
        </w:rPr>
        <w:t xml:space="preserve"> </w:t>
      </w:r>
      <w:r w:rsidR="00877993" w:rsidRPr="006E68AD">
        <w:rPr>
          <w:rFonts w:ascii="Sylfaen" w:hAnsi="Sylfaen" w:cs="Sylfaen"/>
          <w:sz w:val="20"/>
          <w:szCs w:val="20"/>
        </w:rPr>
        <w:t>քննող</w:t>
      </w:r>
      <w:r w:rsidR="00877993" w:rsidRPr="006E68AD">
        <w:rPr>
          <w:rFonts w:ascii="Sylfaen" w:hAnsi="Sylfaen" w:cs="Sylfaen"/>
          <w:sz w:val="20"/>
          <w:szCs w:val="20"/>
          <w:lang w:val="af-ZA"/>
        </w:rPr>
        <w:t xml:space="preserve"> </w:t>
      </w:r>
      <w:r w:rsidR="00877993" w:rsidRPr="006E68AD">
        <w:rPr>
          <w:rFonts w:ascii="Sylfaen" w:hAnsi="Sylfaen" w:cs="Sylfaen"/>
          <w:sz w:val="20"/>
          <w:szCs w:val="20"/>
        </w:rPr>
        <w:t>ա</w:t>
      </w:r>
      <w:r w:rsidR="00877993" w:rsidRPr="006E68AD">
        <w:rPr>
          <w:rFonts w:ascii="Sylfaen" w:hAnsi="Sylfaen" w:cs="Sylfaen"/>
          <w:sz w:val="20"/>
          <w:szCs w:val="20"/>
          <w:lang w:val="ru-RU"/>
        </w:rPr>
        <w:t>նձի</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պատճառաբանված</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միջանկյալ</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որոշմամբ</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Ընդ</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որում</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միջանկյալ</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որոշումը</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կայացնելու</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օրը</w:t>
      </w:r>
      <w:r w:rsidR="00877993" w:rsidRPr="006E68AD">
        <w:rPr>
          <w:rFonts w:ascii="Sylfaen" w:hAnsi="Sylfaen" w:cs="Sylfaen"/>
          <w:sz w:val="20"/>
          <w:szCs w:val="20"/>
          <w:lang w:val="af-ZA"/>
        </w:rPr>
        <w:t xml:space="preserve"> </w:t>
      </w:r>
      <w:r w:rsidR="00877993" w:rsidRPr="006E68AD">
        <w:rPr>
          <w:rFonts w:ascii="Sylfaen" w:hAnsi="Sylfaen" w:cs="Sylfaen"/>
          <w:sz w:val="20"/>
          <w:szCs w:val="20"/>
        </w:rPr>
        <w:t>գնումների</w:t>
      </w:r>
      <w:r w:rsidR="00877993" w:rsidRPr="006E68AD">
        <w:rPr>
          <w:rFonts w:ascii="Sylfaen" w:hAnsi="Sylfaen" w:cs="Sylfaen"/>
          <w:sz w:val="20"/>
          <w:szCs w:val="20"/>
          <w:lang w:val="af-ZA"/>
        </w:rPr>
        <w:t xml:space="preserve"> </w:t>
      </w:r>
      <w:r w:rsidR="00877993" w:rsidRPr="006E68AD">
        <w:rPr>
          <w:rFonts w:ascii="Sylfaen" w:hAnsi="Sylfaen" w:cs="Sylfaen"/>
          <w:sz w:val="20"/>
          <w:szCs w:val="20"/>
        </w:rPr>
        <w:t>հետ</w:t>
      </w:r>
      <w:r w:rsidR="00877993" w:rsidRPr="006E68AD">
        <w:rPr>
          <w:rFonts w:ascii="Sylfaen" w:hAnsi="Sylfaen" w:cs="Sylfaen"/>
          <w:sz w:val="20"/>
          <w:szCs w:val="20"/>
          <w:lang w:val="af-ZA"/>
        </w:rPr>
        <w:t xml:space="preserve"> </w:t>
      </w:r>
      <w:r w:rsidR="00877993" w:rsidRPr="006E68AD">
        <w:rPr>
          <w:rFonts w:ascii="Sylfaen" w:hAnsi="Sylfaen" w:cs="Sylfaen"/>
          <w:sz w:val="20"/>
          <w:szCs w:val="20"/>
        </w:rPr>
        <w:t>կապված</w:t>
      </w:r>
      <w:r w:rsidR="00877993" w:rsidRPr="006E68AD">
        <w:rPr>
          <w:rFonts w:ascii="Sylfaen" w:hAnsi="Sylfaen" w:cs="Sylfaen"/>
          <w:sz w:val="20"/>
          <w:szCs w:val="20"/>
          <w:lang w:val="af-ZA"/>
        </w:rPr>
        <w:t xml:space="preserve"> </w:t>
      </w:r>
      <w:r w:rsidR="00877993" w:rsidRPr="006E68AD">
        <w:rPr>
          <w:rFonts w:ascii="Sylfaen" w:hAnsi="Sylfaen" w:cs="Sylfaen"/>
          <w:sz w:val="20"/>
          <w:szCs w:val="20"/>
        </w:rPr>
        <w:t>բողոքներ</w:t>
      </w:r>
      <w:r w:rsidR="00877993" w:rsidRPr="006E68AD">
        <w:rPr>
          <w:rFonts w:ascii="Sylfaen" w:hAnsi="Sylfaen" w:cs="Sylfaen"/>
          <w:sz w:val="20"/>
          <w:szCs w:val="20"/>
          <w:lang w:val="af-ZA"/>
        </w:rPr>
        <w:t xml:space="preserve"> </w:t>
      </w:r>
      <w:r w:rsidR="00877993" w:rsidRPr="006E68AD">
        <w:rPr>
          <w:rFonts w:ascii="Sylfaen" w:hAnsi="Sylfaen" w:cs="Sylfaen"/>
          <w:sz w:val="20"/>
          <w:szCs w:val="20"/>
        </w:rPr>
        <w:t>քննող</w:t>
      </w:r>
      <w:r w:rsidR="00877993" w:rsidRPr="006E68AD">
        <w:rPr>
          <w:rFonts w:ascii="Sylfaen" w:hAnsi="Sylfaen" w:cs="Sylfaen"/>
          <w:sz w:val="20"/>
          <w:szCs w:val="20"/>
          <w:lang w:val="af-ZA"/>
        </w:rPr>
        <w:t xml:space="preserve"> </w:t>
      </w:r>
      <w:r w:rsidR="00877993" w:rsidRPr="006E68AD">
        <w:rPr>
          <w:rFonts w:ascii="Sylfaen" w:hAnsi="Sylfaen" w:cs="Sylfaen"/>
          <w:sz w:val="20"/>
          <w:szCs w:val="20"/>
        </w:rPr>
        <w:t>ա</w:t>
      </w:r>
      <w:r w:rsidR="00877993" w:rsidRPr="006E68AD">
        <w:rPr>
          <w:rFonts w:ascii="Sylfaen" w:hAnsi="Sylfaen" w:cs="Sylfaen"/>
          <w:sz w:val="20"/>
          <w:szCs w:val="20"/>
          <w:lang w:val="ru-RU"/>
        </w:rPr>
        <w:t>նձն</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ապահովում</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է</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դրա</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մասին</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համապատասխան</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հայտարարության</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հրապարակումը</w:t>
      </w:r>
      <w:r w:rsidR="00877993" w:rsidRPr="006E68AD">
        <w:rPr>
          <w:rFonts w:ascii="Sylfaen" w:hAnsi="Sylfaen" w:cs="Sylfaen"/>
          <w:sz w:val="20"/>
          <w:szCs w:val="20"/>
          <w:lang w:val="af-ZA"/>
        </w:rPr>
        <w:t xml:space="preserve"> </w:t>
      </w:r>
      <w:r w:rsidR="00877993" w:rsidRPr="006E68AD">
        <w:rPr>
          <w:rFonts w:ascii="Sylfaen" w:hAnsi="Sylfaen" w:cs="Sylfaen"/>
          <w:sz w:val="20"/>
          <w:szCs w:val="20"/>
          <w:lang w:val="ru-RU"/>
        </w:rPr>
        <w:t>տեղեկագրում</w:t>
      </w:r>
      <w:r w:rsidR="00877993" w:rsidRPr="006E68AD">
        <w:rPr>
          <w:rFonts w:ascii="Sylfaen" w:hAnsi="Sylfaen" w:cs="Sylfaen"/>
          <w:sz w:val="20"/>
          <w:szCs w:val="20"/>
          <w:lang w:val="af-ZA"/>
        </w:rPr>
        <w:t>:</w:t>
      </w:r>
    </w:p>
    <w:bookmarkEnd w:id="22"/>
    <w:p w:rsidR="00133017" w:rsidRPr="006E68AD" w:rsidRDefault="00133017" w:rsidP="00133017">
      <w:pPr>
        <w:ind w:firstLine="567"/>
        <w:jc w:val="both"/>
        <w:rPr>
          <w:rFonts w:ascii="Sylfaen" w:hAnsi="Sylfaen" w:cs="Sylfaen"/>
          <w:sz w:val="20"/>
          <w:szCs w:val="20"/>
          <w:lang w:val="af-ZA"/>
        </w:rPr>
      </w:pPr>
      <w:r w:rsidRPr="006E68AD">
        <w:rPr>
          <w:rFonts w:ascii="Sylfaen" w:hAnsi="Sylfaen" w:cs="Sylfaen"/>
          <w:sz w:val="20"/>
          <w:szCs w:val="20"/>
          <w:lang w:val="ru-RU"/>
        </w:rPr>
        <w:t>Գնումների</w:t>
      </w:r>
      <w:r w:rsidRPr="006E68AD">
        <w:rPr>
          <w:rFonts w:ascii="Sylfaen" w:hAnsi="Sylfaen" w:cs="Sylfaen"/>
          <w:sz w:val="20"/>
          <w:szCs w:val="20"/>
          <w:lang w:val="af-ZA"/>
        </w:rPr>
        <w:t xml:space="preserve"> </w:t>
      </w:r>
      <w:r w:rsidRPr="006E68AD">
        <w:rPr>
          <w:rFonts w:ascii="Sylfaen" w:hAnsi="Sylfaen" w:cs="Sylfaen"/>
          <w:sz w:val="20"/>
          <w:szCs w:val="20"/>
          <w:lang w:val="ru-RU"/>
        </w:rPr>
        <w:t>հետ</w:t>
      </w:r>
      <w:r w:rsidRPr="006E68AD">
        <w:rPr>
          <w:rFonts w:ascii="Sylfaen" w:hAnsi="Sylfaen" w:cs="Sylfaen"/>
          <w:sz w:val="20"/>
          <w:szCs w:val="20"/>
          <w:lang w:val="af-ZA"/>
        </w:rPr>
        <w:t xml:space="preserve"> </w:t>
      </w:r>
      <w:r w:rsidRPr="006E68AD">
        <w:rPr>
          <w:rFonts w:ascii="Sylfaen" w:hAnsi="Sylfaen" w:cs="Sylfaen"/>
          <w:sz w:val="20"/>
          <w:szCs w:val="20"/>
          <w:lang w:val="ru-RU"/>
        </w:rPr>
        <w:t>կապված</w:t>
      </w:r>
      <w:r w:rsidRPr="006E68AD">
        <w:rPr>
          <w:rFonts w:ascii="Sylfaen" w:hAnsi="Sylfaen" w:cs="Sylfaen"/>
          <w:sz w:val="20"/>
          <w:szCs w:val="20"/>
          <w:lang w:val="af-ZA"/>
        </w:rPr>
        <w:t xml:space="preserve"> </w:t>
      </w:r>
      <w:r w:rsidRPr="006E68AD">
        <w:rPr>
          <w:rFonts w:ascii="Sylfaen" w:hAnsi="Sylfaen" w:cs="Sylfaen"/>
          <w:sz w:val="20"/>
          <w:szCs w:val="20"/>
          <w:lang w:val="ru-RU"/>
        </w:rPr>
        <w:t>բողոքներ</w:t>
      </w:r>
      <w:r w:rsidRPr="006E68AD">
        <w:rPr>
          <w:rFonts w:ascii="Sylfaen" w:hAnsi="Sylfaen" w:cs="Sylfaen"/>
          <w:sz w:val="20"/>
          <w:szCs w:val="20"/>
          <w:lang w:val="af-ZA"/>
        </w:rPr>
        <w:t xml:space="preserve"> </w:t>
      </w:r>
      <w:r w:rsidRPr="006E68AD">
        <w:rPr>
          <w:rFonts w:ascii="Sylfaen" w:hAnsi="Sylfaen" w:cs="Sylfaen"/>
          <w:sz w:val="20"/>
          <w:szCs w:val="20"/>
          <w:lang w:val="ru-RU"/>
        </w:rPr>
        <w:t>քննող</w:t>
      </w:r>
      <w:r w:rsidRPr="006E68AD">
        <w:rPr>
          <w:rFonts w:ascii="Sylfaen" w:hAnsi="Sylfaen" w:cs="Sylfaen"/>
          <w:sz w:val="20"/>
          <w:szCs w:val="20"/>
          <w:lang w:val="af-ZA"/>
        </w:rPr>
        <w:t xml:space="preserve"> </w:t>
      </w:r>
      <w:r w:rsidRPr="006E68AD">
        <w:rPr>
          <w:rFonts w:ascii="Sylfaen" w:hAnsi="Sylfaen" w:cs="Sylfaen"/>
          <w:sz w:val="20"/>
          <w:szCs w:val="20"/>
          <w:lang w:val="ru-RU"/>
        </w:rPr>
        <w:t>անձի</w:t>
      </w:r>
      <w:r w:rsidRPr="006E68AD">
        <w:rPr>
          <w:rFonts w:ascii="Sylfaen" w:hAnsi="Sylfaen" w:cs="Sylfaen"/>
          <w:sz w:val="20"/>
          <w:szCs w:val="20"/>
          <w:lang w:val="af-ZA"/>
        </w:rPr>
        <w:t xml:space="preserve"> </w:t>
      </w:r>
      <w:r w:rsidRPr="006E68AD">
        <w:rPr>
          <w:rFonts w:ascii="Sylfaen" w:hAnsi="Sylfaen" w:cs="Sylfaen"/>
          <w:sz w:val="20"/>
          <w:szCs w:val="20"/>
          <w:lang w:val="ru-RU"/>
        </w:rPr>
        <w:t>որոշումն</w:t>
      </w:r>
      <w:r w:rsidRPr="006E68AD">
        <w:rPr>
          <w:rFonts w:ascii="Sylfaen" w:hAnsi="Sylfaen" w:cs="Sylfaen"/>
          <w:sz w:val="20"/>
          <w:szCs w:val="20"/>
          <w:lang w:val="af-ZA"/>
        </w:rPr>
        <w:t xml:space="preserve"> </w:t>
      </w:r>
      <w:r w:rsidRPr="006E68AD">
        <w:rPr>
          <w:rFonts w:ascii="Sylfaen" w:hAnsi="Sylfaen" w:cs="Sylfaen"/>
          <w:sz w:val="20"/>
          <w:szCs w:val="20"/>
          <w:lang w:val="ru-RU"/>
        </w:rPr>
        <w:t>իրավապարտադիր</w:t>
      </w:r>
      <w:r w:rsidRPr="006E68AD">
        <w:rPr>
          <w:rFonts w:ascii="Sylfaen" w:hAnsi="Sylfaen" w:cs="Sylfaen"/>
          <w:sz w:val="20"/>
          <w:szCs w:val="20"/>
          <w:lang w:val="af-ZA"/>
        </w:rPr>
        <w:t xml:space="preserve"> </w:t>
      </w:r>
      <w:r w:rsidRPr="006E68AD">
        <w:rPr>
          <w:rFonts w:ascii="Sylfaen" w:hAnsi="Sylfaen" w:cs="Sylfaen"/>
          <w:sz w:val="20"/>
          <w:szCs w:val="20"/>
          <w:lang w:val="ru-RU"/>
        </w:rPr>
        <w:t>է</w:t>
      </w:r>
      <w:r w:rsidRPr="006E68AD">
        <w:rPr>
          <w:rFonts w:ascii="Sylfaen" w:hAnsi="Sylfaen" w:cs="Sylfaen"/>
          <w:sz w:val="20"/>
          <w:szCs w:val="20"/>
          <w:lang w:val="af-ZA"/>
        </w:rPr>
        <w:t xml:space="preserve">, </w:t>
      </w:r>
      <w:r w:rsidRPr="006E68AD">
        <w:rPr>
          <w:rFonts w:ascii="Sylfaen" w:hAnsi="Sylfaen" w:cs="Sylfaen"/>
          <w:sz w:val="20"/>
          <w:szCs w:val="20"/>
          <w:lang w:val="ru-RU"/>
        </w:rPr>
        <w:t>որը</w:t>
      </w:r>
      <w:r w:rsidRPr="006E68AD">
        <w:rPr>
          <w:rFonts w:ascii="Sylfaen" w:hAnsi="Sylfaen" w:cs="Sylfaen"/>
          <w:sz w:val="20"/>
          <w:szCs w:val="20"/>
          <w:lang w:val="af-ZA"/>
        </w:rPr>
        <w:t xml:space="preserve"> </w:t>
      </w:r>
      <w:r w:rsidRPr="006E68AD">
        <w:rPr>
          <w:rFonts w:ascii="Sylfaen" w:hAnsi="Sylfaen" w:cs="Sylfaen"/>
          <w:sz w:val="20"/>
          <w:szCs w:val="20"/>
          <w:lang w:val="ru-RU"/>
        </w:rPr>
        <w:t>կարող</w:t>
      </w:r>
      <w:r w:rsidRPr="006E68AD">
        <w:rPr>
          <w:rFonts w:ascii="Sylfaen" w:hAnsi="Sylfaen" w:cs="Sylfaen"/>
          <w:sz w:val="20"/>
          <w:szCs w:val="20"/>
          <w:lang w:val="af-ZA"/>
        </w:rPr>
        <w:t xml:space="preserve"> </w:t>
      </w:r>
      <w:r w:rsidRPr="006E68AD">
        <w:rPr>
          <w:rFonts w:ascii="Sylfaen" w:hAnsi="Sylfaen" w:cs="Sylfaen"/>
          <w:sz w:val="20"/>
          <w:szCs w:val="20"/>
          <w:lang w:val="ru-RU"/>
        </w:rPr>
        <w:t>է</w:t>
      </w:r>
      <w:r w:rsidRPr="006E68AD">
        <w:rPr>
          <w:rFonts w:ascii="Sylfaen" w:hAnsi="Sylfaen" w:cs="Sylfaen"/>
          <w:sz w:val="20"/>
          <w:szCs w:val="20"/>
          <w:lang w:val="af-ZA"/>
        </w:rPr>
        <w:t xml:space="preserve"> </w:t>
      </w:r>
      <w:r w:rsidRPr="006E68AD">
        <w:rPr>
          <w:rFonts w:ascii="Sylfaen" w:hAnsi="Sylfaen" w:cs="Sylfaen"/>
          <w:sz w:val="20"/>
          <w:szCs w:val="20"/>
          <w:lang w:val="ru-RU"/>
        </w:rPr>
        <w:t>փոփոխվել</w:t>
      </w:r>
      <w:r w:rsidRPr="006E68AD">
        <w:rPr>
          <w:rFonts w:ascii="Sylfaen" w:hAnsi="Sylfaen" w:cs="Sylfaen"/>
          <w:sz w:val="20"/>
          <w:szCs w:val="20"/>
          <w:lang w:val="af-ZA"/>
        </w:rPr>
        <w:t xml:space="preserve"> </w:t>
      </w:r>
      <w:r w:rsidRPr="006E68AD">
        <w:rPr>
          <w:rFonts w:ascii="Sylfaen" w:hAnsi="Sylfaen" w:cs="Sylfaen"/>
          <w:sz w:val="20"/>
          <w:szCs w:val="20"/>
          <w:lang w:val="ru-RU"/>
        </w:rPr>
        <w:t>կամ</w:t>
      </w:r>
      <w:r w:rsidRPr="006E68AD">
        <w:rPr>
          <w:rFonts w:ascii="Sylfaen" w:hAnsi="Sylfaen" w:cs="Sylfaen"/>
          <w:sz w:val="20"/>
          <w:szCs w:val="20"/>
          <w:lang w:val="af-ZA"/>
        </w:rPr>
        <w:t xml:space="preserve"> </w:t>
      </w:r>
      <w:r w:rsidRPr="006E68AD">
        <w:rPr>
          <w:rFonts w:ascii="Sylfaen" w:hAnsi="Sylfaen" w:cs="Sylfaen"/>
          <w:sz w:val="20"/>
          <w:szCs w:val="20"/>
          <w:lang w:val="ru-RU"/>
        </w:rPr>
        <w:t>վերացվել</w:t>
      </w:r>
      <w:r w:rsidRPr="006E68AD">
        <w:rPr>
          <w:rFonts w:ascii="Sylfaen" w:hAnsi="Sylfaen" w:cs="Sylfaen"/>
          <w:sz w:val="20"/>
          <w:szCs w:val="20"/>
          <w:lang w:val="af-ZA"/>
        </w:rPr>
        <w:t xml:space="preserve">, </w:t>
      </w:r>
      <w:r w:rsidRPr="006E68AD">
        <w:rPr>
          <w:rFonts w:ascii="Sylfaen" w:hAnsi="Sylfaen" w:cs="Sylfaen"/>
          <w:sz w:val="20"/>
          <w:szCs w:val="20"/>
          <w:lang w:val="ru-RU"/>
        </w:rPr>
        <w:t>այդ</w:t>
      </w:r>
      <w:r w:rsidRPr="006E68AD">
        <w:rPr>
          <w:rFonts w:ascii="Sylfaen" w:hAnsi="Sylfaen" w:cs="Sylfaen"/>
          <w:sz w:val="20"/>
          <w:szCs w:val="20"/>
          <w:lang w:val="af-ZA"/>
        </w:rPr>
        <w:t xml:space="preserve"> </w:t>
      </w:r>
      <w:r w:rsidRPr="006E68AD">
        <w:rPr>
          <w:rFonts w:ascii="Sylfaen" w:hAnsi="Sylfaen" w:cs="Sylfaen"/>
          <w:sz w:val="20"/>
          <w:szCs w:val="20"/>
          <w:lang w:val="ru-RU"/>
        </w:rPr>
        <w:t>թվում՝</w:t>
      </w:r>
      <w:r w:rsidRPr="006E68AD">
        <w:rPr>
          <w:rFonts w:ascii="Sylfaen" w:hAnsi="Sylfaen" w:cs="Sylfaen"/>
          <w:sz w:val="20"/>
          <w:szCs w:val="20"/>
          <w:lang w:val="af-ZA"/>
        </w:rPr>
        <w:t xml:space="preserve"> </w:t>
      </w:r>
      <w:r w:rsidRPr="006E68AD">
        <w:rPr>
          <w:rFonts w:ascii="Sylfaen" w:hAnsi="Sylfaen" w:cs="Sylfaen"/>
          <w:sz w:val="20"/>
          <w:szCs w:val="20"/>
          <w:lang w:val="ru-RU"/>
        </w:rPr>
        <w:t>մասնակի</w:t>
      </w:r>
      <w:r w:rsidRPr="006E68AD">
        <w:rPr>
          <w:rFonts w:ascii="Sylfaen" w:hAnsi="Sylfaen" w:cs="Sylfaen"/>
          <w:sz w:val="20"/>
          <w:szCs w:val="20"/>
          <w:lang w:val="af-ZA"/>
        </w:rPr>
        <w:t xml:space="preserve">, </w:t>
      </w:r>
      <w:r w:rsidRPr="006E68AD">
        <w:rPr>
          <w:rFonts w:ascii="Sylfaen" w:hAnsi="Sylfaen" w:cs="Sylfaen"/>
          <w:sz w:val="20"/>
          <w:szCs w:val="20"/>
          <w:lang w:val="ru-RU"/>
        </w:rPr>
        <w:t>միայն</w:t>
      </w:r>
      <w:r w:rsidRPr="006E68AD">
        <w:rPr>
          <w:rFonts w:ascii="Sylfaen" w:hAnsi="Sylfaen" w:cs="Sylfaen"/>
          <w:sz w:val="20"/>
          <w:szCs w:val="20"/>
          <w:lang w:val="af-ZA"/>
        </w:rPr>
        <w:t xml:space="preserve"> </w:t>
      </w:r>
      <w:r w:rsidRPr="006E68AD">
        <w:rPr>
          <w:rFonts w:ascii="Sylfaen" w:hAnsi="Sylfaen" w:cs="Sylfaen"/>
          <w:sz w:val="20"/>
          <w:szCs w:val="20"/>
          <w:lang w:val="ru-RU"/>
        </w:rPr>
        <w:t>դատարանի</w:t>
      </w:r>
      <w:r w:rsidRPr="006E68AD">
        <w:rPr>
          <w:rFonts w:ascii="Sylfaen" w:hAnsi="Sylfaen" w:cs="Sylfaen"/>
          <w:sz w:val="20"/>
          <w:szCs w:val="20"/>
          <w:lang w:val="af-ZA"/>
        </w:rPr>
        <w:t xml:space="preserve"> </w:t>
      </w:r>
      <w:r w:rsidRPr="006E68AD">
        <w:rPr>
          <w:rFonts w:ascii="Sylfaen" w:hAnsi="Sylfaen" w:cs="Sylfaen"/>
          <w:sz w:val="20"/>
          <w:szCs w:val="20"/>
          <w:lang w:val="ru-RU"/>
        </w:rPr>
        <w:t>կողմից</w:t>
      </w:r>
      <w:r w:rsidRPr="006E68AD">
        <w:rPr>
          <w:rFonts w:ascii="Sylfaen" w:hAnsi="Sylfaen" w:cs="Sylfaen"/>
          <w:sz w:val="20"/>
          <w:szCs w:val="20"/>
          <w:lang w:val="af-ZA"/>
        </w:rPr>
        <w:t>:</w:t>
      </w:r>
    </w:p>
    <w:p w:rsidR="00133017" w:rsidRPr="006E68AD" w:rsidRDefault="00133017" w:rsidP="00133017">
      <w:pPr>
        <w:ind w:firstLine="567"/>
        <w:jc w:val="both"/>
        <w:rPr>
          <w:rFonts w:ascii="Sylfaen" w:hAnsi="Sylfaen" w:cs="Sylfaen"/>
          <w:sz w:val="20"/>
          <w:szCs w:val="20"/>
          <w:lang w:val="af-ZA"/>
        </w:rPr>
      </w:pPr>
      <w:r w:rsidRPr="006E68AD">
        <w:rPr>
          <w:rFonts w:ascii="Sylfaen" w:hAnsi="Sylfaen" w:cs="Sylfaen"/>
          <w:sz w:val="20"/>
          <w:szCs w:val="20"/>
          <w:lang w:val="af-ZA"/>
        </w:rPr>
        <w:t>11.1</w:t>
      </w:r>
      <w:r w:rsidR="009D29CE" w:rsidRPr="006E68AD">
        <w:rPr>
          <w:rFonts w:ascii="Sylfaen" w:hAnsi="Sylfaen" w:cs="Sylfaen"/>
          <w:sz w:val="20"/>
          <w:szCs w:val="20"/>
          <w:lang w:val="af-ZA"/>
        </w:rPr>
        <w:t>3</w:t>
      </w:r>
      <w:r w:rsidRPr="006E68AD">
        <w:rPr>
          <w:rFonts w:ascii="Sylfaen" w:hAnsi="Sylfaen" w:cs="Sylfaen"/>
          <w:sz w:val="20"/>
          <w:szCs w:val="20"/>
          <w:lang w:val="af-ZA"/>
        </w:rPr>
        <w:t xml:space="preserve"> </w:t>
      </w:r>
      <w:r w:rsidRPr="006E68AD">
        <w:rPr>
          <w:rFonts w:ascii="Sylfaen" w:hAnsi="Sylfaen" w:cs="Sylfaen"/>
          <w:sz w:val="20"/>
          <w:szCs w:val="20"/>
          <w:lang w:val="ru-RU"/>
        </w:rPr>
        <w:t>Գնումների</w:t>
      </w:r>
      <w:r w:rsidRPr="006E68AD">
        <w:rPr>
          <w:rFonts w:ascii="Sylfaen" w:hAnsi="Sylfaen" w:cs="Sylfaen"/>
          <w:sz w:val="20"/>
          <w:szCs w:val="20"/>
          <w:lang w:val="af-ZA"/>
        </w:rPr>
        <w:t xml:space="preserve"> </w:t>
      </w:r>
      <w:r w:rsidRPr="006E68AD">
        <w:rPr>
          <w:rFonts w:ascii="Sylfaen" w:hAnsi="Sylfaen" w:cs="Sylfaen"/>
          <w:sz w:val="20"/>
          <w:szCs w:val="20"/>
          <w:lang w:val="ru-RU"/>
        </w:rPr>
        <w:t>հետ</w:t>
      </w:r>
      <w:r w:rsidRPr="006E68AD">
        <w:rPr>
          <w:rFonts w:ascii="Sylfaen" w:hAnsi="Sylfaen" w:cs="Sylfaen"/>
          <w:sz w:val="20"/>
          <w:szCs w:val="20"/>
          <w:lang w:val="af-ZA"/>
        </w:rPr>
        <w:t xml:space="preserve"> </w:t>
      </w:r>
      <w:r w:rsidRPr="006E68AD">
        <w:rPr>
          <w:rFonts w:ascii="Sylfaen" w:hAnsi="Sylfaen" w:cs="Sylfaen"/>
          <w:sz w:val="20"/>
          <w:szCs w:val="20"/>
          <w:lang w:val="ru-RU"/>
        </w:rPr>
        <w:t>կապված</w:t>
      </w:r>
      <w:r w:rsidRPr="006E68AD">
        <w:rPr>
          <w:rFonts w:ascii="Sylfaen" w:hAnsi="Sylfaen" w:cs="Sylfaen"/>
          <w:sz w:val="20"/>
          <w:szCs w:val="20"/>
          <w:lang w:val="af-ZA"/>
        </w:rPr>
        <w:t xml:space="preserve"> </w:t>
      </w:r>
      <w:r w:rsidRPr="006E68AD">
        <w:rPr>
          <w:rFonts w:ascii="Sylfaen" w:hAnsi="Sylfaen" w:cs="Sylfaen"/>
          <w:sz w:val="20"/>
          <w:szCs w:val="20"/>
          <w:lang w:val="ru-RU"/>
        </w:rPr>
        <w:t>բողոքներ</w:t>
      </w:r>
      <w:r w:rsidRPr="006E68AD">
        <w:rPr>
          <w:rFonts w:ascii="Sylfaen" w:hAnsi="Sylfaen" w:cs="Sylfaen"/>
          <w:sz w:val="20"/>
          <w:szCs w:val="20"/>
          <w:lang w:val="af-ZA"/>
        </w:rPr>
        <w:t xml:space="preserve"> </w:t>
      </w:r>
      <w:r w:rsidRPr="006E68AD">
        <w:rPr>
          <w:rFonts w:ascii="Sylfaen" w:hAnsi="Sylfaen" w:cs="Sylfaen"/>
          <w:sz w:val="20"/>
          <w:szCs w:val="20"/>
          <w:lang w:val="ru-RU"/>
        </w:rPr>
        <w:t>քննող</w:t>
      </w:r>
      <w:r w:rsidRPr="006E68AD">
        <w:rPr>
          <w:rFonts w:ascii="Sylfaen" w:hAnsi="Sylfaen" w:cs="Sylfaen"/>
          <w:sz w:val="20"/>
          <w:szCs w:val="20"/>
          <w:lang w:val="af-ZA"/>
        </w:rPr>
        <w:t xml:space="preserve"> </w:t>
      </w:r>
      <w:r w:rsidRPr="006E68AD">
        <w:rPr>
          <w:rFonts w:ascii="Sylfaen" w:hAnsi="Sylfaen" w:cs="Sylfaen"/>
          <w:sz w:val="20"/>
          <w:szCs w:val="20"/>
          <w:lang w:val="ru-RU"/>
        </w:rPr>
        <w:t>անձը</w:t>
      </w:r>
      <w:r w:rsidRPr="006E68AD">
        <w:rPr>
          <w:rFonts w:ascii="Sylfaen" w:hAnsi="Sylfaen" w:cs="Sylfaen"/>
          <w:sz w:val="20"/>
          <w:szCs w:val="20"/>
          <w:lang w:val="af-ZA"/>
        </w:rPr>
        <w:t>`</w:t>
      </w:r>
    </w:p>
    <w:p w:rsidR="00133017" w:rsidRPr="006E68AD" w:rsidRDefault="00133017" w:rsidP="00133017">
      <w:pPr>
        <w:ind w:firstLine="720"/>
        <w:jc w:val="both"/>
        <w:rPr>
          <w:rFonts w:ascii="Sylfaen" w:hAnsi="Sylfaen" w:cs="Sylfaen"/>
          <w:sz w:val="20"/>
          <w:szCs w:val="20"/>
          <w:lang w:val="af-ZA"/>
        </w:rPr>
      </w:pPr>
      <w:r w:rsidRPr="006E68AD">
        <w:rPr>
          <w:rFonts w:ascii="Sylfaen" w:hAnsi="Sylfaen" w:cs="Sylfaen"/>
          <w:sz w:val="20"/>
          <w:szCs w:val="20"/>
          <w:lang w:val="af-ZA"/>
        </w:rPr>
        <w:t xml:space="preserve">1) </w:t>
      </w:r>
      <w:r w:rsidRPr="006E68AD">
        <w:rPr>
          <w:rFonts w:ascii="Sylfaen" w:hAnsi="Sylfaen" w:cs="Sylfaen"/>
          <w:sz w:val="20"/>
          <w:szCs w:val="20"/>
        </w:rPr>
        <w:t>իրավունք</w:t>
      </w:r>
      <w:r w:rsidRPr="006E68AD">
        <w:rPr>
          <w:rFonts w:ascii="Sylfaen" w:hAnsi="Sylfaen" w:cs="Sylfaen"/>
          <w:sz w:val="20"/>
          <w:szCs w:val="20"/>
          <w:lang w:val="af-ZA"/>
        </w:rPr>
        <w:t xml:space="preserve"> </w:t>
      </w:r>
      <w:r w:rsidRPr="006E68AD">
        <w:rPr>
          <w:rFonts w:ascii="Sylfaen" w:hAnsi="Sylfaen" w:cs="Sylfaen"/>
          <w:sz w:val="20"/>
          <w:szCs w:val="20"/>
        </w:rPr>
        <w:t>ունի</w:t>
      </w:r>
      <w:r w:rsidRPr="006E68AD">
        <w:rPr>
          <w:rFonts w:ascii="Sylfaen" w:hAnsi="Sylfaen" w:cs="Sylfaen"/>
          <w:sz w:val="20"/>
          <w:szCs w:val="20"/>
          <w:lang w:val="af-ZA"/>
        </w:rPr>
        <w:t xml:space="preserve"> </w:t>
      </w:r>
      <w:r w:rsidRPr="006E68AD">
        <w:rPr>
          <w:rFonts w:ascii="Sylfaen" w:hAnsi="Sylfaen" w:cs="Sylfaen"/>
          <w:sz w:val="20"/>
          <w:szCs w:val="20"/>
        </w:rPr>
        <w:t>պատվիրատուի</w:t>
      </w:r>
      <w:r w:rsidRPr="006E68AD">
        <w:rPr>
          <w:rFonts w:ascii="Sylfaen" w:hAnsi="Sylfaen" w:cs="Sylfaen"/>
          <w:sz w:val="20"/>
          <w:szCs w:val="20"/>
          <w:lang w:val="af-ZA"/>
        </w:rPr>
        <w:t xml:space="preserve"> </w:t>
      </w:r>
      <w:r w:rsidRPr="006E68AD">
        <w:rPr>
          <w:rFonts w:ascii="Sylfaen" w:hAnsi="Sylfaen" w:cs="Sylfaen"/>
          <w:sz w:val="20"/>
          <w:szCs w:val="20"/>
        </w:rPr>
        <w:t>և</w:t>
      </w:r>
      <w:r w:rsidRPr="006E68AD">
        <w:rPr>
          <w:rFonts w:ascii="Sylfaen" w:hAnsi="Sylfaen" w:cs="Sylfaen"/>
          <w:sz w:val="20"/>
          <w:szCs w:val="20"/>
          <w:lang w:val="af-ZA"/>
        </w:rPr>
        <w:t xml:space="preserve"> </w:t>
      </w:r>
      <w:r w:rsidRPr="006E68AD">
        <w:rPr>
          <w:rFonts w:ascii="Sylfaen" w:hAnsi="Sylfaen" w:cs="Sylfaen"/>
          <w:sz w:val="20"/>
          <w:szCs w:val="20"/>
        </w:rPr>
        <w:t>հանձնաժողովի</w:t>
      </w:r>
      <w:r w:rsidRPr="006E68AD">
        <w:rPr>
          <w:rFonts w:ascii="Sylfaen" w:hAnsi="Sylfaen" w:cs="Sylfaen"/>
          <w:sz w:val="20"/>
          <w:szCs w:val="20"/>
          <w:lang w:val="af-ZA"/>
        </w:rPr>
        <w:t xml:space="preserve"> </w:t>
      </w:r>
      <w:r w:rsidRPr="006E68AD">
        <w:rPr>
          <w:rFonts w:ascii="Sylfaen" w:hAnsi="Sylfaen" w:cs="Sylfaen"/>
          <w:sz w:val="20"/>
          <w:szCs w:val="20"/>
        </w:rPr>
        <w:t>գործողությունների</w:t>
      </w:r>
      <w:r w:rsidRPr="006E68AD">
        <w:rPr>
          <w:rFonts w:ascii="Sylfaen" w:hAnsi="Sylfaen" w:cs="Sylfaen"/>
          <w:sz w:val="20"/>
          <w:szCs w:val="20"/>
          <w:lang w:val="af-ZA"/>
        </w:rPr>
        <w:t xml:space="preserve"> </w:t>
      </w:r>
      <w:r w:rsidRPr="006E68AD">
        <w:rPr>
          <w:rFonts w:ascii="Sylfaen" w:hAnsi="Sylfaen" w:cs="Sylfaen"/>
          <w:sz w:val="20"/>
          <w:szCs w:val="20"/>
        </w:rPr>
        <w:t>կամ</w:t>
      </w:r>
      <w:r w:rsidRPr="006E68AD">
        <w:rPr>
          <w:rFonts w:ascii="Sylfaen" w:hAnsi="Sylfaen" w:cs="Sylfaen"/>
          <w:sz w:val="20"/>
          <w:szCs w:val="20"/>
          <w:lang w:val="af-ZA"/>
        </w:rPr>
        <w:t xml:space="preserve"> </w:t>
      </w:r>
      <w:r w:rsidRPr="006E68AD">
        <w:rPr>
          <w:rFonts w:ascii="Sylfaen" w:hAnsi="Sylfaen" w:cs="Sylfaen"/>
          <w:sz w:val="20"/>
          <w:szCs w:val="20"/>
        </w:rPr>
        <w:t>անգործության</w:t>
      </w:r>
      <w:r w:rsidRPr="006E68AD">
        <w:rPr>
          <w:rFonts w:ascii="Sylfaen" w:hAnsi="Sylfaen" w:cs="Sylfaen"/>
          <w:sz w:val="20"/>
          <w:szCs w:val="20"/>
          <w:lang w:val="af-ZA"/>
        </w:rPr>
        <w:t xml:space="preserve"> </w:t>
      </w:r>
      <w:r w:rsidRPr="006E68AD">
        <w:rPr>
          <w:rFonts w:ascii="Sylfaen" w:hAnsi="Sylfaen" w:cs="Sylfaen"/>
          <w:sz w:val="20"/>
          <w:szCs w:val="20"/>
        </w:rPr>
        <w:t>վերաբերյալ</w:t>
      </w:r>
      <w:r w:rsidRPr="006E68AD">
        <w:rPr>
          <w:rFonts w:ascii="Sylfaen" w:hAnsi="Sylfaen" w:cs="Sylfaen"/>
          <w:sz w:val="20"/>
          <w:szCs w:val="20"/>
          <w:lang w:val="af-ZA"/>
        </w:rPr>
        <w:t xml:space="preserve"> </w:t>
      </w:r>
      <w:r w:rsidRPr="006E68AD">
        <w:rPr>
          <w:rFonts w:ascii="Sylfaen" w:hAnsi="Sylfaen" w:cs="Sylfaen"/>
          <w:sz w:val="20"/>
          <w:szCs w:val="20"/>
        </w:rPr>
        <w:t>ընդունելու</w:t>
      </w:r>
      <w:r w:rsidRPr="006E68AD">
        <w:rPr>
          <w:rFonts w:ascii="Sylfaen" w:hAnsi="Sylfaen" w:cs="Sylfaen"/>
          <w:sz w:val="20"/>
          <w:szCs w:val="20"/>
          <w:lang w:val="af-ZA"/>
        </w:rPr>
        <w:t xml:space="preserve"> </w:t>
      </w:r>
      <w:r w:rsidRPr="006E68AD">
        <w:rPr>
          <w:rFonts w:ascii="Sylfaen" w:hAnsi="Sylfaen" w:cs="Sylfaen"/>
          <w:sz w:val="20"/>
          <w:szCs w:val="20"/>
        </w:rPr>
        <w:t>հետևյալ</w:t>
      </w:r>
      <w:r w:rsidRPr="006E68AD">
        <w:rPr>
          <w:rFonts w:ascii="Sylfaen" w:hAnsi="Sylfaen" w:cs="Sylfaen"/>
          <w:sz w:val="20"/>
          <w:szCs w:val="20"/>
          <w:lang w:val="af-ZA"/>
        </w:rPr>
        <w:t xml:space="preserve"> </w:t>
      </w:r>
      <w:r w:rsidRPr="006E68AD">
        <w:rPr>
          <w:rFonts w:ascii="Sylfaen" w:hAnsi="Sylfaen" w:cs="Sylfaen"/>
          <w:sz w:val="20"/>
          <w:szCs w:val="20"/>
        </w:rPr>
        <w:t>որոշումները</w:t>
      </w:r>
      <w:r w:rsidRPr="006E68AD">
        <w:rPr>
          <w:rFonts w:ascii="Sylfaen" w:hAnsi="Sylfaen" w:cs="Sylfaen"/>
          <w:sz w:val="20"/>
          <w:szCs w:val="20"/>
          <w:lang w:val="af-ZA"/>
        </w:rPr>
        <w:t>.</w:t>
      </w:r>
    </w:p>
    <w:p w:rsidR="00133017" w:rsidRPr="006E68AD" w:rsidRDefault="00133017" w:rsidP="00133017">
      <w:pPr>
        <w:ind w:firstLine="720"/>
        <w:jc w:val="both"/>
        <w:rPr>
          <w:rFonts w:ascii="Sylfaen" w:hAnsi="Sylfaen" w:cs="Sylfaen"/>
          <w:sz w:val="20"/>
          <w:szCs w:val="20"/>
          <w:lang w:val="af-ZA"/>
        </w:rPr>
      </w:pPr>
      <w:r w:rsidRPr="006E68AD">
        <w:rPr>
          <w:rFonts w:ascii="Sylfaen" w:hAnsi="Sylfaen" w:cs="Sylfaen"/>
          <w:sz w:val="20"/>
          <w:szCs w:val="20"/>
        </w:rPr>
        <w:t>ա</w:t>
      </w:r>
      <w:r w:rsidRPr="006E68AD">
        <w:rPr>
          <w:rFonts w:ascii="Sylfaen" w:hAnsi="Sylfaen" w:cs="Sylfaen"/>
          <w:sz w:val="20"/>
          <w:szCs w:val="20"/>
          <w:lang w:val="af-ZA"/>
        </w:rPr>
        <w:t xml:space="preserve">. </w:t>
      </w:r>
      <w:r w:rsidRPr="006E68AD">
        <w:rPr>
          <w:rFonts w:ascii="Sylfaen" w:hAnsi="Sylfaen" w:cs="Sylfaen"/>
          <w:sz w:val="20"/>
          <w:szCs w:val="20"/>
        </w:rPr>
        <w:t>արգելելու</w:t>
      </w:r>
      <w:r w:rsidRPr="006E68AD">
        <w:rPr>
          <w:rFonts w:ascii="Sylfaen" w:hAnsi="Sylfaen" w:cs="Sylfaen"/>
          <w:sz w:val="20"/>
          <w:szCs w:val="20"/>
          <w:lang w:val="af-ZA"/>
        </w:rPr>
        <w:t xml:space="preserve"> </w:t>
      </w:r>
      <w:r w:rsidRPr="006E68AD">
        <w:rPr>
          <w:rFonts w:ascii="Sylfaen" w:hAnsi="Sylfaen" w:cs="Sylfaen"/>
          <w:sz w:val="20"/>
          <w:szCs w:val="20"/>
        </w:rPr>
        <w:t>կատարել</w:t>
      </w:r>
      <w:r w:rsidRPr="006E68AD">
        <w:rPr>
          <w:rFonts w:ascii="Sylfaen" w:hAnsi="Sylfaen" w:cs="Sylfaen"/>
          <w:sz w:val="20"/>
          <w:szCs w:val="20"/>
          <w:lang w:val="af-ZA"/>
        </w:rPr>
        <w:t xml:space="preserve"> </w:t>
      </w:r>
      <w:r w:rsidRPr="006E68AD">
        <w:rPr>
          <w:rFonts w:ascii="Sylfaen" w:hAnsi="Sylfaen" w:cs="Sylfaen"/>
          <w:sz w:val="20"/>
          <w:szCs w:val="20"/>
        </w:rPr>
        <w:t>որոշակի</w:t>
      </w:r>
      <w:r w:rsidRPr="006E68AD">
        <w:rPr>
          <w:rFonts w:ascii="Sylfaen" w:hAnsi="Sylfaen" w:cs="Sylfaen"/>
          <w:sz w:val="20"/>
          <w:szCs w:val="20"/>
          <w:lang w:val="af-ZA"/>
        </w:rPr>
        <w:t xml:space="preserve"> </w:t>
      </w:r>
      <w:r w:rsidRPr="006E68AD">
        <w:rPr>
          <w:rFonts w:ascii="Sylfaen" w:hAnsi="Sylfaen" w:cs="Sylfaen"/>
          <w:sz w:val="20"/>
          <w:szCs w:val="20"/>
        </w:rPr>
        <w:t>գործողություններ</w:t>
      </w:r>
      <w:r w:rsidRPr="006E68AD">
        <w:rPr>
          <w:rFonts w:ascii="Sylfaen" w:hAnsi="Sylfaen" w:cs="Sylfaen"/>
          <w:sz w:val="20"/>
          <w:szCs w:val="20"/>
          <w:lang w:val="af-ZA"/>
        </w:rPr>
        <w:t xml:space="preserve"> </w:t>
      </w:r>
      <w:r w:rsidRPr="006E68AD">
        <w:rPr>
          <w:rFonts w:ascii="Sylfaen" w:hAnsi="Sylfaen" w:cs="Sylfaen"/>
          <w:sz w:val="20"/>
          <w:szCs w:val="20"/>
        </w:rPr>
        <w:t>և</w:t>
      </w:r>
      <w:r w:rsidRPr="006E68AD">
        <w:rPr>
          <w:rFonts w:ascii="Sylfaen" w:hAnsi="Sylfaen" w:cs="Sylfaen"/>
          <w:sz w:val="20"/>
          <w:szCs w:val="20"/>
          <w:lang w:val="af-ZA"/>
        </w:rPr>
        <w:t xml:space="preserve"> </w:t>
      </w:r>
      <w:r w:rsidRPr="006E68AD">
        <w:rPr>
          <w:rFonts w:ascii="Sylfaen" w:hAnsi="Sylfaen" w:cs="Sylfaen"/>
          <w:sz w:val="20"/>
          <w:szCs w:val="20"/>
        </w:rPr>
        <w:t>ընդունել</w:t>
      </w:r>
      <w:r w:rsidRPr="006E68AD">
        <w:rPr>
          <w:rFonts w:ascii="Sylfaen" w:hAnsi="Sylfaen" w:cs="Sylfaen"/>
          <w:sz w:val="20"/>
          <w:szCs w:val="20"/>
          <w:lang w:val="af-ZA"/>
        </w:rPr>
        <w:t xml:space="preserve"> </w:t>
      </w:r>
      <w:r w:rsidRPr="006E68AD">
        <w:rPr>
          <w:rFonts w:ascii="Sylfaen" w:hAnsi="Sylfaen" w:cs="Sylfaen"/>
          <w:sz w:val="20"/>
          <w:szCs w:val="20"/>
        </w:rPr>
        <w:t>որոշումներ</w:t>
      </w:r>
      <w:r w:rsidRPr="006E68AD">
        <w:rPr>
          <w:rFonts w:ascii="Sylfaen" w:hAnsi="Sylfaen" w:cs="Sylfaen"/>
          <w:sz w:val="20"/>
          <w:szCs w:val="20"/>
          <w:lang w:val="af-ZA"/>
        </w:rPr>
        <w:t>,</w:t>
      </w:r>
    </w:p>
    <w:p w:rsidR="00133017" w:rsidRPr="006E68AD" w:rsidRDefault="00133017" w:rsidP="00133017">
      <w:pPr>
        <w:ind w:firstLine="720"/>
        <w:jc w:val="both"/>
        <w:rPr>
          <w:rFonts w:ascii="Sylfaen" w:hAnsi="Sylfaen" w:cs="Sylfaen"/>
          <w:sz w:val="20"/>
          <w:szCs w:val="20"/>
          <w:lang w:val="af-ZA"/>
        </w:rPr>
      </w:pPr>
      <w:r w:rsidRPr="006E68AD">
        <w:rPr>
          <w:rFonts w:ascii="Sylfaen" w:hAnsi="Sylfaen" w:cs="Sylfaen"/>
          <w:sz w:val="20"/>
          <w:szCs w:val="20"/>
        </w:rPr>
        <w:t>բ</w:t>
      </w:r>
      <w:r w:rsidRPr="006E68AD">
        <w:rPr>
          <w:rFonts w:ascii="Sylfaen" w:hAnsi="Sylfaen" w:cs="Sylfaen"/>
          <w:sz w:val="20"/>
          <w:szCs w:val="20"/>
          <w:lang w:val="af-ZA"/>
        </w:rPr>
        <w:t xml:space="preserve">. </w:t>
      </w:r>
      <w:r w:rsidRPr="006E68AD">
        <w:rPr>
          <w:rFonts w:ascii="Sylfaen" w:hAnsi="Sylfaen" w:cs="Sylfaen"/>
          <w:sz w:val="20"/>
          <w:szCs w:val="20"/>
        </w:rPr>
        <w:t>պարտավորեցնելու</w:t>
      </w:r>
      <w:r w:rsidRPr="006E68AD">
        <w:rPr>
          <w:rFonts w:ascii="Sylfaen" w:hAnsi="Sylfaen" w:cs="Sylfaen"/>
          <w:sz w:val="20"/>
          <w:szCs w:val="20"/>
          <w:lang w:val="af-ZA"/>
        </w:rPr>
        <w:t xml:space="preserve"> </w:t>
      </w:r>
      <w:r w:rsidRPr="006E68AD">
        <w:rPr>
          <w:rFonts w:ascii="Sylfaen" w:hAnsi="Sylfaen" w:cs="Sylfaen"/>
          <w:sz w:val="20"/>
          <w:szCs w:val="20"/>
        </w:rPr>
        <w:t>ընդունել</w:t>
      </w:r>
      <w:r w:rsidRPr="006E68AD">
        <w:rPr>
          <w:rFonts w:ascii="Sylfaen" w:hAnsi="Sylfaen" w:cs="Sylfaen"/>
          <w:sz w:val="20"/>
          <w:szCs w:val="20"/>
          <w:lang w:val="af-ZA"/>
        </w:rPr>
        <w:t xml:space="preserve"> </w:t>
      </w:r>
      <w:r w:rsidRPr="006E68AD">
        <w:rPr>
          <w:rFonts w:ascii="Sylfaen" w:hAnsi="Sylfaen" w:cs="Sylfaen"/>
          <w:sz w:val="20"/>
          <w:szCs w:val="20"/>
        </w:rPr>
        <w:t>համապատասխան</w:t>
      </w:r>
      <w:r w:rsidRPr="006E68AD">
        <w:rPr>
          <w:rFonts w:ascii="Sylfaen" w:hAnsi="Sylfaen" w:cs="Sylfaen"/>
          <w:sz w:val="20"/>
          <w:szCs w:val="20"/>
          <w:lang w:val="af-ZA"/>
        </w:rPr>
        <w:t xml:space="preserve"> </w:t>
      </w:r>
      <w:r w:rsidRPr="006E68AD">
        <w:rPr>
          <w:rFonts w:ascii="Sylfaen" w:hAnsi="Sylfaen" w:cs="Sylfaen"/>
          <w:sz w:val="20"/>
          <w:szCs w:val="20"/>
        </w:rPr>
        <w:t>որոշումներ</w:t>
      </w:r>
      <w:r w:rsidRPr="006E68AD">
        <w:rPr>
          <w:rFonts w:ascii="Sylfaen" w:hAnsi="Sylfaen" w:cs="Sylfaen"/>
          <w:sz w:val="20"/>
          <w:szCs w:val="20"/>
          <w:lang w:val="af-ZA"/>
        </w:rPr>
        <w:t xml:space="preserve">, </w:t>
      </w:r>
      <w:r w:rsidRPr="006E68AD">
        <w:rPr>
          <w:rFonts w:ascii="Sylfaen" w:hAnsi="Sylfaen" w:cs="Sylfaen"/>
          <w:sz w:val="20"/>
          <w:szCs w:val="20"/>
        </w:rPr>
        <w:t>ներառյալ՝</w:t>
      </w:r>
      <w:r w:rsidRPr="006E68AD">
        <w:rPr>
          <w:rFonts w:ascii="Sylfaen" w:hAnsi="Sylfaen" w:cs="Sylfaen"/>
          <w:sz w:val="20"/>
          <w:szCs w:val="20"/>
          <w:lang w:val="af-ZA"/>
        </w:rPr>
        <w:t xml:space="preserve"> </w:t>
      </w:r>
      <w:r w:rsidRPr="006E68AD">
        <w:rPr>
          <w:rFonts w:ascii="Sylfaen" w:hAnsi="Sylfaen" w:cs="Sylfaen"/>
          <w:sz w:val="20"/>
          <w:szCs w:val="20"/>
        </w:rPr>
        <w:t>չկայացած</w:t>
      </w:r>
      <w:r w:rsidRPr="006E68AD">
        <w:rPr>
          <w:rFonts w:ascii="Sylfaen" w:hAnsi="Sylfaen" w:cs="Sylfaen"/>
          <w:sz w:val="20"/>
          <w:szCs w:val="20"/>
          <w:lang w:val="af-ZA"/>
        </w:rPr>
        <w:t xml:space="preserve"> </w:t>
      </w:r>
      <w:r w:rsidRPr="006E68AD">
        <w:rPr>
          <w:rFonts w:ascii="Sylfaen" w:hAnsi="Sylfaen" w:cs="Sylfaen"/>
          <w:sz w:val="20"/>
          <w:szCs w:val="20"/>
        </w:rPr>
        <w:t>հայտարարելու</w:t>
      </w:r>
      <w:r w:rsidRPr="006E68AD">
        <w:rPr>
          <w:rFonts w:ascii="Sylfaen" w:hAnsi="Sylfaen" w:cs="Sylfaen"/>
          <w:sz w:val="20"/>
          <w:szCs w:val="20"/>
          <w:lang w:val="af-ZA"/>
        </w:rPr>
        <w:t xml:space="preserve"> </w:t>
      </w:r>
      <w:r w:rsidRPr="006E68AD">
        <w:rPr>
          <w:rFonts w:ascii="Sylfaen" w:hAnsi="Sylfaen" w:cs="Sylfaen"/>
          <w:sz w:val="20"/>
          <w:szCs w:val="20"/>
        </w:rPr>
        <w:t>գնման</w:t>
      </w:r>
      <w:r w:rsidRPr="006E68AD">
        <w:rPr>
          <w:rFonts w:ascii="Sylfaen" w:hAnsi="Sylfaen" w:cs="Sylfaen"/>
          <w:sz w:val="20"/>
          <w:szCs w:val="20"/>
          <w:lang w:val="af-ZA"/>
        </w:rPr>
        <w:t xml:space="preserve"> </w:t>
      </w:r>
      <w:r w:rsidRPr="006E68AD">
        <w:rPr>
          <w:rFonts w:ascii="Sylfaen" w:hAnsi="Sylfaen" w:cs="Sylfaen"/>
          <w:sz w:val="20"/>
          <w:szCs w:val="20"/>
        </w:rPr>
        <w:t>ընթացակարգը</w:t>
      </w:r>
      <w:r w:rsidRPr="006E68AD">
        <w:rPr>
          <w:rFonts w:ascii="Sylfaen" w:hAnsi="Sylfaen" w:cs="Sylfaen"/>
          <w:sz w:val="20"/>
          <w:szCs w:val="20"/>
          <w:lang w:val="af-ZA"/>
        </w:rPr>
        <w:t xml:space="preserve">, </w:t>
      </w:r>
      <w:r w:rsidRPr="006E68AD">
        <w:rPr>
          <w:rFonts w:ascii="Sylfaen" w:hAnsi="Sylfaen" w:cs="Sylfaen"/>
          <w:sz w:val="20"/>
          <w:szCs w:val="20"/>
        </w:rPr>
        <w:t>բացառությամբ</w:t>
      </w:r>
      <w:r w:rsidRPr="006E68AD">
        <w:rPr>
          <w:rFonts w:ascii="Sylfaen" w:hAnsi="Sylfaen" w:cs="Sylfaen"/>
          <w:sz w:val="20"/>
          <w:szCs w:val="20"/>
          <w:lang w:val="af-ZA"/>
        </w:rPr>
        <w:t xml:space="preserve"> </w:t>
      </w:r>
      <w:r w:rsidRPr="006E68AD">
        <w:rPr>
          <w:rFonts w:ascii="Sylfaen" w:hAnsi="Sylfaen" w:cs="Sylfaen"/>
          <w:sz w:val="20"/>
          <w:szCs w:val="20"/>
        </w:rPr>
        <w:t>պայմանագիրը</w:t>
      </w:r>
      <w:r w:rsidRPr="006E68AD">
        <w:rPr>
          <w:rFonts w:ascii="Sylfaen" w:hAnsi="Sylfaen" w:cs="Sylfaen"/>
          <w:sz w:val="20"/>
          <w:szCs w:val="20"/>
          <w:lang w:val="af-ZA"/>
        </w:rPr>
        <w:t xml:space="preserve"> </w:t>
      </w:r>
      <w:r w:rsidRPr="006E68AD">
        <w:rPr>
          <w:rFonts w:ascii="Sylfaen" w:hAnsi="Sylfaen" w:cs="Sylfaen"/>
          <w:sz w:val="20"/>
          <w:szCs w:val="20"/>
        </w:rPr>
        <w:t>անվավեր</w:t>
      </w:r>
      <w:r w:rsidRPr="006E68AD">
        <w:rPr>
          <w:rFonts w:ascii="Sylfaen" w:hAnsi="Sylfaen" w:cs="Sylfaen"/>
          <w:sz w:val="20"/>
          <w:szCs w:val="20"/>
          <w:lang w:val="af-ZA"/>
        </w:rPr>
        <w:t xml:space="preserve"> </w:t>
      </w:r>
      <w:r w:rsidRPr="006E68AD">
        <w:rPr>
          <w:rFonts w:ascii="Sylfaen" w:hAnsi="Sylfaen" w:cs="Sylfaen"/>
          <w:sz w:val="20"/>
          <w:szCs w:val="20"/>
        </w:rPr>
        <w:t>ճանաչելու</w:t>
      </w:r>
      <w:r w:rsidRPr="006E68AD">
        <w:rPr>
          <w:rFonts w:ascii="Sylfaen" w:hAnsi="Sylfaen" w:cs="Sylfaen"/>
          <w:sz w:val="20"/>
          <w:szCs w:val="20"/>
          <w:lang w:val="af-ZA"/>
        </w:rPr>
        <w:t xml:space="preserve"> </w:t>
      </w:r>
      <w:r w:rsidRPr="006E68AD">
        <w:rPr>
          <w:rFonts w:ascii="Sylfaen" w:hAnsi="Sylfaen" w:cs="Sylfaen"/>
          <w:sz w:val="20"/>
          <w:szCs w:val="20"/>
        </w:rPr>
        <w:t>մասին</w:t>
      </w:r>
      <w:r w:rsidRPr="006E68AD">
        <w:rPr>
          <w:rFonts w:ascii="Sylfaen" w:hAnsi="Sylfaen" w:cs="Sylfaen"/>
          <w:sz w:val="20"/>
          <w:szCs w:val="20"/>
          <w:lang w:val="af-ZA"/>
        </w:rPr>
        <w:t xml:space="preserve"> </w:t>
      </w:r>
      <w:r w:rsidRPr="006E68AD">
        <w:rPr>
          <w:rFonts w:ascii="Sylfaen" w:hAnsi="Sylfaen" w:cs="Sylfaen"/>
          <w:sz w:val="20"/>
          <w:szCs w:val="20"/>
        </w:rPr>
        <w:t>որոշման</w:t>
      </w:r>
      <w:r w:rsidRPr="006E68AD">
        <w:rPr>
          <w:rFonts w:ascii="Sylfaen" w:hAnsi="Sylfaen" w:cs="Sylfaen"/>
          <w:sz w:val="20"/>
          <w:szCs w:val="20"/>
          <w:lang w:val="af-ZA"/>
        </w:rPr>
        <w:t>,</w:t>
      </w:r>
    </w:p>
    <w:p w:rsidR="00133017" w:rsidRPr="006E68AD" w:rsidRDefault="00133017" w:rsidP="00133017">
      <w:pPr>
        <w:ind w:firstLine="720"/>
        <w:jc w:val="both"/>
        <w:rPr>
          <w:rFonts w:ascii="Sylfaen" w:hAnsi="Sylfaen" w:cs="Sylfaen"/>
          <w:sz w:val="20"/>
          <w:szCs w:val="20"/>
          <w:lang w:val="af-ZA"/>
        </w:rPr>
      </w:pPr>
      <w:r w:rsidRPr="006E68AD">
        <w:rPr>
          <w:rFonts w:ascii="Sylfaen" w:hAnsi="Sylfaen" w:cs="Sylfaen"/>
          <w:sz w:val="20"/>
          <w:szCs w:val="20"/>
          <w:lang w:val="af-ZA"/>
        </w:rPr>
        <w:t xml:space="preserve">2) </w:t>
      </w:r>
      <w:r w:rsidRPr="006E68AD">
        <w:rPr>
          <w:rFonts w:ascii="Sylfaen" w:hAnsi="Sylfaen" w:cs="Sylfaen"/>
          <w:sz w:val="20"/>
          <w:szCs w:val="20"/>
        </w:rPr>
        <w:t>որոշում</w:t>
      </w:r>
      <w:r w:rsidRPr="006E68AD">
        <w:rPr>
          <w:rFonts w:ascii="Sylfaen" w:hAnsi="Sylfaen" w:cs="Sylfaen"/>
          <w:sz w:val="20"/>
          <w:szCs w:val="20"/>
          <w:lang w:val="af-ZA"/>
        </w:rPr>
        <w:t xml:space="preserve"> </w:t>
      </w:r>
      <w:r w:rsidRPr="006E68AD">
        <w:rPr>
          <w:rFonts w:ascii="Sylfaen" w:hAnsi="Sylfaen" w:cs="Sylfaen"/>
          <w:sz w:val="20"/>
          <w:szCs w:val="20"/>
        </w:rPr>
        <w:t>է</w:t>
      </w:r>
      <w:r w:rsidRPr="006E68AD">
        <w:rPr>
          <w:rFonts w:ascii="Sylfaen" w:hAnsi="Sylfaen" w:cs="Sylfaen"/>
          <w:sz w:val="20"/>
          <w:szCs w:val="20"/>
          <w:lang w:val="af-ZA"/>
        </w:rPr>
        <w:t xml:space="preserve"> </w:t>
      </w:r>
      <w:r w:rsidRPr="006E68AD">
        <w:rPr>
          <w:rFonts w:ascii="Sylfaen" w:hAnsi="Sylfaen" w:cs="Sylfaen"/>
          <w:sz w:val="20"/>
          <w:szCs w:val="20"/>
        </w:rPr>
        <w:t>կայացնում</w:t>
      </w:r>
      <w:r w:rsidRPr="006E68AD">
        <w:rPr>
          <w:rFonts w:ascii="Sylfaen" w:hAnsi="Sylfaen" w:cs="Sylfaen"/>
          <w:sz w:val="20"/>
          <w:szCs w:val="20"/>
          <w:lang w:val="af-ZA"/>
        </w:rPr>
        <w:t xml:space="preserve"> </w:t>
      </w:r>
      <w:r w:rsidRPr="006E68AD">
        <w:rPr>
          <w:rFonts w:ascii="Sylfaen" w:hAnsi="Sylfaen" w:cs="Sylfaen"/>
          <w:sz w:val="20"/>
          <w:szCs w:val="20"/>
        </w:rPr>
        <w:t>մասնակցին</w:t>
      </w:r>
      <w:r w:rsidRPr="006E68AD">
        <w:rPr>
          <w:rFonts w:ascii="Sylfaen" w:hAnsi="Sylfaen" w:cs="Sylfaen"/>
          <w:sz w:val="20"/>
          <w:szCs w:val="20"/>
          <w:lang w:val="af-ZA"/>
        </w:rPr>
        <w:t xml:space="preserve"> </w:t>
      </w:r>
      <w:r w:rsidRPr="006E68AD">
        <w:rPr>
          <w:rFonts w:ascii="Sylfaen" w:hAnsi="Sylfaen" w:cs="Sylfaen"/>
          <w:sz w:val="20"/>
          <w:szCs w:val="20"/>
        </w:rPr>
        <w:t>գնումների</w:t>
      </w:r>
      <w:r w:rsidRPr="006E68AD">
        <w:rPr>
          <w:rFonts w:ascii="Sylfaen" w:hAnsi="Sylfaen" w:cs="Sylfaen"/>
          <w:sz w:val="20"/>
          <w:szCs w:val="20"/>
          <w:lang w:val="af-ZA"/>
        </w:rPr>
        <w:t xml:space="preserve"> </w:t>
      </w:r>
      <w:r w:rsidRPr="006E68AD">
        <w:rPr>
          <w:rFonts w:ascii="Sylfaen" w:hAnsi="Sylfaen" w:cs="Sylfaen"/>
          <w:sz w:val="20"/>
          <w:szCs w:val="20"/>
        </w:rPr>
        <w:t>գործընթացին</w:t>
      </w:r>
      <w:r w:rsidRPr="006E68AD">
        <w:rPr>
          <w:rFonts w:ascii="Sylfaen" w:hAnsi="Sylfaen" w:cs="Sylfaen"/>
          <w:sz w:val="20"/>
          <w:szCs w:val="20"/>
          <w:lang w:val="af-ZA"/>
        </w:rPr>
        <w:t xml:space="preserve"> </w:t>
      </w:r>
      <w:r w:rsidRPr="006E68AD">
        <w:rPr>
          <w:rFonts w:ascii="Sylfaen" w:hAnsi="Sylfaen" w:cs="Sylfaen"/>
          <w:sz w:val="20"/>
          <w:szCs w:val="20"/>
        </w:rPr>
        <w:t>մասնակցելու</w:t>
      </w:r>
      <w:r w:rsidRPr="006E68AD">
        <w:rPr>
          <w:rFonts w:ascii="Sylfaen" w:hAnsi="Sylfaen" w:cs="Sylfaen"/>
          <w:sz w:val="20"/>
          <w:szCs w:val="20"/>
          <w:lang w:val="af-ZA"/>
        </w:rPr>
        <w:t xml:space="preserve"> </w:t>
      </w:r>
      <w:r w:rsidRPr="006E68AD">
        <w:rPr>
          <w:rFonts w:ascii="Sylfaen" w:hAnsi="Sylfaen" w:cs="Sylfaen"/>
          <w:sz w:val="20"/>
          <w:szCs w:val="20"/>
        </w:rPr>
        <w:t>իրավունք</w:t>
      </w:r>
      <w:r w:rsidRPr="006E68AD">
        <w:rPr>
          <w:rFonts w:ascii="Sylfaen" w:hAnsi="Sylfaen" w:cs="Sylfaen"/>
          <w:sz w:val="20"/>
          <w:szCs w:val="20"/>
          <w:lang w:val="af-ZA"/>
        </w:rPr>
        <w:t xml:space="preserve"> </w:t>
      </w:r>
      <w:r w:rsidRPr="006E68AD">
        <w:rPr>
          <w:rFonts w:ascii="Sylfaen" w:hAnsi="Sylfaen" w:cs="Sylfaen"/>
          <w:sz w:val="20"/>
          <w:szCs w:val="20"/>
        </w:rPr>
        <w:t>չունեցող</w:t>
      </w:r>
      <w:r w:rsidRPr="006E68AD">
        <w:rPr>
          <w:rFonts w:ascii="Sylfaen" w:hAnsi="Sylfaen" w:cs="Sylfaen"/>
          <w:sz w:val="20"/>
          <w:szCs w:val="20"/>
          <w:lang w:val="af-ZA"/>
        </w:rPr>
        <w:t xml:space="preserve"> </w:t>
      </w:r>
      <w:r w:rsidRPr="006E68AD">
        <w:rPr>
          <w:rFonts w:ascii="Sylfaen" w:hAnsi="Sylfaen" w:cs="Sylfaen"/>
          <w:sz w:val="20"/>
          <w:szCs w:val="20"/>
        </w:rPr>
        <w:t>մասնակիցների</w:t>
      </w:r>
      <w:r w:rsidRPr="006E68AD">
        <w:rPr>
          <w:rFonts w:ascii="Sylfaen" w:hAnsi="Sylfaen" w:cs="Sylfaen"/>
          <w:sz w:val="20"/>
          <w:szCs w:val="20"/>
          <w:lang w:val="af-ZA"/>
        </w:rPr>
        <w:t xml:space="preserve"> </w:t>
      </w:r>
      <w:r w:rsidRPr="006E68AD">
        <w:rPr>
          <w:rFonts w:ascii="Sylfaen" w:hAnsi="Sylfaen" w:cs="Sylfaen"/>
          <w:sz w:val="20"/>
          <w:szCs w:val="20"/>
        </w:rPr>
        <w:t>ցուցակում</w:t>
      </w:r>
      <w:r w:rsidRPr="006E68AD">
        <w:rPr>
          <w:rFonts w:ascii="Sylfaen" w:hAnsi="Sylfaen" w:cs="Sylfaen"/>
          <w:sz w:val="20"/>
          <w:szCs w:val="20"/>
          <w:lang w:val="af-ZA"/>
        </w:rPr>
        <w:t xml:space="preserve"> </w:t>
      </w:r>
      <w:r w:rsidRPr="006E68AD">
        <w:rPr>
          <w:rFonts w:ascii="Sylfaen" w:hAnsi="Sylfaen" w:cs="Sylfaen"/>
          <w:sz w:val="20"/>
          <w:szCs w:val="20"/>
        </w:rPr>
        <w:t>ներառելու</w:t>
      </w:r>
      <w:r w:rsidRPr="006E68AD">
        <w:rPr>
          <w:rFonts w:ascii="Sylfaen" w:hAnsi="Sylfaen" w:cs="Sylfaen"/>
          <w:sz w:val="20"/>
          <w:szCs w:val="20"/>
          <w:lang w:val="af-ZA"/>
        </w:rPr>
        <w:t xml:space="preserve"> </w:t>
      </w:r>
      <w:r w:rsidRPr="006E68AD">
        <w:rPr>
          <w:rFonts w:ascii="Sylfaen" w:hAnsi="Sylfaen" w:cs="Sylfaen"/>
          <w:sz w:val="20"/>
          <w:szCs w:val="20"/>
        </w:rPr>
        <w:t>մասին</w:t>
      </w:r>
      <w:r w:rsidRPr="006E68AD">
        <w:rPr>
          <w:rFonts w:ascii="Sylfaen" w:hAnsi="Sylfaen" w:cs="Sylfaen"/>
          <w:sz w:val="20"/>
          <w:szCs w:val="20"/>
          <w:lang w:val="af-ZA"/>
        </w:rPr>
        <w:t>.</w:t>
      </w:r>
    </w:p>
    <w:p w:rsidR="00133017" w:rsidRPr="006E68AD" w:rsidRDefault="00133017" w:rsidP="00133017">
      <w:pPr>
        <w:ind w:firstLine="720"/>
        <w:jc w:val="both"/>
        <w:rPr>
          <w:rFonts w:ascii="Sylfaen" w:hAnsi="Sylfaen" w:cs="Sylfaen"/>
          <w:sz w:val="20"/>
          <w:szCs w:val="20"/>
          <w:lang w:val="af-ZA"/>
        </w:rPr>
      </w:pPr>
      <w:r w:rsidRPr="006E68AD">
        <w:rPr>
          <w:rFonts w:ascii="Sylfaen" w:hAnsi="Sylfaen" w:cs="Sylfaen"/>
          <w:sz w:val="20"/>
          <w:szCs w:val="20"/>
          <w:lang w:val="af-ZA"/>
        </w:rPr>
        <w:t xml:space="preserve">3) </w:t>
      </w:r>
      <w:r w:rsidRPr="006E68AD">
        <w:rPr>
          <w:rFonts w:ascii="Sylfaen" w:hAnsi="Sylfaen" w:cs="Sylfaen"/>
          <w:sz w:val="20"/>
          <w:szCs w:val="20"/>
        </w:rPr>
        <w:t>հաշվառում</w:t>
      </w:r>
      <w:r w:rsidRPr="006E68AD">
        <w:rPr>
          <w:rFonts w:ascii="Sylfaen" w:hAnsi="Sylfaen" w:cs="Sylfaen"/>
          <w:sz w:val="20"/>
          <w:szCs w:val="20"/>
          <w:lang w:val="af-ZA"/>
        </w:rPr>
        <w:t xml:space="preserve"> </w:t>
      </w:r>
      <w:r w:rsidRPr="006E68AD">
        <w:rPr>
          <w:rFonts w:ascii="Sylfaen" w:hAnsi="Sylfaen" w:cs="Sylfaen"/>
          <w:sz w:val="20"/>
          <w:szCs w:val="20"/>
        </w:rPr>
        <w:t>է</w:t>
      </w:r>
      <w:r w:rsidRPr="006E68AD">
        <w:rPr>
          <w:rFonts w:ascii="Sylfaen" w:hAnsi="Sylfaen" w:cs="Sylfaen"/>
          <w:sz w:val="20"/>
          <w:szCs w:val="20"/>
          <w:lang w:val="af-ZA"/>
        </w:rPr>
        <w:t xml:space="preserve"> </w:t>
      </w:r>
      <w:r w:rsidRPr="006E68AD">
        <w:rPr>
          <w:rFonts w:ascii="Sylfaen" w:hAnsi="Sylfaen" w:cs="Sylfaen"/>
          <w:sz w:val="20"/>
          <w:szCs w:val="20"/>
        </w:rPr>
        <w:t>գնումների</w:t>
      </w:r>
      <w:r w:rsidRPr="006E68AD">
        <w:rPr>
          <w:rFonts w:ascii="Sylfaen" w:hAnsi="Sylfaen" w:cs="Sylfaen"/>
          <w:sz w:val="20"/>
          <w:szCs w:val="20"/>
          <w:lang w:val="af-ZA"/>
        </w:rPr>
        <w:t xml:space="preserve"> </w:t>
      </w:r>
      <w:r w:rsidRPr="006E68AD">
        <w:rPr>
          <w:rFonts w:ascii="Sylfaen" w:hAnsi="Sylfaen" w:cs="Sylfaen"/>
          <w:sz w:val="20"/>
          <w:szCs w:val="20"/>
        </w:rPr>
        <w:t>հետ</w:t>
      </w:r>
      <w:r w:rsidRPr="006E68AD">
        <w:rPr>
          <w:rFonts w:ascii="Sylfaen" w:hAnsi="Sylfaen" w:cs="Sylfaen"/>
          <w:sz w:val="20"/>
          <w:szCs w:val="20"/>
          <w:lang w:val="af-ZA"/>
        </w:rPr>
        <w:t xml:space="preserve"> </w:t>
      </w:r>
      <w:r w:rsidRPr="006E68AD">
        <w:rPr>
          <w:rFonts w:ascii="Sylfaen" w:hAnsi="Sylfaen" w:cs="Sylfaen"/>
          <w:sz w:val="20"/>
          <w:szCs w:val="20"/>
        </w:rPr>
        <w:t>կապված</w:t>
      </w:r>
      <w:r w:rsidRPr="006E68AD">
        <w:rPr>
          <w:rFonts w:ascii="Sylfaen" w:hAnsi="Sylfaen" w:cs="Sylfaen"/>
          <w:sz w:val="20"/>
          <w:szCs w:val="20"/>
          <w:lang w:val="af-ZA"/>
        </w:rPr>
        <w:t xml:space="preserve"> </w:t>
      </w:r>
      <w:r w:rsidRPr="006E68AD">
        <w:rPr>
          <w:rFonts w:ascii="Sylfaen" w:hAnsi="Sylfaen" w:cs="Sylfaen"/>
          <w:sz w:val="20"/>
          <w:szCs w:val="20"/>
        </w:rPr>
        <w:t>բողոքներ</w:t>
      </w:r>
      <w:r w:rsidRPr="006E68AD">
        <w:rPr>
          <w:rFonts w:ascii="Sylfaen" w:hAnsi="Sylfaen" w:cs="Sylfaen"/>
          <w:sz w:val="20"/>
          <w:szCs w:val="20"/>
          <w:lang w:val="af-ZA"/>
        </w:rPr>
        <w:t xml:space="preserve"> </w:t>
      </w:r>
      <w:r w:rsidRPr="006E68AD">
        <w:rPr>
          <w:rFonts w:ascii="Sylfaen" w:hAnsi="Sylfaen" w:cs="Sylfaen"/>
          <w:sz w:val="20"/>
          <w:szCs w:val="20"/>
        </w:rPr>
        <w:t>քննող</w:t>
      </w:r>
      <w:r w:rsidRPr="006E68AD">
        <w:rPr>
          <w:rFonts w:ascii="Sylfaen" w:hAnsi="Sylfaen" w:cs="Sylfaen"/>
          <w:sz w:val="20"/>
          <w:szCs w:val="20"/>
          <w:lang w:val="af-ZA"/>
        </w:rPr>
        <w:t xml:space="preserve"> </w:t>
      </w:r>
      <w:r w:rsidRPr="006E68AD">
        <w:rPr>
          <w:rFonts w:ascii="Sylfaen" w:hAnsi="Sylfaen" w:cs="Sylfaen"/>
          <w:sz w:val="20"/>
          <w:szCs w:val="20"/>
        </w:rPr>
        <w:t>անձի</w:t>
      </w:r>
      <w:r w:rsidRPr="006E68AD">
        <w:rPr>
          <w:rFonts w:ascii="Sylfaen" w:hAnsi="Sylfaen" w:cs="Sylfaen"/>
          <w:sz w:val="20"/>
          <w:szCs w:val="20"/>
          <w:lang w:val="af-ZA"/>
        </w:rPr>
        <w:t xml:space="preserve"> </w:t>
      </w:r>
      <w:r w:rsidRPr="006E68AD">
        <w:rPr>
          <w:rFonts w:ascii="Sylfaen" w:hAnsi="Sylfaen" w:cs="Sylfaen"/>
          <w:sz w:val="20"/>
          <w:szCs w:val="20"/>
        </w:rPr>
        <w:t>կողմից</w:t>
      </w:r>
      <w:r w:rsidRPr="006E68AD">
        <w:rPr>
          <w:rFonts w:ascii="Sylfaen" w:hAnsi="Sylfaen" w:cs="Sylfaen"/>
          <w:sz w:val="20"/>
          <w:szCs w:val="20"/>
          <w:lang w:val="af-ZA"/>
        </w:rPr>
        <w:t xml:space="preserve"> </w:t>
      </w:r>
      <w:r w:rsidRPr="006E68AD">
        <w:rPr>
          <w:rFonts w:ascii="Sylfaen" w:hAnsi="Sylfaen" w:cs="Sylfaen"/>
          <w:sz w:val="20"/>
          <w:szCs w:val="20"/>
        </w:rPr>
        <w:t>ընդունված</w:t>
      </w:r>
      <w:r w:rsidRPr="006E68AD">
        <w:rPr>
          <w:rFonts w:ascii="Sylfaen" w:hAnsi="Sylfaen" w:cs="Sylfaen"/>
          <w:sz w:val="20"/>
          <w:szCs w:val="20"/>
          <w:lang w:val="af-ZA"/>
        </w:rPr>
        <w:t xml:space="preserve"> </w:t>
      </w:r>
      <w:r w:rsidRPr="006E68AD">
        <w:rPr>
          <w:rFonts w:ascii="Sylfaen" w:hAnsi="Sylfaen" w:cs="Sylfaen"/>
          <w:sz w:val="20"/>
          <w:szCs w:val="20"/>
        </w:rPr>
        <w:t>որոշումները</w:t>
      </w:r>
      <w:r w:rsidRPr="006E68AD">
        <w:rPr>
          <w:rFonts w:ascii="Sylfaen" w:hAnsi="Sylfaen" w:cs="Sylfaen"/>
          <w:sz w:val="20"/>
          <w:szCs w:val="20"/>
          <w:lang w:val="af-ZA"/>
        </w:rPr>
        <w:t xml:space="preserve"> </w:t>
      </w:r>
      <w:r w:rsidRPr="006E68AD">
        <w:rPr>
          <w:rFonts w:ascii="Sylfaen" w:hAnsi="Sylfaen" w:cs="Sylfaen"/>
          <w:sz w:val="20"/>
          <w:szCs w:val="20"/>
        </w:rPr>
        <w:t>և</w:t>
      </w:r>
      <w:r w:rsidRPr="006E68AD">
        <w:rPr>
          <w:rFonts w:ascii="Sylfaen" w:hAnsi="Sylfaen" w:cs="Sylfaen"/>
          <w:sz w:val="20"/>
          <w:szCs w:val="20"/>
          <w:lang w:val="af-ZA"/>
        </w:rPr>
        <w:t xml:space="preserve"> </w:t>
      </w:r>
      <w:r w:rsidRPr="006E68AD">
        <w:rPr>
          <w:rFonts w:ascii="Sylfaen" w:hAnsi="Sylfaen" w:cs="Sylfaen"/>
          <w:sz w:val="20"/>
          <w:szCs w:val="20"/>
        </w:rPr>
        <w:t>դրանց</w:t>
      </w:r>
      <w:r w:rsidRPr="006E68AD">
        <w:rPr>
          <w:rFonts w:ascii="Sylfaen" w:hAnsi="Sylfaen" w:cs="Sylfaen"/>
          <w:sz w:val="20"/>
          <w:szCs w:val="20"/>
          <w:lang w:val="af-ZA"/>
        </w:rPr>
        <w:t xml:space="preserve"> </w:t>
      </w:r>
      <w:r w:rsidRPr="006E68AD">
        <w:rPr>
          <w:rFonts w:ascii="Sylfaen" w:hAnsi="Sylfaen" w:cs="Sylfaen"/>
          <w:sz w:val="20"/>
          <w:szCs w:val="20"/>
        </w:rPr>
        <w:t>կատարման</w:t>
      </w:r>
      <w:r w:rsidRPr="006E68AD">
        <w:rPr>
          <w:rFonts w:ascii="Sylfaen" w:hAnsi="Sylfaen" w:cs="Sylfaen"/>
          <w:sz w:val="20"/>
          <w:szCs w:val="20"/>
          <w:lang w:val="af-ZA"/>
        </w:rPr>
        <w:t xml:space="preserve"> </w:t>
      </w:r>
      <w:r w:rsidRPr="006E68AD">
        <w:rPr>
          <w:rFonts w:ascii="Sylfaen" w:hAnsi="Sylfaen" w:cs="Sylfaen"/>
          <w:sz w:val="20"/>
          <w:szCs w:val="20"/>
        </w:rPr>
        <w:t>նկատմամբ</w:t>
      </w:r>
      <w:r w:rsidRPr="006E68AD">
        <w:rPr>
          <w:rFonts w:ascii="Sylfaen" w:hAnsi="Sylfaen" w:cs="Sylfaen"/>
          <w:sz w:val="20"/>
          <w:szCs w:val="20"/>
          <w:lang w:val="af-ZA"/>
        </w:rPr>
        <w:t xml:space="preserve"> </w:t>
      </w:r>
      <w:r w:rsidRPr="006E68AD">
        <w:rPr>
          <w:rFonts w:ascii="Sylfaen" w:hAnsi="Sylfaen" w:cs="Sylfaen"/>
          <w:sz w:val="20"/>
          <w:szCs w:val="20"/>
        </w:rPr>
        <w:t>իրականացնում</w:t>
      </w:r>
      <w:r w:rsidRPr="006E68AD">
        <w:rPr>
          <w:rFonts w:ascii="Sylfaen" w:hAnsi="Sylfaen" w:cs="Sylfaen"/>
          <w:sz w:val="20"/>
          <w:szCs w:val="20"/>
          <w:lang w:val="af-ZA"/>
        </w:rPr>
        <w:t xml:space="preserve"> </w:t>
      </w:r>
      <w:r w:rsidRPr="006E68AD">
        <w:rPr>
          <w:rFonts w:ascii="Sylfaen" w:hAnsi="Sylfaen" w:cs="Sylfaen"/>
          <w:sz w:val="20"/>
          <w:szCs w:val="20"/>
        </w:rPr>
        <w:t>է</w:t>
      </w:r>
      <w:r w:rsidRPr="006E68AD">
        <w:rPr>
          <w:rFonts w:ascii="Sylfaen" w:hAnsi="Sylfaen" w:cs="Sylfaen"/>
          <w:sz w:val="20"/>
          <w:szCs w:val="20"/>
          <w:lang w:val="af-ZA"/>
        </w:rPr>
        <w:t xml:space="preserve"> </w:t>
      </w:r>
      <w:r w:rsidRPr="006E68AD">
        <w:rPr>
          <w:rFonts w:ascii="Sylfaen" w:hAnsi="Sylfaen" w:cs="Sylfaen"/>
          <w:sz w:val="20"/>
          <w:szCs w:val="20"/>
        </w:rPr>
        <w:t>հսկողություն</w:t>
      </w:r>
      <w:r w:rsidRPr="006E68AD">
        <w:rPr>
          <w:rFonts w:ascii="Sylfaen" w:hAnsi="Sylfaen" w:cs="Sylfaen"/>
          <w:sz w:val="20"/>
          <w:szCs w:val="20"/>
          <w:lang w:val="af-ZA"/>
        </w:rPr>
        <w:t>:</w:t>
      </w:r>
    </w:p>
    <w:p w:rsidR="00133017" w:rsidRPr="006E68AD" w:rsidRDefault="00133017" w:rsidP="00133017">
      <w:pPr>
        <w:ind w:firstLine="567"/>
        <w:jc w:val="both"/>
        <w:rPr>
          <w:rFonts w:ascii="Sylfaen" w:hAnsi="Sylfaen" w:cs="Sylfaen"/>
          <w:sz w:val="20"/>
          <w:szCs w:val="20"/>
          <w:lang w:val="af-ZA"/>
        </w:rPr>
      </w:pPr>
      <w:r w:rsidRPr="006E68AD">
        <w:rPr>
          <w:rFonts w:ascii="Sylfaen" w:hAnsi="Sylfaen" w:cs="Sylfaen"/>
          <w:sz w:val="20"/>
          <w:szCs w:val="20"/>
          <w:lang w:val="af-ZA"/>
        </w:rPr>
        <w:t>11.1</w:t>
      </w:r>
      <w:r w:rsidR="009D29CE" w:rsidRPr="006E68AD">
        <w:rPr>
          <w:rFonts w:ascii="Sylfaen" w:hAnsi="Sylfaen" w:cs="Sylfaen"/>
          <w:sz w:val="20"/>
          <w:szCs w:val="20"/>
          <w:lang w:val="af-ZA"/>
        </w:rPr>
        <w:t>4</w:t>
      </w:r>
      <w:r w:rsidRPr="006E68AD">
        <w:rPr>
          <w:rFonts w:ascii="Sylfaen" w:hAnsi="Sylfaen" w:cs="Sylfaen"/>
          <w:sz w:val="20"/>
          <w:szCs w:val="20"/>
          <w:lang w:val="af-ZA"/>
        </w:rPr>
        <w:t xml:space="preserve"> </w:t>
      </w:r>
      <w:r w:rsidRPr="006E68AD">
        <w:rPr>
          <w:rFonts w:ascii="Sylfaen" w:hAnsi="Sylfaen" w:cs="Sylfaen"/>
          <w:sz w:val="20"/>
          <w:szCs w:val="20"/>
          <w:lang w:val="ru-RU"/>
        </w:rPr>
        <w:t>Գնումների</w:t>
      </w:r>
      <w:r w:rsidRPr="006E68AD">
        <w:rPr>
          <w:rFonts w:ascii="Sylfaen" w:hAnsi="Sylfaen" w:cs="Sylfaen"/>
          <w:sz w:val="20"/>
          <w:szCs w:val="20"/>
          <w:lang w:val="af-ZA"/>
        </w:rPr>
        <w:t xml:space="preserve"> </w:t>
      </w:r>
      <w:r w:rsidRPr="006E68AD">
        <w:rPr>
          <w:rFonts w:ascii="Sylfaen" w:hAnsi="Sylfaen" w:cs="Sylfaen"/>
          <w:sz w:val="20"/>
          <w:szCs w:val="20"/>
          <w:lang w:val="ru-RU"/>
        </w:rPr>
        <w:t>հետ</w:t>
      </w:r>
      <w:r w:rsidRPr="006E68AD">
        <w:rPr>
          <w:rFonts w:ascii="Sylfaen" w:hAnsi="Sylfaen" w:cs="Sylfaen"/>
          <w:sz w:val="20"/>
          <w:szCs w:val="20"/>
          <w:lang w:val="af-ZA"/>
        </w:rPr>
        <w:t xml:space="preserve"> </w:t>
      </w:r>
      <w:r w:rsidRPr="006E68AD">
        <w:rPr>
          <w:rFonts w:ascii="Sylfaen" w:hAnsi="Sylfaen" w:cs="Sylfaen"/>
          <w:sz w:val="20"/>
          <w:szCs w:val="20"/>
          <w:lang w:val="ru-RU"/>
        </w:rPr>
        <w:t>կապված</w:t>
      </w:r>
      <w:r w:rsidRPr="006E68AD">
        <w:rPr>
          <w:rFonts w:ascii="Sylfaen" w:hAnsi="Sylfaen" w:cs="Sylfaen"/>
          <w:sz w:val="20"/>
          <w:szCs w:val="20"/>
          <w:lang w:val="af-ZA"/>
        </w:rPr>
        <w:t xml:space="preserve"> </w:t>
      </w:r>
      <w:r w:rsidRPr="006E68AD">
        <w:rPr>
          <w:rFonts w:ascii="Sylfaen" w:hAnsi="Sylfaen" w:cs="Sylfaen"/>
          <w:sz w:val="20"/>
          <w:szCs w:val="20"/>
          <w:lang w:val="ru-RU"/>
        </w:rPr>
        <w:t>բողոքներ</w:t>
      </w:r>
      <w:r w:rsidRPr="006E68AD">
        <w:rPr>
          <w:rFonts w:ascii="Sylfaen" w:hAnsi="Sylfaen" w:cs="Sylfaen"/>
          <w:sz w:val="20"/>
          <w:szCs w:val="20"/>
          <w:lang w:val="af-ZA"/>
        </w:rPr>
        <w:t xml:space="preserve"> </w:t>
      </w:r>
      <w:r w:rsidRPr="006E68AD">
        <w:rPr>
          <w:rFonts w:ascii="Sylfaen" w:hAnsi="Sylfaen" w:cs="Sylfaen"/>
          <w:sz w:val="20"/>
          <w:szCs w:val="20"/>
          <w:lang w:val="ru-RU"/>
        </w:rPr>
        <w:t>քննող</w:t>
      </w:r>
      <w:r w:rsidRPr="006E68AD">
        <w:rPr>
          <w:rFonts w:ascii="Sylfaen" w:hAnsi="Sylfaen" w:cs="Sylfaen"/>
          <w:sz w:val="20"/>
          <w:szCs w:val="20"/>
          <w:lang w:val="af-ZA"/>
        </w:rPr>
        <w:t xml:space="preserve"> </w:t>
      </w:r>
      <w:r w:rsidRPr="006E68AD">
        <w:rPr>
          <w:rFonts w:ascii="Sylfaen" w:hAnsi="Sylfaen" w:cs="Sylfaen"/>
          <w:sz w:val="20"/>
          <w:szCs w:val="20"/>
          <w:lang w:val="ru-RU"/>
        </w:rPr>
        <w:t>անձի</w:t>
      </w:r>
      <w:r w:rsidRPr="006E68AD">
        <w:rPr>
          <w:rFonts w:ascii="Sylfaen" w:hAnsi="Sylfaen" w:cs="Sylfaen"/>
          <w:sz w:val="20"/>
          <w:szCs w:val="20"/>
          <w:lang w:val="af-ZA"/>
        </w:rPr>
        <w:t xml:space="preserve"> </w:t>
      </w:r>
      <w:r w:rsidRPr="006E68AD">
        <w:rPr>
          <w:rFonts w:ascii="Sylfaen" w:hAnsi="Sylfaen" w:cs="Sylfaen"/>
          <w:sz w:val="20"/>
          <w:szCs w:val="20"/>
          <w:lang w:val="ru-RU"/>
        </w:rPr>
        <w:t>կողմից</w:t>
      </w:r>
      <w:r w:rsidRPr="006E68AD">
        <w:rPr>
          <w:rFonts w:ascii="Sylfaen" w:hAnsi="Sylfaen" w:cs="Sylfaen"/>
          <w:sz w:val="20"/>
          <w:szCs w:val="20"/>
          <w:lang w:val="af-ZA"/>
        </w:rPr>
        <w:t xml:space="preserve"> </w:t>
      </w:r>
      <w:r w:rsidRPr="006E68AD">
        <w:rPr>
          <w:rFonts w:ascii="Sylfaen" w:hAnsi="Sylfaen" w:cs="Sylfaen"/>
          <w:sz w:val="20"/>
          <w:szCs w:val="20"/>
          <w:lang w:val="ru-RU"/>
        </w:rPr>
        <w:t>բողոքը</w:t>
      </w:r>
      <w:r w:rsidRPr="006E68AD">
        <w:rPr>
          <w:rFonts w:ascii="Sylfaen" w:hAnsi="Sylfaen" w:cs="Sylfaen"/>
          <w:sz w:val="20"/>
          <w:szCs w:val="20"/>
          <w:lang w:val="af-ZA"/>
        </w:rPr>
        <w:t xml:space="preserve"> </w:t>
      </w:r>
      <w:r w:rsidRPr="006E68AD">
        <w:rPr>
          <w:rFonts w:ascii="Sylfaen" w:hAnsi="Sylfaen" w:cs="Sylfaen"/>
          <w:sz w:val="20"/>
          <w:szCs w:val="20"/>
          <w:lang w:val="ru-RU"/>
        </w:rPr>
        <w:t>բավարարվելու</w:t>
      </w:r>
      <w:r w:rsidRPr="006E68AD">
        <w:rPr>
          <w:rFonts w:ascii="Sylfaen" w:hAnsi="Sylfaen" w:cs="Sylfaen"/>
          <w:sz w:val="20"/>
          <w:szCs w:val="20"/>
          <w:lang w:val="af-ZA"/>
        </w:rPr>
        <w:t xml:space="preserve"> </w:t>
      </w:r>
      <w:r w:rsidRPr="006E68AD">
        <w:rPr>
          <w:rFonts w:ascii="Sylfaen" w:hAnsi="Sylfaen" w:cs="Sylfaen"/>
          <w:sz w:val="20"/>
          <w:szCs w:val="20"/>
          <w:lang w:val="ru-RU"/>
        </w:rPr>
        <w:t>դեպքում</w:t>
      </w:r>
      <w:r w:rsidRPr="006E68AD">
        <w:rPr>
          <w:rFonts w:ascii="Sylfaen" w:hAnsi="Sylfaen" w:cs="Sylfaen"/>
          <w:sz w:val="20"/>
          <w:szCs w:val="20"/>
          <w:lang w:val="af-ZA"/>
        </w:rPr>
        <w:t xml:space="preserve"> պ</w:t>
      </w:r>
      <w:r w:rsidRPr="006E68AD">
        <w:rPr>
          <w:rFonts w:ascii="Sylfaen" w:hAnsi="Sylfaen" w:cs="Sylfaen"/>
          <w:sz w:val="20"/>
          <w:szCs w:val="20"/>
          <w:lang w:val="ru-RU"/>
        </w:rPr>
        <w:t>ատվիրատուն</w:t>
      </w:r>
      <w:r w:rsidRPr="006E68AD">
        <w:rPr>
          <w:rFonts w:ascii="Sylfaen" w:hAnsi="Sylfaen" w:cs="Sylfaen"/>
          <w:sz w:val="20"/>
          <w:szCs w:val="20"/>
          <w:lang w:val="af-ZA"/>
        </w:rPr>
        <w:t xml:space="preserve"> </w:t>
      </w:r>
      <w:r w:rsidRPr="006E68AD">
        <w:rPr>
          <w:rFonts w:ascii="Sylfaen" w:hAnsi="Sylfaen" w:cs="Sylfaen"/>
          <w:sz w:val="20"/>
          <w:szCs w:val="20"/>
          <w:lang w:val="ru-RU"/>
        </w:rPr>
        <w:t>պատասխանատվություն</w:t>
      </w:r>
      <w:r w:rsidRPr="006E68AD">
        <w:rPr>
          <w:rFonts w:ascii="Sylfaen" w:hAnsi="Sylfaen" w:cs="Sylfaen"/>
          <w:sz w:val="20"/>
          <w:szCs w:val="20"/>
          <w:lang w:val="af-ZA"/>
        </w:rPr>
        <w:t xml:space="preserve"> </w:t>
      </w:r>
      <w:r w:rsidRPr="006E68AD">
        <w:rPr>
          <w:rFonts w:ascii="Sylfaen" w:hAnsi="Sylfaen" w:cs="Sylfaen"/>
          <w:sz w:val="20"/>
          <w:szCs w:val="20"/>
          <w:lang w:val="ru-RU"/>
        </w:rPr>
        <w:t>է</w:t>
      </w:r>
      <w:r w:rsidRPr="006E68AD">
        <w:rPr>
          <w:rFonts w:ascii="Sylfaen" w:hAnsi="Sylfaen" w:cs="Sylfaen"/>
          <w:sz w:val="20"/>
          <w:szCs w:val="20"/>
          <w:lang w:val="af-ZA"/>
        </w:rPr>
        <w:t xml:space="preserve"> </w:t>
      </w:r>
      <w:r w:rsidRPr="006E68AD">
        <w:rPr>
          <w:rFonts w:ascii="Sylfaen" w:hAnsi="Sylfaen" w:cs="Sylfaen"/>
          <w:sz w:val="20"/>
          <w:szCs w:val="20"/>
          <w:lang w:val="ru-RU"/>
        </w:rPr>
        <w:t>կրում</w:t>
      </w:r>
      <w:r w:rsidRPr="006E68AD">
        <w:rPr>
          <w:rFonts w:ascii="Sylfaen" w:hAnsi="Sylfaen" w:cs="Sylfaen"/>
          <w:sz w:val="20"/>
          <w:szCs w:val="20"/>
          <w:lang w:val="af-ZA"/>
        </w:rPr>
        <w:t xml:space="preserve"> </w:t>
      </w:r>
      <w:r w:rsidRPr="006E68AD">
        <w:rPr>
          <w:rFonts w:ascii="Sylfaen" w:hAnsi="Sylfaen" w:cs="Sylfaen"/>
          <w:sz w:val="20"/>
          <w:szCs w:val="20"/>
          <w:lang w:val="ru-RU"/>
        </w:rPr>
        <w:t>բողոքը</w:t>
      </w:r>
      <w:r w:rsidRPr="006E68AD">
        <w:rPr>
          <w:rFonts w:ascii="Sylfaen" w:hAnsi="Sylfaen" w:cs="Sylfaen"/>
          <w:sz w:val="20"/>
          <w:szCs w:val="20"/>
          <w:lang w:val="af-ZA"/>
        </w:rPr>
        <w:t xml:space="preserve"> </w:t>
      </w:r>
      <w:r w:rsidRPr="006E68AD">
        <w:rPr>
          <w:rFonts w:ascii="Sylfaen" w:hAnsi="Sylfaen" w:cs="Sylfaen"/>
          <w:sz w:val="20"/>
          <w:szCs w:val="20"/>
          <w:lang w:val="ru-RU"/>
        </w:rPr>
        <w:t>ներկայացրած</w:t>
      </w:r>
      <w:r w:rsidRPr="006E68AD">
        <w:rPr>
          <w:rFonts w:ascii="Sylfaen" w:hAnsi="Sylfaen" w:cs="Sylfaen"/>
          <w:sz w:val="20"/>
          <w:szCs w:val="20"/>
          <w:lang w:val="af-ZA"/>
        </w:rPr>
        <w:t xml:space="preserve"> </w:t>
      </w:r>
      <w:r w:rsidRPr="006E68AD">
        <w:rPr>
          <w:rFonts w:ascii="Sylfaen" w:hAnsi="Sylfaen" w:cs="Sylfaen"/>
          <w:sz w:val="20"/>
          <w:szCs w:val="20"/>
          <w:lang w:val="ru-RU"/>
        </w:rPr>
        <w:t>անձին</w:t>
      </w:r>
      <w:r w:rsidRPr="006E68AD">
        <w:rPr>
          <w:rFonts w:ascii="Sylfaen" w:hAnsi="Sylfaen" w:cs="Sylfaen"/>
          <w:sz w:val="20"/>
          <w:szCs w:val="20"/>
          <w:lang w:val="af-ZA"/>
        </w:rPr>
        <w:t xml:space="preserve"> </w:t>
      </w:r>
      <w:r w:rsidRPr="006E68AD">
        <w:rPr>
          <w:rFonts w:ascii="Sylfaen" w:hAnsi="Sylfaen" w:cs="Sylfaen"/>
          <w:sz w:val="20"/>
          <w:szCs w:val="20"/>
          <w:lang w:val="ru-RU"/>
        </w:rPr>
        <w:t>պատճառված</w:t>
      </w:r>
      <w:r w:rsidRPr="006E68AD">
        <w:rPr>
          <w:rFonts w:ascii="Sylfaen" w:hAnsi="Sylfaen" w:cs="Sylfaen"/>
          <w:sz w:val="20"/>
          <w:szCs w:val="20"/>
          <w:lang w:val="af-ZA"/>
        </w:rPr>
        <w:t xml:space="preserve"> </w:t>
      </w:r>
      <w:r w:rsidRPr="006E68AD">
        <w:rPr>
          <w:rFonts w:ascii="Sylfaen" w:hAnsi="Sylfaen" w:cs="Sylfaen"/>
          <w:sz w:val="20"/>
          <w:szCs w:val="20"/>
          <w:lang w:val="ru-RU"/>
        </w:rPr>
        <w:t>և</w:t>
      </w:r>
      <w:r w:rsidRPr="006E68AD">
        <w:rPr>
          <w:rFonts w:ascii="Sylfaen" w:hAnsi="Sylfaen" w:cs="Sylfaen"/>
          <w:sz w:val="20"/>
          <w:szCs w:val="20"/>
          <w:lang w:val="af-ZA"/>
        </w:rPr>
        <w:t xml:space="preserve"> </w:t>
      </w:r>
      <w:r w:rsidRPr="006E68AD">
        <w:rPr>
          <w:rFonts w:ascii="Sylfaen" w:hAnsi="Sylfaen" w:cs="Sylfaen"/>
          <w:sz w:val="20"/>
          <w:szCs w:val="20"/>
          <w:lang w:val="ru-RU"/>
        </w:rPr>
        <w:t>սահմանված</w:t>
      </w:r>
      <w:r w:rsidRPr="006E68AD">
        <w:rPr>
          <w:rFonts w:ascii="Sylfaen" w:hAnsi="Sylfaen" w:cs="Sylfaen"/>
          <w:sz w:val="20"/>
          <w:szCs w:val="20"/>
          <w:lang w:val="af-ZA"/>
        </w:rPr>
        <w:t xml:space="preserve"> </w:t>
      </w:r>
      <w:r w:rsidRPr="006E68AD">
        <w:rPr>
          <w:rFonts w:ascii="Sylfaen" w:hAnsi="Sylfaen" w:cs="Sylfaen"/>
          <w:sz w:val="20"/>
          <w:szCs w:val="20"/>
          <w:lang w:val="ru-RU"/>
        </w:rPr>
        <w:t>կարգով</w:t>
      </w:r>
      <w:r w:rsidRPr="006E68AD">
        <w:rPr>
          <w:rFonts w:ascii="Sylfaen" w:hAnsi="Sylfaen" w:cs="Sylfaen"/>
          <w:sz w:val="20"/>
          <w:szCs w:val="20"/>
          <w:lang w:val="af-ZA"/>
        </w:rPr>
        <w:t xml:space="preserve"> </w:t>
      </w:r>
      <w:r w:rsidRPr="006E68AD">
        <w:rPr>
          <w:rFonts w:ascii="Sylfaen" w:hAnsi="Sylfaen" w:cs="Sylfaen"/>
          <w:sz w:val="20"/>
          <w:szCs w:val="20"/>
          <w:lang w:val="ru-RU"/>
        </w:rPr>
        <w:t>հիմնավորված</w:t>
      </w:r>
      <w:r w:rsidRPr="006E68AD">
        <w:rPr>
          <w:rFonts w:ascii="Sylfaen" w:hAnsi="Sylfaen" w:cs="Sylfaen"/>
          <w:sz w:val="20"/>
          <w:szCs w:val="20"/>
          <w:lang w:val="af-ZA"/>
        </w:rPr>
        <w:t xml:space="preserve"> </w:t>
      </w:r>
      <w:r w:rsidRPr="006E68AD">
        <w:rPr>
          <w:rFonts w:ascii="Sylfaen" w:hAnsi="Sylfaen" w:cs="Sylfaen"/>
          <w:sz w:val="20"/>
          <w:szCs w:val="20"/>
          <w:lang w:val="ru-RU"/>
        </w:rPr>
        <w:t>վնասի</w:t>
      </w:r>
      <w:r w:rsidRPr="006E68AD">
        <w:rPr>
          <w:rFonts w:ascii="Sylfaen" w:hAnsi="Sylfaen" w:cs="Sylfaen"/>
          <w:sz w:val="20"/>
          <w:szCs w:val="20"/>
          <w:lang w:val="af-ZA"/>
        </w:rPr>
        <w:t xml:space="preserve"> </w:t>
      </w:r>
      <w:r w:rsidRPr="006E68AD">
        <w:rPr>
          <w:rFonts w:ascii="Sylfaen" w:hAnsi="Sylfaen" w:cs="Sylfaen"/>
          <w:sz w:val="20"/>
          <w:szCs w:val="20"/>
          <w:lang w:val="ru-RU"/>
        </w:rPr>
        <w:t>հատուցման</w:t>
      </w:r>
      <w:r w:rsidRPr="006E68AD">
        <w:rPr>
          <w:rFonts w:ascii="Sylfaen" w:hAnsi="Sylfaen" w:cs="Sylfaen"/>
          <w:sz w:val="20"/>
          <w:szCs w:val="20"/>
          <w:lang w:val="af-ZA"/>
        </w:rPr>
        <w:t xml:space="preserve"> </w:t>
      </w:r>
      <w:r w:rsidRPr="006E68AD">
        <w:rPr>
          <w:rFonts w:ascii="Sylfaen" w:hAnsi="Sylfaen" w:cs="Sylfaen"/>
          <w:sz w:val="20"/>
          <w:szCs w:val="20"/>
          <w:lang w:val="ru-RU"/>
        </w:rPr>
        <w:t>համար։</w:t>
      </w:r>
    </w:p>
    <w:p w:rsidR="00857D15" w:rsidRPr="006E68AD" w:rsidRDefault="00133017" w:rsidP="00F67C25">
      <w:pPr>
        <w:pStyle w:val="af4"/>
        <w:shd w:val="clear" w:color="auto" w:fill="FFFFFF"/>
        <w:spacing w:before="0" w:beforeAutospacing="0" w:after="0" w:afterAutospacing="0"/>
        <w:ind w:firstLine="567"/>
        <w:jc w:val="both"/>
        <w:rPr>
          <w:rFonts w:ascii="Sylfaen" w:hAnsi="Sylfaen"/>
          <w:color w:val="000000"/>
          <w:sz w:val="21"/>
          <w:szCs w:val="21"/>
          <w:lang w:val="af-ZA"/>
        </w:rPr>
      </w:pPr>
      <w:r w:rsidRPr="006E68AD">
        <w:rPr>
          <w:rFonts w:ascii="Sylfaen" w:hAnsi="Sylfaen" w:cs="Sylfaen"/>
          <w:sz w:val="20"/>
          <w:szCs w:val="20"/>
          <w:lang w:val="af-ZA"/>
        </w:rPr>
        <w:t>11.1</w:t>
      </w:r>
      <w:r w:rsidR="003D1EF6" w:rsidRPr="006E68AD">
        <w:rPr>
          <w:rFonts w:ascii="Sylfaen" w:hAnsi="Sylfaen" w:cs="Sylfaen"/>
          <w:sz w:val="20"/>
          <w:szCs w:val="20"/>
          <w:lang w:val="af-ZA"/>
        </w:rPr>
        <w:t>5</w:t>
      </w:r>
      <w:r w:rsidRPr="006E68AD">
        <w:rPr>
          <w:rFonts w:ascii="Sylfaen" w:hAnsi="Sylfaen" w:cs="Sylfaen"/>
          <w:sz w:val="20"/>
          <w:szCs w:val="20"/>
          <w:lang w:val="af-ZA"/>
        </w:rPr>
        <w:t xml:space="preserve"> </w:t>
      </w:r>
      <w:r w:rsidRPr="006E68AD">
        <w:rPr>
          <w:rFonts w:ascii="Sylfaen" w:hAnsi="Sylfaen" w:cs="Sylfaen"/>
          <w:sz w:val="20"/>
          <w:szCs w:val="20"/>
          <w:lang w:val="ru-RU"/>
        </w:rPr>
        <w:t>Բողոքի</w:t>
      </w:r>
      <w:r w:rsidRPr="006E68AD">
        <w:rPr>
          <w:rFonts w:ascii="Sylfaen" w:hAnsi="Sylfaen" w:cs="Sylfaen"/>
          <w:sz w:val="20"/>
          <w:szCs w:val="20"/>
          <w:lang w:val="af-ZA"/>
        </w:rPr>
        <w:t xml:space="preserve"> </w:t>
      </w:r>
      <w:r w:rsidRPr="006E68AD">
        <w:rPr>
          <w:rFonts w:ascii="Sylfaen" w:hAnsi="Sylfaen" w:cs="Sylfaen"/>
          <w:sz w:val="20"/>
          <w:szCs w:val="20"/>
          <w:lang w:val="ru-RU"/>
        </w:rPr>
        <w:t>քննությունը</w:t>
      </w:r>
      <w:r w:rsidRPr="006E68AD">
        <w:rPr>
          <w:rFonts w:ascii="Sylfaen" w:hAnsi="Sylfaen" w:cs="Sylfaen"/>
          <w:sz w:val="20"/>
          <w:szCs w:val="20"/>
          <w:lang w:val="af-ZA"/>
        </w:rPr>
        <w:t xml:space="preserve"> </w:t>
      </w:r>
      <w:r w:rsidRPr="006E68AD">
        <w:rPr>
          <w:rFonts w:ascii="Sylfaen" w:hAnsi="Sylfaen" w:cs="Sylfaen"/>
          <w:sz w:val="20"/>
          <w:szCs w:val="20"/>
          <w:lang w:val="ru-RU"/>
        </w:rPr>
        <w:t>բաց</w:t>
      </w:r>
      <w:r w:rsidRPr="006E68AD">
        <w:rPr>
          <w:rFonts w:ascii="Sylfaen" w:hAnsi="Sylfaen" w:cs="Sylfaen"/>
          <w:sz w:val="20"/>
          <w:szCs w:val="20"/>
          <w:lang w:val="af-ZA"/>
        </w:rPr>
        <w:t xml:space="preserve"> </w:t>
      </w:r>
      <w:r w:rsidRPr="006E68AD">
        <w:rPr>
          <w:rFonts w:ascii="Sylfaen" w:hAnsi="Sylfaen" w:cs="Sylfaen"/>
          <w:sz w:val="20"/>
          <w:szCs w:val="20"/>
          <w:lang w:val="ru-RU"/>
        </w:rPr>
        <w:t>է</w:t>
      </w:r>
      <w:r w:rsidRPr="006E68AD">
        <w:rPr>
          <w:rFonts w:ascii="Sylfaen" w:hAnsi="Sylfaen" w:cs="Sylfaen"/>
          <w:sz w:val="20"/>
          <w:szCs w:val="20"/>
          <w:lang w:val="af-ZA"/>
        </w:rPr>
        <w:t xml:space="preserve"> </w:t>
      </w:r>
      <w:r w:rsidRPr="006E68AD">
        <w:rPr>
          <w:rFonts w:ascii="Sylfaen" w:hAnsi="Sylfaen" w:cs="Sylfaen"/>
          <w:sz w:val="20"/>
          <w:szCs w:val="20"/>
          <w:lang w:val="ru-RU"/>
        </w:rPr>
        <w:t>հանրության</w:t>
      </w:r>
      <w:r w:rsidRPr="006E68AD">
        <w:rPr>
          <w:rFonts w:ascii="Sylfaen" w:hAnsi="Sylfaen" w:cs="Sylfaen"/>
          <w:sz w:val="20"/>
          <w:szCs w:val="20"/>
          <w:lang w:val="af-ZA"/>
        </w:rPr>
        <w:t xml:space="preserve"> </w:t>
      </w:r>
      <w:r w:rsidRPr="006E68AD">
        <w:rPr>
          <w:rFonts w:ascii="Sylfaen" w:hAnsi="Sylfaen" w:cs="Sylfaen"/>
          <w:sz w:val="20"/>
          <w:szCs w:val="20"/>
          <w:lang w:val="ru-RU"/>
        </w:rPr>
        <w:t>համար</w:t>
      </w:r>
      <w:r w:rsidR="003D1EF6" w:rsidRPr="006E68AD">
        <w:rPr>
          <w:rFonts w:ascii="Sylfaen" w:hAnsi="Sylfaen" w:cs="Sylfaen"/>
          <w:sz w:val="20"/>
          <w:szCs w:val="20"/>
          <w:lang w:val="af-ZA"/>
        </w:rPr>
        <w:t>:</w:t>
      </w:r>
      <w:bookmarkStart w:id="23" w:name="_Hlk9265079"/>
      <w:r w:rsidR="00857D15" w:rsidRPr="006E68AD">
        <w:rPr>
          <w:rFonts w:ascii="Sylfaen" w:hAnsi="Sylfaen" w:cs="Sylfaen"/>
          <w:sz w:val="20"/>
          <w:szCs w:val="20"/>
          <w:lang w:val="ru-RU"/>
        </w:rPr>
        <w:t>Բողոքի</w:t>
      </w:r>
      <w:r w:rsidR="00857D15" w:rsidRPr="006E68AD">
        <w:rPr>
          <w:rFonts w:ascii="Sylfaen" w:hAnsi="Sylfaen" w:cs="Sylfaen"/>
          <w:sz w:val="20"/>
          <w:szCs w:val="20"/>
          <w:lang w:val="af-ZA"/>
        </w:rPr>
        <w:t xml:space="preserve"> </w:t>
      </w:r>
      <w:r w:rsidR="00857D15" w:rsidRPr="006E68AD">
        <w:rPr>
          <w:rFonts w:ascii="Sylfaen" w:hAnsi="Sylfaen" w:cs="Sylfaen"/>
          <w:sz w:val="20"/>
          <w:szCs w:val="20"/>
          <w:lang w:val="ru-RU"/>
        </w:rPr>
        <w:t>քննությունն</w:t>
      </w:r>
      <w:r w:rsidR="00857D15" w:rsidRPr="006E68AD">
        <w:rPr>
          <w:rFonts w:ascii="Sylfaen" w:hAnsi="Sylfaen" w:cs="Sylfaen"/>
          <w:sz w:val="20"/>
          <w:szCs w:val="20"/>
          <w:lang w:val="af-ZA"/>
        </w:rPr>
        <w:t xml:space="preserve"> </w:t>
      </w:r>
      <w:r w:rsidR="00857D15" w:rsidRPr="006E68AD">
        <w:rPr>
          <w:rFonts w:ascii="Sylfaen" w:hAnsi="Sylfaen" w:cs="Sylfaen"/>
          <w:sz w:val="20"/>
          <w:szCs w:val="20"/>
          <w:lang w:val="ru-RU"/>
        </w:rPr>
        <w:t>իրականացվում</w:t>
      </w:r>
      <w:r w:rsidR="00857D15" w:rsidRPr="006E68AD">
        <w:rPr>
          <w:rFonts w:ascii="Sylfaen" w:hAnsi="Sylfaen" w:cs="Sylfaen"/>
          <w:sz w:val="20"/>
          <w:szCs w:val="20"/>
          <w:lang w:val="af-ZA"/>
        </w:rPr>
        <w:t xml:space="preserve"> </w:t>
      </w:r>
      <w:r w:rsidR="00857D15" w:rsidRPr="006E68AD">
        <w:rPr>
          <w:rFonts w:ascii="Sylfaen" w:hAnsi="Sylfaen" w:cs="Sylfaen"/>
          <w:sz w:val="20"/>
          <w:szCs w:val="20"/>
          <w:lang w:val="ru-RU"/>
        </w:rPr>
        <w:t>է</w:t>
      </w:r>
      <w:r w:rsidR="00857D15" w:rsidRPr="006E68AD">
        <w:rPr>
          <w:rFonts w:ascii="Sylfaen" w:hAnsi="Sylfaen" w:cs="Sylfaen"/>
          <w:sz w:val="20"/>
          <w:szCs w:val="20"/>
          <w:lang w:val="af-ZA"/>
        </w:rPr>
        <w:t xml:space="preserve"> </w:t>
      </w:r>
      <w:r w:rsidR="00857D15" w:rsidRPr="006E68AD">
        <w:rPr>
          <w:rFonts w:ascii="Sylfaen" w:hAnsi="Sylfaen" w:cs="Sylfaen"/>
          <w:sz w:val="20"/>
          <w:szCs w:val="20"/>
          <w:lang w:val="ru-RU"/>
        </w:rPr>
        <w:t>նիստերի</w:t>
      </w:r>
      <w:r w:rsidR="00857D15" w:rsidRPr="006E68AD">
        <w:rPr>
          <w:rFonts w:ascii="Sylfaen" w:hAnsi="Sylfaen" w:cs="Sylfaen"/>
          <w:sz w:val="20"/>
          <w:szCs w:val="20"/>
          <w:lang w:val="af-ZA"/>
        </w:rPr>
        <w:t xml:space="preserve"> </w:t>
      </w:r>
      <w:r w:rsidR="00857D15" w:rsidRPr="006E68AD">
        <w:rPr>
          <w:rFonts w:ascii="Sylfaen" w:hAnsi="Sylfaen" w:cs="Sylfaen"/>
          <w:sz w:val="20"/>
          <w:szCs w:val="20"/>
          <w:lang w:val="ru-RU"/>
        </w:rPr>
        <w:t>միջոցով</w:t>
      </w:r>
      <w:r w:rsidR="00857D15" w:rsidRPr="006E68AD">
        <w:rPr>
          <w:rFonts w:ascii="Sylfaen" w:hAnsi="Sylfaen" w:cs="Sylfaen"/>
          <w:sz w:val="20"/>
          <w:szCs w:val="20"/>
          <w:lang w:val="af-ZA"/>
        </w:rPr>
        <w:t xml:space="preserve">: </w:t>
      </w:r>
      <w:r w:rsidR="00857D15" w:rsidRPr="006E68AD">
        <w:rPr>
          <w:rFonts w:ascii="Sylfaen" w:hAnsi="Sylfaen" w:cs="Sylfaen"/>
          <w:sz w:val="20"/>
          <w:szCs w:val="20"/>
          <w:lang w:val="ru-RU"/>
        </w:rPr>
        <w:t>Նիստերը</w:t>
      </w:r>
      <w:r w:rsidR="00857D15" w:rsidRPr="006E68AD">
        <w:rPr>
          <w:rFonts w:ascii="Sylfaen" w:hAnsi="Sylfaen" w:cs="Sylfaen"/>
          <w:sz w:val="20"/>
          <w:szCs w:val="20"/>
          <w:lang w:val="af-ZA"/>
        </w:rPr>
        <w:t xml:space="preserve"> </w:t>
      </w:r>
      <w:r w:rsidR="00857D15" w:rsidRPr="006E68AD">
        <w:rPr>
          <w:rFonts w:ascii="Sylfaen" w:hAnsi="Sylfaen" w:cs="Sylfaen"/>
          <w:sz w:val="20"/>
          <w:szCs w:val="20"/>
          <w:lang w:val="ru-RU"/>
        </w:rPr>
        <w:t>ձայնագրվում</w:t>
      </w:r>
      <w:r w:rsidR="00857D15" w:rsidRPr="006E68AD">
        <w:rPr>
          <w:rFonts w:ascii="Sylfaen" w:hAnsi="Sylfaen" w:cs="Sylfaen"/>
          <w:sz w:val="20"/>
          <w:szCs w:val="20"/>
          <w:lang w:val="af-ZA"/>
        </w:rPr>
        <w:t xml:space="preserve"> </w:t>
      </w:r>
      <w:r w:rsidR="00857D15" w:rsidRPr="006E68AD">
        <w:rPr>
          <w:rFonts w:ascii="Sylfaen" w:hAnsi="Sylfaen" w:cs="Sylfaen"/>
          <w:sz w:val="20"/>
          <w:szCs w:val="20"/>
          <w:lang w:val="ru-RU"/>
        </w:rPr>
        <w:t>են</w:t>
      </w:r>
      <w:r w:rsidR="00857D15" w:rsidRPr="006E68AD">
        <w:rPr>
          <w:rFonts w:ascii="Sylfaen" w:hAnsi="Sylfaen" w:cs="Sylfaen"/>
          <w:sz w:val="20"/>
          <w:szCs w:val="20"/>
          <w:lang w:val="af-ZA"/>
        </w:rPr>
        <w:t xml:space="preserve"> </w:t>
      </w:r>
      <w:r w:rsidR="00857D15" w:rsidRPr="006E68AD">
        <w:rPr>
          <w:rFonts w:ascii="Sylfaen" w:hAnsi="Sylfaen" w:cs="Sylfaen"/>
          <w:sz w:val="20"/>
          <w:szCs w:val="20"/>
          <w:lang w:val="ru-RU"/>
        </w:rPr>
        <w:t>և</w:t>
      </w:r>
      <w:r w:rsidR="00857D15" w:rsidRPr="006E68AD">
        <w:rPr>
          <w:rFonts w:ascii="Sylfaen" w:hAnsi="Sylfaen" w:cs="Sylfaen"/>
          <w:sz w:val="20"/>
          <w:szCs w:val="20"/>
          <w:lang w:val="af-ZA"/>
        </w:rPr>
        <w:t xml:space="preserve"> </w:t>
      </w:r>
      <w:r w:rsidR="00857D15" w:rsidRPr="006E68AD">
        <w:rPr>
          <w:rFonts w:ascii="Sylfaen" w:hAnsi="Sylfaen" w:cs="Sylfaen"/>
          <w:sz w:val="20"/>
          <w:szCs w:val="20"/>
          <w:lang w:val="ru-RU"/>
        </w:rPr>
        <w:t>բողոքի</w:t>
      </w:r>
      <w:r w:rsidR="00857D15" w:rsidRPr="006E68AD">
        <w:rPr>
          <w:rFonts w:ascii="Sylfaen" w:hAnsi="Sylfaen" w:cs="Sylfaen"/>
          <w:sz w:val="20"/>
          <w:szCs w:val="20"/>
          <w:lang w:val="af-ZA"/>
        </w:rPr>
        <w:t xml:space="preserve"> </w:t>
      </w:r>
      <w:r w:rsidR="00857D15" w:rsidRPr="006E68AD">
        <w:rPr>
          <w:rFonts w:ascii="Sylfaen" w:hAnsi="Sylfaen" w:cs="Sylfaen"/>
          <w:sz w:val="20"/>
          <w:szCs w:val="20"/>
          <w:lang w:val="ru-RU"/>
        </w:rPr>
        <w:t>վերաբերյալ</w:t>
      </w:r>
      <w:r w:rsidR="00857D15" w:rsidRPr="006E68AD">
        <w:rPr>
          <w:rFonts w:ascii="Sylfaen" w:hAnsi="Sylfaen" w:cs="Sylfaen"/>
          <w:sz w:val="20"/>
          <w:szCs w:val="20"/>
          <w:lang w:val="af-ZA"/>
        </w:rPr>
        <w:t xml:space="preserve"> </w:t>
      </w:r>
      <w:r w:rsidR="00857D15" w:rsidRPr="006E68AD">
        <w:rPr>
          <w:rFonts w:ascii="Sylfaen" w:hAnsi="Sylfaen" w:cs="Sylfaen"/>
          <w:sz w:val="20"/>
          <w:szCs w:val="20"/>
          <w:lang w:val="ru-RU"/>
        </w:rPr>
        <w:t>կայացված</w:t>
      </w:r>
      <w:r w:rsidR="00857D15" w:rsidRPr="006E68AD">
        <w:rPr>
          <w:rFonts w:ascii="Sylfaen" w:hAnsi="Sylfaen" w:cs="Sylfaen"/>
          <w:sz w:val="20"/>
          <w:szCs w:val="20"/>
          <w:lang w:val="af-ZA"/>
        </w:rPr>
        <w:t xml:space="preserve"> </w:t>
      </w:r>
      <w:r w:rsidR="00857D15" w:rsidRPr="006E68AD">
        <w:rPr>
          <w:rFonts w:ascii="Sylfaen" w:hAnsi="Sylfaen" w:cs="Sylfaen"/>
          <w:sz w:val="20"/>
          <w:szCs w:val="20"/>
          <w:lang w:val="ru-RU"/>
        </w:rPr>
        <w:t>որոշման</w:t>
      </w:r>
      <w:r w:rsidR="00857D15" w:rsidRPr="006E68AD">
        <w:rPr>
          <w:rFonts w:ascii="Sylfaen" w:hAnsi="Sylfaen" w:cs="Sylfaen"/>
          <w:sz w:val="20"/>
          <w:szCs w:val="20"/>
          <w:lang w:val="af-ZA"/>
        </w:rPr>
        <w:t xml:space="preserve"> </w:t>
      </w:r>
      <w:r w:rsidR="00857D15" w:rsidRPr="006E68AD">
        <w:rPr>
          <w:rFonts w:ascii="Sylfaen" w:hAnsi="Sylfaen" w:cs="Sylfaen"/>
          <w:sz w:val="20"/>
          <w:szCs w:val="20"/>
          <w:lang w:val="ru-RU"/>
        </w:rPr>
        <w:t>հետ</w:t>
      </w:r>
      <w:r w:rsidR="00857D15" w:rsidRPr="006E68AD">
        <w:rPr>
          <w:rFonts w:ascii="Sylfaen" w:hAnsi="Sylfaen" w:cs="Sylfaen"/>
          <w:sz w:val="20"/>
          <w:szCs w:val="20"/>
          <w:lang w:val="af-ZA"/>
        </w:rPr>
        <w:t xml:space="preserve"> </w:t>
      </w:r>
      <w:r w:rsidR="00857D15" w:rsidRPr="006E68AD">
        <w:rPr>
          <w:rFonts w:ascii="Sylfaen" w:hAnsi="Sylfaen" w:cs="Sylfaen"/>
          <w:sz w:val="20"/>
          <w:szCs w:val="20"/>
          <w:lang w:val="ru-RU"/>
        </w:rPr>
        <w:t>մեկտեղ</w:t>
      </w:r>
      <w:r w:rsidR="00857D15" w:rsidRPr="006E68AD">
        <w:rPr>
          <w:rFonts w:ascii="Sylfaen" w:hAnsi="Sylfaen" w:cs="Sylfaen"/>
          <w:sz w:val="20"/>
          <w:szCs w:val="20"/>
          <w:lang w:val="af-ZA"/>
        </w:rPr>
        <w:t xml:space="preserve"> </w:t>
      </w:r>
      <w:r w:rsidR="00857D15" w:rsidRPr="006E68AD">
        <w:rPr>
          <w:rFonts w:ascii="Sylfaen" w:hAnsi="Sylfaen" w:cs="Sylfaen"/>
          <w:sz w:val="20"/>
          <w:szCs w:val="20"/>
          <w:lang w:val="ru-RU"/>
        </w:rPr>
        <w:t>հրապարակվում</w:t>
      </w:r>
      <w:r w:rsidR="00857D15" w:rsidRPr="006E68AD">
        <w:rPr>
          <w:rFonts w:ascii="Sylfaen" w:hAnsi="Sylfaen" w:cs="Sylfaen"/>
          <w:sz w:val="20"/>
          <w:szCs w:val="20"/>
          <w:lang w:val="af-ZA"/>
        </w:rPr>
        <w:t xml:space="preserve"> </w:t>
      </w:r>
      <w:r w:rsidR="00857D15" w:rsidRPr="006E68AD">
        <w:rPr>
          <w:rFonts w:ascii="Sylfaen" w:hAnsi="Sylfaen" w:cs="Sylfaen"/>
          <w:sz w:val="20"/>
          <w:szCs w:val="20"/>
          <w:lang w:val="ru-RU"/>
        </w:rPr>
        <w:t>են</w:t>
      </w:r>
      <w:r w:rsidR="00857D15" w:rsidRPr="006E68AD">
        <w:rPr>
          <w:rFonts w:ascii="Sylfaen" w:hAnsi="Sylfaen" w:cs="Sylfaen"/>
          <w:sz w:val="20"/>
          <w:szCs w:val="20"/>
          <w:lang w:val="af-ZA"/>
        </w:rPr>
        <w:t xml:space="preserve"> </w:t>
      </w:r>
      <w:r w:rsidR="00857D15" w:rsidRPr="006E68AD">
        <w:rPr>
          <w:rFonts w:ascii="Sylfaen" w:hAnsi="Sylfaen" w:cs="Sylfaen"/>
          <w:sz w:val="20"/>
          <w:szCs w:val="20"/>
          <w:lang w:val="ru-RU"/>
        </w:rPr>
        <w:t>տեղեկագրում</w:t>
      </w:r>
      <w:r w:rsidR="00857D15" w:rsidRPr="006E68AD">
        <w:rPr>
          <w:rFonts w:ascii="Sylfaen" w:hAnsi="Sylfaen" w:cs="Sylfaen"/>
          <w:sz w:val="20"/>
          <w:szCs w:val="20"/>
          <w:lang w:val="af-ZA"/>
        </w:rPr>
        <w:t xml:space="preserve">: </w:t>
      </w:r>
      <w:r w:rsidR="00857D15" w:rsidRPr="006E68AD">
        <w:rPr>
          <w:rFonts w:ascii="Sylfaen" w:hAnsi="Sylfaen" w:cs="Sylfaen"/>
          <w:sz w:val="20"/>
          <w:szCs w:val="20"/>
          <w:lang w:val="ru-RU"/>
        </w:rPr>
        <w:t>Ձայնագրման</w:t>
      </w:r>
      <w:r w:rsidR="00857D15" w:rsidRPr="006E68AD">
        <w:rPr>
          <w:rFonts w:ascii="Sylfaen" w:hAnsi="Sylfaen" w:cs="Sylfaen"/>
          <w:sz w:val="20"/>
          <w:szCs w:val="20"/>
          <w:lang w:val="af-ZA"/>
        </w:rPr>
        <w:t xml:space="preserve"> </w:t>
      </w:r>
      <w:r w:rsidR="00857D15" w:rsidRPr="006E68AD">
        <w:rPr>
          <w:rFonts w:ascii="Sylfaen" w:hAnsi="Sylfaen" w:cs="Sylfaen"/>
          <w:sz w:val="20"/>
          <w:szCs w:val="20"/>
          <w:lang w:val="ru-RU"/>
        </w:rPr>
        <w:t>անհնարինության</w:t>
      </w:r>
      <w:r w:rsidR="00857D15" w:rsidRPr="006E68AD">
        <w:rPr>
          <w:rFonts w:ascii="Sylfaen" w:hAnsi="Sylfaen" w:cs="Sylfaen"/>
          <w:sz w:val="20"/>
          <w:szCs w:val="20"/>
          <w:lang w:val="af-ZA"/>
        </w:rPr>
        <w:t xml:space="preserve"> </w:t>
      </w:r>
      <w:r w:rsidR="00857D15" w:rsidRPr="006E68AD">
        <w:rPr>
          <w:rFonts w:ascii="Sylfaen" w:hAnsi="Sylfaen" w:cs="Sylfaen"/>
          <w:sz w:val="20"/>
          <w:szCs w:val="20"/>
          <w:lang w:val="ru-RU"/>
        </w:rPr>
        <w:t>դեպքում</w:t>
      </w:r>
      <w:r w:rsidR="00857D15" w:rsidRPr="006E68AD">
        <w:rPr>
          <w:rFonts w:ascii="Sylfaen" w:hAnsi="Sylfaen" w:cs="Sylfaen"/>
          <w:sz w:val="20"/>
          <w:szCs w:val="20"/>
          <w:lang w:val="af-ZA"/>
        </w:rPr>
        <w:t xml:space="preserve"> </w:t>
      </w:r>
      <w:r w:rsidR="00857D15" w:rsidRPr="006E68AD">
        <w:rPr>
          <w:rFonts w:ascii="Sylfaen" w:hAnsi="Sylfaen" w:cs="Sylfaen"/>
          <w:sz w:val="20"/>
          <w:szCs w:val="20"/>
          <w:lang w:val="ru-RU"/>
        </w:rPr>
        <w:t>նիստերը</w:t>
      </w:r>
      <w:r w:rsidR="00857D15" w:rsidRPr="006E68AD">
        <w:rPr>
          <w:rFonts w:ascii="Sylfaen" w:hAnsi="Sylfaen" w:cs="Sylfaen"/>
          <w:sz w:val="20"/>
          <w:szCs w:val="20"/>
          <w:lang w:val="af-ZA"/>
        </w:rPr>
        <w:t xml:space="preserve"> </w:t>
      </w:r>
      <w:r w:rsidR="00857D15" w:rsidRPr="006E68AD">
        <w:rPr>
          <w:rFonts w:ascii="Sylfaen" w:hAnsi="Sylfaen" w:cs="Sylfaen"/>
          <w:sz w:val="20"/>
          <w:szCs w:val="20"/>
          <w:lang w:val="ru-RU"/>
        </w:rPr>
        <w:t>սղագրվում</w:t>
      </w:r>
      <w:r w:rsidR="004A0D7A" w:rsidRPr="006E68AD">
        <w:rPr>
          <w:rFonts w:ascii="Sylfaen" w:hAnsi="Sylfaen" w:cs="Sylfaen"/>
          <w:sz w:val="20"/>
          <w:szCs w:val="20"/>
          <w:lang w:val="af-ZA"/>
        </w:rPr>
        <w:t>:</w:t>
      </w:r>
      <w:r w:rsidR="00857D15" w:rsidRPr="006E68AD">
        <w:rPr>
          <w:rFonts w:ascii="Sylfaen" w:hAnsi="Sylfaen" w:cs="Sylfaen"/>
          <w:sz w:val="20"/>
          <w:szCs w:val="20"/>
          <w:lang w:val="af-ZA"/>
        </w:rPr>
        <w:t xml:space="preserve"> </w:t>
      </w:r>
      <w:r w:rsidR="00857D15" w:rsidRPr="006E68AD">
        <w:rPr>
          <w:rFonts w:ascii="Sylfaen" w:hAnsi="Sylfaen" w:cs="Sylfaen"/>
          <w:sz w:val="20"/>
          <w:szCs w:val="20"/>
          <w:lang w:val="ru-RU"/>
        </w:rPr>
        <w:t>Նիստերը</w:t>
      </w:r>
      <w:r w:rsidR="00857D15" w:rsidRPr="006E68AD">
        <w:rPr>
          <w:rFonts w:ascii="Sylfaen" w:hAnsi="Sylfaen" w:cs="Sylfaen"/>
          <w:sz w:val="20"/>
          <w:szCs w:val="20"/>
          <w:lang w:val="af-ZA"/>
        </w:rPr>
        <w:t xml:space="preserve"> </w:t>
      </w:r>
      <w:r w:rsidR="00857D15" w:rsidRPr="006E68AD">
        <w:rPr>
          <w:rFonts w:ascii="Sylfaen" w:hAnsi="Sylfaen" w:cs="Sylfaen"/>
          <w:sz w:val="20"/>
          <w:szCs w:val="20"/>
          <w:lang w:val="ru-RU"/>
        </w:rPr>
        <w:t>առցանց</w:t>
      </w:r>
      <w:r w:rsidR="00857D15" w:rsidRPr="006E68AD">
        <w:rPr>
          <w:rFonts w:ascii="Sylfaen" w:hAnsi="Sylfaen" w:cs="Sylfaen"/>
          <w:sz w:val="20"/>
          <w:szCs w:val="20"/>
          <w:lang w:val="af-ZA"/>
        </w:rPr>
        <w:t xml:space="preserve"> </w:t>
      </w:r>
      <w:r w:rsidR="00857D15" w:rsidRPr="006E68AD">
        <w:rPr>
          <w:rFonts w:ascii="Sylfaen" w:hAnsi="Sylfaen" w:cs="Sylfaen"/>
          <w:sz w:val="20"/>
          <w:szCs w:val="20"/>
          <w:lang w:val="ru-RU"/>
        </w:rPr>
        <w:t>հեռարձակվում</w:t>
      </w:r>
      <w:r w:rsidR="00857D15" w:rsidRPr="006E68AD">
        <w:rPr>
          <w:rFonts w:ascii="Sylfaen" w:hAnsi="Sylfaen" w:cs="Sylfaen"/>
          <w:sz w:val="20"/>
          <w:szCs w:val="20"/>
          <w:lang w:val="af-ZA"/>
        </w:rPr>
        <w:t xml:space="preserve"> </w:t>
      </w:r>
      <w:r w:rsidR="00857D15" w:rsidRPr="006E68AD">
        <w:rPr>
          <w:rFonts w:ascii="Sylfaen" w:hAnsi="Sylfaen" w:cs="Sylfaen"/>
          <w:sz w:val="20"/>
          <w:szCs w:val="20"/>
          <w:lang w:val="ru-RU"/>
        </w:rPr>
        <w:t>են</w:t>
      </w:r>
      <w:r w:rsidR="00857D15" w:rsidRPr="006E68AD">
        <w:rPr>
          <w:rFonts w:ascii="Sylfaen" w:hAnsi="Sylfaen" w:cs="Sylfaen"/>
          <w:sz w:val="20"/>
          <w:szCs w:val="20"/>
          <w:lang w:val="af-ZA"/>
        </w:rPr>
        <w:t xml:space="preserve"> </w:t>
      </w:r>
      <w:r w:rsidR="00857D15" w:rsidRPr="006E68AD">
        <w:rPr>
          <w:rFonts w:ascii="Sylfaen" w:hAnsi="Sylfaen" w:cs="Sylfaen"/>
          <w:sz w:val="20"/>
          <w:szCs w:val="20"/>
          <w:lang w:val="ru-RU"/>
        </w:rPr>
        <w:t>նաև</w:t>
      </w:r>
      <w:r w:rsidR="00857D15" w:rsidRPr="006E68AD">
        <w:rPr>
          <w:rFonts w:ascii="Sylfaen" w:hAnsi="Sylfaen" w:cs="Sylfaen"/>
          <w:sz w:val="20"/>
          <w:szCs w:val="20"/>
          <w:lang w:val="af-ZA"/>
        </w:rPr>
        <w:t xml:space="preserve"> </w:t>
      </w:r>
      <w:r w:rsidR="00857D15" w:rsidRPr="006E68AD">
        <w:rPr>
          <w:rFonts w:ascii="Sylfaen" w:hAnsi="Sylfaen" w:cs="Sylfaen"/>
          <w:sz w:val="20"/>
          <w:szCs w:val="20"/>
          <w:lang w:val="ru-RU"/>
        </w:rPr>
        <w:t>համացանցում</w:t>
      </w:r>
      <w:r w:rsidR="00857D15" w:rsidRPr="006E68AD">
        <w:rPr>
          <w:rFonts w:ascii="Sylfaen" w:hAnsi="Sylfaen" w:cs="Sylfaen"/>
          <w:sz w:val="20"/>
          <w:szCs w:val="20"/>
          <w:lang w:val="af-ZA"/>
        </w:rPr>
        <w:t>:</w:t>
      </w:r>
    </w:p>
    <w:bookmarkEnd w:id="23"/>
    <w:p w:rsidR="00133017" w:rsidRPr="006E68AD" w:rsidRDefault="00133017" w:rsidP="00133017">
      <w:pPr>
        <w:ind w:firstLine="567"/>
        <w:jc w:val="both"/>
        <w:rPr>
          <w:rFonts w:ascii="Sylfaen" w:hAnsi="Sylfaen" w:cs="Sylfaen"/>
          <w:sz w:val="20"/>
          <w:szCs w:val="20"/>
          <w:lang w:val="af-ZA"/>
        </w:rPr>
      </w:pPr>
      <w:r w:rsidRPr="006E68AD">
        <w:rPr>
          <w:rFonts w:ascii="Sylfaen" w:hAnsi="Sylfaen" w:cs="Sylfaen"/>
          <w:sz w:val="20"/>
          <w:szCs w:val="20"/>
          <w:lang w:val="af-ZA"/>
        </w:rPr>
        <w:t>11.1</w:t>
      </w:r>
      <w:r w:rsidR="003D1EF6" w:rsidRPr="006E68AD">
        <w:rPr>
          <w:rFonts w:ascii="Sylfaen" w:hAnsi="Sylfaen" w:cs="Sylfaen"/>
          <w:sz w:val="20"/>
          <w:szCs w:val="20"/>
          <w:lang w:val="af-ZA"/>
        </w:rPr>
        <w:t>6</w:t>
      </w:r>
      <w:r w:rsidRPr="006E68AD">
        <w:rPr>
          <w:rFonts w:ascii="Sylfaen" w:hAnsi="Sylfaen" w:cs="Sylfaen"/>
          <w:sz w:val="20"/>
          <w:szCs w:val="20"/>
          <w:lang w:val="af-ZA"/>
        </w:rPr>
        <w:t xml:space="preserve"> </w:t>
      </w:r>
      <w:r w:rsidRPr="006E68AD">
        <w:rPr>
          <w:rFonts w:ascii="Sylfaen" w:hAnsi="Sylfaen" w:cs="Sylfaen"/>
          <w:sz w:val="20"/>
          <w:szCs w:val="20"/>
          <w:lang w:val="ru-RU"/>
        </w:rPr>
        <w:t>Յուրաքանչյուր</w:t>
      </w:r>
      <w:r w:rsidRPr="006E68AD">
        <w:rPr>
          <w:rFonts w:ascii="Sylfaen" w:hAnsi="Sylfaen" w:cs="Sylfaen"/>
          <w:sz w:val="20"/>
          <w:szCs w:val="20"/>
          <w:lang w:val="af-ZA"/>
        </w:rPr>
        <w:t xml:space="preserve"> </w:t>
      </w:r>
      <w:r w:rsidRPr="006E68AD">
        <w:rPr>
          <w:rFonts w:ascii="Sylfaen" w:hAnsi="Sylfaen" w:cs="Sylfaen"/>
          <w:sz w:val="20"/>
          <w:szCs w:val="20"/>
          <w:lang w:val="ru-RU"/>
        </w:rPr>
        <w:t>անձ</w:t>
      </w:r>
      <w:r w:rsidRPr="006E68AD">
        <w:rPr>
          <w:rFonts w:ascii="Sylfaen" w:hAnsi="Sylfaen" w:cs="Sylfaen"/>
          <w:sz w:val="20"/>
          <w:szCs w:val="20"/>
          <w:lang w:val="af-ZA"/>
        </w:rPr>
        <w:t xml:space="preserve">, </w:t>
      </w:r>
      <w:r w:rsidRPr="006E68AD">
        <w:rPr>
          <w:rFonts w:ascii="Sylfaen" w:hAnsi="Sylfaen" w:cs="Sylfaen"/>
          <w:sz w:val="20"/>
          <w:szCs w:val="20"/>
          <w:lang w:val="ru-RU"/>
        </w:rPr>
        <w:t>որի</w:t>
      </w:r>
      <w:r w:rsidRPr="006E68AD">
        <w:rPr>
          <w:rFonts w:ascii="Sylfaen" w:hAnsi="Sylfaen" w:cs="Sylfaen"/>
          <w:sz w:val="20"/>
          <w:szCs w:val="20"/>
          <w:lang w:val="af-ZA"/>
        </w:rPr>
        <w:t xml:space="preserve"> </w:t>
      </w:r>
      <w:r w:rsidRPr="006E68AD">
        <w:rPr>
          <w:rFonts w:ascii="Sylfaen" w:hAnsi="Sylfaen" w:cs="Sylfaen"/>
          <w:sz w:val="20"/>
          <w:szCs w:val="20"/>
          <w:lang w:val="ru-RU"/>
        </w:rPr>
        <w:t>շահերը</w:t>
      </w:r>
      <w:r w:rsidRPr="006E68AD">
        <w:rPr>
          <w:rFonts w:ascii="Sylfaen" w:hAnsi="Sylfaen" w:cs="Sylfaen"/>
          <w:sz w:val="20"/>
          <w:szCs w:val="20"/>
          <w:lang w:val="af-ZA"/>
        </w:rPr>
        <w:t xml:space="preserve"> </w:t>
      </w:r>
      <w:r w:rsidRPr="006E68AD">
        <w:rPr>
          <w:rFonts w:ascii="Sylfaen" w:hAnsi="Sylfaen" w:cs="Sylfaen"/>
          <w:sz w:val="20"/>
          <w:szCs w:val="20"/>
          <w:lang w:val="ru-RU"/>
        </w:rPr>
        <w:t>խախտվել</w:t>
      </w:r>
      <w:r w:rsidRPr="006E68AD">
        <w:rPr>
          <w:rFonts w:ascii="Sylfaen" w:hAnsi="Sylfaen" w:cs="Sylfaen"/>
          <w:sz w:val="20"/>
          <w:szCs w:val="20"/>
          <w:lang w:val="af-ZA"/>
        </w:rPr>
        <w:t xml:space="preserve"> </w:t>
      </w:r>
      <w:r w:rsidRPr="006E68AD">
        <w:rPr>
          <w:rFonts w:ascii="Sylfaen" w:hAnsi="Sylfaen" w:cs="Sylfaen"/>
          <w:sz w:val="20"/>
          <w:szCs w:val="20"/>
          <w:lang w:val="ru-RU"/>
        </w:rPr>
        <w:t>են</w:t>
      </w:r>
      <w:r w:rsidRPr="006E68AD">
        <w:rPr>
          <w:rFonts w:ascii="Sylfaen" w:hAnsi="Sylfaen" w:cs="Sylfaen"/>
          <w:sz w:val="20"/>
          <w:szCs w:val="20"/>
          <w:lang w:val="af-ZA"/>
        </w:rPr>
        <w:t xml:space="preserve"> </w:t>
      </w:r>
      <w:r w:rsidRPr="006E68AD">
        <w:rPr>
          <w:rFonts w:ascii="Sylfaen" w:hAnsi="Sylfaen" w:cs="Sylfaen"/>
          <w:sz w:val="20"/>
          <w:szCs w:val="20"/>
          <w:lang w:val="ru-RU"/>
        </w:rPr>
        <w:t>կամ</w:t>
      </w:r>
      <w:r w:rsidRPr="006E68AD">
        <w:rPr>
          <w:rFonts w:ascii="Sylfaen" w:hAnsi="Sylfaen" w:cs="Sylfaen"/>
          <w:sz w:val="20"/>
          <w:szCs w:val="20"/>
          <w:lang w:val="af-ZA"/>
        </w:rPr>
        <w:t xml:space="preserve"> </w:t>
      </w:r>
      <w:r w:rsidRPr="006E68AD">
        <w:rPr>
          <w:rFonts w:ascii="Sylfaen" w:hAnsi="Sylfaen" w:cs="Sylfaen"/>
          <w:sz w:val="20"/>
          <w:szCs w:val="20"/>
          <w:lang w:val="ru-RU"/>
        </w:rPr>
        <w:t>կարող</w:t>
      </w:r>
      <w:r w:rsidRPr="006E68AD">
        <w:rPr>
          <w:rFonts w:ascii="Sylfaen" w:hAnsi="Sylfaen" w:cs="Sylfaen"/>
          <w:sz w:val="20"/>
          <w:szCs w:val="20"/>
          <w:lang w:val="af-ZA"/>
        </w:rPr>
        <w:t xml:space="preserve"> </w:t>
      </w:r>
      <w:r w:rsidRPr="006E68AD">
        <w:rPr>
          <w:rFonts w:ascii="Sylfaen" w:hAnsi="Sylfaen" w:cs="Sylfaen"/>
          <w:sz w:val="20"/>
          <w:szCs w:val="20"/>
          <w:lang w:val="ru-RU"/>
        </w:rPr>
        <w:t>են</w:t>
      </w:r>
      <w:r w:rsidRPr="006E68AD">
        <w:rPr>
          <w:rFonts w:ascii="Sylfaen" w:hAnsi="Sylfaen" w:cs="Sylfaen"/>
          <w:sz w:val="20"/>
          <w:szCs w:val="20"/>
          <w:lang w:val="af-ZA"/>
        </w:rPr>
        <w:t xml:space="preserve"> </w:t>
      </w:r>
      <w:r w:rsidRPr="006E68AD">
        <w:rPr>
          <w:rFonts w:ascii="Sylfaen" w:hAnsi="Sylfaen" w:cs="Sylfaen"/>
          <w:sz w:val="20"/>
          <w:szCs w:val="20"/>
          <w:lang w:val="ru-RU"/>
        </w:rPr>
        <w:t>խախտվել</w:t>
      </w:r>
      <w:r w:rsidRPr="006E68AD">
        <w:rPr>
          <w:rFonts w:ascii="Sylfaen" w:hAnsi="Sylfaen" w:cs="Sylfaen"/>
          <w:sz w:val="20"/>
          <w:szCs w:val="20"/>
          <w:lang w:val="af-ZA"/>
        </w:rPr>
        <w:t xml:space="preserve"> </w:t>
      </w:r>
      <w:r w:rsidRPr="006E68AD">
        <w:rPr>
          <w:rFonts w:ascii="Sylfaen" w:hAnsi="Sylfaen" w:cs="Sylfaen"/>
          <w:sz w:val="20"/>
          <w:szCs w:val="20"/>
          <w:lang w:val="ru-RU"/>
        </w:rPr>
        <w:t>բողոքարկման</w:t>
      </w:r>
      <w:r w:rsidRPr="006E68AD">
        <w:rPr>
          <w:rFonts w:ascii="Sylfaen" w:hAnsi="Sylfaen" w:cs="Sylfaen"/>
          <w:sz w:val="20"/>
          <w:szCs w:val="20"/>
          <w:lang w:val="af-ZA"/>
        </w:rPr>
        <w:t xml:space="preserve"> </w:t>
      </w:r>
      <w:r w:rsidRPr="006E68AD">
        <w:rPr>
          <w:rFonts w:ascii="Sylfaen" w:hAnsi="Sylfaen" w:cs="Sylfaen"/>
          <w:sz w:val="20"/>
          <w:szCs w:val="20"/>
          <w:lang w:val="ru-RU"/>
        </w:rPr>
        <w:t>հիմք</w:t>
      </w:r>
      <w:r w:rsidRPr="006E68AD">
        <w:rPr>
          <w:rFonts w:ascii="Sylfaen" w:hAnsi="Sylfaen" w:cs="Sylfaen"/>
          <w:sz w:val="20"/>
          <w:szCs w:val="20"/>
          <w:lang w:val="af-ZA"/>
        </w:rPr>
        <w:t xml:space="preserve"> </w:t>
      </w:r>
      <w:r w:rsidRPr="006E68AD">
        <w:rPr>
          <w:rFonts w:ascii="Sylfaen" w:hAnsi="Sylfaen" w:cs="Sylfaen"/>
          <w:sz w:val="20"/>
          <w:szCs w:val="20"/>
          <w:lang w:val="ru-RU"/>
        </w:rPr>
        <w:t>ծառայած</w:t>
      </w:r>
      <w:r w:rsidRPr="006E68AD">
        <w:rPr>
          <w:rFonts w:ascii="Sylfaen" w:hAnsi="Sylfaen" w:cs="Sylfaen"/>
          <w:sz w:val="20"/>
          <w:szCs w:val="20"/>
          <w:lang w:val="af-ZA"/>
        </w:rPr>
        <w:t xml:space="preserve"> </w:t>
      </w:r>
      <w:r w:rsidRPr="006E68AD">
        <w:rPr>
          <w:rFonts w:ascii="Sylfaen" w:hAnsi="Sylfaen" w:cs="Sylfaen"/>
          <w:sz w:val="20"/>
          <w:szCs w:val="20"/>
          <w:lang w:val="ru-RU"/>
        </w:rPr>
        <w:t>գործողությունների</w:t>
      </w:r>
      <w:r w:rsidRPr="006E68AD">
        <w:rPr>
          <w:rFonts w:ascii="Sylfaen" w:hAnsi="Sylfaen" w:cs="Sylfaen"/>
          <w:sz w:val="20"/>
          <w:szCs w:val="20"/>
          <w:lang w:val="af-ZA"/>
        </w:rPr>
        <w:t xml:space="preserve"> </w:t>
      </w:r>
      <w:r w:rsidRPr="006E68AD">
        <w:rPr>
          <w:rFonts w:ascii="Sylfaen" w:hAnsi="Sylfaen" w:cs="Sylfaen"/>
          <w:sz w:val="20"/>
          <w:szCs w:val="20"/>
          <w:lang w:val="ru-RU"/>
        </w:rPr>
        <w:t>արդյունքում</w:t>
      </w:r>
      <w:r w:rsidRPr="006E68AD">
        <w:rPr>
          <w:rFonts w:ascii="Sylfaen" w:hAnsi="Sylfaen" w:cs="Sylfaen"/>
          <w:sz w:val="20"/>
          <w:szCs w:val="20"/>
          <w:lang w:val="af-ZA"/>
        </w:rPr>
        <w:t xml:space="preserve">, </w:t>
      </w:r>
      <w:r w:rsidRPr="006E68AD">
        <w:rPr>
          <w:rFonts w:ascii="Sylfaen" w:hAnsi="Sylfaen" w:cs="Sylfaen"/>
          <w:sz w:val="20"/>
          <w:szCs w:val="20"/>
          <w:lang w:val="ru-RU"/>
        </w:rPr>
        <w:t>իրավունք</w:t>
      </w:r>
      <w:r w:rsidRPr="006E68AD">
        <w:rPr>
          <w:rFonts w:ascii="Sylfaen" w:hAnsi="Sylfaen" w:cs="Sylfaen"/>
          <w:sz w:val="20"/>
          <w:szCs w:val="20"/>
          <w:lang w:val="af-ZA"/>
        </w:rPr>
        <w:t xml:space="preserve"> </w:t>
      </w:r>
      <w:r w:rsidRPr="006E68AD">
        <w:rPr>
          <w:rFonts w:ascii="Sylfaen" w:hAnsi="Sylfaen" w:cs="Sylfaen"/>
          <w:sz w:val="20"/>
          <w:szCs w:val="20"/>
          <w:lang w:val="ru-RU"/>
        </w:rPr>
        <w:t>ունի</w:t>
      </w:r>
      <w:r w:rsidRPr="006E68AD">
        <w:rPr>
          <w:rFonts w:ascii="Sylfaen" w:hAnsi="Sylfaen" w:cs="Sylfaen"/>
          <w:sz w:val="20"/>
          <w:szCs w:val="20"/>
          <w:lang w:val="af-ZA"/>
        </w:rPr>
        <w:t xml:space="preserve"> </w:t>
      </w:r>
      <w:r w:rsidRPr="006E68AD">
        <w:rPr>
          <w:rFonts w:ascii="Sylfaen" w:hAnsi="Sylfaen" w:cs="Sylfaen"/>
          <w:sz w:val="20"/>
          <w:szCs w:val="20"/>
          <w:lang w:val="ru-RU"/>
        </w:rPr>
        <w:t>մասնակցելու</w:t>
      </w:r>
      <w:r w:rsidRPr="006E68AD">
        <w:rPr>
          <w:rFonts w:ascii="Sylfaen" w:hAnsi="Sylfaen" w:cs="Sylfaen"/>
          <w:sz w:val="20"/>
          <w:szCs w:val="20"/>
          <w:lang w:val="af-ZA"/>
        </w:rPr>
        <w:t xml:space="preserve"> </w:t>
      </w:r>
      <w:r w:rsidRPr="006E68AD">
        <w:rPr>
          <w:rFonts w:ascii="Sylfaen" w:hAnsi="Sylfaen" w:cs="Sylfaen"/>
          <w:sz w:val="20"/>
          <w:szCs w:val="20"/>
          <w:lang w:val="ru-RU"/>
        </w:rPr>
        <w:t>բողոքարկման</w:t>
      </w:r>
      <w:r w:rsidRPr="006E68AD">
        <w:rPr>
          <w:rFonts w:ascii="Sylfaen" w:hAnsi="Sylfaen" w:cs="Sylfaen"/>
          <w:sz w:val="20"/>
          <w:szCs w:val="20"/>
          <w:lang w:val="af-ZA"/>
        </w:rPr>
        <w:t xml:space="preserve"> </w:t>
      </w:r>
      <w:r w:rsidRPr="006E68AD">
        <w:rPr>
          <w:rFonts w:ascii="Sylfaen" w:hAnsi="Sylfaen" w:cs="Sylfaen"/>
          <w:sz w:val="20"/>
          <w:szCs w:val="20"/>
          <w:lang w:val="ru-RU"/>
        </w:rPr>
        <w:t>ընթացակարգին</w:t>
      </w:r>
      <w:r w:rsidRPr="006E68AD">
        <w:rPr>
          <w:rFonts w:ascii="Sylfaen" w:hAnsi="Sylfaen" w:cs="Sylfaen"/>
          <w:sz w:val="20"/>
          <w:szCs w:val="20"/>
          <w:lang w:val="af-ZA"/>
        </w:rPr>
        <w:t xml:space="preserve">` </w:t>
      </w:r>
      <w:r w:rsidRPr="006E68AD">
        <w:rPr>
          <w:rFonts w:ascii="Sylfaen" w:hAnsi="Sylfaen" w:cs="Sylfaen"/>
          <w:sz w:val="20"/>
          <w:szCs w:val="20"/>
          <w:lang w:val="ru-RU"/>
        </w:rPr>
        <w:t>մինչև</w:t>
      </w:r>
      <w:r w:rsidRPr="006E68AD">
        <w:rPr>
          <w:rFonts w:ascii="Sylfaen" w:hAnsi="Sylfaen" w:cs="Sylfaen"/>
          <w:sz w:val="20"/>
          <w:szCs w:val="20"/>
          <w:lang w:val="af-ZA"/>
        </w:rPr>
        <w:t xml:space="preserve"> </w:t>
      </w:r>
      <w:r w:rsidRPr="006E68AD">
        <w:rPr>
          <w:rFonts w:ascii="Sylfaen" w:hAnsi="Sylfaen" w:cs="Sylfaen"/>
          <w:sz w:val="20"/>
          <w:szCs w:val="20"/>
          <w:lang w:val="ru-RU"/>
        </w:rPr>
        <w:t>բողոքի</w:t>
      </w:r>
      <w:r w:rsidRPr="006E68AD">
        <w:rPr>
          <w:rFonts w:ascii="Sylfaen" w:hAnsi="Sylfaen" w:cs="Sylfaen"/>
          <w:sz w:val="20"/>
          <w:szCs w:val="20"/>
          <w:lang w:val="af-ZA"/>
        </w:rPr>
        <w:t xml:space="preserve"> </w:t>
      </w:r>
      <w:r w:rsidRPr="006E68AD">
        <w:rPr>
          <w:rFonts w:ascii="Sylfaen" w:hAnsi="Sylfaen" w:cs="Sylfaen"/>
          <w:sz w:val="20"/>
          <w:szCs w:val="20"/>
          <w:lang w:val="ru-RU"/>
        </w:rPr>
        <w:t>վերաբերյալ</w:t>
      </w:r>
      <w:r w:rsidRPr="006E68AD">
        <w:rPr>
          <w:rFonts w:ascii="Sylfaen" w:hAnsi="Sylfaen" w:cs="Sylfaen"/>
          <w:sz w:val="20"/>
          <w:szCs w:val="20"/>
          <w:lang w:val="af-ZA"/>
        </w:rPr>
        <w:t xml:space="preserve"> </w:t>
      </w:r>
      <w:r w:rsidRPr="006E68AD">
        <w:rPr>
          <w:rFonts w:ascii="Sylfaen" w:hAnsi="Sylfaen" w:cs="Sylfaen"/>
          <w:sz w:val="20"/>
          <w:szCs w:val="20"/>
          <w:lang w:val="ru-RU"/>
        </w:rPr>
        <w:t>որոշում</w:t>
      </w:r>
      <w:r w:rsidRPr="006E68AD">
        <w:rPr>
          <w:rFonts w:ascii="Sylfaen" w:hAnsi="Sylfaen" w:cs="Sylfaen"/>
          <w:sz w:val="20"/>
          <w:szCs w:val="20"/>
          <w:lang w:val="af-ZA"/>
        </w:rPr>
        <w:t xml:space="preserve"> </w:t>
      </w:r>
      <w:r w:rsidRPr="006E68AD">
        <w:rPr>
          <w:rFonts w:ascii="Sylfaen" w:hAnsi="Sylfaen" w:cs="Sylfaen"/>
          <w:sz w:val="20"/>
          <w:szCs w:val="20"/>
          <w:lang w:val="ru-RU"/>
        </w:rPr>
        <w:t>ընդունելու</w:t>
      </w:r>
      <w:r w:rsidRPr="006E68AD">
        <w:rPr>
          <w:rFonts w:ascii="Sylfaen" w:hAnsi="Sylfaen" w:cs="Sylfaen"/>
          <w:sz w:val="20"/>
          <w:szCs w:val="20"/>
          <w:lang w:val="af-ZA"/>
        </w:rPr>
        <w:t xml:space="preserve"> </w:t>
      </w:r>
      <w:r w:rsidRPr="006E68AD">
        <w:rPr>
          <w:rFonts w:ascii="Sylfaen" w:hAnsi="Sylfaen" w:cs="Sylfaen"/>
          <w:sz w:val="20"/>
          <w:szCs w:val="20"/>
          <w:lang w:val="ru-RU"/>
        </w:rPr>
        <w:t>ժամկետը</w:t>
      </w:r>
      <w:r w:rsidRPr="006E68AD">
        <w:rPr>
          <w:rFonts w:ascii="Sylfaen" w:hAnsi="Sylfaen" w:cs="Sylfaen"/>
          <w:sz w:val="20"/>
          <w:szCs w:val="20"/>
          <w:lang w:val="af-ZA"/>
        </w:rPr>
        <w:t xml:space="preserve"> </w:t>
      </w:r>
      <w:r w:rsidRPr="006E68AD">
        <w:rPr>
          <w:rFonts w:ascii="Sylfaen" w:hAnsi="Sylfaen" w:cs="Sylfaen"/>
          <w:sz w:val="20"/>
          <w:szCs w:val="20"/>
          <w:lang w:val="ru-RU"/>
        </w:rPr>
        <w:t>գնումների</w:t>
      </w:r>
      <w:r w:rsidRPr="006E68AD">
        <w:rPr>
          <w:rFonts w:ascii="Sylfaen" w:hAnsi="Sylfaen" w:cs="Sylfaen"/>
          <w:sz w:val="20"/>
          <w:szCs w:val="20"/>
          <w:lang w:val="af-ZA"/>
        </w:rPr>
        <w:t xml:space="preserve"> </w:t>
      </w:r>
      <w:r w:rsidRPr="006E68AD">
        <w:rPr>
          <w:rFonts w:ascii="Sylfaen" w:hAnsi="Sylfaen" w:cs="Sylfaen"/>
          <w:sz w:val="20"/>
          <w:szCs w:val="20"/>
          <w:lang w:val="ru-RU"/>
        </w:rPr>
        <w:t>հետ</w:t>
      </w:r>
      <w:r w:rsidRPr="006E68AD">
        <w:rPr>
          <w:rFonts w:ascii="Sylfaen" w:hAnsi="Sylfaen" w:cs="Sylfaen"/>
          <w:sz w:val="20"/>
          <w:szCs w:val="20"/>
          <w:lang w:val="af-ZA"/>
        </w:rPr>
        <w:t xml:space="preserve"> </w:t>
      </w:r>
      <w:r w:rsidRPr="006E68AD">
        <w:rPr>
          <w:rFonts w:ascii="Sylfaen" w:hAnsi="Sylfaen" w:cs="Sylfaen"/>
          <w:sz w:val="20"/>
          <w:szCs w:val="20"/>
          <w:lang w:val="ru-RU"/>
        </w:rPr>
        <w:t>կապված</w:t>
      </w:r>
      <w:r w:rsidRPr="006E68AD">
        <w:rPr>
          <w:rFonts w:ascii="Sylfaen" w:hAnsi="Sylfaen" w:cs="Sylfaen"/>
          <w:sz w:val="20"/>
          <w:szCs w:val="20"/>
          <w:lang w:val="af-ZA"/>
        </w:rPr>
        <w:t xml:space="preserve"> </w:t>
      </w:r>
      <w:r w:rsidRPr="006E68AD">
        <w:rPr>
          <w:rFonts w:ascii="Sylfaen" w:hAnsi="Sylfaen" w:cs="Sylfaen"/>
          <w:sz w:val="20"/>
          <w:szCs w:val="20"/>
          <w:lang w:val="ru-RU"/>
        </w:rPr>
        <w:t>բողոքներ</w:t>
      </w:r>
      <w:r w:rsidRPr="006E68AD">
        <w:rPr>
          <w:rFonts w:ascii="Sylfaen" w:hAnsi="Sylfaen" w:cs="Sylfaen"/>
          <w:sz w:val="20"/>
          <w:szCs w:val="20"/>
          <w:lang w:val="af-ZA"/>
        </w:rPr>
        <w:t xml:space="preserve"> </w:t>
      </w:r>
      <w:r w:rsidRPr="006E68AD">
        <w:rPr>
          <w:rFonts w:ascii="Sylfaen" w:hAnsi="Sylfaen" w:cs="Sylfaen"/>
          <w:sz w:val="20"/>
          <w:szCs w:val="20"/>
          <w:lang w:val="ru-RU"/>
        </w:rPr>
        <w:t>քննող</w:t>
      </w:r>
      <w:r w:rsidRPr="006E68AD">
        <w:rPr>
          <w:rFonts w:ascii="Sylfaen" w:hAnsi="Sylfaen" w:cs="Sylfaen"/>
          <w:sz w:val="20"/>
          <w:szCs w:val="20"/>
          <w:lang w:val="af-ZA"/>
        </w:rPr>
        <w:t xml:space="preserve"> </w:t>
      </w:r>
      <w:r w:rsidRPr="006E68AD">
        <w:rPr>
          <w:rFonts w:ascii="Sylfaen" w:hAnsi="Sylfaen" w:cs="Sylfaen"/>
          <w:sz w:val="20"/>
          <w:szCs w:val="20"/>
          <w:lang w:val="ru-RU"/>
        </w:rPr>
        <w:t>անձին</w:t>
      </w:r>
      <w:r w:rsidRPr="006E68AD">
        <w:rPr>
          <w:rFonts w:ascii="Sylfaen" w:hAnsi="Sylfaen" w:cs="Sylfaen"/>
          <w:sz w:val="20"/>
          <w:szCs w:val="20"/>
          <w:lang w:val="af-ZA"/>
        </w:rPr>
        <w:t xml:space="preserve"> </w:t>
      </w:r>
      <w:r w:rsidRPr="006E68AD">
        <w:rPr>
          <w:rFonts w:ascii="Sylfaen" w:hAnsi="Sylfaen" w:cs="Sylfaen"/>
          <w:sz w:val="20"/>
          <w:szCs w:val="20"/>
          <w:lang w:val="ru-RU"/>
        </w:rPr>
        <w:t>ներկայացնելով</w:t>
      </w:r>
      <w:r w:rsidRPr="006E68AD">
        <w:rPr>
          <w:rFonts w:ascii="Sylfaen" w:hAnsi="Sylfaen" w:cs="Sylfaen"/>
          <w:sz w:val="20"/>
          <w:szCs w:val="20"/>
          <w:lang w:val="af-ZA"/>
        </w:rPr>
        <w:t xml:space="preserve"> </w:t>
      </w:r>
      <w:r w:rsidRPr="006E68AD">
        <w:rPr>
          <w:rFonts w:ascii="Sylfaen" w:hAnsi="Sylfaen" w:cs="Sylfaen"/>
          <w:sz w:val="20"/>
          <w:szCs w:val="20"/>
          <w:lang w:val="ru-RU"/>
        </w:rPr>
        <w:t>համանման</w:t>
      </w:r>
      <w:r w:rsidRPr="006E68AD">
        <w:rPr>
          <w:rFonts w:ascii="Sylfaen" w:hAnsi="Sylfaen" w:cs="Sylfaen"/>
          <w:sz w:val="20"/>
          <w:szCs w:val="20"/>
          <w:lang w:val="af-ZA"/>
        </w:rPr>
        <w:t xml:space="preserve"> </w:t>
      </w:r>
      <w:r w:rsidRPr="006E68AD">
        <w:rPr>
          <w:rFonts w:ascii="Sylfaen" w:hAnsi="Sylfaen" w:cs="Sylfaen"/>
          <w:sz w:val="20"/>
          <w:szCs w:val="20"/>
          <w:lang w:val="ru-RU"/>
        </w:rPr>
        <w:t>բողոք։</w:t>
      </w:r>
      <w:r w:rsidRPr="006E68AD">
        <w:rPr>
          <w:rFonts w:ascii="Sylfaen" w:hAnsi="Sylfaen" w:cs="Sylfaen"/>
          <w:sz w:val="20"/>
          <w:szCs w:val="20"/>
          <w:lang w:val="af-ZA"/>
        </w:rPr>
        <w:t xml:space="preserve"> </w:t>
      </w:r>
      <w:r w:rsidRPr="006E68AD">
        <w:rPr>
          <w:rFonts w:ascii="Sylfaen" w:hAnsi="Sylfaen" w:cs="Sylfaen"/>
          <w:sz w:val="20"/>
          <w:szCs w:val="20"/>
          <w:lang w:val="ru-RU"/>
        </w:rPr>
        <w:t>Օրենքի</w:t>
      </w:r>
      <w:r w:rsidRPr="006E68AD">
        <w:rPr>
          <w:rFonts w:ascii="Sylfaen" w:hAnsi="Sylfaen" w:cs="Sylfaen"/>
          <w:sz w:val="20"/>
          <w:szCs w:val="20"/>
          <w:lang w:val="af-ZA"/>
        </w:rPr>
        <w:t xml:space="preserve"> 50-</w:t>
      </w:r>
      <w:r w:rsidRPr="006E68AD">
        <w:rPr>
          <w:rFonts w:ascii="Sylfaen" w:hAnsi="Sylfaen" w:cs="Sylfaen"/>
          <w:sz w:val="20"/>
          <w:szCs w:val="20"/>
          <w:lang w:val="ru-RU"/>
        </w:rPr>
        <w:t>րդ</w:t>
      </w:r>
      <w:r w:rsidRPr="006E68AD">
        <w:rPr>
          <w:rFonts w:ascii="Sylfaen" w:hAnsi="Sylfaen" w:cs="Sylfaen"/>
          <w:sz w:val="20"/>
          <w:szCs w:val="20"/>
          <w:lang w:val="af-ZA"/>
        </w:rPr>
        <w:t xml:space="preserve"> </w:t>
      </w:r>
      <w:r w:rsidRPr="006E68AD">
        <w:rPr>
          <w:rFonts w:ascii="Sylfaen" w:hAnsi="Sylfaen" w:cs="Sylfaen"/>
          <w:sz w:val="20"/>
          <w:szCs w:val="20"/>
          <w:lang w:val="ru-RU"/>
        </w:rPr>
        <w:t>հոդվածի</w:t>
      </w:r>
      <w:r w:rsidRPr="006E68AD">
        <w:rPr>
          <w:rFonts w:ascii="Sylfaen" w:hAnsi="Sylfaen" w:cs="Sylfaen"/>
          <w:sz w:val="20"/>
          <w:szCs w:val="20"/>
          <w:lang w:val="af-ZA"/>
        </w:rPr>
        <w:t xml:space="preserve"> </w:t>
      </w:r>
      <w:r w:rsidRPr="006E68AD">
        <w:rPr>
          <w:rFonts w:ascii="Sylfaen" w:hAnsi="Sylfaen" w:cs="Sylfaen"/>
          <w:sz w:val="20"/>
          <w:szCs w:val="20"/>
          <w:lang w:val="ru-RU"/>
        </w:rPr>
        <w:t>համաձայն</w:t>
      </w:r>
      <w:r w:rsidRPr="006E68AD">
        <w:rPr>
          <w:rFonts w:ascii="Sylfaen" w:hAnsi="Sylfaen" w:cs="Sylfaen"/>
          <w:sz w:val="20"/>
          <w:szCs w:val="20"/>
          <w:lang w:val="af-ZA"/>
        </w:rPr>
        <w:t xml:space="preserve">` </w:t>
      </w:r>
      <w:r w:rsidRPr="006E68AD">
        <w:rPr>
          <w:rFonts w:ascii="Sylfaen" w:hAnsi="Sylfaen" w:cs="Sylfaen"/>
          <w:sz w:val="20"/>
          <w:szCs w:val="20"/>
          <w:lang w:val="ru-RU"/>
        </w:rPr>
        <w:t>բողոքարկման</w:t>
      </w:r>
      <w:r w:rsidRPr="006E68AD">
        <w:rPr>
          <w:rFonts w:ascii="Sylfaen" w:hAnsi="Sylfaen" w:cs="Sylfaen"/>
          <w:sz w:val="20"/>
          <w:szCs w:val="20"/>
          <w:lang w:val="af-ZA"/>
        </w:rPr>
        <w:t xml:space="preserve"> </w:t>
      </w:r>
      <w:r w:rsidRPr="006E68AD">
        <w:rPr>
          <w:rFonts w:ascii="Sylfaen" w:hAnsi="Sylfaen" w:cs="Sylfaen"/>
          <w:sz w:val="20"/>
          <w:szCs w:val="20"/>
          <w:lang w:val="ru-RU"/>
        </w:rPr>
        <w:t>ընթացակարգին</w:t>
      </w:r>
      <w:r w:rsidRPr="006E68AD">
        <w:rPr>
          <w:rFonts w:ascii="Sylfaen" w:hAnsi="Sylfaen" w:cs="Sylfaen"/>
          <w:sz w:val="20"/>
          <w:szCs w:val="20"/>
          <w:lang w:val="af-ZA"/>
        </w:rPr>
        <w:t xml:space="preserve"> </w:t>
      </w:r>
      <w:r w:rsidRPr="006E68AD">
        <w:rPr>
          <w:rFonts w:ascii="Sylfaen" w:hAnsi="Sylfaen" w:cs="Sylfaen"/>
          <w:sz w:val="20"/>
          <w:szCs w:val="20"/>
          <w:lang w:val="ru-RU"/>
        </w:rPr>
        <w:t>չմասնակցած</w:t>
      </w:r>
      <w:r w:rsidRPr="006E68AD">
        <w:rPr>
          <w:rFonts w:ascii="Sylfaen" w:hAnsi="Sylfaen" w:cs="Sylfaen"/>
          <w:sz w:val="20"/>
          <w:szCs w:val="20"/>
          <w:lang w:val="af-ZA"/>
        </w:rPr>
        <w:t xml:space="preserve"> </w:t>
      </w:r>
      <w:r w:rsidRPr="006E68AD">
        <w:rPr>
          <w:rFonts w:ascii="Sylfaen" w:hAnsi="Sylfaen" w:cs="Sylfaen"/>
          <w:sz w:val="20"/>
          <w:szCs w:val="20"/>
          <w:lang w:val="ru-RU"/>
        </w:rPr>
        <w:t>անձը</w:t>
      </w:r>
      <w:r w:rsidRPr="006E68AD">
        <w:rPr>
          <w:rFonts w:ascii="Sylfaen" w:hAnsi="Sylfaen" w:cs="Sylfaen"/>
          <w:sz w:val="20"/>
          <w:szCs w:val="20"/>
          <w:lang w:val="af-ZA"/>
        </w:rPr>
        <w:t xml:space="preserve"> </w:t>
      </w:r>
      <w:r w:rsidRPr="006E68AD">
        <w:rPr>
          <w:rFonts w:ascii="Sylfaen" w:hAnsi="Sylfaen" w:cs="Sylfaen"/>
          <w:sz w:val="20"/>
          <w:szCs w:val="20"/>
          <w:lang w:val="ru-RU"/>
        </w:rPr>
        <w:t>զրկվում</w:t>
      </w:r>
      <w:r w:rsidRPr="006E68AD">
        <w:rPr>
          <w:rFonts w:ascii="Sylfaen" w:hAnsi="Sylfaen" w:cs="Sylfaen"/>
          <w:sz w:val="20"/>
          <w:szCs w:val="20"/>
          <w:lang w:val="af-ZA"/>
        </w:rPr>
        <w:t xml:space="preserve"> </w:t>
      </w:r>
      <w:r w:rsidRPr="006E68AD">
        <w:rPr>
          <w:rFonts w:ascii="Sylfaen" w:hAnsi="Sylfaen" w:cs="Sylfaen"/>
          <w:sz w:val="20"/>
          <w:szCs w:val="20"/>
          <w:lang w:val="ru-RU"/>
        </w:rPr>
        <w:t>է</w:t>
      </w:r>
      <w:r w:rsidRPr="006E68AD">
        <w:rPr>
          <w:rFonts w:ascii="Sylfaen" w:hAnsi="Sylfaen" w:cs="Sylfaen"/>
          <w:sz w:val="20"/>
          <w:szCs w:val="20"/>
          <w:lang w:val="af-ZA"/>
        </w:rPr>
        <w:t xml:space="preserve"> </w:t>
      </w:r>
      <w:r w:rsidRPr="006E68AD">
        <w:rPr>
          <w:rFonts w:ascii="Sylfaen" w:hAnsi="Sylfaen" w:cs="Sylfaen"/>
          <w:sz w:val="20"/>
          <w:szCs w:val="20"/>
          <w:lang w:val="ru-RU"/>
        </w:rPr>
        <w:t>գնումների</w:t>
      </w:r>
      <w:r w:rsidRPr="006E68AD">
        <w:rPr>
          <w:rFonts w:ascii="Sylfaen" w:hAnsi="Sylfaen" w:cs="Sylfaen"/>
          <w:sz w:val="20"/>
          <w:szCs w:val="20"/>
          <w:lang w:val="af-ZA"/>
        </w:rPr>
        <w:t xml:space="preserve"> </w:t>
      </w:r>
      <w:r w:rsidRPr="006E68AD">
        <w:rPr>
          <w:rFonts w:ascii="Sylfaen" w:hAnsi="Sylfaen" w:cs="Sylfaen"/>
          <w:sz w:val="20"/>
          <w:szCs w:val="20"/>
          <w:lang w:val="ru-RU"/>
        </w:rPr>
        <w:t>հետ</w:t>
      </w:r>
      <w:r w:rsidRPr="006E68AD">
        <w:rPr>
          <w:rFonts w:ascii="Sylfaen" w:hAnsi="Sylfaen" w:cs="Sylfaen"/>
          <w:sz w:val="20"/>
          <w:szCs w:val="20"/>
          <w:lang w:val="af-ZA"/>
        </w:rPr>
        <w:t xml:space="preserve"> </w:t>
      </w:r>
      <w:r w:rsidRPr="006E68AD">
        <w:rPr>
          <w:rFonts w:ascii="Sylfaen" w:hAnsi="Sylfaen" w:cs="Sylfaen"/>
          <w:sz w:val="20"/>
          <w:szCs w:val="20"/>
          <w:lang w:val="ru-RU"/>
        </w:rPr>
        <w:t>կապված</w:t>
      </w:r>
      <w:r w:rsidRPr="006E68AD">
        <w:rPr>
          <w:rFonts w:ascii="Sylfaen" w:hAnsi="Sylfaen" w:cs="Sylfaen"/>
          <w:sz w:val="20"/>
          <w:szCs w:val="20"/>
          <w:lang w:val="af-ZA"/>
        </w:rPr>
        <w:t xml:space="preserve"> </w:t>
      </w:r>
      <w:r w:rsidRPr="006E68AD">
        <w:rPr>
          <w:rFonts w:ascii="Sylfaen" w:hAnsi="Sylfaen" w:cs="Sylfaen"/>
          <w:sz w:val="20"/>
          <w:szCs w:val="20"/>
          <w:lang w:val="ru-RU"/>
        </w:rPr>
        <w:t>բողոքներ</w:t>
      </w:r>
      <w:r w:rsidRPr="006E68AD">
        <w:rPr>
          <w:rFonts w:ascii="Sylfaen" w:hAnsi="Sylfaen" w:cs="Sylfaen"/>
          <w:sz w:val="20"/>
          <w:szCs w:val="20"/>
          <w:lang w:val="af-ZA"/>
        </w:rPr>
        <w:t xml:space="preserve"> </w:t>
      </w:r>
      <w:r w:rsidRPr="006E68AD">
        <w:rPr>
          <w:rFonts w:ascii="Sylfaen" w:hAnsi="Sylfaen" w:cs="Sylfaen"/>
          <w:sz w:val="20"/>
          <w:szCs w:val="20"/>
          <w:lang w:val="ru-RU"/>
        </w:rPr>
        <w:t>քննող</w:t>
      </w:r>
      <w:r w:rsidRPr="006E68AD">
        <w:rPr>
          <w:rFonts w:ascii="Sylfaen" w:hAnsi="Sylfaen" w:cs="Sylfaen"/>
          <w:sz w:val="20"/>
          <w:szCs w:val="20"/>
          <w:lang w:val="af-ZA"/>
        </w:rPr>
        <w:t xml:space="preserve"> </w:t>
      </w:r>
      <w:r w:rsidRPr="006E68AD">
        <w:rPr>
          <w:rFonts w:ascii="Sylfaen" w:hAnsi="Sylfaen" w:cs="Sylfaen"/>
          <w:sz w:val="20"/>
          <w:szCs w:val="20"/>
          <w:lang w:val="ru-RU"/>
        </w:rPr>
        <w:t>անձին</w:t>
      </w:r>
      <w:r w:rsidRPr="006E68AD">
        <w:rPr>
          <w:rFonts w:ascii="Sylfaen" w:hAnsi="Sylfaen" w:cs="Sylfaen"/>
          <w:sz w:val="20"/>
          <w:szCs w:val="20"/>
          <w:lang w:val="af-ZA"/>
        </w:rPr>
        <w:t xml:space="preserve"> </w:t>
      </w:r>
      <w:r w:rsidRPr="006E68AD">
        <w:rPr>
          <w:rFonts w:ascii="Sylfaen" w:hAnsi="Sylfaen" w:cs="Sylfaen"/>
          <w:sz w:val="20"/>
          <w:szCs w:val="20"/>
          <w:lang w:val="ru-RU"/>
        </w:rPr>
        <w:t>համանման</w:t>
      </w:r>
      <w:r w:rsidRPr="006E68AD">
        <w:rPr>
          <w:rFonts w:ascii="Sylfaen" w:hAnsi="Sylfaen" w:cs="Sylfaen"/>
          <w:sz w:val="20"/>
          <w:szCs w:val="20"/>
          <w:lang w:val="af-ZA"/>
        </w:rPr>
        <w:t xml:space="preserve"> </w:t>
      </w:r>
      <w:r w:rsidRPr="006E68AD">
        <w:rPr>
          <w:rFonts w:ascii="Sylfaen" w:hAnsi="Sylfaen" w:cs="Sylfaen"/>
          <w:sz w:val="20"/>
          <w:szCs w:val="20"/>
          <w:lang w:val="ru-RU"/>
        </w:rPr>
        <w:t>բողոք</w:t>
      </w:r>
      <w:r w:rsidRPr="006E68AD">
        <w:rPr>
          <w:rFonts w:ascii="Sylfaen" w:hAnsi="Sylfaen" w:cs="Sylfaen"/>
          <w:sz w:val="20"/>
          <w:szCs w:val="20"/>
          <w:lang w:val="af-ZA"/>
        </w:rPr>
        <w:t xml:space="preserve"> </w:t>
      </w:r>
      <w:r w:rsidRPr="006E68AD">
        <w:rPr>
          <w:rFonts w:ascii="Sylfaen" w:hAnsi="Sylfaen" w:cs="Sylfaen"/>
          <w:sz w:val="20"/>
          <w:szCs w:val="20"/>
          <w:lang w:val="ru-RU"/>
        </w:rPr>
        <w:t>ներկայացնելու</w:t>
      </w:r>
      <w:r w:rsidRPr="006E68AD">
        <w:rPr>
          <w:rFonts w:ascii="Sylfaen" w:hAnsi="Sylfaen" w:cs="Sylfaen"/>
          <w:sz w:val="20"/>
          <w:szCs w:val="20"/>
          <w:lang w:val="af-ZA"/>
        </w:rPr>
        <w:t xml:space="preserve"> </w:t>
      </w:r>
      <w:r w:rsidRPr="006E68AD">
        <w:rPr>
          <w:rFonts w:ascii="Sylfaen" w:hAnsi="Sylfaen" w:cs="Sylfaen"/>
          <w:sz w:val="20"/>
          <w:szCs w:val="20"/>
          <w:lang w:val="ru-RU"/>
        </w:rPr>
        <w:t>իրավունքից։</w:t>
      </w:r>
    </w:p>
    <w:p w:rsidR="00133017" w:rsidRPr="006E68AD" w:rsidRDefault="00133017" w:rsidP="00133017">
      <w:pPr>
        <w:ind w:firstLine="567"/>
        <w:jc w:val="both"/>
        <w:rPr>
          <w:rFonts w:ascii="Sylfaen" w:hAnsi="Sylfaen" w:cs="Sylfaen"/>
          <w:sz w:val="20"/>
          <w:szCs w:val="20"/>
          <w:lang w:val="af-ZA"/>
        </w:rPr>
      </w:pPr>
      <w:r w:rsidRPr="006E68AD">
        <w:rPr>
          <w:rFonts w:ascii="Sylfaen" w:hAnsi="Sylfaen" w:cs="Sylfaen"/>
          <w:sz w:val="20"/>
          <w:szCs w:val="20"/>
          <w:lang w:val="af-ZA"/>
        </w:rPr>
        <w:t>11.1</w:t>
      </w:r>
      <w:r w:rsidR="003D1EF6" w:rsidRPr="006E68AD">
        <w:rPr>
          <w:rFonts w:ascii="Sylfaen" w:hAnsi="Sylfaen" w:cs="Sylfaen"/>
          <w:sz w:val="20"/>
          <w:szCs w:val="20"/>
          <w:lang w:val="af-ZA"/>
        </w:rPr>
        <w:t>7</w:t>
      </w:r>
      <w:r w:rsidRPr="006E68AD">
        <w:rPr>
          <w:rFonts w:ascii="Sylfaen" w:hAnsi="Sylfaen" w:cs="Sylfaen"/>
          <w:sz w:val="20"/>
          <w:szCs w:val="20"/>
          <w:lang w:val="af-ZA"/>
        </w:rPr>
        <w:t xml:space="preserve"> </w:t>
      </w:r>
      <w:r w:rsidRPr="006E68AD">
        <w:rPr>
          <w:rFonts w:ascii="Sylfaen" w:hAnsi="Sylfaen" w:cs="Sylfaen"/>
          <w:sz w:val="20"/>
          <w:szCs w:val="20"/>
          <w:lang w:val="ru-RU"/>
        </w:rPr>
        <w:t>Գնումների</w:t>
      </w:r>
      <w:r w:rsidRPr="006E68AD">
        <w:rPr>
          <w:rFonts w:ascii="Sylfaen" w:hAnsi="Sylfaen" w:cs="Sylfaen"/>
          <w:sz w:val="20"/>
          <w:szCs w:val="20"/>
          <w:lang w:val="af-ZA"/>
        </w:rPr>
        <w:t xml:space="preserve"> </w:t>
      </w:r>
      <w:r w:rsidRPr="006E68AD">
        <w:rPr>
          <w:rFonts w:ascii="Sylfaen" w:hAnsi="Sylfaen" w:cs="Sylfaen"/>
          <w:sz w:val="20"/>
          <w:szCs w:val="20"/>
          <w:lang w:val="ru-RU"/>
        </w:rPr>
        <w:t>հետ</w:t>
      </w:r>
      <w:r w:rsidRPr="006E68AD">
        <w:rPr>
          <w:rFonts w:ascii="Sylfaen" w:hAnsi="Sylfaen" w:cs="Sylfaen"/>
          <w:sz w:val="20"/>
          <w:szCs w:val="20"/>
          <w:lang w:val="af-ZA"/>
        </w:rPr>
        <w:t xml:space="preserve"> </w:t>
      </w:r>
      <w:r w:rsidRPr="006E68AD">
        <w:rPr>
          <w:rFonts w:ascii="Sylfaen" w:hAnsi="Sylfaen" w:cs="Sylfaen"/>
          <w:sz w:val="20"/>
          <w:szCs w:val="20"/>
          <w:lang w:val="ru-RU"/>
        </w:rPr>
        <w:t>կապված</w:t>
      </w:r>
      <w:r w:rsidRPr="006E68AD">
        <w:rPr>
          <w:rFonts w:ascii="Sylfaen" w:hAnsi="Sylfaen" w:cs="Sylfaen"/>
          <w:sz w:val="20"/>
          <w:szCs w:val="20"/>
          <w:lang w:val="af-ZA"/>
        </w:rPr>
        <w:t xml:space="preserve"> </w:t>
      </w:r>
      <w:r w:rsidRPr="006E68AD">
        <w:rPr>
          <w:rFonts w:ascii="Sylfaen" w:hAnsi="Sylfaen" w:cs="Sylfaen"/>
          <w:sz w:val="20"/>
          <w:szCs w:val="20"/>
          <w:lang w:val="ru-RU"/>
        </w:rPr>
        <w:t>բողոքներ</w:t>
      </w:r>
      <w:r w:rsidRPr="006E68AD">
        <w:rPr>
          <w:rFonts w:ascii="Sylfaen" w:hAnsi="Sylfaen" w:cs="Sylfaen"/>
          <w:sz w:val="20"/>
          <w:szCs w:val="20"/>
          <w:lang w:val="af-ZA"/>
        </w:rPr>
        <w:t xml:space="preserve"> </w:t>
      </w:r>
      <w:r w:rsidRPr="006E68AD">
        <w:rPr>
          <w:rFonts w:ascii="Sylfaen" w:hAnsi="Sylfaen" w:cs="Sylfaen"/>
          <w:sz w:val="20"/>
          <w:szCs w:val="20"/>
          <w:lang w:val="ru-RU"/>
        </w:rPr>
        <w:t>քննող</w:t>
      </w:r>
      <w:r w:rsidRPr="006E68AD">
        <w:rPr>
          <w:rFonts w:ascii="Sylfaen" w:hAnsi="Sylfaen" w:cs="Sylfaen"/>
          <w:sz w:val="20"/>
          <w:szCs w:val="20"/>
          <w:lang w:val="af-ZA"/>
        </w:rPr>
        <w:t xml:space="preserve"> </w:t>
      </w:r>
      <w:r w:rsidRPr="006E68AD">
        <w:rPr>
          <w:rFonts w:ascii="Sylfaen" w:hAnsi="Sylfaen" w:cs="Sylfaen"/>
          <w:sz w:val="20"/>
          <w:szCs w:val="20"/>
          <w:lang w:val="ru-RU"/>
        </w:rPr>
        <w:t>անձը</w:t>
      </w:r>
      <w:r w:rsidRPr="006E68AD">
        <w:rPr>
          <w:rFonts w:ascii="Sylfaen" w:hAnsi="Sylfaen" w:cs="Sylfaen"/>
          <w:sz w:val="20"/>
          <w:szCs w:val="20"/>
          <w:lang w:val="af-ZA"/>
        </w:rPr>
        <w:t xml:space="preserve"> </w:t>
      </w:r>
      <w:r w:rsidRPr="006E68AD">
        <w:rPr>
          <w:rFonts w:ascii="Sylfaen" w:hAnsi="Sylfaen" w:cs="Sylfaen"/>
          <w:sz w:val="20"/>
          <w:szCs w:val="20"/>
          <w:lang w:val="ru-RU"/>
        </w:rPr>
        <w:t>որոշումն</w:t>
      </w:r>
      <w:r w:rsidRPr="006E68AD">
        <w:rPr>
          <w:rFonts w:ascii="Sylfaen" w:hAnsi="Sylfaen" w:cs="Sylfaen"/>
          <w:sz w:val="20"/>
          <w:szCs w:val="20"/>
          <w:lang w:val="af-ZA"/>
        </w:rPr>
        <w:t xml:space="preserve"> </w:t>
      </w:r>
      <w:r w:rsidRPr="006E68AD">
        <w:rPr>
          <w:rFonts w:ascii="Sylfaen" w:hAnsi="Sylfaen" w:cs="Sylfaen"/>
          <w:sz w:val="20"/>
          <w:szCs w:val="20"/>
          <w:lang w:val="ru-RU"/>
        </w:rPr>
        <w:t>կայացնելու</w:t>
      </w:r>
      <w:r w:rsidRPr="006E68AD">
        <w:rPr>
          <w:rFonts w:ascii="Sylfaen" w:hAnsi="Sylfaen" w:cs="Sylfaen"/>
          <w:sz w:val="20"/>
          <w:szCs w:val="20"/>
          <w:lang w:val="af-ZA"/>
        </w:rPr>
        <w:t xml:space="preserve"> </w:t>
      </w:r>
      <w:r w:rsidRPr="006E68AD">
        <w:rPr>
          <w:rFonts w:ascii="Sylfaen" w:hAnsi="Sylfaen" w:cs="Sylfaen"/>
          <w:sz w:val="20"/>
          <w:szCs w:val="20"/>
          <w:lang w:val="ru-RU"/>
        </w:rPr>
        <w:t>օրվան</w:t>
      </w:r>
      <w:r w:rsidRPr="006E68AD">
        <w:rPr>
          <w:rFonts w:ascii="Sylfaen" w:hAnsi="Sylfaen" w:cs="Sylfaen"/>
          <w:sz w:val="20"/>
          <w:szCs w:val="20"/>
          <w:lang w:val="af-ZA"/>
        </w:rPr>
        <w:t xml:space="preserve"> </w:t>
      </w:r>
      <w:r w:rsidRPr="006E68AD">
        <w:rPr>
          <w:rFonts w:ascii="Sylfaen" w:hAnsi="Sylfaen" w:cs="Sylfaen"/>
          <w:sz w:val="20"/>
          <w:szCs w:val="20"/>
        </w:rPr>
        <w:t>հաջորդող</w:t>
      </w:r>
      <w:r w:rsidRPr="006E68AD">
        <w:rPr>
          <w:rFonts w:ascii="Sylfaen" w:hAnsi="Sylfaen" w:cs="Sylfaen"/>
          <w:sz w:val="20"/>
          <w:szCs w:val="20"/>
          <w:lang w:val="af-ZA"/>
        </w:rPr>
        <w:t xml:space="preserve"> </w:t>
      </w:r>
      <w:r w:rsidRPr="006E68AD">
        <w:rPr>
          <w:rFonts w:ascii="Sylfaen" w:hAnsi="Sylfaen" w:cs="Sylfaen"/>
          <w:sz w:val="20"/>
          <w:szCs w:val="20"/>
          <w:lang w:val="ru-RU"/>
        </w:rPr>
        <w:t>երկու</w:t>
      </w:r>
      <w:r w:rsidRPr="006E68AD">
        <w:rPr>
          <w:rFonts w:ascii="Sylfaen" w:hAnsi="Sylfaen" w:cs="Sylfaen"/>
          <w:sz w:val="20"/>
          <w:szCs w:val="20"/>
          <w:lang w:val="af-ZA"/>
        </w:rPr>
        <w:t xml:space="preserve"> </w:t>
      </w:r>
      <w:r w:rsidRPr="006E68AD">
        <w:rPr>
          <w:rFonts w:ascii="Sylfaen" w:hAnsi="Sylfaen" w:cs="Sylfaen"/>
          <w:sz w:val="20"/>
          <w:szCs w:val="20"/>
        </w:rPr>
        <w:t>աշխատանքային</w:t>
      </w:r>
      <w:r w:rsidRPr="006E68AD">
        <w:rPr>
          <w:rFonts w:ascii="Sylfaen" w:hAnsi="Sylfaen" w:cs="Sylfaen"/>
          <w:sz w:val="20"/>
          <w:szCs w:val="20"/>
          <w:lang w:val="af-ZA"/>
        </w:rPr>
        <w:t xml:space="preserve"> </w:t>
      </w:r>
      <w:r w:rsidRPr="006E68AD">
        <w:rPr>
          <w:rFonts w:ascii="Sylfaen" w:hAnsi="Sylfaen" w:cs="Sylfaen"/>
          <w:sz w:val="20"/>
          <w:szCs w:val="20"/>
          <w:lang w:val="ru-RU"/>
        </w:rPr>
        <w:t>օրվա</w:t>
      </w:r>
      <w:r w:rsidRPr="006E68AD">
        <w:rPr>
          <w:rFonts w:ascii="Sylfaen" w:hAnsi="Sylfaen" w:cs="Sylfaen"/>
          <w:sz w:val="20"/>
          <w:szCs w:val="20"/>
          <w:lang w:val="af-ZA"/>
        </w:rPr>
        <w:t xml:space="preserve"> </w:t>
      </w:r>
      <w:r w:rsidRPr="006E68AD">
        <w:rPr>
          <w:rFonts w:ascii="Sylfaen" w:hAnsi="Sylfaen" w:cs="Sylfaen"/>
          <w:sz w:val="20"/>
          <w:szCs w:val="20"/>
          <w:lang w:val="ru-RU"/>
        </w:rPr>
        <w:t>ընթացքում</w:t>
      </w:r>
      <w:r w:rsidRPr="006E68AD">
        <w:rPr>
          <w:rFonts w:ascii="Sylfaen" w:hAnsi="Sylfaen" w:cs="Sylfaen"/>
          <w:sz w:val="20"/>
          <w:szCs w:val="20"/>
          <w:lang w:val="af-ZA"/>
        </w:rPr>
        <w:t xml:space="preserve"> </w:t>
      </w:r>
      <w:r w:rsidRPr="006E68AD">
        <w:rPr>
          <w:rFonts w:ascii="Sylfaen" w:hAnsi="Sylfaen" w:cs="Sylfaen"/>
          <w:sz w:val="20"/>
          <w:szCs w:val="20"/>
        </w:rPr>
        <w:t>որոշումը</w:t>
      </w:r>
      <w:r w:rsidRPr="006E68AD">
        <w:rPr>
          <w:rFonts w:ascii="Sylfaen" w:hAnsi="Sylfaen" w:cs="Sylfaen"/>
          <w:sz w:val="20"/>
          <w:szCs w:val="20"/>
          <w:lang w:val="af-ZA"/>
        </w:rPr>
        <w:t xml:space="preserve"> </w:t>
      </w:r>
      <w:r w:rsidRPr="006E68AD">
        <w:rPr>
          <w:rFonts w:ascii="Sylfaen" w:hAnsi="Sylfaen" w:cs="Sylfaen"/>
          <w:sz w:val="20"/>
          <w:szCs w:val="20"/>
          <w:lang w:val="ru-RU"/>
        </w:rPr>
        <w:t>հրապարակում</w:t>
      </w:r>
      <w:r w:rsidRPr="006E68AD">
        <w:rPr>
          <w:rFonts w:ascii="Sylfaen" w:hAnsi="Sylfaen" w:cs="Sylfaen"/>
          <w:sz w:val="20"/>
          <w:szCs w:val="20"/>
          <w:lang w:val="af-ZA"/>
        </w:rPr>
        <w:t xml:space="preserve"> </w:t>
      </w:r>
      <w:r w:rsidRPr="006E68AD">
        <w:rPr>
          <w:rFonts w:ascii="Sylfaen" w:hAnsi="Sylfaen" w:cs="Sylfaen"/>
          <w:sz w:val="20"/>
          <w:szCs w:val="20"/>
          <w:lang w:val="ru-RU"/>
        </w:rPr>
        <w:t>է</w:t>
      </w:r>
      <w:r w:rsidRPr="006E68AD">
        <w:rPr>
          <w:rFonts w:ascii="Sylfaen" w:hAnsi="Sylfaen" w:cs="Sylfaen"/>
          <w:sz w:val="20"/>
          <w:szCs w:val="20"/>
          <w:lang w:val="af-ZA"/>
        </w:rPr>
        <w:t xml:space="preserve"> տեղեկագրում` նշելով հրապարակման ամսաթիվը</w:t>
      </w:r>
      <w:r w:rsidRPr="006E68AD">
        <w:rPr>
          <w:rFonts w:ascii="Sylfaen" w:hAnsi="Sylfaen" w:cs="Tahoma"/>
          <w:sz w:val="20"/>
          <w:szCs w:val="20"/>
          <w:lang w:val="ru-RU"/>
        </w:rPr>
        <w:t>։</w:t>
      </w:r>
      <w:r w:rsidRPr="006E68AD">
        <w:rPr>
          <w:rFonts w:ascii="Sylfaen" w:hAnsi="Sylfaen" w:cs="Sylfaen"/>
          <w:sz w:val="20"/>
          <w:szCs w:val="20"/>
          <w:lang w:val="af-ZA"/>
        </w:rPr>
        <w:t xml:space="preserve"> Գնումների հետ կապված բողոքներ քննող անձի որոշումն ուժի մեջ է մտնում այն տեղեկագրում հրապարակելուն հաջորդող օրը:</w:t>
      </w:r>
    </w:p>
    <w:p w:rsidR="00133017" w:rsidRPr="006E68AD" w:rsidRDefault="00133017" w:rsidP="00133017">
      <w:pPr>
        <w:ind w:firstLine="567"/>
        <w:jc w:val="both"/>
        <w:rPr>
          <w:rFonts w:ascii="Sylfaen" w:hAnsi="Sylfaen" w:cs="Sylfaen"/>
          <w:sz w:val="20"/>
          <w:szCs w:val="20"/>
          <w:lang w:val="af-ZA"/>
        </w:rPr>
      </w:pPr>
      <w:r w:rsidRPr="006E68AD">
        <w:rPr>
          <w:rFonts w:ascii="Sylfaen" w:hAnsi="Sylfaen" w:cs="Sylfaen"/>
          <w:sz w:val="20"/>
          <w:szCs w:val="20"/>
          <w:lang w:val="af-ZA"/>
        </w:rPr>
        <w:t>11.1</w:t>
      </w:r>
      <w:r w:rsidR="003D1EF6" w:rsidRPr="006E68AD">
        <w:rPr>
          <w:rFonts w:ascii="Sylfaen" w:hAnsi="Sylfaen" w:cs="Sylfaen"/>
          <w:sz w:val="20"/>
          <w:szCs w:val="20"/>
          <w:lang w:val="af-ZA"/>
        </w:rPr>
        <w:t>8</w:t>
      </w:r>
      <w:r w:rsidRPr="006E68AD">
        <w:rPr>
          <w:rFonts w:ascii="Sylfaen" w:hAnsi="Sylfaen" w:cs="Sylfaen"/>
          <w:sz w:val="20"/>
          <w:szCs w:val="20"/>
          <w:lang w:val="af-ZA"/>
        </w:rPr>
        <w:t xml:space="preserve"> </w:t>
      </w:r>
      <w:r w:rsidRPr="006E68AD">
        <w:rPr>
          <w:rFonts w:ascii="Sylfaen" w:hAnsi="Sylfaen" w:cs="Sylfaen"/>
          <w:sz w:val="20"/>
          <w:szCs w:val="20"/>
          <w:lang w:val="ru-RU"/>
        </w:rPr>
        <w:t>Յուրաքանչյուր</w:t>
      </w:r>
      <w:r w:rsidRPr="006E68AD">
        <w:rPr>
          <w:rFonts w:ascii="Sylfaen" w:hAnsi="Sylfaen" w:cs="Sylfaen"/>
          <w:sz w:val="20"/>
          <w:szCs w:val="20"/>
          <w:lang w:val="af-ZA"/>
        </w:rPr>
        <w:t xml:space="preserve"> </w:t>
      </w:r>
      <w:r w:rsidRPr="006E68AD">
        <w:rPr>
          <w:rFonts w:ascii="Sylfaen" w:hAnsi="Sylfaen" w:cs="Sylfaen"/>
          <w:sz w:val="20"/>
          <w:szCs w:val="20"/>
          <w:lang w:val="ru-RU"/>
        </w:rPr>
        <w:t>անձ</w:t>
      </w:r>
      <w:r w:rsidRPr="006E68AD">
        <w:rPr>
          <w:rFonts w:ascii="Sylfaen" w:hAnsi="Sylfaen" w:cs="Sylfaen"/>
          <w:sz w:val="20"/>
          <w:szCs w:val="20"/>
          <w:lang w:val="af-ZA"/>
        </w:rPr>
        <w:t xml:space="preserve">, </w:t>
      </w:r>
      <w:r w:rsidRPr="006E68AD">
        <w:rPr>
          <w:rFonts w:ascii="Sylfaen" w:hAnsi="Sylfaen" w:cs="Sylfaen"/>
          <w:sz w:val="20"/>
          <w:szCs w:val="20"/>
          <w:lang w:val="ru-RU"/>
        </w:rPr>
        <w:t>որը</w:t>
      </w:r>
      <w:r w:rsidRPr="006E68AD">
        <w:rPr>
          <w:rFonts w:ascii="Sylfaen" w:hAnsi="Sylfaen" w:cs="Sylfaen"/>
          <w:sz w:val="20"/>
          <w:szCs w:val="20"/>
          <w:lang w:val="af-ZA"/>
        </w:rPr>
        <w:t xml:space="preserve"> </w:t>
      </w:r>
      <w:r w:rsidRPr="006E68AD">
        <w:rPr>
          <w:rFonts w:ascii="Sylfaen" w:hAnsi="Sylfaen" w:cs="Sylfaen"/>
          <w:sz w:val="20"/>
          <w:szCs w:val="20"/>
          <w:lang w:val="ru-RU"/>
        </w:rPr>
        <w:t>շահագրգռված</w:t>
      </w:r>
      <w:r w:rsidRPr="006E68AD">
        <w:rPr>
          <w:rFonts w:ascii="Sylfaen" w:hAnsi="Sylfaen" w:cs="Sylfaen"/>
          <w:sz w:val="20"/>
          <w:szCs w:val="20"/>
          <w:lang w:val="af-ZA"/>
        </w:rPr>
        <w:t xml:space="preserve"> </w:t>
      </w:r>
      <w:r w:rsidRPr="006E68AD">
        <w:rPr>
          <w:rFonts w:ascii="Sylfaen" w:hAnsi="Sylfaen" w:cs="Sylfaen"/>
          <w:sz w:val="20"/>
          <w:szCs w:val="20"/>
          <w:lang w:val="ru-RU"/>
        </w:rPr>
        <w:t>է</w:t>
      </w:r>
      <w:r w:rsidRPr="006E68AD">
        <w:rPr>
          <w:rFonts w:ascii="Sylfaen" w:hAnsi="Sylfaen" w:cs="Sylfaen"/>
          <w:sz w:val="20"/>
          <w:szCs w:val="20"/>
          <w:lang w:val="af-ZA"/>
        </w:rPr>
        <w:t xml:space="preserve"> </w:t>
      </w:r>
      <w:r w:rsidRPr="006E68AD">
        <w:rPr>
          <w:rFonts w:ascii="Sylfaen" w:hAnsi="Sylfaen" w:cs="Sylfaen"/>
          <w:sz w:val="20"/>
          <w:szCs w:val="20"/>
          <w:lang w:val="ru-RU"/>
        </w:rPr>
        <w:t>կոնկրետ</w:t>
      </w:r>
      <w:r w:rsidRPr="006E68AD">
        <w:rPr>
          <w:rFonts w:ascii="Sylfaen" w:hAnsi="Sylfaen" w:cs="Sylfaen"/>
          <w:sz w:val="20"/>
          <w:szCs w:val="20"/>
          <w:lang w:val="af-ZA"/>
        </w:rPr>
        <w:t xml:space="preserve"> </w:t>
      </w:r>
      <w:r w:rsidRPr="006E68AD">
        <w:rPr>
          <w:rFonts w:ascii="Sylfaen" w:hAnsi="Sylfaen" w:cs="Sylfaen"/>
          <w:sz w:val="20"/>
          <w:szCs w:val="20"/>
          <w:lang w:val="ru-RU"/>
        </w:rPr>
        <w:t>գործարքի</w:t>
      </w:r>
      <w:r w:rsidRPr="006E68AD">
        <w:rPr>
          <w:rFonts w:ascii="Sylfaen" w:hAnsi="Sylfaen" w:cs="Sylfaen"/>
          <w:sz w:val="20"/>
          <w:szCs w:val="20"/>
          <w:lang w:val="af-ZA"/>
        </w:rPr>
        <w:t xml:space="preserve"> </w:t>
      </w:r>
      <w:r w:rsidRPr="006E68AD">
        <w:rPr>
          <w:rFonts w:ascii="Sylfaen" w:hAnsi="Sylfaen" w:cs="Sylfaen"/>
          <w:sz w:val="20"/>
          <w:szCs w:val="20"/>
          <w:lang w:val="ru-RU"/>
        </w:rPr>
        <w:t>կնքման</w:t>
      </w:r>
      <w:r w:rsidRPr="006E68AD">
        <w:rPr>
          <w:rFonts w:ascii="Sylfaen" w:hAnsi="Sylfaen" w:cs="Sylfaen"/>
          <w:sz w:val="20"/>
          <w:szCs w:val="20"/>
          <w:lang w:val="af-ZA"/>
        </w:rPr>
        <w:t xml:space="preserve"> </w:t>
      </w:r>
      <w:r w:rsidRPr="006E68AD">
        <w:rPr>
          <w:rFonts w:ascii="Sylfaen" w:hAnsi="Sylfaen" w:cs="Sylfaen"/>
          <w:sz w:val="20"/>
          <w:szCs w:val="20"/>
          <w:lang w:val="ru-RU"/>
        </w:rPr>
        <w:t>հարցում</w:t>
      </w:r>
      <w:r w:rsidRPr="006E68AD">
        <w:rPr>
          <w:rFonts w:ascii="Sylfaen" w:hAnsi="Sylfaen" w:cs="Sylfaen"/>
          <w:sz w:val="20"/>
          <w:szCs w:val="20"/>
          <w:lang w:val="af-ZA"/>
        </w:rPr>
        <w:t xml:space="preserve">, </w:t>
      </w:r>
      <w:r w:rsidRPr="006E68AD">
        <w:rPr>
          <w:rFonts w:ascii="Sylfaen" w:hAnsi="Sylfaen" w:cs="Sylfaen"/>
          <w:sz w:val="20"/>
          <w:szCs w:val="20"/>
          <w:lang w:val="ru-RU"/>
        </w:rPr>
        <w:t>և</w:t>
      </w:r>
      <w:r w:rsidRPr="006E68AD">
        <w:rPr>
          <w:rFonts w:ascii="Sylfaen" w:hAnsi="Sylfaen" w:cs="Sylfaen"/>
          <w:sz w:val="20"/>
          <w:szCs w:val="20"/>
          <w:lang w:val="af-ZA"/>
        </w:rPr>
        <w:t xml:space="preserve"> </w:t>
      </w:r>
      <w:r w:rsidRPr="006E68AD">
        <w:rPr>
          <w:rFonts w:ascii="Sylfaen" w:hAnsi="Sylfaen" w:cs="Sylfaen"/>
          <w:sz w:val="20"/>
          <w:szCs w:val="20"/>
          <w:lang w:val="ru-RU"/>
        </w:rPr>
        <w:t>որը</w:t>
      </w:r>
      <w:r w:rsidRPr="006E68AD">
        <w:rPr>
          <w:rFonts w:ascii="Sylfaen" w:hAnsi="Sylfaen" w:cs="Sylfaen"/>
          <w:sz w:val="20"/>
          <w:szCs w:val="20"/>
          <w:lang w:val="af-ZA"/>
        </w:rPr>
        <w:t xml:space="preserve"> </w:t>
      </w:r>
      <w:r w:rsidRPr="006E68AD">
        <w:rPr>
          <w:rFonts w:ascii="Sylfaen" w:hAnsi="Sylfaen" w:cs="Sylfaen"/>
          <w:sz w:val="20"/>
          <w:szCs w:val="20"/>
          <w:lang w:val="ru-RU"/>
        </w:rPr>
        <w:t>վնասներ</w:t>
      </w:r>
      <w:r w:rsidRPr="006E68AD">
        <w:rPr>
          <w:rFonts w:ascii="Sylfaen" w:hAnsi="Sylfaen" w:cs="Sylfaen"/>
          <w:sz w:val="20"/>
          <w:szCs w:val="20"/>
          <w:lang w:val="af-ZA"/>
        </w:rPr>
        <w:t xml:space="preserve"> </w:t>
      </w:r>
      <w:r w:rsidRPr="006E68AD">
        <w:rPr>
          <w:rFonts w:ascii="Sylfaen" w:hAnsi="Sylfaen" w:cs="Sylfaen"/>
          <w:sz w:val="20"/>
          <w:szCs w:val="20"/>
          <w:lang w:val="ru-RU"/>
        </w:rPr>
        <w:t>է</w:t>
      </w:r>
      <w:r w:rsidRPr="006E68AD">
        <w:rPr>
          <w:rFonts w:ascii="Sylfaen" w:hAnsi="Sylfaen" w:cs="Sylfaen"/>
          <w:sz w:val="20"/>
          <w:szCs w:val="20"/>
          <w:lang w:val="af-ZA"/>
        </w:rPr>
        <w:t xml:space="preserve"> </w:t>
      </w:r>
      <w:r w:rsidRPr="006E68AD">
        <w:rPr>
          <w:rFonts w:ascii="Sylfaen" w:hAnsi="Sylfaen" w:cs="Sylfaen"/>
          <w:sz w:val="20"/>
          <w:szCs w:val="20"/>
          <w:lang w:val="ru-RU"/>
        </w:rPr>
        <w:t>կրել</w:t>
      </w:r>
      <w:r w:rsidRPr="006E68AD">
        <w:rPr>
          <w:rFonts w:ascii="Sylfaen" w:hAnsi="Sylfaen" w:cs="Sylfaen"/>
          <w:sz w:val="20"/>
          <w:szCs w:val="20"/>
          <w:lang w:val="af-ZA"/>
        </w:rPr>
        <w:t xml:space="preserve"> </w:t>
      </w:r>
      <w:r w:rsidRPr="006E68AD">
        <w:rPr>
          <w:rFonts w:ascii="Sylfaen" w:hAnsi="Sylfaen" w:cs="Sylfaen"/>
          <w:sz w:val="20"/>
          <w:szCs w:val="20"/>
        </w:rPr>
        <w:t>պ</w:t>
      </w:r>
      <w:r w:rsidRPr="006E68AD">
        <w:rPr>
          <w:rFonts w:ascii="Sylfaen" w:hAnsi="Sylfaen" w:cs="Sylfaen"/>
          <w:sz w:val="20"/>
          <w:szCs w:val="20"/>
          <w:lang w:val="ru-RU"/>
        </w:rPr>
        <w:t>ատվիրատուի</w:t>
      </w:r>
      <w:r w:rsidRPr="006E68AD">
        <w:rPr>
          <w:rFonts w:ascii="Sylfaen" w:hAnsi="Sylfaen" w:cs="Sylfaen"/>
          <w:sz w:val="20"/>
          <w:szCs w:val="20"/>
          <w:lang w:val="af-ZA"/>
        </w:rPr>
        <w:t xml:space="preserve">, </w:t>
      </w:r>
      <w:r w:rsidRPr="006E68AD">
        <w:rPr>
          <w:rFonts w:ascii="Sylfaen" w:hAnsi="Sylfaen" w:cs="Sylfaen"/>
          <w:sz w:val="20"/>
          <w:szCs w:val="20"/>
          <w:lang w:val="ru-RU"/>
        </w:rPr>
        <w:t>հանձնաժողովի</w:t>
      </w:r>
      <w:r w:rsidRPr="006E68AD">
        <w:rPr>
          <w:rFonts w:ascii="Sylfaen" w:hAnsi="Sylfaen" w:cs="Sylfaen"/>
          <w:sz w:val="20"/>
          <w:szCs w:val="20"/>
          <w:lang w:val="af-ZA"/>
        </w:rPr>
        <w:t xml:space="preserve"> </w:t>
      </w:r>
      <w:r w:rsidRPr="006E68AD">
        <w:rPr>
          <w:rFonts w:ascii="Sylfaen" w:hAnsi="Sylfaen" w:cs="Sylfaen"/>
          <w:sz w:val="20"/>
          <w:szCs w:val="20"/>
          <w:lang w:val="ru-RU"/>
        </w:rPr>
        <w:t>կամ</w:t>
      </w:r>
      <w:r w:rsidRPr="006E68AD">
        <w:rPr>
          <w:rFonts w:ascii="Sylfaen" w:hAnsi="Sylfaen" w:cs="Sylfaen"/>
          <w:sz w:val="20"/>
          <w:szCs w:val="20"/>
          <w:lang w:val="af-ZA"/>
        </w:rPr>
        <w:t xml:space="preserve"> </w:t>
      </w:r>
      <w:r w:rsidRPr="006E68AD">
        <w:rPr>
          <w:rFonts w:ascii="Sylfaen" w:hAnsi="Sylfaen" w:cs="Sylfaen"/>
          <w:sz w:val="20"/>
          <w:szCs w:val="20"/>
          <w:lang w:val="ru-RU"/>
        </w:rPr>
        <w:t>գնումների</w:t>
      </w:r>
      <w:r w:rsidRPr="006E68AD">
        <w:rPr>
          <w:rFonts w:ascii="Sylfaen" w:hAnsi="Sylfaen" w:cs="Sylfaen"/>
          <w:sz w:val="20"/>
          <w:szCs w:val="20"/>
          <w:lang w:val="af-ZA"/>
        </w:rPr>
        <w:t xml:space="preserve"> </w:t>
      </w:r>
      <w:r w:rsidRPr="006E68AD">
        <w:rPr>
          <w:rFonts w:ascii="Sylfaen" w:hAnsi="Sylfaen" w:cs="Sylfaen"/>
          <w:sz w:val="20"/>
          <w:szCs w:val="20"/>
          <w:lang w:val="ru-RU"/>
        </w:rPr>
        <w:t>հետ</w:t>
      </w:r>
      <w:r w:rsidRPr="006E68AD">
        <w:rPr>
          <w:rFonts w:ascii="Sylfaen" w:hAnsi="Sylfaen" w:cs="Sylfaen"/>
          <w:sz w:val="20"/>
          <w:szCs w:val="20"/>
          <w:lang w:val="af-ZA"/>
        </w:rPr>
        <w:t xml:space="preserve"> </w:t>
      </w:r>
      <w:r w:rsidRPr="006E68AD">
        <w:rPr>
          <w:rFonts w:ascii="Sylfaen" w:hAnsi="Sylfaen" w:cs="Sylfaen"/>
          <w:sz w:val="20"/>
          <w:szCs w:val="20"/>
          <w:lang w:val="ru-RU"/>
        </w:rPr>
        <w:t>կապված</w:t>
      </w:r>
      <w:r w:rsidRPr="006E68AD">
        <w:rPr>
          <w:rFonts w:ascii="Sylfaen" w:hAnsi="Sylfaen" w:cs="Sylfaen"/>
          <w:sz w:val="20"/>
          <w:szCs w:val="20"/>
          <w:lang w:val="af-ZA"/>
        </w:rPr>
        <w:t xml:space="preserve"> </w:t>
      </w:r>
      <w:r w:rsidRPr="006E68AD">
        <w:rPr>
          <w:rFonts w:ascii="Sylfaen" w:hAnsi="Sylfaen" w:cs="Sylfaen"/>
          <w:sz w:val="20"/>
          <w:szCs w:val="20"/>
          <w:lang w:val="ru-RU"/>
        </w:rPr>
        <w:t>բողոքներ</w:t>
      </w:r>
      <w:r w:rsidRPr="006E68AD">
        <w:rPr>
          <w:rFonts w:ascii="Sylfaen" w:hAnsi="Sylfaen" w:cs="Sylfaen"/>
          <w:sz w:val="20"/>
          <w:szCs w:val="20"/>
          <w:lang w:val="af-ZA"/>
        </w:rPr>
        <w:t xml:space="preserve"> </w:t>
      </w:r>
      <w:r w:rsidRPr="006E68AD">
        <w:rPr>
          <w:rFonts w:ascii="Sylfaen" w:hAnsi="Sylfaen" w:cs="Sylfaen"/>
          <w:sz w:val="20"/>
          <w:szCs w:val="20"/>
          <w:lang w:val="ru-RU"/>
        </w:rPr>
        <w:t>քննող</w:t>
      </w:r>
      <w:r w:rsidRPr="006E68AD">
        <w:rPr>
          <w:rFonts w:ascii="Sylfaen" w:hAnsi="Sylfaen" w:cs="Sylfaen"/>
          <w:sz w:val="20"/>
          <w:szCs w:val="20"/>
          <w:lang w:val="af-ZA"/>
        </w:rPr>
        <w:t xml:space="preserve"> </w:t>
      </w:r>
      <w:r w:rsidRPr="006E68AD">
        <w:rPr>
          <w:rFonts w:ascii="Sylfaen" w:hAnsi="Sylfaen" w:cs="Sylfaen"/>
          <w:sz w:val="20"/>
          <w:szCs w:val="20"/>
          <w:lang w:val="ru-RU"/>
        </w:rPr>
        <w:t>անձի</w:t>
      </w:r>
      <w:r w:rsidRPr="006E68AD">
        <w:rPr>
          <w:rFonts w:ascii="Sylfaen" w:hAnsi="Sylfaen" w:cs="Sylfaen"/>
          <w:sz w:val="20"/>
          <w:szCs w:val="20"/>
          <w:lang w:val="af-ZA"/>
        </w:rPr>
        <w:t xml:space="preserve"> </w:t>
      </w:r>
      <w:r w:rsidRPr="006E68AD">
        <w:rPr>
          <w:rFonts w:ascii="Sylfaen" w:hAnsi="Sylfaen" w:cs="Sylfaen"/>
          <w:sz w:val="20"/>
          <w:szCs w:val="20"/>
          <w:lang w:val="ru-RU"/>
        </w:rPr>
        <w:t>կատարած</w:t>
      </w:r>
      <w:r w:rsidRPr="006E68AD">
        <w:rPr>
          <w:rFonts w:ascii="Sylfaen" w:hAnsi="Sylfaen" w:cs="Sylfaen"/>
          <w:sz w:val="20"/>
          <w:szCs w:val="20"/>
          <w:lang w:val="af-ZA"/>
        </w:rPr>
        <w:t xml:space="preserve"> </w:t>
      </w:r>
      <w:r w:rsidRPr="006E68AD">
        <w:rPr>
          <w:rFonts w:ascii="Sylfaen" w:hAnsi="Sylfaen" w:cs="Sylfaen"/>
          <w:sz w:val="20"/>
          <w:szCs w:val="20"/>
          <w:lang w:val="ru-RU"/>
        </w:rPr>
        <w:t>գործողության</w:t>
      </w:r>
      <w:r w:rsidRPr="006E68AD">
        <w:rPr>
          <w:rFonts w:ascii="Sylfaen" w:hAnsi="Sylfaen" w:cs="Sylfaen"/>
          <w:sz w:val="20"/>
          <w:szCs w:val="20"/>
          <w:lang w:val="af-ZA"/>
        </w:rPr>
        <w:t xml:space="preserve"> </w:t>
      </w:r>
      <w:r w:rsidRPr="006E68AD">
        <w:rPr>
          <w:rFonts w:ascii="Sylfaen" w:hAnsi="Sylfaen" w:cs="Sylfaen"/>
          <w:sz w:val="20"/>
          <w:szCs w:val="20"/>
          <w:lang w:val="ru-RU"/>
        </w:rPr>
        <w:t>կամ</w:t>
      </w:r>
      <w:r w:rsidRPr="006E68AD">
        <w:rPr>
          <w:rFonts w:ascii="Sylfaen" w:hAnsi="Sylfaen" w:cs="Sylfaen"/>
          <w:sz w:val="20"/>
          <w:szCs w:val="20"/>
          <w:lang w:val="af-ZA"/>
        </w:rPr>
        <w:t xml:space="preserve"> </w:t>
      </w:r>
      <w:r w:rsidRPr="006E68AD">
        <w:rPr>
          <w:rFonts w:ascii="Sylfaen" w:hAnsi="Sylfaen" w:cs="Sylfaen"/>
          <w:sz w:val="20"/>
          <w:szCs w:val="20"/>
          <w:lang w:val="ru-RU"/>
        </w:rPr>
        <w:t>անգործության</w:t>
      </w:r>
      <w:r w:rsidRPr="006E68AD">
        <w:rPr>
          <w:rFonts w:ascii="Sylfaen" w:hAnsi="Sylfaen" w:cs="Sylfaen"/>
          <w:sz w:val="20"/>
          <w:szCs w:val="20"/>
          <w:lang w:val="af-ZA"/>
        </w:rPr>
        <w:t xml:space="preserve"> </w:t>
      </w:r>
      <w:r w:rsidRPr="006E68AD">
        <w:rPr>
          <w:rFonts w:ascii="Sylfaen" w:hAnsi="Sylfaen" w:cs="Sylfaen"/>
          <w:sz w:val="20"/>
          <w:szCs w:val="20"/>
          <w:lang w:val="ru-RU"/>
        </w:rPr>
        <w:t>հետևանքով</w:t>
      </w:r>
      <w:r w:rsidRPr="006E68AD">
        <w:rPr>
          <w:rFonts w:ascii="Sylfaen" w:hAnsi="Sylfaen" w:cs="Sylfaen"/>
          <w:sz w:val="20"/>
          <w:szCs w:val="20"/>
          <w:lang w:val="af-ZA"/>
        </w:rPr>
        <w:t xml:space="preserve">, </w:t>
      </w:r>
      <w:r w:rsidRPr="006E68AD">
        <w:rPr>
          <w:rFonts w:ascii="Sylfaen" w:hAnsi="Sylfaen" w:cs="Sylfaen"/>
          <w:sz w:val="20"/>
          <w:szCs w:val="20"/>
          <w:lang w:val="ru-RU"/>
        </w:rPr>
        <w:t>իրավունք</w:t>
      </w:r>
      <w:r w:rsidRPr="006E68AD">
        <w:rPr>
          <w:rFonts w:ascii="Sylfaen" w:hAnsi="Sylfaen" w:cs="Sylfaen"/>
          <w:sz w:val="20"/>
          <w:szCs w:val="20"/>
          <w:lang w:val="af-ZA"/>
        </w:rPr>
        <w:t xml:space="preserve"> </w:t>
      </w:r>
      <w:r w:rsidRPr="006E68AD">
        <w:rPr>
          <w:rFonts w:ascii="Sylfaen" w:hAnsi="Sylfaen" w:cs="Sylfaen"/>
          <w:sz w:val="20"/>
          <w:szCs w:val="20"/>
          <w:lang w:val="ru-RU"/>
        </w:rPr>
        <w:t>ունի</w:t>
      </w:r>
      <w:r w:rsidRPr="006E68AD">
        <w:rPr>
          <w:rFonts w:ascii="Sylfaen" w:hAnsi="Sylfaen" w:cs="Sylfaen"/>
          <w:sz w:val="20"/>
          <w:szCs w:val="20"/>
          <w:lang w:val="af-ZA"/>
        </w:rPr>
        <w:t xml:space="preserve"> </w:t>
      </w:r>
      <w:r w:rsidRPr="006E68AD">
        <w:rPr>
          <w:rFonts w:ascii="Sylfaen" w:hAnsi="Sylfaen" w:cs="Sylfaen"/>
          <w:sz w:val="20"/>
          <w:szCs w:val="20"/>
          <w:lang w:val="ru-RU"/>
        </w:rPr>
        <w:t>դատական</w:t>
      </w:r>
      <w:r w:rsidRPr="006E68AD">
        <w:rPr>
          <w:rFonts w:ascii="Sylfaen" w:hAnsi="Sylfaen" w:cs="Sylfaen"/>
          <w:sz w:val="20"/>
          <w:szCs w:val="20"/>
          <w:lang w:val="af-ZA"/>
        </w:rPr>
        <w:t xml:space="preserve"> </w:t>
      </w:r>
      <w:r w:rsidRPr="006E68AD">
        <w:rPr>
          <w:rFonts w:ascii="Sylfaen" w:hAnsi="Sylfaen" w:cs="Sylfaen"/>
          <w:sz w:val="20"/>
          <w:szCs w:val="20"/>
          <w:lang w:val="ru-RU"/>
        </w:rPr>
        <w:t>կարգով</w:t>
      </w:r>
      <w:r w:rsidRPr="006E68AD">
        <w:rPr>
          <w:rFonts w:ascii="Sylfaen" w:hAnsi="Sylfaen" w:cs="Sylfaen"/>
          <w:sz w:val="20"/>
          <w:szCs w:val="20"/>
          <w:lang w:val="af-ZA"/>
        </w:rPr>
        <w:t xml:space="preserve"> </w:t>
      </w:r>
      <w:r w:rsidRPr="006E68AD">
        <w:rPr>
          <w:rFonts w:ascii="Sylfaen" w:hAnsi="Sylfaen" w:cs="Sylfaen"/>
          <w:sz w:val="20"/>
          <w:szCs w:val="20"/>
          <w:lang w:val="ru-RU"/>
        </w:rPr>
        <w:t>պահանջելու</w:t>
      </w:r>
      <w:r w:rsidRPr="006E68AD">
        <w:rPr>
          <w:rFonts w:ascii="Sylfaen" w:hAnsi="Sylfaen" w:cs="Sylfaen"/>
          <w:sz w:val="20"/>
          <w:szCs w:val="20"/>
          <w:lang w:val="af-ZA"/>
        </w:rPr>
        <w:t xml:space="preserve"> </w:t>
      </w:r>
      <w:r w:rsidRPr="006E68AD">
        <w:rPr>
          <w:rFonts w:ascii="Sylfaen" w:hAnsi="Sylfaen" w:cs="Sylfaen"/>
          <w:sz w:val="20"/>
          <w:szCs w:val="20"/>
          <w:lang w:val="ru-RU"/>
        </w:rPr>
        <w:t>վնասների</w:t>
      </w:r>
      <w:r w:rsidRPr="006E68AD">
        <w:rPr>
          <w:rFonts w:ascii="Sylfaen" w:hAnsi="Sylfaen" w:cs="Sylfaen"/>
          <w:sz w:val="20"/>
          <w:szCs w:val="20"/>
          <w:lang w:val="af-ZA"/>
        </w:rPr>
        <w:t xml:space="preserve"> </w:t>
      </w:r>
      <w:r w:rsidRPr="006E68AD">
        <w:rPr>
          <w:rFonts w:ascii="Sylfaen" w:hAnsi="Sylfaen" w:cs="Sylfaen"/>
          <w:sz w:val="20"/>
          <w:szCs w:val="20"/>
          <w:lang w:val="ru-RU"/>
        </w:rPr>
        <w:t>փոխհատուցում։</w:t>
      </w:r>
    </w:p>
    <w:p w:rsidR="00133017" w:rsidRPr="006E68AD" w:rsidRDefault="00133017" w:rsidP="00133017">
      <w:pPr>
        <w:ind w:firstLine="567"/>
        <w:jc w:val="both"/>
        <w:rPr>
          <w:rFonts w:ascii="Sylfaen" w:hAnsi="Sylfaen" w:cs="Sylfaen"/>
          <w:sz w:val="20"/>
          <w:szCs w:val="20"/>
          <w:lang w:val="af-ZA"/>
        </w:rPr>
      </w:pPr>
      <w:r w:rsidRPr="006E68AD">
        <w:rPr>
          <w:rFonts w:ascii="Sylfaen" w:hAnsi="Sylfaen" w:cs="Sylfaen"/>
          <w:sz w:val="20"/>
          <w:szCs w:val="20"/>
          <w:lang w:val="af-ZA"/>
        </w:rPr>
        <w:t>11.1</w:t>
      </w:r>
      <w:r w:rsidR="003D1EF6" w:rsidRPr="006E68AD">
        <w:rPr>
          <w:rFonts w:ascii="Sylfaen" w:hAnsi="Sylfaen" w:cs="Sylfaen"/>
          <w:sz w:val="20"/>
          <w:szCs w:val="20"/>
          <w:lang w:val="af-ZA"/>
        </w:rPr>
        <w:t>9</w:t>
      </w:r>
      <w:r w:rsidRPr="006E68AD">
        <w:rPr>
          <w:rFonts w:ascii="Sylfaen" w:hAnsi="Sylfaen" w:cs="Sylfaen"/>
          <w:sz w:val="20"/>
          <w:szCs w:val="20"/>
          <w:lang w:val="af-ZA"/>
        </w:rPr>
        <w:t xml:space="preserve"> </w:t>
      </w:r>
      <w:r w:rsidRPr="006E68AD">
        <w:rPr>
          <w:rFonts w:ascii="Sylfaen" w:hAnsi="Sylfaen" w:cs="Sylfaen"/>
          <w:sz w:val="20"/>
          <w:szCs w:val="20"/>
          <w:lang w:val="ru-RU"/>
        </w:rPr>
        <w:t>Գնումների</w:t>
      </w:r>
      <w:r w:rsidRPr="006E68AD">
        <w:rPr>
          <w:rFonts w:ascii="Sylfaen" w:hAnsi="Sylfaen" w:cs="Sylfaen"/>
          <w:sz w:val="20"/>
          <w:szCs w:val="20"/>
          <w:lang w:val="af-ZA"/>
        </w:rPr>
        <w:t xml:space="preserve"> </w:t>
      </w:r>
      <w:r w:rsidRPr="006E68AD">
        <w:rPr>
          <w:rFonts w:ascii="Sylfaen" w:hAnsi="Sylfaen" w:cs="Sylfaen"/>
          <w:sz w:val="20"/>
          <w:szCs w:val="20"/>
          <w:lang w:val="ru-RU"/>
        </w:rPr>
        <w:t>հետ</w:t>
      </w:r>
      <w:r w:rsidRPr="006E68AD">
        <w:rPr>
          <w:rFonts w:ascii="Sylfaen" w:hAnsi="Sylfaen" w:cs="Sylfaen"/>
          <w:sz w:val="20"/>
          <w:szCs w:val="20"/>
          <w:lang w:val="af-ZA"/>
        </w:rPr>
        <w:t xml:space="preserve"> </w:t>
      </w:r>
      <w:r w:rsidRPr="006E68AD">
        <w:rPr>
          <w:rFonts w:ascii="Sylfaen" w:hAnsi="Sylfaen" w:cs="Sylfaen"/>
          <w:sz w:val="20"/>
          <w:szCs w:val="20"/>
          <w:lang w:val="ru-RU"/>
        </w:rPr>
        <w:t>կապված</w:t>
      </w:r>
      <w:r w:rsidRPr="006E68AD">
        <w:rPr>
          <w:rFonts w:ascii="Sylfaen" w:hAnsi="Sylfaen" w:cs="Sylfaen"/>
          <w:sz w:val="20"/>
          <w:szCs w:val="20"/>
          <w:lang w:val="af-ZA"/>
        </w:rPr>
        <w:t xml:space="preserve"> </w:t>
      </w:r>
      <w:r w:rsidRPr="006E68AD">
        <w:rPr>
          <w:rFonts w:ascii="Sylfaen" w:hAnsi="Sylfaen" w:cs="Sylfaen"/>
          <w:sz w:val="20"/>
          <w:szCs w:val="20"/>
          <w:lang w:val="ru-RU"/>
        </w:rPr>
        <w:t>բողոքներ</w:t>
      </w:r>
      <w:r w:rsidRPr="006E68AD">
        <w:rPr>
          <w:rFonts w:ascii="Sylfaen" w:hAnsi="Sylfaen" w:cs="Sylfaen"/>
          <w:sz w:val="20"/>
          <w:szCs w:val="20"/>
          <w:lang w:val="af-ZA"/>
        </w:rPr>
        <w:t xml:space="preserve"> </w:t>
      </w:r>
      <w:r w:rsidRPr="006E68AD">
        <w:rPr>
          <w:rFonts w:ascii="Sylfaen" w:hAnsi="Sylfaen" w:cs="Sylfaen"/>
          <w:sz w:val="20"/>
          <w:szCs w:val="20"/>
          <w:lang w:val="ru-RU"/>
        </w:rPr>
        <w:t>քննող</w:t>
      </w:r>
      <w:r w:rsidRPr="006E68AD">
        <w:rPr>
          <w:rFonts w:ascii="Sylfaen" w:hAnsi="Sylfaen" w:cs="Sylfaen"/>
          <w:sz w:val="20"/>
          <w:szCs w:val="20"/>
          <w:lang w:val="af-ZA"/>
        </w:rPr>
        <w:t xml:space="preserve"> </w:t>
      </w:r>
      <w:r w:rsidRPr="006E68AD">
        <w:rPr>
          <w:rFonts w:ascii="Sylfaen" w:hAnsi="Sylfaen" w:cs="Sylfaen"/>
          <w:sz w:val="20"/>
          <w:szCs w:val="20"/>
          <w:lang w:val="ru-RU"/>
        </w:rPr>
        <w:t>անձին</w:t>
      </w:r>
      <w:r w:rsidRPr="006E68AD">
        <w:rPr>
          <w:rFonts w:ascii="Sylfaen" w:hAnsi="Sylfaen" w:cs="Sylfaen"/>
          <w:sz w:val="20"/>
          <w:szCs w:val="20"/>
          <w:lang w:val="af-ZA"/>
        </w:rPr>
        <w:t xml:space="preserve"> </w:t>
      </w:r>
      <w:r w:rsidRPr="006E68AD">
        <w:rPr>
          <w:rFonts w:ascii="Sylfaen" w:hAnsi="Sylfaen" w:cs="Sylfaen"/>
          <w:sz w:val="20"/>
          <w:szCs w:val="20"/>
          <w:lang w:val="ru-RU"/>
        </w:rPr>
        <w:t>ներկայացված</w:t>
      </w:r>
      <w:r w:rsidRPr="006E68AD">
        <w:rPr>
          <w:rFonts w:ascii="Sylfaen" w:hAnsi="Sylfaen" w:cs="Sylfaen"/>
          <w:sz w:val="20"/>
          <w:szCs w:val="20"/>
          <w:lang w:val="af-ZA"/>
        </w:rPr>
        <w:t xml:space="preserve"> </w:t>
      </w:r>
      <w:r w:rsidRPr="006E68AD">
        <w:rPr>
          <w:rFonts w:ascii="Sylfaen" w:hAnsi="Sylfaen" w:cs="Sylfaen"/>
          <w:sz w:val="20"/>
          <w:szCs w:val="20"/>
          <w:lang w:val="ru-RU"/>
        </w:rPr>
        <w:t>բողոքն</w:t>
      </w:r>
      <w:r w:rsidRPr="006E68AD">
        <w:rPr>
          <w:rFonts w:ascii="Sylfaen" w:hAnsi="Sylfaen" w:cs="Sylfaen"/>
          <w:sz w:val="20"/>
          <w:szCs w:val="20"/>
          <w:lang w:val="af-ZA"/>
        </w:rPr>
        <w:t xml:space="preserve"> </w:t>
      </w:r>
      <w:r w:rsidRPr="006E68AD">
        <w:rPr>
          <w:rFonts w:ascii="Sylfaen" w:hAnsi="Sylfaen" w:cs="Sylfaen"/>
          <w:sz w:val="20"/>
          <w:szCs w:val="20"/>
          <w:lang w:val="ru-RU"/>
        </w:rPr>
        <w:t>ինքնաբերաբար</w:t>
      </w:r>
      <w:r w:rsidRPr="006E68AD">
        <w:rPr>
          <w:rFonts w:ascii="Sylfaen" w:hAnsi="Sylfaen" w:cs="Sylfaen"/>
          <w:sz w:val="20"/>
          <w:szCs w:val="20"/>
          <w:lang w:val="af-ZA"/>
        </w:rPr>
        <w:t xml:space="preserve"> </w:t>
      </w:r>
      <w:r w:rsidRPr="006E68AD">
        <w:rPr>
          <w:rFonts w:ascii="Sylfaen" w:hAnsi="Sylfaen" w:cs="Sylfaen"/>
          <w:sz w:val="20"/>
          <w:szCs w:val="20"/>
          <w:lang w:val="ru-RU"/>
        </w:rPr>
        <w:t>կասեցնում</w:t>
      </w:r>
      <w:r w:rsidRPr="006E68AD">
        <w:rPr>
          <w:rFonts w:ascii="Sylfaen" w:hAnsi="Sylfaen" w:cs="Sylfaen"/>
          <w:sz w:val="20"/>
          <w:szCs w:val="20"/>
          <w:lang w:val="af-ZA"/>
        </w:rPr>
        <w:t xml:space="preserve"> </w:t>
      </w:r>
      <w:r w:rsidRPr="006E68AD">
        <w:rPr>
          <w:rFonts w:ascii="Sylfaen" w:hAnsi="Sylfaen" w:cs="Sylfaen"/>
          <w:sz w:val="20"/>
          <w:szCs w:val="20"/>
          <w:lang w:val="ru-RU"/>
        </w:rPr>
        <w:t>է</w:t>
      </w:r>
      <w:r w:rsidRPr="006E68AD">
        <w:rPr>
          <w:rFonts w:ascii="Sylfaen" w:hAnsi="Sylfaen" w:cs="Sylfaen"/>
          <w:sz w:val="20"/>
          <w:szCs w:val="20"/>
          <w:lang w:val="af-ZA"/>
        </w:rPr>
        <w:t xml:space="preserve"> </w:t>
      </w:r>
      <w:r w:rsidRPr="006E68AD">
        <w:rPr>
          <w:rFonts w:ascii="Sylfaen" w:hAnsi="Sylfaen" w:cs="Sylfaen"/>
          <w:sz w:val="20"/>
          <w:szCs w:val="20"/>
          <w:lang w:val="ru-RU"/>
        </w:rPr>
        <w:t>գնման</w:t>
      </w:r>
      <w:r w:rsidRPr="006E68AD">
        <w:rPr>
          <w:rFonts w:ascii="Sylfaen" w:hAnsi="Sylfaen" w:cs="Sylfaen"/>
          <w:sz w:val="20"/>
          <w:szCs w:val="20"/>
          <w:lang w:val="af-ZA"/>
        </w:rPr>
        <w:t xml:space="preserve"> </w:t>
      </w:r>
      <w:r w:rsidRPr="006E68AD">
        <w:rPr>
          <w:rFonts w:ascii="Sylfaen" w:hAnsi="Sylfaen" w:cs="Sylfaen"/>
          <w:sz w:val="20"/>
          <w:szCs w:val="20"/>
          <w:lang w:val="ru-RU"/>
        </w:rPr>
        <w:t>գործընթացը</w:t>
      </w:r>
      <w:r w:rsidRPr="006E68AD">
        <w:rPr>
          <w:rFonts w:ascii="Sylfaen" w:hAnsi="Sylfaen" w:cs="Sylfaen"/>
          <w:sz w:val="20"/>
          <w:szCs w:val="20"/>
          <w:lang w:val="af-ZA"/>
        </w:rPr>
        <w:t xml:space="preserve">` </w:t>
      </w:r>
      <w:r w:rsidRPr="006E68AD">
        <w:rPr>
          <w:rFonts w:ascii="Sylfaen" w:hAnsi="Sylfaen" w:cs="Sylfaen"/>
          <w:sz w:val="20"/>
          <w:szCs w:val="20"/>
        </w:rPr>
        <w:t>Օ</w:t>
      </w:r>
      <w:r w:rsidRPr="006E68AD">
        <w:rPr>
          <w:rFonts w:ascii="Sylfaen" w:hAnsi="Sylfaen" w:cs="Sylfaen"/>
          <w:sz w:val="20"/>
          <w:szCs w:val="20"/>
          <w:lang w:val="ru-RU"/>
        </w:rPr>
        <w:t>րենքի</w:t>
      </w:r>
      <w:r w:rsidRPr="006E68AD">
        <w:rPr>
          <w:rFonts w:ascii="Sylfaen" w:hAnsi="Sylfaen" w:cs="Sylfaen"/>
          <w:sz w:val="20"/>
          <w:szCs w:val="20"/>
          <w:lang w:val="af-ZA"/>
        </w:rPr>
        <w:t xml:space="preserve"> 50-</w:t>
      </w:r>
      <w:r w:rsidRPr="006E68AD">
        <w:rPr>
          <w:rFonts w:ascii="Sylfaen" w:hAnsi="Sylfaen" w:cs="Sylfaen"/>
          <w:sz w:val="20"/>
          <w:szCs w:val="20"/>
          <w:lang w:val="ru-RU"/>
        </w:rPr>
        <w:t>րդ</w:t>
      </w:r>
      <w:r w:rsidRPr="006E68AD">
        <w:rPr>
          <w:rFonts w:ascii="Sylfaen" w:hAnsi="Sylfaen" w:cs="Sylfaen"/>
          <w:sz w:val="20"/>
          <w:szCs w:val="20"/>
          <w:lang w:val="af-ZA"/>
        </w:rPr>
        <w:t xml:space="preserve"> </w:t>
      </w:r>
      <w:r w:rsidRPr="006E68AD">
        <w:rPr>
          <w:rFonts w:ascii="Sylfaen" w:hAnsi="Sylfaen" w:cs="Sylfaen"/>
          <w:sz w:val="20"/>
          <w:szCs w:val="20"/>
          <w:lang w:val="ru-RU"/>
        </w:rPr>
        <w:t>հոդվածի</w:t>
      </w:r>
      <w:r w:rsidRPr="006E68AD">
        <w:rPr>
          <w:rFonts w:ascii="Sylfaen" w:hAnsi="Sylfaen" w:cs="Sylfaen"/>
          <w:sz w:val="20"/>
          <w:szCs w:val="20"/>
          <w:lang w:val="af-ZA"/>
        </w:rPr>
        <w:t xml:space="preserve"> 9-</w:t>
      </w:r>
      <w:r w:rsidRPr="006E68AD">
        <w:rPr>
          <w:rFonts w:ascii="Sylfaen" w:hAnsi="Sylfaen" w:cs="Sylfaen"/>
          <w:sz w:val="20"/>
          <w:szCs w:val="20"/>
          <w:lang w:val="ru-RU"/>
        </w:rPr>
        <w:t>րդ</w:t>
      </w:r>
      <w:r w:rsidRPr="006E68AD">
        <w:rPr>
          <w:rFonts w:ascii="Sylfaen" w:hAnsi="Sylfaen" w:cs="Sylfaen"/>
          <w:sz w:val="20"/>
          <w:szCs w:val="20"/>
          <w:lang w:val="af-ZA"/>
        </w:rPr>
        <w:t xml:space="preserve"> </w:t>
      </w:r>
      <w:r w:rsidRPr="006E68AD">
        <w:rPr>
          <w:rFonts w:ascii="Sylfaen" w:hAnsi="Sylfaen" w:cs="Sylfaen"/>
          <w:sz w:val="20"/>
          <w:szCs w:val="20"/>
          <w:lang w:val="ru-RU"/>
        </w:rPr>
        <w:t>մասով</w:t>
      </w:r>
      <w:r w:rsidRPr="006E68AD">
        <w:rPr>
          <w:rFonts w:ascii="Sylfaen" w:hAnsi="Sylfaen" w:cs="Sylfaen"/>
          <w:sz w:val="20"/>
          <w:szCs w:val="20"/>
          <w:lang w:val="af-ZA"/>
        </w:rPr>
        <w:t xml:space="preserve"> </w:t>
      </w:r>
      <w:r w:rsidRPr="006E68AD">
        <w:rPr>
          <w:rFonts w:ascii="Sylfaen" w:hAnsi="Sylfaen" w:cs="Sylfaen"/>
          <w:sz w:val="20"/>
          <w:szCs w:val="20"/>
          <w:lang w:val="ru-RU"/>
        </w:rPr>
        <w:t>նախատեսված</w:t>
      </w:r>
      <w:r w:rsidRPr="006E68AD">
        <w:rPr>
          <w:rFonts w:ascii="Sylfaen" w:hAnsi="Sylfaen" w:cs="Sylfaen"/>
          <w:sz w:val="20"/>
          <w:szCs w:val="20"/>
          <w:lang w:val="af-ZA"/>
        </w:rPr>
        <w:t xml:space="preserve"> </w:t>
      </w:r>
      <w:r w:rsidRPr="006E68AD">
        <w:rPr>
          <w:rFonts w:ascii="Sylfaen" w:hAnsi="Sylfaen" w:cs="Sylfaen"/>
          <w:sz w:val="20"/>
          <w:szCs w:val="20"/>
          <w:lang w:val="ru-RU"/>
        </w:rPr>
        <w:t>հայտարարությունը</w:t>
      </w:r>
      <w:r w:rsidRPr="006E68AD">
        <w:rPr>
          <w:rFonts w:ascii="Sylfaen" w:hAnsi="Sylfaen" w:cs="Sylfaen"/>
          <w:sz w:val="20"/>
          <w:szCs w:val="20"/>
          <w:lang w:val="af-ZA"/>
        </w:rPr>
        <w:t xml:space="preserve"> </w:t>
      </w:r>
      <w:r w:rsidRPr="006E68AD">
        <w:rPr>
          <w:rFonts w:ascii="Sylfaen" w:hAnsi="Sylfaen" w:cs="Sylfaen"/>
          <w:sz w:val="20"/>
          <w:szCs w:val="20"/>
          <w:lang w:val="ru-RU"/>
        </w:rPr>
        <w:t>հրապարակվելու</w:t>
      </w:r>
      <w:r w:rsidRPr="006E68AD">
        <w:rPr>
          <w:rFonts w:ascii="Sylfaen" w:hAnsi="Sylfaen" w:cs="Sylfaen"/>
          <w:sz w:val="20"/>
          <w:szCs w:val="20"/>
          <w:lang w:val="af-ZA"/>
        </w:rPr>
        <w:t xml:space="preserve"> </w:t>
      </w:r>
      <w:r w:rsidRPr="006E68AD">
        <w:rPr>
          <w:rFonts w:ascii="Sylfaen" w:hAnsi="Sylfaen" w:cs="Sylfaen"/>
          <w:sz w:val="20"/>
          <w:szCs w:val="20"/>
          <w:lang w:val="ru-RU"/>
        </w:rPr>
        <w:t>օրվանից</w:t>
      </w:r>
      <w:r w:rsidRPr="006E68AD">
        <w:rPr>
          <w:rFonts w:ascii="Sylfaen" w:hAnsi="Sylfaen" w:cs="Sylfaen"/>
          <w:sz w:val="20"/>
          <w:szCs w:val="20"/>
          <w:lang w:val="af-ZA"/>
        </w:rPr>
        <w:t xml:space="preserve"> </w:t>
      </w:r>
      <w:r w:rsidRPr="006E68AD">
        <w:rPr>
          <w:rFonts w:ascii="Sylfaen" w:hAnsi="Sylfaen" w:cs="Sylfaen"/>
          <w:sz w:val="20"/>
          <w:szCs w:val="20"/>
          <w:lang w:val="ru-RU"/>
        </w:rPr>
        <w:t>մինչև</w:t>
      </w:r>
      <w:r w:rsidRPr="006E68AD">
        <w:rPr>
          <w:rFonts w:ascii="Sylfaen" w:hAnsi="Sylfaen" w:cs="Sylfaen"/>
          <w:sz w:val="20"/>
          <w:szCs w:val="20"/>
          <w:lang w:val="af-ZA"/>
        </w:rPr>
        <w:t xml:space="preserve"> </w:t>
      </w:r>
      <w:r w:rsidRPr="006E68AD">
        <w:rPr>
          <w:rFonts w:ascii="Sylfaen" w:hAnsi="Sylfaen" w:cs="Sylfaen"/>
          <w:sz w:val="20"/>
          <w:szCs w:val="20"/>
        </w:rPr>
        <w:t>բողոքի</w:t>
      </w:r>
      <w:r w:rsidRPr="006E68AD">
        <w:rPr>
          <w:rFonts w:ascii="Sylfaen" w:hAnsi="Sylfaen" w:cs="Sylfaen"/>
          <w:sz w:val="20"/>
          <w:szCs w:val="20"/>
          <w:lang w:val="af-ZA"/>
        </w:rPr>
        <w:t xml:space="preserve"> </w:t>
      </w:r>
      <w:r w:rsidRPr="006E68AD">
        <w:rPr>
          <w:rFonts w:ascii="Sylfaen" w:hAnsi="Sylfaen" w:cs="Sylfaen"/>
          <w:sz w:val="20"/>
          <w:szCs w:val="20"/>
        </w:rPr>
        <w:t>քննության</w:t>
      </w:r>
      <w:r w:rsidRPr="006E68AD">
        <w:rPr>
          <w:rFonts w:ascii="Sylfaen" w:hAnsi="Sylfaen" w:cs="Sylfaen"/>
          <w:sz w:val="20"/>
          <w:szCs w:val="20"/>
          <w:lang w:val="af-ZA"/>
        </w:rPr>
        <w:t xml:space="preserve"> </w:t>
      </w:r>
      <w:r w:rsidRPr="006E68AD">
        <w:rPr>
          <w:rFonts w:ascii="Sylfaen" w:hAnsi="Sylfaen" w:cs="Sylfaen"/>
          <w:sz w:val="20"/>
          <w:szCs w:val="20"/>
        </w:rPr>
        <w:t>արդյունքներով</w:t>
      </w:r>
      <w:r w:rsidRPr="006E68AD">
        <w:rPr>
          <w:rFonts w:ascii="Sylfaen" w:hAnsi="Sylfaen" w:cs="Sylfaen"/>
          <w:sz w:val="20"/>
          <w:szCs w:val="20"/>
          <w:lang w:val="af-ZA"/>
        </w:rPr>
        <w:t xml:space="preserve"> </w:t>
      </w:r>
      <w:r w:rsidRPr="006E68AD">
        <w:rPr>
          <w:rFonts w:ascii="Sylfaen" w:hAnsi="Sylfaen" w:cs="Sylfaen"/>
          <w:sz w:val="20"/>
          <w:szCs w:val="20"/>
          <w:lang w:val="ru-RU"/>
        </w:rPr>
        <w:t>ընդունված</w:t>
      </w:r>
      <w:r w:rsidRPr="006E68AD">
        <w:rPr>
          <w:rFonts w:ascii="Sylfaen" w:hAnsi="Sylfaen" w:cs="Sylfaen"/>
          <w:sz w:val="20"/>
          <w:szCs w:val="20"/>
          <w:lang w:val="af-ZA"/>
        </w:rPr>
        <w:t xml:space="preserve"> </w:t>
      </w:r>
      <w:r w:rsidRPr="006E68AD">
        <w:rPr>
          <w:rFonts w:ascii="Sylfaen" w:hAnsi="Sylfaen" w:cs="Sylfaen"/>
          <w:sz w:val="20"/>
          <w:szCs w:val="20"/>
          <w:lang w:val="ru-RU"/>
        </w:rPr>
        <w:t>որոշման՝</w:t>
      </w:r>
      <w:r w:rsidRPr="006E68AD">
        <w:rPr>
          <w:rFonts w:ascii="Sylfaen" w:hAnsi="Sylfaen" w:cs="Sylfaen"/>
          <w:sz w:val="20"/>
          <w:szCs w:val="20"/>
          <w:lang w:val="af-ZA"/>
        </w:rPr>
        <w:t xml:space="preserve"> </w:t>
      </w:r>
      <w:r w:rsidRPr="006E68AD">
        <w:rPr>
          <w:rFonts w:ascii="Sylfaen" w:hAnsi="Sylfaen" w:cs="Sylfaen"/>
          <w:sz w:val="20"/>
          <w:szCs w:val="20"/>
          <w:lang w:val="ru-RU"/>
        </w:rPr>
        <w:t>ուժի</w:t>
      </w:r>
      <w:r w:rsidRPr="006E68AD">
        <w:rPr>
          <w:rFonts w:ascii="Sylfaen" w:hAnsi="Sylfaen" w:cs="Sylfaen"/>
          <w:sz w:val="20"/>
          <w:szCs w:val="20"/>
          <w:lang w:val="af-ZA"/>
        </w:rPr>
        <w:t xml:space="preserve"> </w:t>
      </w:r>
      <w:r w:rsidRPr="006E68AD">
        <w:rPr>
          <w:rFonts w:ascii="Sylfaen" w:hAnsi="Sylfaen" w:cs="Sylfaen"/>
          <w:sz w:val="20"/>
          <w:szCs w:val="20"/>
          <w:lang w:val="ru-RU"/>
        </w:rPr>
        <w:t>մեջ</w:t>
      </w:r>
      <w:r w:rsidRPr="006E68AD">
        <w:rPr>
          <w:rFonts w:ascii="Sylfaen" w:hAnsi="Sylfaen" w:cs="Sylfaen"/>
          <w:sz w:val="20"/>
          <w:szCs w:val="20"/>
          <w:lang w:val="af-ZA"/>
        </w:rPr>
        <w:t xml:space="preserve"> </w:t>
      </w:r>
      <w:r w:rsidRPr="006E68AD">
        <w:rPr>
          <w:rFonts w:ascii="Sylfaen" w:hAnsi="Sylfaen" w:cs="Sylfaen"/>
          <w:sz w:val="20"/>
          <w:szCs w:val="20"/>
          <w:lang w:val="ru-RU"/>
        </w:rPr>
        <w:t>մտնելու</w:t>
      </w:r>
      <w:r w:rsidRPr="006E68AD">
        <w:rPr>
          <w:rFonts w:ascii="Sylfaen" w:hAnsi="Sylfaen" w:cs="Sylfaen"/>
          <w:sz w:val="20"/>
          <w:szCs w:val="20"/>
          <w:lang w:val="af-ZA"/>
        </w:rPr>
        <w:t xml:space="preserve"> </w:t>
      </w:r>
      <w:r w:rsidRPr="006E68AD">
        <w:rPr>
          <w:rFonts w:ascii="Sylfaen" w:hAnsi="Sylfaen" w:cs="Sylfaen"/>
          <w:sz w:val="20"/>
          <w:szCs w:val="20"/>
          <w:lang w:val="ru-RU"/>
        </w:rPr>
        <w:t>օրը</w:t>
      </w:r>
      <w:r w:rsidRPr="006E68AD">
        <w:rPr>
          <w:rFonts w:ascii="Sylfaen" w:hAnsi="Sylfaen" w:cs="Sylfaen"/>
          <w:sz w:val="20"/>
          <w:szCs w:val="20"/>
          <w:lang w:val="af-ZA"/>
        </w:rPr>
        <w:t xml:space="preserve">:  </w:t>
      </w:r>
    </w:p>
    <w:p w:rsidR="00133017" w:rsidRPr="006E68AD" w:rsidRDefault="004A0D7A" w:rsidP="00133017">
      <w:pPr>
        <w:ind w:firstLine="567"/>
        <w:jc w:val="both"/>
        <w:rPr>
          <w:rFonts w:ascii="Sylfaen" w:hAnsi="Sylfaen" w:cs="Sylfaen"/>
          <w:sz w:val="20"/>
          <w:szCs w:val="20"/>
          <w:lang w:val="af-ZA"/>
        </w:rPr>
      </w:pPr>
      <w:bookmarkStart w:id="24" w:name="_Hlk9265116"/>
      <w:r w:rsidRPr="006E68AD">
        <w:rPr>
          <w:rFonts w:ascii="Sylfaen" w:hAnsi="Sylfaen" w:cs="Sylfaen"/>
          <w:sz w:val="20"/>
          <w:szCs w:val="20"/>
          <w:lang w:val="ru-RU"/>
        </w:rPr>
        <w:t>Օրենքի</w:t>
      </w:r>
      <w:r w:rsidRPr="006E68AD">
        <w:rPr>
          <w:rFonts w:ascii="Sylfaen" w:hAnsi="Sylfaen" w:cs="Sylfaen"/>
          <w:sz w:val="20"/>
          <w:szCs w:val="20"/>
          <w:lang w:val="af-ZA"/>
        </w:rPr>
        <w:t xml:space="preserve"> 51-</w:t>
      </w:r>
      <w:r w:rsidRPr="006E68AD">
        <w:rPr>
          <w:rFonts w:ascii="Sylfaen" w:hAnsi="Sylfaen" w:cs="Sylfaen"/>
          <w:sz w:val="20"/>
          <w:szCs w:val="20"/>
          <w:lang w:val="ru-RU"/>
        </w:rPr>
        <w:t>րդ</w:t>
      </w:r>
      <w:r w:rsidRPr="006E68AD">
        <w:rPr>
          <w:rFonts w:ascii="Sylfaen" w:hAnsi="Sylfaen" w:cs="Sylfaen"/>
          <w:sz w:val="20"/>
          <w:szCs w:val="20"/>
          <w:lang w:val="af-ZA"/>
        </w:rPr>
        <w:t xml:space="preserve"> </w:t>
      </w:r>
      <w:r w:rsidRPr="006E68AD">
        <w:rPr>
          <w:rFonts w:ascii="Sylfaen" w:hAnsi="Sylfaen" w:cs="Sylfaen"/>
          <w:sz w:val="20"/>
          <w:szCs w:val="20"/>
          <w:lang w:val="ru-RU"/>
        </w:rPr>
        <w:t>հոդվածի</w:t>
      </w:r>
      <w:r w:rsidRPr="006E68AD">
        <w:rPr>
          <w:rFonts w:ascii="Sylfaen" w:hAnsi="Sylfaen" w:cs="Sylfaen"/>
          <w:sz w:val="20"/>
          <w:szCs w:val="20"/>
          <w:lang w:val="af-ZA"/>
        </w:rPr>
        <w:t xml:space="preserve"> </w:t>
      </w:r>
      <w:r w:rsidRPr="006E68AD">
        <w:rPr>
          <w:rFonts w:ascii="Sylfaen" w:hAnsi="Sylfaen" w:cs="Sylfaen"/>
          <w:sz w:val="20"/>
          <w:szCs w:val="20"/>
          <w:lang w:val="ru-RU"/>
        </w:rPr>
        <w:t>համաձայն</w:t>
      </w:r>
      <w:r w:rsidRPr="006E68AD">
        <w:rPr>
          <w:rFonts w:ascii="Sylfaen" w:hAnsi="Sylfaen" w:cs="Sylfaen"/>
          <w:sz w:val="20"/>
          <w:szCs w:val="20"/>
          <w:lang w:val="af-ZA"/>
        </w:rPr>
        <w:t xml:space="preserve"> </w:t>
      </w:r>
      <w:r w:rsidRPr="006E68AD">
        <w:rPr>
          <w:rFonts w:ascii="Sylfaen" w:hAnsi="Sylfaen" w:cs="Sylfaen"/>
          <w:sz w:val="20"/>
          <w:szCs w:val="20"/>
        </w:rPr>
        <w:t>գնումների</w:t>
      </w:r>
      <w:r w:rsidRPr="006E68AD">
        <w:rPr>
          <w:rFonts w:ascii="Sylfaen" w:hAnsi="Sylfaen" w:cs="Sylfaen"/>
          <w:sz w:val="20"/>
          <w:szCs w:val="20"/>
          <w:lang w:val="af-ZA"/>
        </w:rPr>
        <w:t xml:space="preserve"> </w:t>
      </w:r>
      <w:r w:rsidRPr="006E68AD">
        <w:rPr>
          <w:rFonts w:ascii="Sylfaen" w:hAnsi="Sylfaen" w:cs="Sylfaen"/>
          <w:sz w:val="20"/>
          <w:szCs w:val="20"/>
        </w:rPr>
        <w:t>հետ</w:t>
      </w:r>
      <w:r w:rsidRPr="006E68AD">
        <w:rPr>
          <w:rFonts w:ascii="Sylfaen" w:hAnsi="Sylfaen" w:cs="Sylfaen"/>
          <w:sz w:val="20"/>
          <w:szCs w:val="20"/>
          <w:lang w:val="af-ZA"/>
        </w:rPr>
        <w:t xml:space="preserve"> </w:t>
      </w:r>
      <w:r w:rsidRPr="006E68AD">
        <w:rPr>
          <w:rFonts w:ascii="Sylfaen" w:hAnsi="Sylfaen" w:cs="Sylfaen"/>
          <w:sz w:val="20"/>
          <w:szCs w:val="20"/>
        </w:rPr>
        <w:t>կապված</w:t>
      </w:r>
      <w:r w:rsidRPr="006E68AD">
        <w:rPr>
          <w:rFonts w:ascii="Sylfaen" w:hAnsi="Sylfaen" w:cs="Sylfaen"/>
          <w:sz w:val="20"/>
          <w:szCs w:val="20"/>
          <w:lang w:val="af-ZA"/>
        </w:rPr>
        <w:t xml:space="preserve"> </w:t>
      </w:r>
      <w:r w:rsidRPr="006E68AD">
        <w:rPr>
          <w:rFonts w:ascii="Sylfaen" w:hAnsi="Sylfaen" w:cs="Sylfaen"/>
          <w:sz w:val="20"/>
          <w:szCs w:val="20"/>
        </w:rPr>
        <w:t>բողոքներ</w:t>
      </w:r>
      <w:r w:rsidRPr="006E68AD">
        <w:rPr>
          <w:rFonts w:ascii="Sylfaen" w:hAnsi="Sylfaen" w:cs="Sylfaen"/>
          <w:sz w:val="20"/>
          <w:szCs w:val="20"/>
          <w:lang w:val="af-ZA"/>
        </w:rPr>
        <w:t xml:space="preserve"> </w:t>
      </w:r>
      <w:r w:rsidRPr="006E68AD">
        <w:rPr>
          <w:rFonts w:ascii="Sylfaen" w:hAnsi="Sylfaen" w:cs="Sylfaen"/>
          <w:sz w:val="20"/>
          <w:szCs w:val="20"/>
          <w:lang w:val="ru-RU"/>
        </w:rPr>
        <w:t>բողոքը</w:t>
      </w:r>
      <w:r w:rsidRPr="006E68AD">
        <w:rPr>
          <w:rFonts w:ascii="Sylfaen" w:hAnsi="Sylfaen" w:cs="Sylfaen"/>
          <w:sz w:val="20"/>
          <w:szCs w:val="20"/>
          <w:lang w:val="af-ZA"/>
        </w:rPr>
        <w:t xml:space="preserve"> </w:t>
      </w:r>
      <w:r w:rsidRPr="006E68AD">
        <w:rPr>
          <w:rFonts w:ascii="Sylfaen" w:hAnsi="Sylfaen" w:cs="Sylfaen"/>
          <w:sz w:val="20"/>
          <w:szCs w:val="20"/>
          <w:lang w:val="ru-RU"/>
        </w:rPr>
        <w:t>քննող</w:t>
      </w:r>
      <w:r w:rsidRPr="006E68AD">
        <w:rPr>
          <w:rFonts w:ascii="Sylfaen" w:hAnsi="Sylfaen" w:cs="Sylfaen"/>
          <w:sz w:val="20"/>
          <w:szCs w:val="20"/>
          <w:lang w:val="af-ZA"/>
        </w:rPr>
        <w:t xml:space="preserve"> </w:t>
      </w:r>
      <w:r w:rsidRPr="006E68AD">
        <w:rPr>
          <w:rFonts w:ascii="Sylfaen" w:hAnsi="Sylfaen" w:cs="Sylfaen"/>
          <w:sz w:val="20"/>
          <w:szCs w:val="20"/>
        </w:rPr>
        <w:t>ա</w:t>
      </w:r>
      <w:r w:rsidRPr="006E68AD">
        <w:rPr>
          <w:rFonts w:ascii="Sylfaen" w:hAnsi="Sylfaen" w:cs="Sylfaen"/>
          <w:sz w:val="20"/>
          <w:szCs w:val="20"/>
          <w:lang w:val="ru-RU"/>
        </w:rPr>
        <w:t>նձը</w:t>
      </w:r>
      <w:r w:rsidRPr="006E68AD">
        <w:rPr>
          <w:rFonts w:ascii="Sylfaen" w:hAnsi="Sylfaen" w:cs="Sylfaen"/>
          <w:sz w:val="20"/>
          <w:szCs w:val="20"/>
          <w:lang w:val="af-ZA"/>
        </w:rPr>
        <w:t xml:space="preserve"> </w:t>
      </w:r>
      <w:r w:rsidRPr="006E68AD">
        <w:rPr>
          <w:rFonts w:ascii="Sylfaen" w:hAnsi="Sylfaen" w:cs="Sylfaen"/>
          <w:sz w:val="20"/>
          <w:szCs w:val="20"/>
          <w:lang w:val="ru-RU"/>
        </w:rPr>
        <w:t>կայացնում</w:t>
      </w:r>
      <w:r w:rsidRPr="006E68AD">
        <w:rPr>
          <w:rFonts w:ascii="Sylfaen" w:hAnsi="Sylfaen" w:cs="Sylfaen"/>
          <w:sz w:val="20"/>
          <w:szCs w:val="20"/>
          <w:lang w:val="af-ZA"/>
        </w:rPr>
        <w:t xml:space="preserve"> </w:t>
      </w:r>
      <w:r w:rsidRPr="006E68AD">
        <w:rPr>
          <w:rFonts w:ascii="Sylfaen" w:hAnsi="Sylfaen" w:cs="Sylfaen"/>
          <w:sz w:val="20"/>
          <w:szCs w:val="20"/>
          <w:lang w:val="ru-RU"/>
        </w:rPr>
        <w:t>է</w:t>
      </w:r>
      <w:r w:rsidRPr="006E68AD">
        <w:rPr>
          <w:rFonts w:ascii="Sylfaen" w:hAnsi="Sylfaen" w:cs="Sylfaen"/>
          <w:sz w:val="20"/>
          <w:szCs w:val="20"/>
          <w:lang w:val="af-ZA"/>
        </w:rPr>
        <w:t xml:space="preserve"> </w:t>
      </w:r>
      <w:r w:rsidRPr="006E68AD">
        <w:rPr>
          <w:rFonts w:ascii="Sylfaen" w:hAnsi="Sylfaen" w:cs="Sylfaen"/>
          <w:sz w:val="20"/>
          <w:szCs w:val="20"/>
          <w:lang w:val="ru-RU"/>
        </w:rPr>
        <w:t>գնման</w:t>
      </w:r>
      <w:r w:rsidRPr="006E68AD">
        <w:rPr>
          <w:rFonts w:ascii="Sylfaen" w:hAnsi="Sylfaen" w:cs="Sylfaen"/>
          <w:sz w:val="20"/>
          <w:szCs w:val="20"/>
          <w:lang w:val="af-ZA"/>
        </w:rPr>
        <w:t xml:space="preserve"> </w:t>
      </w:r>
      <w:r w:rsidRPr="006E68AD">
        <w:rPr>
          <w:rFonts w:ascii="Sylfaen" w:hAnsi="Sylfaen" w:cs="Sylfaen"/>
          <w:sz w:val="20"/>
          <w:szCs w:val="20"/>
          <w:lang w:val="ru-RU"/>
        </w:rPr>
        <w:t>գործընթացի</w:t>
      </w:r>
      <w:r w:rsidRPr="006E68AD">
        <w:rPr>
          <w:rFonts w:ascii="Sylfaen" w:hAnsi="Sylfaen" w:cs="Sylfaen"/>
          <w:sz w:val="20"/>
          <w:szCs w:val="20"/>
          <w:lang w:val="af-ZA"/>
        </w:rPr>
        <w:t xml:space="preserve"> </w:t>
      </w:r>
      <w:r w:rsidRPr="006E68AD">
        <w:rPr>
          <w:rFonts w:ascii="Sylfaen" w:hAnsi="Sylfaen" w:cs="Sylfaen"/>
          <w:sz w:val="20"/>
          <w:szCs w:val="20"/>
          <w:lang w:val="ru-RU"/>
        </w:rPr>
        <w:t>կասեցումը</w:t>
      </w:r>
      <w:r w:rsidRPr="006E68AD">
        <w:rPr>
          <w:rFonts w:ascii="Sylfaen" w:hAnsi="Sylfaen" w:cs="Sylfaen"/>
          <w:sz w:val="20"/>
          <w:szCs w:val="20"/>
          <w:lang w:val="af-ZA"/>
        </w:rPr>
        <w:t xml:space="preserve"> </w:t>
      </w:r>
      <w:r w:rsidRPr="006E68AD">
        <w:rPr>
          <w:rFonts w:ascii="Sylfaen" w:hAnsi="Sylfaen" w:cs="Sylfaen"/>
          <w:sz w:val="20"/>
          <w:szCs w:val="20"/>
          <w:lang w:val="ru-RU"/>
        </w:rPr>
        <w:t>հանելու</w:t>
      </w:r>
      <w:r w:rsidRPr="006E68AD">
        <w:rPr>
          <w:rFonts w:ascii="Sylfaen" w:hAnsi="Sylfaen" w:cs="Sylfaen"/>
          <w:sz w:val="20"/>
          <w:szCs w:val="20"/>
          <w:lang w:val="af-ZA"/>
        </w:rPr>
        <w:t xml:space="preserve"> </w:t>
      </w:r>
      <w:r w:rsidRPr="006E68AD">
        <w:rPr>
          <w:rFonts w:ascii="Sylfaen" w:hAnsi="Sylfaen" w:cs="Sylfaen"/>
          <w:sz w:val="20"/>
          <w:szCs w:val="20"/>
          <w:lang w:val="ru-RU"/>
        </w:rPr>
        <w:t>մասին</w:t>
      </w:r>
      <w:r w:rsidRPr="006E68AD">
        <w:rPr>
          <w:rFonts w:ascii="Sylfaen" w:hAnsi="Sylfaen" w:cs="Sylfaen"/>
          <w:sz w:val="20"/>
          <w:szCs w:val="20"/>
          <w:lang w:val="af-ZA"/>
        </w:rPr>
        <w:t xml:space="preserve"> </w:t>
      </w:r>
      <w:r w:rsidRPr="006E68AD">
        <w:rPr>
          <w:rFonts w:ascii="Sylfaen" w:hAnsi="Sylfaen" w:cs="Sylfaen"/>
          <w:sz w:val="20"/>
          <w:szCs w:val="20"/>
          <w:lang w:val="ru-RU"/>
        </w:rPr>
        <w:t>որոշում</w:t>
      </w:r>
      <w:r w:rsidRPr="006E68AD">
        <w:rPr>
          <w:rFonts w:ascii="Sylfaen" w:hAnsi="Sylfaen" w:cs="Sylfaen"/>
          <w:sz w:val="20"/>
          <w:szCs w:val="20"/>
          <w:lang w:val="af-ZA"/>
        </w:rPr>
        <w:t xml:space="preserve">, </w:t>
      </w:r>
      <w:r w:rsidRPr="006E68AD">
        <w:rPr>
          <w:rFonts w:ascii="Sylfaen" w:hAnsi="Sylfaen" w:cs="Sylfaen"/>
          <w:sz w:val="20"/>
          <w:szCs w:val="20"/>
          <w:lang w:val="ru-RU"/>
        </w:rPr>
        <w:t>եթե</w:t>
      </w:r>
      <w:r w:rsidRPr="006E68AD">
        <w:rPr>
          <w:rFonts w:ascii="Sylfaen" w:hAnsi="Sylfaen" w:cs="Sylfaen"/>
          <w:sz w:val="20"/>
          <w:szCs w:val="20"/>
          <w:lang w:val="af-ZA"/>
        </w:rPr>
        <w:t xml:space="preserve"> </w:t>
      </w:r>
      <w:r w:rsidRPr="006E68AD">
        <w:rPr>
          <w:rFonts w:ascii="Sylfaen" w:hAnsi="Sylfaen" w:cs="Sylfaen"/>
          <w:sz w:val="20"/>
          <w:szCs w:val="20"/>
        </w:rPr>
        <w:t>օրենքի</w:t>
      </w:r>
      <w:r w:rsidRPr="006E68AD">
        <w:rPr>
          <w:rFonts w:ascii="Sylfaen" w:hAnsi="Sylfaen" w:cs="Sylfaen"/>
          <w:sz w:val="20"/>
          <w:szCs w:val="20"/>
          <w:lang w:val="af-ZA"/>
        </w:rPr>
        <w:t xml:space="preserve"> 2-</w:t>
      </w:r>
      <w:r w:rsidRPr="006E68AD">
        <w:rPr>
          <w:rFonts w:ascii="Sylfaen" w:hAnsi="Sylfaen" w:cs="Sylfaen"/>
          <w:sz w:val="20"/>
          <w:szCs w:val="20"/>
          <w:lang w:val="ru-RU"/>
        </w:rPr>
        <w:t>րդ</w:t>
      </w:r>
      <w:r w:rsidRPr="006E68AD">
        <w:rPr>
          <w:rFonts w:ascii="Sylfaen" w:hAnsi="Sylfaen" w:cs="Sylfaen"/>
          <w:sz w:val="20"/>
          <w:szCs w:val="20"/>
          <w:lang w:val="af-ZA"/>
        </w:rPr>
        <w:t xml:space="preserve"> </w:t>
      </w:r>
      <w:r w:rsidRPr="006E68AD">
        <w:rPr>
          <w:rFonts w:ascii="Sylfaen" w:hAnsi="Sylfaen" w:cs="Sylfaen"/>
          <w:sz w:val="20"/>
          <w:szCs w:val="20"/>
          <w:lang w:val="ru-RU"/>
        </w:rPr>
        <w:t>հոդվածի</w:t>
      </w:r>
      <w:r w:rsidRPr="006E68AD">
        <w:rPr>
          <w:rFonts w:ascii="Sylfaen" w:hAnsi="Sylfaen" w:cs="Sylfaen"/>
          <w:sz w:val="20"/>
          <w:szCs w:val="20"/>
          <w:lang w:val="af-ZA"/>
        </w:rPr>
        <w:t xml:space="preserve"> 1-</w:t>
      </w:r>
      <w:r w:rsidRPr="006E68AD">
        <w:rPr>
          <w:rFonts w:ascii="Sylfaen" w:hAnsi="Sylfaen" w:cs="Sylfaen"/>
          <w:sz w:val="20"/>
          <w:szCs w:val="20"/>
          <w:lang w:val="ru-RU"/>
        </w:rPr>
        <w:t>ին</w:t>
      </w:r>
      <w:r w:rsidRPr="006E68AD">
        <w:rPr>
          <w:rFonts w:ascii="Sylfaen" w:hAnsi="Sylfaen" w:cs="Sylfaen"/>
          <w:sz w:val="20"/>
          <w:szCs w:val="20"/>
          <w:lang w:val="af-ZA"/>
        </w:rPr>
        <w:t xml:space="preserve"> </w:t>
      </w:r>
      <w:r w:rsidRPr="006E68AD">
        <w:rPr>
          <w:rFonts w:ascii="Sylfaen" w:hAnsi="Sylfaen" w:cs="Sylfaen"/>
          <w:sz w:val="20"/>
          <w:szCs w:val="20"/>
          <w:lang w:val="ru-RU"/>
        </w:rPr>
        <w:t>մասով</w:t>
      </w:r>
      <w:r w:rsidRPr="006E68AD">
        <w:rPr>
          <w:rFonts w:ascii="Sylfaen" w:hAnsi="Sylfaen" w:cs="Sylfaen"/>
          <w:sz w:val="20"/>
          <w:szCs w:val="20"/>
          <w:lang w:val="af-ZA"/>
        </w:rPr>
        <w:t xml:space="preserve"> </w:t>
      </w:r>
      <w:r w:rsidRPr="006E68AD">
        <w:rPr>
          <w:rFonts w:ascii="Sylfaen" w:hAnsi="Sylfaen" w:cs="Sylfaen"/>
          <w:sz w:val="20"/>
          <w:szCs w:val="20"/>
          <w:lang w:val="ru-RU"/>
        </w:rPr>
        <w:t>սահմանված</w:t>
      </w:r>
      <w:r w:rsidRPr="006E68AD">
        <w:rPr>
          <w:rFonts w:ascii="Sylfaen" w:hAnsi="Sylfaen" w:cs="Sylfaen"/>
          <w:sz w:val="20"/>
          <w:szCs w:val="20"/>
          <w:lang w:val="af-ZA"/>
        </w:rPr>
        <w:t xml:space="preserve"> </w:t>
      </w:r>
      <w:r w:rsidRPr="006E68AD">
        <w:rPr>
          <w:rFonts w:ascii="Sylfaen" w:hAnsi="Sylfaen" w:cs="Sylfaen"/>
          <w:sz w:val="20"/>
          <w:szCs w:val="20"/>
          <w:lang w:val="ru-RU"/>
        </w:rPr>
        <w:lastRenderedPageBreak/>
        <w:t>մարմինների</w:t>
      </w:r>
      <w:r w:rsidRPr="006E68AD">
        <w:rPr>
          <w:rFonts w:ascii="Sylfaen" w:hAnsi="Sylfaen" w:cs="Sylfaen"/>
          <w:sz w:val="20"/>
          <w:szCs w:val="20"/>
          <w:lang w:val="af-ZA"/>
        </w:rPr>
        <w:t xml:space="preserve"> </w:t>
      </w:r>
      <w:r w:rsidRPr="006E68AD">
        <w:rPr>
          <w:rFonts w:ascii="Sylfaen" w:hAnsi="Sylfaen" w:cs="Sylfaen"/>
          <w:sz w:val="20"/>
          <w:szCs w:val="20"/>
          <w:lang w:val="ru-RU"/>
        </w:rPr>
        <w:t>ղեկավարները</w:t>
      </w:r>
      <w:r w:rsidRPr="006E68AD">
        <w:rPr>
          <w:rFonts w:ascii="Sylfaen" w:hAnsi="Sylfaen" w:cs="Sylfaen"/>
          <w:sz w:val="20"/>
          <w:szCs w:val="20"/>
          <w:lang w:val="af-ZA"/>
        </w:rPr>
        <w:t xml:space="preserve">, </w:t>
      </w:r>
      <w:r w:rsidRPr="006E68AD">
        <w:rPr>
          <w:rFonts w:ascii="Sylfaen" w:hAnsi="Sylfaen" w:cs="Sylfaen"/>
          <w:sz w:val="20"/>
          <w:szCs w:val="20"/>
          <w:lang w:val="ru-RU"/>
        </w:rPr>
        <w:t>իսկ</w:t>
      </w:r>
      <w:r w:rsidRPr="006E68AD">
        <w:rPr>
          <w:rFonts w:ascii="Sylfaen" w:hAnsi="Sylfaen" w:cs="Sylfaen"/>
          <w:sz w:val="20"/>
          <w:szCs w:val="20"/>
          <w:lang w:val="af-ZA"/>
        </w:rPr>
        <w:t xml:space="preserve"> </w:t>
      </w:r>
      <w:r w:rsidRPr="006E68AD">
        <w:rPr>
          <w:rFonts w:ascii="Sylfaen" w:hAnsi="Sylfaen" w:cs="Sylfaen"/>
          <w:sz w:val="20"/>
          <w:szCs w:val="20"/>
          <w:lang w:val="ru-RU"/>
        </w:rPr>
        <w:t>իրավաբանական</w:t>
      </w:r>
      <w:r w:rsidRPr="006E68AD">
        <w:rPr>
          <w:rFonts w:ascii="Sylfaen" w:hAnsi="Sylfaen" w:cs="Sylfaen"/>
          <w:sz w:val="20"/>
          <w:szCs w:val="20"/>
          <w:lang w:val="af-ZA"/>
        </w:rPr>
        <w:t xml:space="preserve"> </w:t>
      </w:r>
      <w:r w:rsidRPr="006E68AD">
        <w:rPr>
          <w:rFonts w:ascii="Sylfaen" w:hAnsi="Sylfaen" w:cs="Sylfaen"/>
          <w:sz w:val="20"/>
          <w:szCs w:val="20"/>
          <w:lang w:val="ru-RU"/>
        </w:rPr>
        <w:t>անձանց</w:t>
      </w:r>
      <w:r w:rsidRPr="006E68AD">
        <w:rPr>
          <w:rFonts w:ascii="Sylfaen" w:hAnsi="Sylfaen" w:cs="Sylfaen"/>
          <w:sz w:val="20"/>
          <w:szCs w:val="20"/>
          <w:lang w:val="af-ZA"/>
        </w:rPr>
        <w:t xml:space="preserve"> </w:t>
      </w:r>
      <w:r w:rsidRPr="006E68AD">
        <w:rPr>
          <w:rFonts w:ascii="Sylfaen" w:hAnsi="Sylfaen" w:cs="Sylfaen"/>
          <w:sz w:val="20"/>
          <w:szCs w:val="20"/>
          <w:lang w:val="ru-RU"/>
        </w:rPr>
        <w:t>դեպքում</w:t>
      </w:r>
      <w:r w:rsidRPr="006E68AD">
        <w:rPr>
          <w:rFonts w:ascii="Sylfaen" w:hAnsi="Sylfaen" w:cs="Sylfaen"/>
          <w:sz w:val="20"/>
          <w:szCs w:val="20"/>
          <w:lang w:val="af-ZA"/>
        </w:rPr>
        <w:t xml:space="preserve">` </w:t>
      </w:r>
      <w:r w:rsidRPr="006E68AD">
        <w:rPr>
          <w:rFonts w:ascii="Sylfaen" w:hAnsi="Sylfaen" w:cs="Sylfaen"/>
          <w:sz w:val="20"/>
          <w:szCs w:val="20"/>
          <w:lang w:val="ru-RU"/>
        </w:rPr>
        <w:t>գործադիր</w:t>
      </w:r>
      <w:r w:rsidRPr="006E68AD">
        <w:rPr>
          <w:rFonts w:ascii="Sylfaen" w:hAnsi="Sylfaen" w:cs="Sylfaen"/>
          <w:sz w:val="20"/>
          <w:szCs w:val="20"/>
          <w:lang w:val="af-ZA"/>
        </w:rPr>
        <w:t xml:space="preserve"> </w:t>
      </w:r>
      <w:r w:rsidRPr="006E68AD">
        <w:rPr>
          <w:rFonts w:ascii="Sylfaen" w:hAnsi="Sylfaen" w:cs="Sylfaen"/>
          <w:sz w:val="20"/>
          <w:szCs w:val="20"/>
          <w:lang w:val="ru-RU"/>
        </w:rPr>
        <w:t>մարմնի</w:t>
      </w:r>
      <w:r w:rsidRPr="006E68AD">
        <w:rPr>
          <w:rFonts w:ascii="Sylfaen" w:hAnsi="Sylfaen" w:cs="Sylfaen"/>
          <w:sz w:val="20"/>
          <w:szCs w:val="20"/>
          <w:lang w:val="af-ZA"/>
        </w:rPr>
        <w:t xml:space="preserve"> </w:t>
      </w:r>
      <w:r w:rsidRPr="006E68AD">
        <w:rPr>
          <w:rFonts w:ascii="Sylfaen" w:hAnsi="Sylfaen" w:cs="Sylfaen"/>
          <w:sz w:val="20"/>
          <w:szCs w:val="20"/>
          <w:lang w:val="ru-RU"/>
        </w:rPr>
        <w:t>ղեկավարը</w:t>
      </w:r>
      <w:r w:rsidRPr="006E68AD">
        <w:rPr>
          <w:rFonts w:ascii="Sylfaen" w:hAnsi="Sylfaen" w:cs="Sylfaen"/>
          <w:sz w:val="20"/>
          <w:szCs w:val="20"/>
          <w:lang w:val="af-ZA"/>
        </w:rPr>
        <w:t xml:space="preserve"> </w:t>
      </w:r>
      <w:r w:rsidRPr="006E68AD">
        <w:rPr>
          <w:rFonts w:ascii="Sylfaen" w:hAnsi="Sylfaen" w:cs="Sylfaen"/>
          <w:sz w:val="20"/>
          <w:szCs w:val="20"/>
          <w:lang w:val="ru-RU"/>
        </w:rPr>
        <w:t>գրավոր</w:t>
      </w:r>
      <w:r w:rsidRPr="006E68AD">
        <w:rPr>
          <w:rFonts w:ascii="Sylfaen" w:hAnsi="Sylfaen" w:cs="Sylfaen"/>
          <w:sz w:val="20"/>
          <w:szCs w:val="20"/>
          <w:lang w:val="af-ZA"/>
        </w:rPr>
        <w:t xml:space="preserve"> </w:t>
      </w:r>
      <w:r w:rsidRPr="006E68AD">
        <w:rPr>
          <w:rFonts w:ascii="Sylfaen" w:hAnsi="Sylfaen" w:cs="Sylfaen"/>
          <w:sz w:val="20"/>
          <w:szCs w:val="20"/>
          <w:lang w:val="ru-RU"/>
        </w:rPr>
        <w:t>հայտնում</w:t>
      </w:r>
      <w:r w:rsidRPr="006E68AD">
        <w:rPr>
          <w:rFonts w:ascii="Sylfaen" w:hAnsi="Sylfaen" w:cs="Sylfaen"/>
          <w:sz w:val="20"/>
          <w:szCs w:val="20"/>
          <w:lang w:val="af-ZA"/>
        </w:rPr>
        <w:t xml:space="preserve"> </w:t>
      </w:r>
      <w:r w:rsidRPr="006E68AD">
        <w:rPr>
          <w:rFonts w:ascii="Sylfaen" w:hAnsi="Sylfaen" w:cs="Sylfaen"/>
          <w:sz w:val="20"/>
          <w:szCs w:val="20"/>
          <w:lang w:val="ru-RU"/>
        </w:rPr>
        <w:t>է</w:t>
      </w:r>
      <w:r w:rsidRPr="006E68AD">
        <w:rPr>
          <w:rFonts w:ascii="Sylfaen" w:hAnsi="Sylfaen" w:cs="Sylfaen"/>
          <w:sz w:val="20"/>
          <w:szCs w:val="20"/>
          <w:lang w:val="af-ZA"/>
        </w:rPr>
        <w:t xml:space="preserve">, </w:t>
      </w:r>
      <w:r w:rsidRPr="006E68AD">
        <w:rPr>
          <w:rFonts w:ascii="Sylfaen" w:hAnsi="Sylfaen" w:cs="Sylfaen"/>
          <w:sz w:val="20"/>
          <w:szCs w:val="20"/>
          <w:lang w:val="ru-RU"/>
        </w:rPr>
        <w:t>որ</w:t>
      </w:r>
      <w:r w:rsidRPr="006E68AD">
        <w:rPr>
          <w:rFonts w:ascii="Sylfaen" w:hAnsi="Sylfaen" w:cs="Sylfaen"/>
          <w:sz w:val="20"/>
          <w:szCs w:val="20"/>
          <w:lang w:val="af-ZA"/>
        </w:rPr>
        <w:t xml:space="preserve"> </w:t>
      </w:r>
      <w:r w:rsidRPr="006E68AD">
        <w:rPr>
          <w:rFonts w:ascii="Sylfaen" w:hAnsi="Sylfaen" w:cs="Sylfaen"/>
          <w:sz w:val="20"/>
          <w:szCs w:val="20"/>
          <w:lang w:val="ru-RU"/>
        </w:rPr>
        <w:t>հանրային</w:t>
      </w:r>
      <w:r w:rsidRPr="006E68AD">
        <w:rPr>
          <w:rFonts w:ascii="Sylfaen" w:hAnsi="Sylfaen" w:cs="Sylfaen"/>
          <w:sz w:val="20"/>
          <w:szCs w:val="20"/>
          <w:lang w:val="af-ZA"/>
        </w:rPr>
        <w:t xml:space="preserve"> </w:t>
      </w:r>
      <w:r w:rsidRPr="006E68AD">
        <w:rPr>
          <w:rFonts w:ascii="Sylfaen" w:hAnsi="Sylfaen" w:cs="Sylfaen"/>
          <w:sz w:val="20"/>
          <w:szCs w:val="20"/>
          <w:lang w:val="ru-RU"/>
        </w:rPr>
        <w:t>կամ</w:t>
      </w:r>
      <w:r w:rsidRPr="006E68AD">
        <w:rPr>
          <w:rFonts w:ascii="Sylfaen" w:hAnsi="Sylfaen" w:cs="Sylfaen"/>
          <w:sz w:val="20"/>
          <w:szCs w:val="20"/>
          <w:lang w:val="af-ZA"/>
        </w:rPr>
        <w:t xml:space="preserve"> </w:t>
      </w:r>
      <w:r w:rsidRPr="006E68AD">
        <w:rPr>
          <w:rFonts w:ascii="Sylfaen" w:hAnsi="Sylfaen" w:cs="Sylfaen"/>
          <w:sz w:val="20"/>
          <w:szCs w:val="20"/>
          <w:lang w:val="ru-RU"/>
        </w:rPr>
        <w:t>պաշտպանության</w:t>
      </w:r>
      <w:r w:rsidRPr="006E68AD">
        <w:rPr>
          <w:rFonts w:ascii="Sylfaen" w:hAnsi="Sylfaen" w:cs="Sylfaen"/>
          <w:sz w:val="20"/>
          <w:szCs w:val="20"/>
          <w:lang w:val="af-ZA"/>
        </w:rPr>
        <w:t xml:space="preserve"> </w:t>
      </w:r>
      <w:r w:rsidRPr="006E68AD">
        <w:rPr>
          <w:rFonts w:ascii="Sylfaen" w:hAnsi="Sylfaen" w:cs="Sylfaen"/>
          <w:sz w:val="20"/>
          <w:szCs w:val="20"/>
          <w:lang w:val="ru-RU"/>
        </w:rPr>
        <w:t>և</w:t>
      </w:r>
      <w:r w:rsidRPr="006E68AD">
        <w:rPr>
          <w:rFonts w:ascii="Sylfaen" w:hAnsi="Sylfaen" w:cs="Sylfaen"/>
          <w:sz w:val="20"/>
          <w:szCs w:val="20"/>
          <w:lang w:val="af-ZA"/>
        </w:rPr>
        <w:t xml:space="preserve"> </w:t>
      </w:r>
      <w:r w:rsidRPr="006E68AD">
        <w:rPr>
          <w:rFonts w:ascii="Sylfaen" w:hAnsi="Sylfaen" w:cs="Sylfaen"/>
          <w:sz w:val="20"/>
          <w:szCs w:val="20"/>
          <w:lang w:val="ru-RU"/>
        </w:rPr>
        <w:t>ազգային</w:t>
      </w:r>
      <w:r w:rsidRPr="006E68AD">
        <w:rPr>
          <w:rFonts w:ascii="Sylfaen" w:hAnsi="Sylfaen" w:cs="Sylfaen"/>
          <w:sz w:val="20"/>
          <w:szCs w:val="20"/>
          <w:lang w:val="af-ZA"/>
        </w:rPr>
        <w:t xml:space="preserve"> </w:t>
      </w:r>
      <w:r w:rsidRPr="006E68AD">
        <w:rPr>
          <w:rFonts w:ascii="Sylfaen" w:hAnsi="Sylfaen" w:cs="Sylfaen"/>
          <w:sz w:val="20"/>
          <w:szCs w:val="20"/>
          <w:lang w:val="ru-RU"/>
        </w:rPr>
        <w:t>անվտանգության</w:t>
      </w:r>
      <w:r w:rsidRPr="006E68AD">
        <w:rPr>
          <w:rFonts w:ascii="Sylfaen" w:hAnsi="Sylfaen" w:cs="Sylfaen"/>
          <w:sz w:val="20"/>
          <w:szCs w:val="20"/>
          <w:lang w:val="af-ZA"/>
        </w:rPr>
        <w:t xml:space="preserve"> </w:t>
      </w:r>
      <w:r w:rsidRPr="006E68AD">
        <w:rPr>
          <w:rFonts w:ascii="Sylfaen" w:hAnsi="Sylfaen" w:cs="Sylfaen"/>
          <w:sz w:val="20"/>
          <w:szCs w:val="20"/>
          <w:lang w:val="ru-RU"/>
        </w:rPr>
        <w:t>շահերից</w:t>
      </w:r>
      <w:r w:rsidRPr="006E68AD">
        <w:rPr>
          <w:rFonts w:ascii="Sylfaen" w:hAnsi="Sylfaen" w:cs="Sylfaen"/>
          <w:sz w:val="20"/>
          <w:szCs w:val="20"/>
          <w:lang w:val="af-ZA"/>
        </w:rPr>
        <w:t xml:space="preserve"> </w:t>
      </w:r>
      <w:r w:rsidRPr="006E68AD">
        <w:rPr>
          <w:rFonts w:ascii="Sylfaen" w:hAnsi="Sylfaen" w:cs="Sylfaen"/>
          <w:sz w:val="20"/>
          <w:szCs w:val="20"/>
          <w:lang w:val="ru-RU"/>
        </w:rPr>
        <w:t>ելնելով</w:t>
      </w:r>
      <w:r w:rsidRPr="006E68AD">
        <w:rPr>
          <w:rFonts w:ascii="Sylfaen" w:hAnsi="Sylfaen" w:cs="Sylfaen"/>
          <w:sz w:val="20"/>
          <w:szCs w:val="20"/>
          <w:lang w:val="af-ZA"/>
        </w:rPr>
        <w:t xml:space="preserve"> </w:t>
      </w:r>
      <w:r w:rsidRPr="006E68AD">
        <w:rPr>
          <w:rFonts w:ascii="Sylfaen" w:hAnsi="Sylfaen" w:cs="Sylfaen"/>
          <w:sz w:val="20"/>
          <w:szCs w:val="20"/>
          <w:lang w:val="ru-RU"/>
        </w:rPr>
        <w:t>անհրաժեշտ</w:t>
      </w:r>
      <w:r w:rsidRPr="006E68AD">
        <w:rPr>
          <w:rFonts w:ascii="Sylfaen" w:hAnsi="Sylfaen" w:cs="Sylfaen"/>
          <w:sz w:val="20"/>
          <w:szCs w:val="20"/>
          <w:lang w:val="af-ZA"/>
        </w:rPr>
        <w:t xml:space="preserve"> </w:t>
      </w:r>
      <w:r w:rsidRPr="006E68AD">
        <w:rPr>
          <w:rFonts w:ascii="Sylfaen" w:hAnsi="Sylfaen" w:cs="Sylfaen"/>
          <w:sz w:val="20"/>
          <w:szCs w:val="20"/>
          <w:lang w:val="ru-RU"/>
        </w:rPr>
        <w:t>է</w:t>
      </w:r>
      <w:r w:rsidRPr="006E68AD">
        <w:rPr>
          <w:rFonts w:ascii="Sylfaen" w:hAnsi="Sylfaen" w:cs="Sylfaen"/>
          <w:sz w:val="20"/>
          <w:szCs w:val="20"/>
          <w:lang w:val="af-ZA"/>
        </w:rPr>
        <w:t xml:space="preserve"> </w:t>
      </w:r>
      <w:r w:rsidRPr="006E68AD">
        <w:rPr>
          <w:rFonts w:ascii="Sylfaen" w:hAnsi="Sylfaen" w:cs="Sylfaen"/>
          <w:sz w:val="20"/>
          <w:szCs w:val="20"/>
          <w:lang w:val="ru-RU"/>
        </w:rPr>
        <w:t>շարունակել</w:t>
      </w:r>
      <w:r w:rsidRPr="006E68AD">
        <w:rPr>
          <w:rFonts w:ascii="Sylfaen" w:hAnsi="Sylfaen" w:cs="Sylfaen"/>
          <w:sz w:val="20"/>
          <w:szCs w:val="20"/>
          <w:lang w:val="af-ZA"/>
        </w:rPr>
        <w:t xml:space="preserve"> </w:t>
      </w:r>
      <w:r w:rsidRPr="006E68AD">
        <w:rPr>
          <w:rFonts w:ascii="Sylfaen" w:hAnsi="Sylfaen" w:cs="Sylfaen"/>
          <w:sz w:val="20"/>
          <w:szCs w:val="20"/>
          <w:lang w:val="ru-RU"/>
        </w:rPr>
        <w:t>գնման</w:t>
      </w:r>
      <w:r w:rsidRPr="006E68AD">
        <w:rPr>
          <w:rFonts w:ascii="Sylfaen" w:hAnsi="Sylfaen" w:cs="Sylfaen"/>
          <w:sz w:val="20"/>
          <w:szCs w:val="20"/>
          <w:lang w:val="af-ZA"/>
        </w:rPr>
        <w:t xml:space="preserve"> </w:t>
      </w:r>
      <w:r w:rsidRPr="006E68AD">
        <w:rPr>
          <w:rFonts w:ascii="Sylfaen" w:hAnsi="Sylfaen" w:cs="Sylfaen"/>
          <w:sz w:val="20"/>
          <w:szCs w:val="20"/>
          <w:lang w:val="ru-RU"/>
        </w:rPr>
        <w:t>գործընթացը</w:t>
      </w:r>
      <w:r w:rsidRPr="006E68AD">
        <w:rPr>
          <w:rFonts w:ascii="Sylfaen" w:hAnsi="Sylfaen" w:cs="Sylfaen"/>
          <w:sz w:val="20"/>
          <w:szCs w:val="20"/>
          <w:lang w:val="af-ZA"/>
        </w:rPr>
        <w:t xml:space="preserve">: </w:t>
      </w:r>
      <w:bookmarkEnd w:id="24"/>
      <w:r w:rsidR="00133017" w:rsidRPr="006E68AD">
        <w:rPr>
          <w:rFonts w:ascii="Sylfaen" w:hAnsi="Sylfaen" w:cs="Sylfaen"/>
          <w:sz w:val="20"/>
          <w:szCs w:val="20"/>
          <w:lang w:val="ru-RU"/>
        </w:rPr>
        <w:t>Սույն</w:t>
      </w:r>
      <w:r w:rsidR="00133017" w:rsidRPr="006E68AD">
        <w:rPr>
          <w:rFonts w:ascii="Sylfaen" w:hAnsi="Sylfaen" w:cs="Sylfaen"/>
          <w:sz w:val="20"/>
          <w:szCs w:val="20"/>
          <w:lang w:val="af-ZA"/>
        </w:rPr>
        <w:t xml:space="preserve"> </w:t>
      </w:r>
      <w:r w:rsidR="00133017" w:rsidRPr="006E68AD">
        <w:rPr>
          <w:rFonts w:ascii="Sylfaen" w:hAnsi="Sylfaen" w:cs="Sylfaen"/>
          <w:sz w:val="20"/>
          <w:szCs w:val="20"/>
        </w:rPr>
        <w:t>կետ</w:t>
      </w:r>
      <w:r w:rsidR="00133017" w:rsidRPr="006E68AD">
        <w:rPr>
          <w:rFonts w:ascii="Sylfaen" w:hAnsi="Sylfaen" w:cs="Sylfaen"/>
          <w:sz w:val="20"/>
          <w:szCs w:val="20"/>
          <w:lang w:val="ru-RU"/>
        </w:rPr>
        <w:t>ով</w:t>
      </w:r>
      <w:r w:rsidR="00133017" w:rsidRPr="006E68AD">
        <w:rPr>
          <w:rFonts w:ascii="Sylfaen" w:hAnsi="Sylfaen" w:cs="Sylfaen"/>
          <w:sz w:val="20"/>
          <w:szCs w:val="20"/>
          <w:lang w:val="af-ZA"/>
        </w:rPr>
        <w:t xml:space="preserve"> </w:t>
      </w:r>
      <w:r w:rsidR="00133017" w:rsidRPr="006E68AD">
        <w:rPr>
          <w:rFonts w:ascii="Sylfaen" w:hAnsi="Sylfaen" w:cs="Sylfaen"/>
          <w:sz w:val="20"/>
          <w:szCs w:val="20"/>
          <w:lang w:val="ru-RU"/>
        </w:rPr>
        <w:t>նախատեսված</w:t>
      </w:r>
      <w:r w:rsidR="00133017" w:rsidRPr="006E68AD">
        <w:rPr>
          <w:rFonts w:ascii="Sylfaen" w:hAnsi="Sylfaen" w:cs="Sylfaen"/>
          <w:sz w:val="20"/>
          <w:szCs w:val="20"/>
          <w:lang w:val="af-ZA"/>
        </w:rPr>
        <w:t xml:space="preserve"> </w:t>
      </w:r>
      <w:r w:rsidR="00133017" w:rsidRPr="006E68AD">
        <w:rPr>
          <w:rFonts w:ascii="Sylfaen" w:hAnsi="Sylfaen" w:cs="Sylfaen"/>
          <w:sz w:val="20"/>
          <w:szCs w:val="20"/>
          <w:lang w:val="ru-RU"/>
        </w:rPr>
        <w:t>որոշումը</w:t>
      </w:r>
      <w:r w:rsidR="00133017" w:rsidRPr="006E68AD">
        <w:rPr>
          <w:rFonts w:ascii="Sylfaen" w:hAnsi="Sylfaen" w:cs="Sylfaen"/>
          <w:sz w:val="20"/>
          <w:szCs w:val="20"/>
          <w:lang w:val="af-ZA"/>
        </w:rPr>
        <w:t xml:space="preserve"> </w:t>
      </w:r>
      <w:r w:rsidR="00133017" w:rsidRPr="006E68AD">
        <w:rPr>
          <w:rFonts w:ascii="Sylfaen" w:hAnsi="Sylfaen" w:cs="Sylfaen"/>
          <w:sz w:val="20"/>
          <w:szCs w:val="20"/>
          <w:lang w:val="ru-RU"/>
        </w:rPr>
        <w:t>գնումների</w:t>
      </w:r>
      <w:r w:rsidR="00133017" w:rsidRPr="006E68AD">
        <w:rPr>
          <w:rFonts w:ascii="Sylfaen" w:hAnsi="Sylfaen" w:cs="Sylfaen"/>
          <w:sz w:val="20"/>
          <w:szCs w:val="20"/>
          <w:lang w:val="af-ZA"/>
        </w:rPr>
        <w:t xml:space="preserve"> </w:t>
      </w:r>
      <w:r w:rsidR="00133017" w:rsidRPr="006E68AD">
        <w:rPr>
          <w:rFonts w:ascii="Sylfaen" w:hAnsi="Sylfaen" w:cs="Sylfaen"/>
          <w:sz w:val="20"/>
          <w:szCs w:val="20"/>
          <w:lang w:val="ru-RU"/>
        </w:rPr>
        <w:t>հետ</w:t>
      </w:r>
      <w:r w:rsidR="00133017" w:rsidRPr="006E68AD">
        <w:rPr>
          <w:rFonts w:ascii="Sylfaen" w:hAnsi="Sylfaen" w:cs="Sylfaen"/>
          <w:sz w:val="20"/>
          <w:szCs w:val="20"/>
          <w:lang w:val="af-ZA"/>
        </w:rPr>
        <w:t xml:space="preserve"> </w:t>
      </w:r>
      <w:r w:rsidR="00133017" w:rsidRPr="006E68AD">
        <w:rPr>
          <w:rFonts w:ascii="Sylfaen" w:hAnsi="Sylfaen" w:cs="Sylfaen"/>
          <w:sz w:val="20"/>
          <w:szCs w:val="20"/>
          <w:lang w:val="ru-RU"/>
        </w:rPr>
        <w:t>կապված</w:t>
      </w:r>
      <w:r w:rsidR="00133017" w:rsidRPr="006E68AD">
        <w:rPr>
          <w:rFonts w:ascii="Sylfaen" w:hAnsi="Sylfaen" w:cs="Sylfaen"/>
          <w:sz w:val="20"/>
          <w:szCs w:val="20"/>
          <w:lang w:val="af-ZA"/>
        </w:rPr>
        <w:t xml:space="preserve"> </w:t>
      </w:r>
      <w:r w:rsidR="00133017" w:rsidRPr="006E68AD">
        <w:rPr>
          <w:rFonts w:ascii="Sylfaen" w:hAnsi="Sylfaen" w:cs="Sylfaen"/>
          <w:sz w:val="20"/>
          <w:szCs w:val="20"/>
          <w:lang w:val="ru-RU"/>
        </w:rPr>
        <w:t>բողոքներ</w:t>
      </w:r>
      <w:r w:rsidR="00133017" w:rsidRPr="006E68AD">
        <w:rPr>
          <w:rFonts w:ascii="Sylfaen" w:hAnsi="Sylfaen" w:cs="Sylfaen"/>
          <w:sz w:val="20"/>
          <w:szCs w:val="20"/>
          <w:lang w:val="af-ZA"/>
        </w:rPr>
        <w:t xml:space="preserve"> </w:t>
      </w:r>
      <w:r w:rsidR="00133017" w:rsidRPr="006E68AD">
        <w:rPr>
          <w:rFonts w:ascii="Sylfaen" w:hAnsi="Sylfaen" w:cs="Sylfaen"/>
          <w:sz w:val="20"/>
          <w:szCs w:val="20"/>
          <w:lang w:val="ru-RU"/>
        </w:rPr>
        <w:t>քննող</w:t>
      </w:r>
      <w:r w:rsidR="00133017" w:rsidRPr="006E68AD">
        <w:rPr>
          <w:rFonts w:ascii="Sylfaen" w:hAnsi="Sylfaen" w:cs="Sylfaen"/>
          <w:sz w:val="20"/>
          <w:szCs w:val="20"/>
          <w:lang w:val="af-ZA"/>
        </w:rPr>
        <w:t xml:space="preserve"> </w:t>
      </w:r>
      <w:r w:rsidR="00133017" w:rsidRPr="006E68AD">
        <w:rPr>
          <w:rFonts w:ascii="Sylfaen" w:hAnsi="Sylfaen" w:cs="Sylfaen"/>
          <w:sz w:val="20"/>
          <w:szCs w:val="20"/>
          <w:lang w:val="ru-RU"/>
        </w:rPr>
        <w:t>անձը</w:t>
      </w:r>
      <w:r w:rsidR="00133017" w:rsidRPr="006E68AD">
        <w:rPr>
          <w:rFonts w:ascii="Sylfaen" w:hAnsi="Sylfaen" w:cs="Sylfaen"/>
          <w:sz w:val="20"/>
          <w:szCs w:val="20"/>
          <w:lang w:val="af-ZA"/>
        </w:rPr>
        <w:t xml:space="preserve"> </w:t>
      </w:r>
      <w:r w:rsidR="00133017" w:rsidRPr="006E68AD">
        <w:rPr>
          <w:rFonts w:ascii="Sylfaen" w:hAnsi="Sylfaen" w:cs="Sylfaen"/>
          <w:sz w:val="20"/>
          <w:szCs w:val="20"/>
          <w:lang w:val="ru-RU"/>
        </w:rPr>
        <w:t>հրապարակում</w:t>
      </w:r>
      <w:r w:rsidR="00133017" w:rsidRPr="006E68AD">
        <w:rPr>
          <w:rFonts w:ascii="Sylfaen" w:hAnsi="Sylfaen" w:cs="Sylfaen"/>
          <w:sz w:val="20"/>
          <w:szCs w:val="20"/>
          <w:lang w:val="af-ZA"/>
        </w:rPr>
        <w:t xml:space="preserve"> </w:t>
      </w:r>
      <w:r w:rsidR="00133017" w:rsidRPr="006E68AD">
        <w:rPr>
          <w:rFonts w:ascii="Sylfaen" w:hAnsi="Sylfaen" w:cs="Sylfaen"/>
          <w:sz w:val="20"/>
          <w:szCs w:val="20"/>
          <w:lang w:val="ru-RU"/>
        </w:rPr>
        <w:t>է</w:t>
      </w:r>
      <w:r w:rsidR="00133017" w:rsidRPr="006E68AD">
        <w:rPr>
          <w:rFonts w:ascii="Sylfaen" w:hAnsi="Sylfaen" w:cs="Sylfaen"/>
          <w:sz w:val="20"/>
          <w:szCs w:val="20"/>
          <w:lang w:val="af-ZA"/>
        </w:rPr>
        <w:t xml:space="preserve"> </w:t>
      </w:r>
      <w:r w:rsidR="00133017" w:rsidRPr="006E68AD">
        <w:rPr>
          <w:rFonts w:ascii="Sylfaen" w:hAnsi="Sylfaen" w:cs="Sylfaen"/>
          <w:sz w:val="20"/>
          <w:szCs w:val="20"/>
          <w:lang w:val="ru-RU"/>
        </w:rPr>
        <w:t>տեղեկագրում</w:t>
      </w:r>
      <w:r w:rsidR="00133017" w:rsidRPr="006E68AD">
        <w:rPr>
          <w:rFonts w:ascii="Sylfaen" w:hAnsi="Sylfaen" w:cs="Sylfaen"/>
          <w:sz w:val="20"/>
          <w:szCs w:val="20"/>
          <w:lang w:val="af-ZA"/>
        </w:rPr>
        <w:t xml:space="preserve">` </w:t>
      </w:r>
      <w:r w:rsidR="00133017" w:rsidRPr="006E68AD">
        <w:rPr>
          <w:rFonts w:ascii="Sylfaen" w:hAnsi="Sylfaen" w:cs="Sylfaen"/>
          <w:sz w:val="20"/>
          <w:szCs w:val="20"/>
          <w:lang w:val="ru-RU"/>
        </w:rPr>
        <w:t>այն</w:t>
      </w:r>
      <w:r w:rsidR="00133017" w:rsidRPr="006E68AD">
        <w:rPr>
          <w:rFonts w:ascii="Sylfaen" w:hAnsi="Sylfaen" w:cs="Sylfaen"/>
          <w:sz w:val="20"/>
          <w:szCs w:val="20"/>
          <w:lang w:val="af-ZA"/>
        </w:rPr>
        <w:t xml:space="preserve"> </w:t>
      </w:r>
      <w:r w:rsidR="00133017" w:rsidRPr="006E68AD">
        <w:rPr>
          <w:rFonts w:ascii="Sylfaen" w:hAnsi="Sylfaen" w:cs="Sylfaen"/>
          <w:sz w:val="20"/>
          <w:szCs w:val="20"/>
          <w:lang w:val="ru-RU"/>
        </w:rPr>
        <w:t>կայացնելու</w:t>
      </w:r>
      <w:r w:rsidR="00133017" w:rsidRPr="006E68AD">
        <w:rPr>
          <w:rFonts w:ascii="Sylfaen" w:hAnsi="Sylfaen" w:cs="Sylfaen"/>
          <w:sz w:val="20"/>
          <w:szCs w:val="20"/>
          <w:lang w:val="af-ZA"/>
        </w:rPr>
        <w:t xml:space="preserve"> </w:t>
      </w:r>
      <w:r w:rsidR="00133017" w:rsidRPr="006E68AD">
        <w:rPr>
          <w:rFonts w:ascii="Sylfaen" w:hAnsi="Sylfaen" w:cs="Sylfaen"/>
          <w:sz w:val="20"/>
          <w:szCs w:val="20"/>
          <w:lang w:val="ru-RU"/>
        </w:rPr>
        <w:t>օրվան</w:t>
      </w:r>
      <w:r w:rsidR="00133017" w:rsidRPr="006E68AD">
        <w:rPr>
          <w:rFonts w:ascii="Sylfaen" w:hAnsi="Sylfaen" w:cs="Sylfaen"/>
          <w:sz w:val="20"/>
          <w:szCs w:val="20"/>
          <w:lang w:val="af-ZA"/>
        </w:rPr>
        <w:t xml:space="preserve"> </w:t>
      </w:r>
      <w:r w:rsidR="00133017" w:rsidRPr="006E68AD">
        <w:rPr>
          <w:rFonts w:ascii="Sylfaen" w:hAnsi="Sylfaen" w:cs="Sylfaen"/>
          <w:sz w:val="20"/>
          <w:szCs w:val="20"/>
          <w:lang w:val="ru-RU"/>
        </w:rPr>
        <w:t>հաջորդող</w:t>
      </w:r>
      <w:r w:rsidR="00133017" w:rsidRPr="006E68AD">
        <w:rPr>
          <w:rFonts w:ascii="Sylfaen" w:hAnsi="Sylfaen" w:cs="Sylfaen"/>
          <w:sz w:val="20"/>
          <w:szCs w:val="20"/>
          <w:lang w:val="af-ZA"/>
        </w:rPr>
        <w:t xml:space="preserve"> </w:t>
      </w:r>
      <w:r w:rsidR="00133017" w:rsidRPr="006E68AD">
        <w:rPr>
          <w:rFonts w:ascii="Sylfaen" w:hAnsi="Sylfaen" w:cs="Sylfaen"/>
          <w:sz w:val="20"/>
          <w:szCs w:val="20"/>
          <w:lang w:val="ru-RU"/>
        </w:rPr>
        <w:t>աշխատանքային</w:t>
      </w:r>
      <w:r w:rsidR="00133017" w:rsidRPr="006E68AD">
        <w:rPr>
          <w:rFonts w:ascii="Sylfaen" w:hAnsi="Sylfaen" w:cs="Sylfaen"/>
          <w:sz w:val="20"/>
          <w:szCs w:val="20"/>
          <w:lang w:val="af-ZA"/>
        </w:rPr>
        <w:t xml:space="preserve"> </w:t>
      </w:r>
      <w:r w:rsidR="00133017" w:rsidRPr="006E68AD">
        <w:rPr>
          <w:rFonts w:ascii="Sylfaen" w:hAnsi="Sylfaen" w:cs="Sylfaen"/>
          <w:sz w:val="20"/>
          <w:szCs w:val="20"/>
          <w:lang w:val="ru-RU"/>
        </w:rPr>
        <w:t>օրը</w:t>
      </w:r>
      <w:r w:rsidR="00133017" w:rsidRPr="006E68AD">
        <w:rPr>
          <w:rFonts w:ascii="Sylfaen" w:hAnsi="Sylfaen" w:cs="Sylfaen"/>
          <w:sz w:val="20"/>
          <w:szCs w:val="20"/>
          <w:lang w:val="af-ZA"/>
        </w:rPr>
        <w:t>:</w:t>
      </w:r>
    </w:p>
    <w:p w:rsidR="004A0D7A" w:rsidRPr="006E68AD" w:rsidRDefault="004A0D7A" w:rsidP="00133017">
      <w:pPr>
        <w:ind w:firstLine="567"/>
        <w:jc w:val="both"/>
        <w:rPr>
          <w:rFonts w:ascii="Sylfaen" w:hAnsi="Sylfaen" w:cs="Sylfaen"/>
          <w:b/>
          <w:sz w:val="20"/>
          <w:szCs w:val="20"/>
          <w:lang w:val="es-ES"/>
        </w:rPr>
      </w:pPr>
    </w:p>
    <w:p w:rsidR="00AE679C" w:rsidRPr="006E68AD" w:rsidRDefault="00AE679C" w:rsidP="007C49D4">
      <w:pPr>
        <w:ind w:firstLine="567"/>
        <w:jc w:val="center"/>
        <w:rPr>
          <w:rFonts w:ascii="Sylfaen" w:hAnsi="Sylfaen" w:cs="Sylfaen"/>
          <w:b/>
          <w:szCs w:val="22"/>
          <w:lang w:val="es-ES"/>
        </w:rPr>
      </w:pPr>
    </w:p>
    <w:p w:rsidR="00AE679C" w:rsidRPr="006E68AD" w:rsidRDefault="00AE679C" w:rsidP="007C49D4">
      <w:pPr>
        <w:ind w:firstLine="567"/>
        <w:jc w:val="center"/>
        <w:rPr>
          <w:rFonts w:ascii="Sylfaen" w:hAnsi="Sylfaen" w:cs="Sylfaen"/>
          <w:b/>
          <w:szCs w:val="22"/>
          <w:lang w:val="es-ES"/>
        </w:rPr>
      </w:pPr>
    </w:p>
    <w:p w:rsidR="00096865" w:rsidRPr="006E68AD" w:rsidRDefault="009D29CE" w:rsidP="007C49D4">
      <w:pPr>
        <w:ind w:firstLine="567"/>
        <w:jc w:val="center"/>
        <w:rPr>
          <w:rFonts w:ascii="Sylfaen" w:hAnsi="Sylfaen"/>
          <w:b/>
          <w:szCs w:val="22"/>
          <w:lang w:val="af-ZA"/>
        </w:rPr>
      </w:pPr>
      <w:ins w:id="25" w:author="Sergey Shahnazaryan" w:date="2019-05-20T17:11:00Z">
        <w:r w:rsidRPr="006E68AD">
          <w:rPr>
            <w:rFonts w:ascii="Sylfaen" w:hAnsi="Sylfaen" w:cs="Sylfaen"/>
            <w:b/>
            <w:szCs w:val="22"/>
            <w:lang w:val="es-ES"/>
          </w:rPr>
          <w:br w:type="page"/>
        </w:r>
      </w:ins>
      <w:r w:rsidR="00096865" w:rsidRPr="006E68AD">
        <w:rPr>
          <w:rFonts w:ascii="Sylfaen" w:hAnsi="Sylfaen" w:cs="Sylfaen"/>
          <w:b/>
          <w:szCs w:val="22"/>
          <w:lang w:val="es-ES"/>
        </w:rPr>
        <w:lastRenderedPageBreak/>
        <w:t>ՄԱՍ</w:t>
      </w:r>
      <w:r w:rsidR="00096865" w:rsidRPr="006E68AD">
        <w:rPr>
          <w:rFonts w:ascii="Sylfaen" w:hAnsi="Sylfaen"/>
          <w:b/>
          <w:szCs w:val="22"/>
          <w:lang w:val="af-ZA"/>
        </w:rPr>
        <w:t xml:space="preserve">  II</w:t>
      </w:r>
    </w:p>
    <w:p w:rsidR="00096865" w:rsidRPr="006E68AD" w:rsidRDefault="00096865" w:rsidP="00096865">
      <w:pPr>
        <w:pStyle w:val="aa"/>
        <w:ind w:right="-7"/>
        <w:jc w:val="center"/>
        <w:rPr>
          <w:rFonts w:ascii="Sylfaen" w:hAnsi="Sylfaen"/>
          <w:b/>
          <w:szCs w:val="22"/>
          <w:lang w:val="af-ZA"/>
        </w:rPr>
      </w:pPr>
      <w:r w:rsidRPr="006E68AD">
        <w:rPr>
          <w:rFonts w:ascii="Sylfaen" w:hAnsi="Sylfaen" w:cs="Sylfaen"/>
          <w:b/>
          <w:szCs w:val="22"/>
          <w:lang w:val="es-ES"/>
        </w:rPr>
        <w:t>Հ</w:t>
      </w:r>
      <w:r w:rsidRPr="006E68AD">
        <w:rPr>
          <w:rFonts w:ascii="Sylfaen" w:hAnsi="Sylfaen"/>
          <w:b/>
          <w:szCs w:val="22"/>
          <w:lang w:val="af-ZA"/>
        </w:rPr>
        <w:t xml:space="preserve"> </w:t>
      </w:r>
      <w:r w:rsidRPr="006E68AD">
        <w:rPr>
          <w:rFonts w:ascii="Sylfaen" w:hAnsi="Sylfaen" w:cs="Sylfaen"/>
          <w:b/>
          <w:szCs w:val="22"/>
          <w:lang w:val="es-ES"/>
        </w:rPr>
        <w:t>Ր</w:t>
      </w:r>
      <w:r w:rsidRPr="006E68AD">
        <w:rPr>
          <w:rFonts w:ascii="Sylfaen" w:hAnsi="Sylfaen"/>
          <w:b/>
          <w:szCs w:val="22"/>
          <w:lang w:val="af-ZA"/>
        </w:rPr>
        <w:t xml:space="preserve"> </w:t>
      </w:r>
      <w:r w:rsidRPr="006E68AD">
        <w:rPr>
          <w:rFonts w:ascii="Sylfaen" w:hAnsi="Sylfaen" w:cs="Sylfaen"/>
          <w:b/>
          <w:szCs w:val="22"/>
          <w:lang w:val="es-ES"/>
        </w:rPr>
        <w:t>Ա</w:t>
      </w:r>
      <w:r w:rsidRPr="006E68AD">
        <w:rPr>
          <w:rFonts w:ascii="Sylfaen" w:hAnsi="Sylfaen"/>
          <w:b/>
          <w:szCs w:val="22"/>
          <w:lang w:val="af-ZA"/>
        </w:rPr>
        <w:t xml:space="preserve"> </w:t>
      </w:r>
      <w:r w:rsidRPr="006E68AD">
        <w:rPr>
          <w:rFonts w:ascii="Sylfaen" w:hAnsi="Sylfaen" w:cs="Sylfaen"/>
          <w:b/>
          <w:szCs w:val="22"/>
          <w:lang w:val="es-ES"/>
        </w:rPr>
        <w:t>Հ</w:t>
      </w:r>
      <w:r w:rsidRPr="006E68AD">
        <w:rPr>
          <w:rFonts w:ascii="Sylfaen" w:hAnsi="Sylfaen"/>
          <w:b/>
          <w:szCs w:val="22"/>
          <w:lang w:val="af-ZA"/>
        </w:rPr>
        <w:t xml:space="preserve"> </w:t>
      </w:r>
      <w:r w:rsidRPr="006E68AD">
        <w:rPr>
          <w:rFonts w:ascii="Sylfaen" w:hAnsi="Sylfaen" w:cs="Sylfaen"/>
          <w:b/>
          <w:szCs w:val="22"/>
          <w:lang w:val="es-ES"/>
        </w:rPr>
        <w:t>Ա</w:t>
      </w:r>
      <w:r w:rsidRPr="006E68AD">
        <w:rPr>
          <w:rFonts w:ascii="Sylfaen" w:hAnsi="Sylfaen"/>
          <w:b/>
          <w:szCs w:val="22"/>
          <w:lang w:val="af-ZA"/>
        </w:rPr>
        <w:t xml:space="preserve"> </w:t>
      </w:r>
      <w:r w:rsidRPr="006E68AD">
        <w:rPr>
          <w:rFonts w:ascii="Sylfaen" w:hAnsi="Sylfaen" w:cs="Sylfaen"/>
          <w:b/>
          <w:szCs w:val="22"/>
          <w:lang w:val="es-ES"/>
        </w:rPr>
        <w:t>Ն</w:t>
      </w:r>
      <w:r w:rsidRPr="006E68AD">
        <w:rPr>
          <w:rFonts w:ascii="Sylfaen" w:hAnsi="Sylfaen"/>
          <w:b/>
          <w:szCs w:val="22"/>
          <w:lang w:val="af-ZA"/>
        </w:rPr>
        <w:t xml:space="preserve"> </w:t>
      </w:r>
      <w:r w:rsidRPr="006E68AD">
        <w:rPr>
          <w:rFonts w:ascii="Sylfaen" w:hAnsi="Sylfaen" w:cs="Sylfaen"/>
          <w:b/>
          <w:szCs w:val="22"/>
          <w:lang w:val="es-ES"/>
        </w:rPr>
        <w:t>Գ</w:t>
      </w:r>
    </w:p>
    <w:p w:rsidR="00096865" w:rsidRPr="006E68AD" w:rsidRDefault="00EA1FA8" w:rsidP="00096865">
      <w:pPr>
        <w:pStyle w:val="aa"/>
        <w:ind w:right="-7"/>
        <w:jc w:val="center"/>
        <w:rPr>
          <w:rFonts w:ascii="Sylfaen" w:hAnsi="Sylfaen"/>
          <w:b/>
          <w:szCs w:val="22"/>
          <w:lang w:val="af-ZA"/>
        </w:rPr>
      </w:pPr>
      <w:r w:rsidRPr="006E68AD">
        <w:rPr>
          <w:rFonts w:ascii="Sylfaen" w:hAnsi="Sylfaen" w:cs="Sylfaen"/>
          <w:b/>
          <w:szCs w:val="22"/>
          <w:lang w:val="es-ES"/>
        </w:rPr>
        <w:t xml:space="preserve">Գ Ն Ա Ն Շ Մ Ա Ն  Հ Ա Ր Ց Մ Ա Ն  </w:t>
      </w:r>
      <w:r w:rsidR="00096865" w:rsidRPr="006E68AD">
        <w:rPr>
          <w:rFonts w:ascii="Sylfaen" w:hAnsi="Sylfaen" w:cs="Sylfaen"/>
          <w:b/>
          <w:szCs w:val="22"/>
          <w:lang w:val="es-ES"/>
        </w:rPr>
        <w:t>Հ</w:t>
      </w:r>
      <w:r w:rsidR="00096865" w:rsidRPr="006E68AD">
        <w:rPr>
          <w:rFonts w:ascii="Sylfaen" w:hAnsi="Sylfaen"/>
          <w:b/>
          <w:szCs w:val="22"/>
          <w:lang w:val="af-ZA"/>
        </w:rPr>
        <w:t xml:space="preserve"> </w:t>
      </w:r>
      <w:r w:rsidR="00096865" w:rsidRPr="006E68AD">
        <w:rPr>
          <w:rFonts w:ascii="Sylfaen" w:hAnsi="Sylfaen" w:cs="Sylfaen"/>
          <w:b/>
          <w:szCs w:val="22"/>
          <w:lang w:val="es-ES"/>
        </w:rPr>
        <w:t>Ա</w:t>
      </w:r>
      <w:r w:rsidR="00096865" w:rsidRPr="006E68AD">
        <w:rPr>
          <w:rFonts w:ascii="Sylfaen" w:hAnsi="Sylfaen"/>
          <w:b/>
          <w:szCs w:val="22"/>
          <w:lang w:val="af-ZA"/>
        </w:rPr>
        <w:t xml:space="preserve"> </w:t>
      </w:r>
      <w:r w:rsidR="00096865" w:rsidRPr="006E68AD">
        <w:rPr>
          <w:rFonts w:ascii="Sylfaen" w:hAnsi="Sylfaen" w:cs="Sylfaen"/>
          <w:b/>
          <w:szCs w:val="22"/>
          <w:lang w:val="es-ES"/>
        </w:rPr>
        <w:t>Յ</w:t>
      </w:r>
      <w:r w:rsidR="00096865" w:rsidRPr="006E68AD">
        <w:rPr>
          <w:rFonts w:ascii="Sylfaen" w:hAnsi="Sylfaen"/>
          <w:b/>
          <w:szCs w:val="22"/>
          <w:lang w:val="af-ZA"/>
        </w:rPr>
        <w:t xml:space="preserve"> </w:t>
      </w:r>
      <w:r w:rsidR="00096865" w:rsidRPr="006E68AD">
        <w:rPr>
          <w:rFonts w:ascii="Sylfaen" w:hAnsi="Sylfaen" w:cs="Sylfaen"/>
          <w:b/>
          <w:szCs w:val="22"/>
          <w:lang w:val="es-ES"/>
        </w:rPr>
        <w:t>Տ</w:t>
      </w:r>
      <w:r w:rsidR="00096865" w:rsidRPr="006E68AD">
        <w:rPr>
          <w:rFonts w:ascii="Sylfaen" w:hAnsi="Sylfaen"/>
          <w:b/>
          <w:szCs w:val="22"/>
          <w:lang w:val="af-ZA"/>
        </w:rPr>
        <w:t xml:space="preserve"> </w:t>
      </w:r>
      <w:r w:rsidR="00096865" w:rsidRPr="006E68AD">
        <w:rPr>
          <w:rFonts w:ascii="Sylfaen" w:hAnsi="Sylfaen" w:cs="Sylfaen"/>
          <w:b/>
          <w:szCs w:val="22"/>
          <w:lang w:val="es-ES"/>
        </w:rPr>
        <w:t>Ը</w:t>
      </w:r>
      <w:r w:rsidR="00096865" w:rsidRPr="006E68AD">
        <w:rPr>
          <w:rFonts w:ascii="Sylfaen" w:hAnsi="Sylfaen"/>
          <w:b/>
          <w:szCs w:val="22"/>
          <w:lang w:val="af-ZA"/>
        </w:rPr>
        <w:t xml:space="preserve">   </w:t>
      </w:r>
      <w:r w:rsidR="00096865" w:rsidRPr="006E68AD">
        <w:rPr>
          <w:rFonts w:ascii="Sylfaen" w:hAnsi="Sylfaen" w:cs="Sylfaen"/>
          <w:b/>
          <w:szCs w:val="22"/>
          <w:lang w:val="es-ES"/>
        </w:rPr>
        <w:t>Պ</w:t>
      </w:r>
      <w:r w:rsidR="00096865" w:rsidRPr="006E68AD">
        <w:rPr>
          <w:rFonts w:ascii="Sylfaen" w:hAnsi="Sylfaen"/>
          <w:b/>
          <w:szCs w:val="22"/>
          <w:lang w:val="af-ZA"/>
        </w:rPr>
        <w:t xml:space="preserve"> </w:t>
      </w:r>
      <w:r w:rsidR="00096865" w:rsidRPr="006E68AD">
        <w:rPr>
          <w:rFonts w:ascii="Sylfaen" w:hAnsi="Sylfaen" w:cs="Sylfaen"/>
          <w:b/>
          <w:szCs w:val="22"/>
          <w:lang w:val="es-ES"/>
        </w:rPr>
        <w:t>Ա</w:t>
      </w:r>
      <w:r w:rsidR="00096865" w:rsidRPr="006E68AD">
        <w:rPr>
          <w:rFonts w:ascii="Sylfaen" w:hAnsi="Sylfaen"/>
          <w:b/>
          <w:szCs w:val="22"/>
          <w:lang w:val="af-ZA"/>
        </w:rPr>
        <w:t xml:space="preserve"> </w:t>
      </w:r>
      <w:r w:rsidR="00096865" w:rsidRPr="006E68AD">
        <w:rPr>
          <w:rFonts w:ascii="Sylfaen" w:hAnsi="Sylfaen" w:cs="Sylfaen"/>
          <w:b/>
          <w:szCs w:val="22"/>
          <w:lang w:val="es-ES"/>
        </w:rPr>
        <w:t>Տ</w:t>
      </w:r>
      <w:r w:rsidR="00096865" w:rsidRPr="006E68AD">
        <w:rPr>
          <w:rFonts w:ascii="Sylfaen" w:hAnsi="Sylfaen"/>
          <w:b/>
          <w:szCs w:val="22"/>
          <w:lang w:val="af-ZA"/>
        </w:rPr>
        <w:t xml:space="preserve"> </w:t>
      </w:r>
      <w:r w:rsidR="00096865" w:rsidRPr="006E68AD">
        <w:rPr>
          <w:rFonts w:ascii="Sylfaen" w:hAnsi="Sylfaen" w:cs="Sylfaen"/>
          <w:b/>
          <w:szCs w:val="22"/>
          <w:lang w:val="es-ES"/>
        </w:rPr>
        <w:t>Ր</w:t>
      </w:r>
      <w:r w:rsidR="00096865" w:rsidRPr="006E68AD">
        <w:rPr>
          <w:rFonts w:ascii="Sylfaen" w:hAnsi="Sylfaen"/>
          <w:b/>
          <w:szCs w:val="22"/>
          <w:lang w:val="af-ZA"/>
        </w:rPr>
        <w:t xml:space="preserve"> </w:t>
      </w:r>
      <w:r w:rsidR="00096865" w:rsidRPr="006E68AD">
        <w:rPr>
          <w:rFonts w:ascii="Sylfaen" w:hAnsi="Sylfaen" w:cs="Sylfaen"/>
          <w:b/>
          <w:szCs w:val="22"/>
          <w:lang w:val="es-ES"/>
        </w:rPr>
        <w:t>Ա</w:t>
      </w:r>
      <w:r w:rsidR="00096865" w:rsidRPr="006E68AD">
        <w:rPr>
          <w:rFonts w:ascii="Sylfaen" w:hAnsi="Sylfaen"/>
          <w:b/>
          <w:szCs w:val="22"/>
          <w:lang w:val="af-ZA"/>
        </w:rPr>
        <w:t xml:space="preserve"> </w:t>
      </w:r>
      <w:r w:rsidR="00096865" w:rsidRPr="006E68AD">
        <w:rPr>
          <w:rFonts w:ascii="Sylfaen" w:hAnsi="Sylfaen" w:cs="Sylfaen"/>
          <w:b/>
          <w:szCs w:val="22"/>
          <w:lang w:val="es-ES"/>
        </w:rPr>
        <w:t>Ս</w:t>
      </w:r>
      <w:r w:rsidR="00096865" w:rsidRPr="006E68AD">
        <w:rPr>
          <w:rFonts w:ascii="Sylfaen" w:hAnsi="Sylfaen"/>
          <w:b/>
          <w:szCs w:val="22"/>
          <w:lang w:val="af-ZA"/>
        </w:rPr>
        <w:t xml:space="preserve"> </w:t>
      </w:r>
      <w:r w:rsidR="00096865" w:rsidRPr="006E68AD">
        <w:rPr>
          <w:rFonts w:ascii="Sylfaen" w:hAnsi="Sylfaen" w:cs="Sylfaen"/>
          <w:b/>
          <w:szCs w:val="22"/>
          <w:lang w:val="es-ES"/>
        </w:rPr>
        <w:t>Տ</w:t>
      </w:r>
      <w:r w:rsidR="00096865" w:rsidRPr="006E68AD">
        <w:rPr>
          <w:rFonts w:ascii="Sylfaen" w:hAnsi="Sylfaen"/>
          <w:b/>
          <w:szCs w:val="22"/>
          <w:lang w:val="af-ZA"/>
        </w:rPr>
        <w:t xml:space="preserve"> </w:t>
      </w:r>
      <w:r w:rsidR="00096865" w:rsidRPr="006E68AD">
        <w:rPr>
          <w:rFonts w:ascii="Sylfaen" w:hAnsi="Sylfaen" w:cs="Sylfaen"/>
          <w:b/>
          <w:szCs w:val="22"/>
          <w:lang w:val="es-ES"/>
        </w:rPr>
        <w:t>Ե</w:t>
      </w:r>
      <w:r w:rsidR="00096865" w:rsidRPr="006E68AD">
        <w:rPr>
          <w:rFonts w:ascii="Sylfaen" w:hAnsi="Sylfaen"/>
          <w:b/>
          <w:szCs w:val="22"/>
          <w:lang w:val="af-ZA"/>
        </w:rPr>
        <w:t xml:space="preserve"> </w:t>
      </w:r>
      <w:r w:rsidR="00096865" w:rsidRPr="006E68AD">
        <w:rPr>
          <w:rFonts w:ascii="Sylfaen" w:hAnsi="Sylfaen" w:cs="Sylfaen"/>
          <w:b/>
          <w:szCs w:val="22"/>
          <w:lang w:val="es-ES"/>
        </w:rPr>
        <w:t>Լ</w:t>
      </w:r>
      <w:r w:rsidR="00096865" w:rsidRPr="006E68AD">
        <w:rPr>
          <w:rFonts w:ascii="Sylfaen" w:hAnsi="Sylfaen"/>
          <w:b/>
          <w:szCs w:val="22"/>
          <w:lang w:val="af-ZA"/>
        </w:rPr>
        <w:t xml:space="preserve"> </w:t>
      </w:r>
      <w:r w:rsidR="00096865" w:rsidRPr="006E68AD">
        <w:rPr>
          <w:rFonts w:ascii="Sylfaen" w:hAnsi="Sylfaen" w:cs="Sylfaen"/>
          <w:b/>
          <w:szCs w:val="22"/>
          <w:lang w:val="es-ES"/>
        </w:rPr>
        <w:t>ՈՒ</w:t>
      </w:r>
    </w:p>
    <w:p w:rsidR="00096865" w:rsidRPr="006E68AD" w:rsidRDefault="00096865" w:rsidP="00096865">
      <w:pPr>
        <w:ind w:firstLine="567"/>
        <w:jc w:val="center"/>
        <w:rPr>
          <w:rFonts w:ascii="Sylfaen" w:hAnsi="Sylfaen"/>
          <w:szCs w:val="22"/>
          <w:lang w:val="af-ZA"/>
        </w:rPr>
      </w:pPr>
    </w:p>
    <w:p w:rsidR="00096865" w:rsidRPr="006E68AD" w:rsidRDefault="008D5016" w:rsidP="00096865">
      <w:pPr>
        <w:jc w:val="center"/>
        <w:rPr>
          <w:rFonts w:ascii="Sylfaen" w:hAnsi="Sylfaen"/>
          <w:b/>
          <w:sz w:val="20"/>
          <w:lang w:val="af-ZA"/>
        </w:rPr>
      </w:pPr>
      <w:r w:rsidRPr="006E68AD">
        <w:rPr>
          <w:rFonts w:ascii="Sylfaen" w:hAnsi="Sylfaen"/>
          <w:b/>
          <w:sz w:val="20"/>
          <w:lang w:val="af-ZA"/>
        </w:rPr>
        <w:t xml:space="preserve">1. </w:t>
      </w:r>
      <w:r w:rsidRPr="006E68AD">
        <w:rPr>
          <w:rFonts w:ascii="Sylfaen" w:hAnsi="Sylfaen" w:cs="Sylfaen"/>
          <w:b/>
          <w:sz w:val="20"/>
          <w:lang w:val="es-ES"/>
        </w:rPr>
        <w:t>ԸՆԴՀԱՆՈՒՐ</w:t>
      </w:r>
      <w:r w:rsidRPr="006E68AD">
        <w:rPr>
          <w:rFonts w:ascii="Sylfaen" w:hAnsi="Sylfaen"/>
          <w:b/>
          <w:sz w:val="20"/>
          <w:lang w:val="af-ZA"/>
        </w:rPr>
        <w:t xml:space="preserve"> </w:t>
      </w:r>
      <w:r w:rsidRPr="006E68AD">
        <w:rPr>
          <w:rFonts w:ascii="Sylfaen" w:hAnsi="Sylfaen" w:cs="Sylfaen"/>
          <w:b/>
          <w:sz w:val="20"/>
          <w:lang w:val="es-ES"/>
        </w:rPr>
        <w:t>ԴՐՈՒՅԹՆԵՐ</w:t>
      </w:r>
    </w:p>
    <w:p w:rsidR="00096865" w:rsidRPr="006E68AD" w:rsidRDefault="00096865" w:rsidP="00096865">
      <w:pPr>
        <w:ind w:firstLine="567"/>
        <w:jc w:val="both"/>
        <w:rPr>
          <w:rFonts w:ascii="Sylfaen" w:hAnsi="Sylfaen"/>
          <w:szCs w:val="22"/>
          <w:lang w:val="af-ZA"/>
        </w:rPr>
      </w:pPr>
      <w:r w:rsidRPr="006E68AD">
        <w:rPr>
          <w:rFonts w:ascii="Sylfaen" w:hAnsi="Sylfaen"/>
          <w:szCs w:val="22"/>
          <w:lang w:val="af-ZA"/>
        </w:rPr>
        <w:t xml:space="preserve"> </w:t>
      </w:r>
    </w:p>
    <w:p w:rsidR="00096865" w:rsidRPr="006E68AD" w:rsidRDefault="00096865" w:rsidP="00096865">
      <w:pPr>
        <w:ind w:firstLine="567"/>
        <w:jc w:val="both"/>
        <w:rPr>
          <w:rFonts w:ascii="Sylfaen" w:hAnsi="Sylfaen" w:cs="Sylfaen"/>
          <w:sz w:val="20"/>
          <w:lang w:val="af-ZA"/>
        </w:rPr>
      </w:pPr>
      <w:r w:rsidRPr="006E68AD">
        <w:rPr>
          <w:rFonts w:ascii="Sylfaen" w:hAnsi="Sylfaen" w:cs="Sylfaen"/>
          <w:sz w:val="20"/>
          <w:lang w:val="af-ZA"/>
        </w:rPr>
        <w:t xml:space="preserve">1.1 </w:t>
      </w:r>
      <w:r w:rsidRPr="006E68AD">
        <w:rPr>
          <w:rFonts w:ascii="Sylfaen" w:hAnsi="Sylfaen" w:cs="Sylfaen"/>
          <w:sz w:val="20"/>
          <w:lang w:val="ru-RU"/>
        </w:rPr>
        <w:t>Սույն</w:t>
      </w:r>
      <w:r w:rsidRPr="006E68AD">
        <w:rPr>
          <w:rFonts w:ascii="Sylfaen" w:hAnsi="Sylfaen" w:cs="Sylfaen"/>
          <w:sz w:val="20"/>
          <w:lang w:val="af-ZA"/>
        </w:rPr>
        <w:t xml:space="preserve"> </w:t>
      </w:r>
      <w:r w:rsidRPr="006E68AD">
        <w:rPr>
          <w:rFonts w:ascii="Sylfaen" w:hAnsi="Sylfaen" w:cs="Sylfaen"/>
          <w:sz w:val="20"/>
          <w:lang w:val="ru-RU"/>
        </w:rPr>
        <w:t>հրահանգը</w:t>
      </w:r>
      <w:r w:rsidRPr="006E68AD">
        <w:rPr>
          <w:rFonts w:ascii="Sylfaen" w:hAnsi="Sylfaen" w:cs="Sylfaen"/>
          <w:sz w:val="20"/>
          <w:lang w:val="af-ZA"/>
        </w:rPr>
        <w:t xml:space="preserve"> </w:t>
      </w:r>
      <w:r w:rsidRPr="006E68AD">
        <w:rPr>
          <w:rFonts w:ascii="Sylfaen" w:hAnsi="Sylfaen" w:cs="Sylfaen"/>
          <w:sz w:val="20"/>
          <w:lang w:val="ru-RU"/>
        </w:rPr>
        <w:t>նպատակ</w:t>
      </w:r>
      <w:r w:rsidRPr="006E68AD">
        <w:rPr>
          <w:rFonts w:ascii="Sylfaen" w:hAnsi="Sylfaen" w:cs="Sylfaen"/>
          <w:sz w:val="20"/>
          <w:lang w:val="af-ZA"/>
        </w:rPr>
        <w:t xml:space="preserve"> </w:t>
      </w:r>
      <w:r w:rsidRPr="006E68AD">
        <w:rPr>
          <w:rFonts w:ascii="Sylfaen" w:hAnsi="Sylfaen" w:cs="Sylfaen"/>
          <w:sz w:val="20"/>
          <w:lang w:val="ru-RU"/>
        </w:rPr>
        <w:t>ունի</w:t>
      </w:r>
      <w:r w:rsidRPr="006E68AD">
        <w:rPr>
          <w:rFonts w:ascii="Sylfaen" w:hAnsi="Sylfaen" w:cs="Sylfaen"/>
          <w:sz w:val="20"/>
          <w:lang w:val="af-ZA"/>
        </w:rPr>
        <w:t xml:space="preserve"> </w:t>
      </w:r>
      <w:r w:rsidRPr="006E68AD">
        <w:rPr>
          <w:rFonts w:ascii="Sylfaen" w:hAnsi="Sylfaen" w:cs="Sylfaen"/>
          <w:sz w:val="20"/>
          <w:lang w:val="ru-RU"/>
        </w:rPr>
        <w:t>օժանդակել</w:t>
      </w:r>
      <w:r w:rsidRPr="006E68AD">
        <w:rPr>
          <w:rFonts w:ascii="Sylfaen" w:hAnsi="Sylfaen" w:cs="Sylfaen"/>
          <w:sz w:val="20"/>
          <w:lang w:val="af-ZA"/>
        </w:rPr>
        <w:t xml:space="preserve"> </w:t>
      </w:r>
      <w:r w:rsidR="000F4B86" w:rsidRPr="006E68AD">
        <w:rPr>
          <w:rFonts w:ascii="Sylfaen" w:hAnsi="Sylfaen" w:cs="Sylfaen"/>
          <w:sz w:val="20"/>
          <w:lang w:val="af-ZA"/>
        </w:rPr>
        <w:t>մ</w:t>
      </w:r>
      <w:r w:rsidRPr="006E68AD">
        <w:rPr>
          <w:rFonts w:ascii="Sylfaen" w:hAnsi="Sylfaen" w:cs="Sylfaen"/>
          <w:sz w:val="20"/>
          <w:lang w:val="ru-RU"/>
        </w:rPr>
        <w:t>ասնակիցներին</w:t>
      </w:r>
      <w:r w:rsidRPr="006E68AD">
        <w:rPr>
          <w:rFonts w:ascii="Sylfaen" w:hAnsi="Sylfaen" w:cs="Sylfaen"/>
          <w:sz w:val="20"/>
          <w:lang w:val="af-ZA"/>
        </w:rPr>
        <w:t xml:space="preserve"> </w:t>
      </w:r>
      <w:r w:rsidRPr="006E68AD">
        <w:rPr>
          <w:rFonts w:ascii="Sylfaen" w:hAnsi="Sylfaen" w:cs="Sylfaen"/>
          <w:sz w:val="20"/>
          <w:lang w:val="ru-RU"/>
        </w:rPr>
        <w:t>հայտը</w:t>
      </w:r>
      <w:r w:rsidRPr="006E68AD">
        <w:rPr>
          <w:rFonts w:ascii="Sylfaen" w:hAnsi="Sylfaen" w:cs="Sylfaen"/>
          <w:sz w:val="20"/>
          <w:lang w:val="af-ZA"/>
        </w:rPr>
        <w:t xml:space="preserve"> </w:t>
      </w:r>
      <w:r w:rsidRPr="006E68AD">
        <w:rPr>
          <w:rFonts w:ascii="Sylfaen" w:hAnsi="Sylfaen" w:cs="Sylfaen"/>
          <w:sz w:val="20"/>
          <w:lang w:val="ru-RU"/>
        </w:rPr>
        <w:t>պատրաստելիս</w:t>
      </w:r>
      <w:r w:rsidR="004D5671" w:rsidRPr="006E68AD">
        <w:rPr>
          <w:rFonts w:ascii="Sylfaen" w:hAnsi="Sylfaen" w:cs="Tahoma"/>
          <w:sz w:val="20"/>
          <w:lang w:val="ru-RU"/>
        </w:rPr>
        <w:t>։</w:t>
      </w:r>
    </w:p>
    <w:p w:rsidR="00096865" w:rsidRPr="006E68AD" w:rsidRDefault="00096865" w:rsidP="00096865">
      <w:pPr>
        <w:ind w:firstLine="567"/>
        <w:jc w:val="both"/>
        <w:rPr>
          <w:rFonts w:ascii="Sylfaen" w:hAnsi="Sylfaen" w:cs="Sylfaen"/>
          <w:sz w:val="20"/>
          <w:lang w:val="af-ZA"/>
        </w:rPr>
      </w:pPr>
      <w:r w:rsidRPr="006E68AD">
        <w:rPr>
          <w:rFonts w:ascii="Sylfaen" w:hAnsi="Sylfaen" w:cs="Sylfaen"/>
          <w:sz w:val="20"/>
          <w:lang w:val="af-ZA"/>
        </w:rPr>
        <w:t xml:space="preserve">1.2 </w:t>
      </w:r>
      <w:r w:rsidRPr="006E68AD">
        <w:rPr>
          <w:rFonts w:ascii="Sylfaen" w:hAnsi="Sylfaen" w:cs="Sylfaen"/>
          <w:sz w:val="20"/>
          <w:lang w:val="ru-RU"/>
        </w:rPr>
        <w:t>Նպատակահարմարության</w:t>
      </w:r>
      <w:r w:rsidRPr="006E68AD">
        <w:rPr>
          <w:rFonts w:ascii="Sylfaen" w:hAnsi="Sylfaen" w:cs="Sylfaen"/>
          <w:sz w:val="20"/>
          <w:lang w:val="af-ZA"/>
        </w:rPr>
        <w:t xml:space="preserve"> </w:t>
      </w:r>
      <w:r w:rsidRPr="006E68AD">
        <w:rPr>
          <w:rFonts w:ascii="Sylfaen" w:hAnsi="Sylfaen" w:cs="Sylfaen"/>
          <w:sz w:val="20"/>
          <w:lang w:val="ru-RU"/>
        </w:rPr>
        <w:t>դեպքում</w:t>
      </w:r>
      <w:r w:rsidRPr="006E68AD">
        <w:rPr>
          <w:rFonts w:ascii="Sylfaen" w:hAnsi="Sylfaen" w:cs="Sylfaen"/>
          <w:sz w:val="20"/>
          <w:lang w:val="af-ZA"/>
        </w:rPr>
        <w:t xml:space="preserve"> </w:t>
      </w:r>
      <w:r w:rsidR="000F4B86" w:rsidRPr="006E68AD">
        <w:rPr>
          <w:rFonts w:ascii="Sylfaen" w:hAnsi="Sylfaen" w:cs="Sylfaen"/>
          <w:sz w:val="20"/>
          <w:lang w:val="af-ZA"/>
        </w:rPr>
        <w:t>մ</w:t>
      </w:r>
      <w:r w:rsidRPr="006E68AD">
        <w:rPr>
          <w:rFonts w:ascii="Sylfaen" w:hAnsi="Sylfaen" w:cs="Sylfaen"/>
          <w:sz w:val="20"/>
          <w:lang w:val="ru-RU"/>
        </w:rPr>
        <w:t>ասնակիցը</w:t>
      </w:r>
      <w:r w:rsidRPr="006E68AD">
        <w:rPr>
          <w:rFonts w:ascii="Sylfaen" w:hAnsi="Sylfaen" w:cs="Sylfaen"/>
          <w:sz w:val="20"/>
          <w:lang w:val="af-ZA"/>
        </w:rPr>
        <w:t xml:space="preserve"> </w:t>
      </w:r>
      <w:r w:rsidRPr="006E68AD">
        <w:rPr>
          <w:rFonts w:ascii="Sylfaen" w:hAnsi="Sylfaen" w:cs="Sylfaen"/>
          <w:sz w:val="20"/>
          <w:lang w:val="ru-RU"/>
        </w:rPr>
        <w:t>պահանջվող</w:t>
      </w:r>
      <w:r w:rsidRPr="006E68AD">
        <w:rPr>
          <w:rFonts w:ascii="Sylfaen" w:hAnsi="Sylfaen" w:cs="Sylfaen"/>
          <w:sz w:val="20"/>
          <w:lang w:val="af-ZA"/>
        </w:rPr>
        <w:t xml:space="preserve"> </w:t>
      </w:r>
      <w:r w:rsidRPr="006E68AD">
        <w:rPr>
          <w:rFonts w:ascii="Sylfaen" w:hAnsi="Sylfaen" w:cs="Sylfaen"/>
          <w:sz w:val="20"/>
          <w:lang w:val="ru-RU"/>
        </w:rPr>
        <w:t>տեղեկությունները</w:t>
      </w:r>
      <w:r w:rsidRPr="006E68AD">
        <w:rPr>
          <w:rFonts w:ascii="Sylfaen" w:hAnsi="Sylfaen" w:cs="Sylfaen"/>
          <w:sz w:val="20"/>
          <w:lang w:val="af-ZA"/>
        </w:rPr>
        <w:t xml:space="preserve"> </w:t>
      </w:r>
      <w:r w:rsidRPr="006E68AD">
        <w:rPr>
          <w:rFonts w:ascii="Sylfaen" w:hAnsi="Sylfaen" w:cs="Sylfaen"/>
          <w:sz w:val="20"/>
          <w:lang w:val="ru-RU"/>
        </w:rPr>
        <w:t>կարող</w:t>
      </w:r>
      <w:r w:rsidRPr="006E68AD">
        <w:rPr>
          <w:rFonts w:ascii="Sylfaen" w:hAnsi="Sylfaen" w:cs="Sylfaen"/>
          <w:sz w:val="20"/>
          <w:lang w:val="af-ZA"/>
        </w:rPr>
        <w:t xml:space="preserve"> </w:t>
      </w:r>
      <w:r w:rsidRPr="006E68AD">
        <w:rPr>
          <w:rFonts w:ascii="Sylfaen" w:hAnsi="Sylfaen" w:cs="Sylfaen"/>
          <w:sz w:val="20"/>
          <w:lang w:val="ru-RU"/>
        </w:rPr>
        <w:t>է</w:t>
      </w:r>
      <w:r w:rsidRPr="006E68AD">
        <w:rPr>
          <w:rFonts w:ascii="Sylfaen" w:hAnsi="Sylfaen" w:cs="Sylfaen"/>
          <w:sz w:val="20"/>
          <w:lang w:val="af-ZA"/>
        </w:rPr>
        <w:t xml:space="preserve"> </w:t>
      </w:r>
      <w:r w:rsidRPr="006E68AD">
        <w:rPr>
          <w:rFonts w:ascii="Sylfaen" w:hAnsi="Sylfaen" w:cs="Sylfaen"/>
          <w:sz w:val="20"/>
          <w:lang w:val="ru-RU"/>
        </w:rPr>
        <w:t>ներկայացնել</w:t>
      </w:r>
      <w:r w:rsidRPr="006E68AD">
        <w:rPr>
          <w:rFonts w:ascii="Sylfaen" w:hAnsi="Sylfaen" w:cs="Sylfaen"/>
          <w:sz w:val="20"/>
          <w:lang w:val="af-ZA"/>
        </w:rPr>
        <w:t xml:space="preserve"> </w:t>
      </w:r>
      <w:r w:rsidRPr="006E68AD">
        <w:rPr>
          <w:rFonts w:ascii="Sylfaen" w:hAnsi="Sylfaen" w:cs="Sylfaen"/>
          <w:sz w:val="20"/>
          <w:lang w:val="ru-RU"/>
        </w:rPr>
        <w:t>սույն</w:t>
      </w:r>
      <w:r w:rsidRPr="006E68AD">
        <w:rPr>
          <w:rFonts w:ascii="Sylfaen" w:hAnsi="Sylfaen" w:cs="Sylfaen"/>
          <w:sz w:val="20"/>
          <w:lang w:val="af-ZA"/>
        </w:rPr>
        <w:t xml:space="preserve"> </w:t>
      </w:r>
      <w:r w:rsidRPr="006E68AD">
        <w:rPr>
          <w:rFonts w:ascii="Sylfaen" w:hAnsi="Sylfaen" w:cs="Sylfaen"/>
          <w:sz w:val="20"/>
          <w:lang w:val="ru-RU"/>
        </w:rPr>
        <w:t>հրահանգով</w:t>
      </w:r>
      <w:r w:rsidRPr="006E68AD">
        <w:rPr>
          <w:rFonts w:ascii="Sylfaen" w:hAnsi="Sylfaen" w:cs="Sylfaen"/>
          <w:sz w:val="20"/>
          <w:lang w:val="af-ZA"/>
        </w:rPr>
        <w:t xml:space="preserve"> </w:t>
      </w:r>
      <w:r w:rsidRPr="006E68AD">
        <w:rPr>
          <w:rFonts w:ascii="Sylfaen" w:hAnsi="Sylfaen" w:cs="Sylfaen"/>
          <w:sz w:val="20"/>
          <w:lang w:val="ru-RU"/>
        </w:rPr>
        <w:t>առաջարկվող</w:t>
      </w:r>
      <w:r w:rsidRPr="006E68AD">
        <w:rPr>
          <w:rFonts w:ascii="Sylfaen" w:hAnsi="Sylfaen" w:cs="Sylfaen"/>
          <w:sz w:val="20"/>
          <w:lang w:val="af-ZA"/>
        </w:rPr>
        <w:t xml:space="preserve"> </w:t>
      </w:r>
      <w:r w:rsidRPr="006E68AD">
        <w:rPr>
          <w:rFonts w:ascii="Sylfaen" w:hAnsi="Sylfaen" w:cs="Sylfaen"/>
          <w:sz w:val="20"/>
          <w:lang w:val="ru-RU"/>
        </w:rPr>
        <w:t>ձևերից</w:t>
      </w:r>
      <w:r w:rsidRPr="006E68AD">
        <w:rPr>
          <w:rFonts w:ascii="Sylfaen" w:hAnsi="Sylfaen" w:cs="Sylfaen"/>
          <w:sz w:val="20"/>
          <w:lang w:val="af-ZA"/>
        </w:rPr>
        <w:t xml:space="preserve"> </w:t>
      </w:r>
      <w:r w:rsidRPr="006E68AD">
        <w:rPr>
          <w:rFonts w:ascii="Sylfaen" w:hAnsi="Sylfaen" w:cs="Sylfaen"/>
          <w:sz w:val="20"/>
          <w:lang w:val="ru-RU"/>
        </w:rPr>
        <w:t>տարբերվող</w:t>
      </w:r>
      <w:r w:rsidRPr="006E68AD">
        <w:rPr>
          <w:rFonts w:ascii="Sylfaen" w:hAnsi="Sylfaen" w:cs="Sylfaen"/>
          <w:sz w:val="20"/>
          <w:lang w:val="af-ZA"/>
        </w:rPr>
        <w:t xml:space="preserve">` </w:t>
      </w:r>
      <w:r w:rsidRPr="006E68AD">
        <w:rPr>
          <w:rFonts w:ascii="Sylfaen" w:hAnsi="Sylfaen" w:cs="Sylfaen"/>
          <w:sz w:val="20"/>
          <w:lang w:val="ru-RU"/>
        </w:rPr>
        <w:t>այլ</w:t>
      </w:r>
      <w:r w:rsidRPr="006E68AD">
        <w:rPr>
          <w:rFonts w:ascii="Sylfaen" w:hAnsi="Sylfaen" w:cs="Sylfaen"/>
          <w:sz w:val="20"/>
          <w:lang w:val="af-ZA"/>
        </w:rPr>
        <w:t xml:space="preserve"> </w:t>
      </w:r>
      <w:r w:rsidRPr="006E68AD">
        <w:rPr>
          <w:rFonts w:ascii="Sylfaen" w:hAnsi="Sylfaen" w:cs="Sylfaen"/>
          <w:sz w:val="20"/>
          <w:lang w:val="ru-RU"/>
        </w:rPr>
        <w:t>ձևերով</w:t>
      </w:r>
      <w:r w:rsidRPr="006E68AD">
        <w:rPr>
          <w:rFonts w:ascii="Sylfaen" w:hAnsi="Sylfaen" w:cs="Sylfaen"/>
          <w:sz w:val="20"/>
          <w:lang w:val="af-ZA"/>
        </w:rPr>
        <w:t xml:space="preserve">` </w:t>
      </w:r>
      <w:r w:rsidRPr="006E68AD">
        <w:rPr>
          <w:rFonts w:ascii="Sylfaen" w:hAnsi="Sylfaen" w:cs="Sylfaen"/>
          <w:sz w:val="20"/>
          <w:lang w:val="ru-RU"/>
        </w:rPr>
        <w:t>պահպանելով</w:t>
      </w:r>
      <w:r w:rsidRPr="006E68AD">
        <w:rPr>
          <w:rFonts w:ascii="Sylfaen" w:hAnsi="Sylfaen" w:cs="Sylfaen"/>
          <w:sz w:val="20"/>
          <w:lang w:val="af-ZA"/>
        </w:rPr>
        <w:t xml:space="preserve"> </w:t>
      </w:r>
      <w:r w:rsidRPr="006E68AD">
        <w:rPr>
          <w:rFonts w:ascii="Sylfaen" w:hAnsi="Sylfaen" w:cs="Sylfaen"/>
          <w:sz w:val="20"/>
          <w:lang w:val="ru-RU"/>
        </w:rPr>
        <w:t>պահանջվող</w:t>
      </w:r>
      <w:r w:rsidRPr="006E68AD">
        <w:rPr>
          <w:rFonts w:ascii="Sylfaen" w:hAnsi="Sylfaen" w:cs="Sylfaen"/>
          <w:sz w:val="20"/>
          <w:lang w:val="af-ZA"/>
        </w:rPr>
        <w:t xml:space="preserve"> </w:t>
      </w:r>
      <w:r w:rsidRPr="006E68AD">
        <w:rPr>
          <w:rFonts w:ascii="Sylfaen" w:hAnsi="Sylfaen" w:cs="Sylfaen"/>
          <w:sz w:val="20"/>
          <w:lang w:val="ru-RU"/>
        </w:rPr>
        <w:t>վավերապայմանները</w:t>
      </w:r>
      <w:r w:rsidR="004D5671" w:rsidRPr="006E68AD">
        <w:rPr>
          <w:rFonts w:ascii="Sylfaen" w:hAnsi="Sylfaen" w:cs="Tahoma"/>
          <w:sz w:val="20"/>
          <w:lang w:val="ru-RU"/>
        </w:rPr>
        <w:t>։</w:t>
      </w:r>
    </w:p>
    <w:p w:rsidR="00096865" w:rsidRPr="006E68AD" w:rsidRDefault="00096865" w:rsidP="00096865">
      <w:pPr>
        <w:ind w:firstLine="567"/>
        <w:jc w:val="both"/>
        <w:rPr>
          <w:rFonts w:ascii="Sylfaen" w:hAnsi="Sylfaen" w:cs="Sylfaen"/>
          <w:sz w:val="20"/>
          <w:lang w:val="af-ZA"/>
        </w:rPr>
      </w:pPr>
      <w:r w:rsidRPr="006E68AD">
        <w:rPr>
          <w:rFonts w:ascii="Sylfaen" w:hAnsi="Sylfaen" w:cs="Sylfaen"/>
          <w:sz w:val="20"/>
          <w:lang w:val="af-ZA"/>
        </w:rPr>
        <w:t xml:space="preserve">1.3 </w:t>
      </w:r>
      <w:r w:rsidRPr="006E68AD">
        <w:rPr>
          <w:rFonts w:ascii="Sylfaen" w:hAnsi="Sylfaen" w:cs="Sylfaen"/>
          <w:sz w:val="20"/>
          <w:lang w:val="ru-RU"/>
        </w:rPr>
        <w:t>Հայտերը</w:t>
      </w:r>
      <w:r w:rsidR="00AE679C" w:rsidRPr="006E68AD">
        <w:rPr>
          <w:rFonts w:ascii="Sylfaen" w:hAnsi="Sylfaen" w:cs="Sylfaen"/>
          <w:sz w:val="20"/>
          <w:lang w:val="af-ZA"/>
        </w:rPr>
        <w:t>,</w:t>
      </w:r>
      <w:r w:rsidRPr="006E68AD">
        <w:rPr>
          <w:rFonts w:ascii="Sylfaen" w:hAnsi="Sylfaen" w:cs="Sylfaen"/>
          <w:sz w:val="20"/>
          <w:lang w:val="af-ZA"/>
        </w:rPr>
        <w:t xml:space="preserve"> </w:t>
      </w:r>
      <w:r w:rsidR="005D71EF" w:rsidRPr="006E68AD">
        <w:rPr>
          <w:rFonts w:ascii="Sylfaen" w:hAnsi="Sylfaen" w:cs="Sylfaen"/>
          <w:sz w:val="20"/>
          <w:lang w:val="ru-RU"/>
        </w:rPr>
        <w:t>հայերենից</w:t>
      </w:r>
      <w:r w:rsidR="005D71EF" w:rsidRPr="006E68AD">
        <w:rPr>
          <w:rFonts w:ascii="Sylfaen" w:hAnsi="Sylfaen" w:cs="Sylfaen"/>
          <w:sz w:val="20"/>
          <w:lang w:val="af-ZA"/>
        </w:rPr>
        <w:t xml:space="preserve"> </w:t>
      </w:r>
      <w:r w:rsidR="005D71EF" w:rsidRPr="006E68AD">
        <w:rPr>
          <w:rFonts w:ascii="Sylfaen" w:hAnsi="Sylfaen" w:cs="Sylfaen"/>
          <w:sz w:val="20"/>
          <w:lang w:val="ru-RU"/>
        </w:rPr>
        <w:t>բացի</w:t>
      </w:r>
      <w:r w:rsidR="005D71EF" w:rsidRPr="006E68AD">
        <w:rPr>
          <w:rFonts w:ascii="Sylfaen" w:hAnsi="Sylfaen" w:cs="Sylfaen"/>
          <w:sz w:val="20"/>
          <w:lang w:val="af-ZA"/>
        </w:rPr>
        <w:t xml:space="preserve">, </w:t>
      </w:r>
      <w:r w:rsidR="005D71EF" w:rsidRPr="006E68AD">
        <w:rPr>
          <w:rFonts w:ascii="Sylfaen" w:hAnsi="Sylfaen" w:cs="Sylfaen"/>
          <w:sz w:val="20"/>
          <w:lang w:val="ru-RU"/>
        </w:rPr>
        <w:t>կարող</w:t>
      </w:r>
      <w:r w:rsidR="005D71EF" w:rsidRPr="006E68AD">
        <w:rPr>
          <w:rFonts w:ascii="Sylfaen" w:hAnsi="Sylfaen" w:cs="Sylfaen"/>
          <w:sz w:val="20"/>
          <w:lang w:val="af-ZA"/>
        </w:rPr>
        <w:t xml:space="preserve"> </w:t>
      </w:r>
      <w:r w:rsidR="005D71EF" w:rsidRPr="006E68AD">
        <w:rPr>
          <w:rFonts w:ascii="Sylfaen" w:hAnsi="Sylfaen" w:cs="Sylfaen"/>
          <w:sz w:val="20"/>
          <w:lang w:val="ru-RU"/>
        </w:rPr>
        <w:t>են</w:t>
      </w:r>
      <w:r w:rsidR="005D71EF" w:rsidRPr="006E68AD">
        <w:rPr>
          <w:rFonts w:ascii="Sylfaen" w:hAnsi="Sylfaen" w:cs="Sylfaen"/>
          <w:sz w:val="20"/>
          <w:lang w:val="af-ZA"/>
        </w:rPr>
        <w:t xml:space="preserve"> </w:t>
      </w:r>
      <w:r w:rsidR="005D71EF" w:rsidRPr="006E68AD">
        <w:rPr>
          <w:rFonts w:ascii="Sylfaen" w:hAnsi="Sylfaen" w:cs="Sylfaen"/>
          <w:sz w:val="20"/>
          <w:lang w:val="ru-RU"/>
        </w:rPr>
        <w:t>ներկայացվել</w:t>
      </w:r>
      <w:r w:rsidR="005D71EF" w:rsidRPr="006E68AD">
        <w:rPr>
          <w:rFonts w:ascii="Sylfaen" w:hAnsi="Sylfaen" w:cs="Sylfaen"/>
          <w:sz w:val="20"/>
          <w:lang w:val="af-ZA"/>
        </w:rPr>
        <w:t xml:space="preserve"> </w:t>
      </w:r>
      <w:r w:rsidR="005D71EF" w:rsidRPr="006E68AD">
        <w:rPr>
          <w:rFonts w:ascii="Sylfaen" w:hAnsi="Sylfaen" w:cs="Sylfaen"/>
          <w:sz w:val="20"/>
          <w:lang w:val="ru-RU"/>
        </w:rPr>
        <w:t>նաև</w:t>
      </w:r>
      <w:r w:rsidR="005D71EF" w:rsidRPr="006E68AD">
        <w:rPr>
          <w:rFonts w:ascii="Sylfaen" w:hAnsi="Sylfaen" w:cs="Sylfaen"/>
          <w:sz w:val="20"/>
          <w:lang w:val="af-ZA"/>
        </w:rPr>
        <w:t xml:space="preserve"> </w:t>
      </w:r>
      <w:r w:rsidR="005D71EF" w:rsidRPr="006E68AD">
        <w:rPr>
          <w:rFonts w:ascii="Sylfaen" w:hAnsi="Sylfaen" w:cs="Sylfaen"/>
          <w:sz w:val="20"/>
          <w:lang w:val="ru-RU"/>
        </w:rPr>
        <w:t>անգլերեն</w:t>
      </w:r>
      <w:r w:rsidR="005D71EF" w:rsidRPr="006E68AD">
        <w:rPr>
          <w:rFonts w:ascii="Sylfaen" w:hAnsi="Sylfaen" w:cs="Sylfaen"/>
          <w:sz w:val="20"/>
          <w:lang w:val="af-ZA"/>
        </w:rPr>
        <w:t xml:space="preserve"> </w:t>
      </w:r>
      <w:r w:rsidR="005D71EF" w:rsidRPr="006E68AD">
        <w:rPr>
          <w:rFonts w:ascii="Sylfaen" w:hAnsi="Sylfaen" w:cs="Sylfaen"/>
          <w:sz w:val="20"/>
          <w:lang w:val="ru-RU"/>
        </w:rPr>
        <w:t>կամ</w:t>
      </w:r>
      <w:r w:rsidR="005D71EF" w:rsidRPr="006E68AD">
        <w:rPr>
          <w:rFonts w:ascii="Sylfaen" w:hAnsi="Sylfaen" w:cs="Sylfaen"/>
          <w:sz w:val="20"/>
          <w:lang w:val="af-ZA"/>
        </w:rPr>
        <w:t xml:space="preserve"> </w:t>
      </w:r>
      <w:r w:rsidR="005D71EF" w:rsidRPr="006E68AD">
        <w:rPr>
          <w:rFonts w:ascii="Sylfaen" w:hAnsi="Sylfaen" w:cs="Sylfaen"/>
          <w:sz w:val="20"/>
          <w:lang w:val="ru-RU"/>
        </w:rPr>
        <w:t>ռուսերեն</w:t>
      </w:r>
      <w:r w:rsidR="004D5671" w:rsidRPr="006E68AD">
        <w:rPr>
          <w:rFonts w:ascii="Sylfaen" w:hAnsi="Sylfaen" w:cs="Tahoma"/>
          <w:sz w:val="20"/>
          <w:lang w:val="ru-RU"/>
        </w:rPr>
        <w:t>։</w:t>
      </w:r>
      <w:r w:rsidRPr="006E68AD">
        <w:rPr>
          <w:rFonts w:ascii="Sylfaen" w:hAnsi="Sylfaen" w:cs="Sylfaen"/>
          <w:sz w:val="20"/>
          <w:lang w:val="af-ZA"/>
        </w:rPr>
        <w:t xml:space="preserve"> </w:t>
      </w:r>
    </w:p>
    <w:p w:rsidR="00096865" w:rsidRPr="006E68AD" w:rsidRDefault="00096865" w:rsidP="00096865">
      <w:pPr>
        <w:jc w:val="center"/>
        <w:rPr>
          <w:rFonts w:ascii="Sylfaen" w:hAnsi="Sylfaen"/>
          <w:b/>
          <w:szCs w:val="22"/>
          <w:lang w:val="af-ZA"/>
        </w:rPr>
      </w:pPr>
    </w:p>
    <w:p w:rsidR="00096865" w:rsidRPr="006E68AD" w:rsidRDefault="008D5016" w:rsidP="00096865">
      <w:pPr>
        <w:jc w:val="center"/>
        <w:rPr>
          <w:rFonts w:ascii="Sylfaen" w:hAnsi="Sylfaen"/>
          <w:b/>
          <w:sz w:val="20"/>
          <w:lang w:val="af-ZA"/>
        </w:rPr>
      </w:pPr>
      <w:r w:rsidRPr="006E68AD">
        <w:rPr>
          <w:rFonts w:ascii="Sylfaen" w:hAnsi="Sylfaen"/>
          <w:b/>
          <w:sz w:val="20"/>
          <w:lang w:val="af-ZA"/>
        </w:rPr>
        <w:t xml:space="preserve">2. </w:t>
      </w:r>
      <w:r w:rsidRPr="006E68AD">
        <w:rPr>
          <w:rFonts w:ascii="Sylfaen" w:hAnsi="Sylfaen" w:cs="Sylfaen"/>
          <w:b/>
          <w:sz w:val="20"/>
          <w:lang w:val="es-ES"/>
        </w:rPr>
        <w:t>ԸՆԹԱՑԱԿԱՐԳԻ</w:t>
      </w:r>
      <w:r w:rsidRPr="006E68AD">
        <w:rPr>
          <w:rFonts w:ascii="Sylfaen" w:hAnsi="Sylfaen"/>
          <w:b/>
          <w:sz w:val="20"/>
          <w:lang w:val="af-ZA"/>
        </w:rPr>
        <w:t xml:space="preserve"> </w:t>
      </w:r>
      <w:r w:rsidRPr="006E68AD">
        <w:rPr>
          <w:rFonts w:ascii="Sylfaen" w:hAnsi="Sylfaen" w:cs="Sylfaen"/>
          <w:b/>
          <w:sz w:val="20"/>
          <w:lang w:val="es-ES"/>
        </w:rPr>
        <w:t>ՀԱՅՏԸ</w:t>
      </w:r>
    </w:p>
    <w:p w:rsidR="00096865" w:rsidRPr="006E68AD" w:rsidRDefault="00096865" w:rsidP="00096865">
      <w:pPr>
        <w:ind w:firstLine="720"/>
        <w:jc w:val="center"/>
        <w:rPr>
          <w:rFonts w:ascii="Sylfaen" w:hAnsi="Sylfaen"/>
          <w:szCs w:val="22"/>
          <w:lang w:val="af-ZA"/>
        </w:rPr>
      </w:pPr>
    </w:p>
    <w:p w:rsidR="0078387F" w:rsidRPr="006E68AD" w:rsidRDefault="0078387F" w:rsidP="0078387F">
      <w:pPr>
        <w:ind w:firstLine="567"/>
        <w:jc w:val="both"/>
        <w:rPr>
          <w:rFonts w:ascii="Sylfaen" w:hAnsi="Sylfaen"/>
          <w:sz w:val="20"/>
          <w:szCs w:val="20"/>
          <w:lang w:val="es-ES"/>
        </w:rPr>
      </w:pPr>
      <w:r w:rsidRPr="006E68AD">
        <w:rPr>
          <w:rFonts w:ascii="Sylfaen" w:hAnsi="Sylfaen" w:cs="Sylfaen"/>
          <w:sz w:val="20"/>
          <w:szCs w:val="20"/>
          <w:lang w:val="hy-AM"/>
        </w:rPr>
        <w:t>Ընթացակարգին</w:t>
      </w:r>
      <w:r w:rsidRPr="006E68AD">
        <w:rPr>
          <w:rFonts w:ascii="Sylfaen" w:hAnsi="Sylfaen"/>
          <w:sz w:val="20"/>
          <w:szCs w:val="20"/>
          <w:lang w:val="hy-AM"/>
        </w:rPr>
        <w:t xml:space="preserve"> </w:t>
      </w:r>
      <w:r w:rsidRPr="006E68AD">
        <w:rPr>
          <w:rFonts w:ascii="Sylfaen" w:hAnsi="Sylfaen" w:cs="Sylfaen"/>
          <w:sz w:val="20"/>
          <w:szCs w:val="20"/>
          <w:lang w:val="hy-AM"/>
        </w:rPr>
        <w:t>մասնակցելու</w:t>
      </w:r>
      <w:r w:rsidRPr="006E68AD">
        <w:rPr>
          <w:rFonts w:ascii="Sylfaen" w:hAnsi="Sylfaen"/>
          <w:sz w:val="20"/>
          <w:szCs w:val="20"/>
          <w:lang w:val="hy-AM"/>
        </w:rPr>
        <w:t xml:space="preserve"> </w:t>
      </w:r>
      <w:r w:rsidRPr="006E68AD">
        <w:rPr>
          <w:rFonts w:ascii="Sylfaen" w:hAnsi="Sylfaen" w:cs="Sylfaen"/>
          <w:sz w:val="20"/>
          <w:szCs w:val="20"/>
          <w:lang w:val="hy-AM"/>
        </w:rPr>
        <w:t>համար</w:t>
      </w:r>
      <w:r w:rsidRPr="006E68AD">
        <w:rPr>
          <w:rFonts w:ascii="Sylfaen" w:hAnsi="Sylfaen"/>
          <w:sz w:val="20"/>
          <w:szCs w:val="20"/>
          <w:lang w:val="hy-AM"/>
        </w:rPr>
        <w:t xml:space="preserve"> </w:t>
      </w:r>
      <w:r w:rsidR="004F78EF" w:rsidRPr="006E68AD">
        <w:rPr>
          <w:rFonts w:ascii="Sylfaen" w:hAnsi="Sylfaen" w:cs="Sylfaen"/>
          <w:sz w:val="20"/>
          <w:szCs w:val="20"/>
        </w:rPr>
        <w:t>մ</w:t>
      </w:r>
      <w:r w:rsidRPr="006E68AD">
        <w:rPr>
          <w:rFonts w:ascii="Sylfaen" w:hAnsi="Sylfaen" w:cs="Sylfaen"/>
          <w:sz w:val="20"/>
          <w:szCs w:val="20"/>
          <w:lang w:val="hy-AM"/>
        </w:rPr>
        <w:t>ասնակիցը</w:t>
      </w:r>
      <w:r w:rsidRPr="006E68AD">
        <w:rPr>
          <w:rFonts w:ascii="Sylfaen" w:hAnsi="Sylfaen"/>
          <w:sz w:val="20"/>
          <w:szCs w:val="20"/>
          <w:lang w:val="hy-AM"/>
        </w:rPr>
        <w:t xml:space="preserve"> </w:t>
      </w:r>
      <w:r w:rsidR="00406DB8" w:rsidRPr="006E68AD">
        <w:rPr>
          <w:rFonts w:ascii="Sylfaen" w:hAnsi="Sylfaen" w:cs="Sylfaen"/>
          <w:sz w:val="20"/>
          <w:szCs w:val="20"/>
        </w:rPr>
        <w:t>սույն</w:t>
      </w:r>
      <w:r w:rsidR="00406DB8" w:rsidRPr="006E68AD">
        <w:rPr>
          <w:rFonts w:ascii="Sylfaen" w:hAnsi="Sylfaen"/>
          <w:sz w:val="20"/>
          <w:szCs w:val="20"/>
          <w:lang w:val="af-ZA"/>
        </w:rPr>
        <w:t xml:space="preserve"> </w:t>
      </w:r>
      <w:r w:rsidR="00406DB8" w:rsidRPr="006E68AD">
        <w:rPr>
          <w:rFonts w:ascii="Sylfaen" w:hAnsi="Sylfaen" w:cs="Sylfaen"/>
          <w:sz w:val="20"/>
          <w:szCs w:val="20"/>
        </w:rPr>
        <w:t>հրավերի</w:t>
      </w:r>
      <w:r w:rsidR="00406DB8" w:rsidRPr="006E68AD">
        <w:rPr>
          <w:rFonts w:ascii="Sylfaen" w:hAnsi="Sylfaen"/>
          <w:sz w:val="20"/>
          <w:szCs w:val="20"/>
          <w:lang w:val="af-ZA"/>
        </w:rPr>
        <w:t xml:space="preserve"> 2-</w:t>
      </w:r>
      <w:r w:rsidR="00406DB8" w:rsidRPr="006E68AD">
        <w:rPr>
          <w:rFonts w:ascii="Sylfaen" w:hAnsi="Sylfaen" w:cs="Sylfaen"/>
          <w:sz w:val="20"/>
          <w:szCs w:val="20"/>
        </w:rPr>
        <w:t>րդ</w:t>
      </w:r>
      <w:r w:rsidR="00406DB8" w:rsidRPr="006E68AD">
        <w:rPr>
          <w:rFonts w:ascii="Sylfaen" w:hAnsi="Sylfaen"/>
          <w:sz w:val="20"/>
          <w:szCs w:val="20"/>
          <w:lang w:val="af-ZA"/>
        </w:rPr>
        <w:t xml:space="preserve"> </w:t>
      </w:r>
      <w:r w:rsidR="00406DB8" w:rsidRPr="006E68AD">
        <w:rPr>
          <w:rFonts w:ascii="Sylfaen" w:hAnsi="Sylfaen" w:cs="Sylfaen"/>
          <w:sz w:val="20"/>
          <w:szCs w:val="20"/>
        </w:rPr>
        <w:t>մասի</w:t>
      </w:r>
      <w:r w:rsidR="00406DB8" w:rsidRPr="006E68AD">
        <w:rPr>
          <w:rFonts w:ascii="Sylfaen" w:hAnsi="Sylfaen"/>
          <w:sz w:val="20"/>
          <w:szCs w:val="20"/>
          <w:lang w:val="af-ZA"/>
        </w:rPr>
        <w:t xml:space="preserve"> 4-</w:t>
      </w:r>
      <w:r w:rsidR="00406DB8" w:rsidRPr="006E68AD">
        <w:rPr>
          <w:rFonts w:ascii="Sylfaen" w:hAnsi="Sylfaen" w:cs="Sylfaen"/>
          <w:sz w:val="20"/>
          <w:szCs w:val="20"/>
        </w:rPr>
        <w:t>րդ</w:t>
      </w:r>
      <w:r w:rsidR="00406DB8" w:rsidRPr="006E68AD">
        <w:rPr>
          <w:rFonts w:ascii="Sylfaen" w:hAnsi="Sylfaen"/>
          <w:sz w:val="20"/>
          <w:szCs w:val="20"/>
          <w:lang w:val="af-ZA"/>
        </w:rPr>
        <w:t xml:space="preserve"> </w:t>
      </w:r>
      <w:r w:rsidR="00406DB8" w:rsidRPr="006E68AD">
        <w:rPr>
          <w:rFonts w:ascii="Sylfaen" w:hAnsi="Sylfaen" w:cs="Sylfaen"/>
          <w:sz w:val="20"/>
          <w:szCs w:val="20"/>
        </w:rPr>
        <w:t>բաժնով</w:t>
      </w:r>
      <w:r w:rsidR="00406DB8" w:rsidRPr="006E68AD">
        <w:rPr>
          <w:rFonts w:ascii="Sylfaen" w:hAnsi="Sylfaen"/>
          <w:sz w:val="20"/>
          <w:szCs w:val="20"/>
          <w:lang w:val="af-ZA"/>
        </w:rPr>
        <w:t xml:space="preserve"> </w:t>
      </w:r>
      <w:r w:rsidR="00406DB8" w:rsidRPr="006E68AD">
        <w:rPr>
          <w:rFonts w:ascii="Sylfaen" w:hAnsi="Sylfaen" w:cs="Sylfaen"/>
          <w:sz w:val="20"/>
          <w:szCs w:val="20"/>
        </w:rPr>
        <w:t>սահմանված</w:t>
      </w:r>
      <w:r w:rsidR="00406DB8" w:rsidRPr="006E68AD">
        <w:rPr>
          <w:rFonts w:ascii="Sylfaen" w:hAnsi="Sylfaen"/>
          <w:sz w:val="20"/>
          <w:szCs w:val="20"/>
          <w:lang w:val="af-ZA"/>
        </w:rPr>
        <w:t xml:space="preserve"> </w:t>
      </w:r>
      <w:r w:rsidR="00406DB8" w:rsidRPr="006E68AD">
        <w:rPr>
          <w:rFonts w:ascii="Sylfaen" w:hAnsi="Sylfaen" w:cs="Sylfaen"/>
          <w:sz w:val="20"/>
          <w:szCs w:val="20"/>
        </w:rPr>
        <w:t>կարգով</w:t>
      </w:r>
      <w:r w:rsidR="00406DB8" w:rsidRPr="006E68AD">
        <w:rPr>
          <w:rFonts w:ascii="Sylfaen" w:hAnsi="Sylfaen"/>
          <w:sz w:val="20"/>
          <w:szCs w:val="20"/>
          <w:lang w:val="hy-AM"/>
        </w:rPr>
        <w:t xml:space="preserve"> </w:t>
      </w:r>
      <w:r w:rsidR="00406DB8" w:rsidRPr="006E68AD">
        <w:rPr>
          <w:rFonts w:ascii="Sylfaen" w:hAnsi="Sylfaen" w:cs="Sylfaen"/>
          <w:sz w:val="20"/>
          <w:szCs w:val="20"/>
          <w:lang w:val="hy-AM"/>
        </w:rPr>
        <w:t>ներկայացնում</w:t>
      </w:r>
      <w:r w:rsidR="00406DB8" w:rsidRPr="006E68AD">
        <w:rPr>
          <w:rFonts w:ascii="Sylfaen" w:hAnsi="Sylfaen"/>
          <w:sz w:val="20"/>
          <w:szCs w:val="20"/>
          <w:lang w:val="hy-AM"/>
        </w:rPr>
        <w:t xml:space="preserve"> </w:t>
      </w:r>
      <w:r w:rsidR="00406DB8" w:rsidRPr="006E68AD">
        <w:rPr>
          <w:rFonts w:ascii="Sylfaen" w:hAnsi="Sylfaen" w:cs="Sylfaen"/>
          <w:sz w:val="20"/>
          <w:szCs w:val="20"/>
          <w:lang w:val="hy-AM"/>
        </w:rPr>
        <w:t>է</w:t>
      </w:r>
      <w:r w:rsidR="00406DB8" w:rsidRPr="006E68AD">
        <w:rPr>
          <w:rFonts w:ascii="Sylfaen" w:hAnsi="Sylfaen"/>
          <w:sz w:val="20"/>
          <w:szCs w:val="20"/>
          <w:lang w:val="hy-AM"/>
        </w:rPr>
        <w:t xml:space="preserve"> </w:t>
      </w:r>
      <w:r w:rsidR="00406DB8" w:rsidRPr="006E68AD">
        <w:rPr>
          <w:rFonts w:ascii="Sylfaen" w:hAnsi="Sylfaen" w:cs="Sylfaen"/>
          <w:sz w:val="20"/>
          <w:szCs w:val="20"/>
          <w:lang w:val="hy-AM"/>
        </w:rPr>
        <w:t>հայտ</w:t>
      </w:r>
      <w:r w:rsidR="00406DB8" w:rsidRPr="006E68AD">
        <w:rPr>
          <w:rFonts w:ascii="Sylfaen" w:hAnsi="Sylfaen"/>
          <w:sz w:val="20"/>
          <w:szCs w:val="20"/>
          <w:lang w:val="hy-AM"/>
        </w:rPr>
        <w:t>:</w:t>
      </w:r>
      <w:r w:rsidR="00406DB8" w:rsidRPr="006E68AD">
        <w:rPr>
          <w:rFonts w:ascii="Sylfaen" w:hAnsi="Sylfaen"/>
          <w:sz w:val="20"/>
          <w:szCs w:val="20"/>
          <w:lang w:val="af-ZA"/>
        </w:rPr>
        <w:t xml:space="preserve"> </w:t>
      </w:r>
      <w:r w:rsidRPr="006E68AD">
        <w:rPr>
          <w:rFonts w:ascii="Sylfaen" w:hAnsi="Sylfaen" w:cs="Sylfaen"/>
          <w:sz w:val="20"/>
          <w:szCs w:val="20"/>
          <w:lang w:val="hy-AM"/>
        </w:rPr>
        <w:t>Հայտին</w:t>
      </w:r>
      <w:r w:rsidRPr="006E68AD">
        <w:rPr>
          <w:rFonts w:ascii="Sylfaen" w:hAnsi="Sylfaen"/>
          <w:sz w:val="20"/>
          <w:szCs w:val="20"/>
          <w:lang w:val="hy-AM"/>
        </w:rPr>
        <w:t xml:space="preserve"> </w:t>
      </w:r>
      <w:r w:rsidRPr="006E68AD">
        <w:rPr>
          <w:rFonts w:ascii="Sylfaen" w:hAnsi="Sylfaen" w:cs="Sylfaen"/>
          <w:sz w:val="20"/>
          <w:szCs w:val="20"/>
          <w:lang w:val="hy-AM"/>
        </w:rPr>
        <w:t>կցվում</w:t>
      </w:r>
      <w:r w:rsidRPr="006E68AD">
        <w:rPr>
          <w:rFonts w:ascii="Sylfaen" w:hAnsi="Sylfaen"/>
          <w:sz w:val="20"/>
          <w:szCs w:val="20"/>
          <w:lang w:val="hy-AM"/>
        </w:rPr>
        <w:t xml:space="preserve"> </w:t>
      </w:r>
      <w:r w:rsidRPr="006E68AD">
        <w:rPr>
          <w:rFonts w:ascii="Sylfaen" w:hAnsi="Sylfaen" w:cs="Sylfaen"/>
          <w:sz w:val="20"/>
          <w:szCs w:val="20"/>
          <w:lang w:val="hy-AM"/>
        </w:rPr>
        <w:t>են</w:t>
      </w:r>
      <w:r w:rsidRPr="006E68AD">
        <w:rPr>
          <w:rFonts w:ascii="Sylfaen" w:hAnsi="Sylfaen"/>
          <w:sz w:val="20"/>
          <w:szCs w:val="20"/>
          <w:lang w:val="hy-AM"/>
        </w:rPr>
        <w:t xml:space="preserve"> </w:t>
      </w:r>
      <w:r w:rsidRPr="006E68AD">
        <w:rPr>
          <w:rFonts w:ascii="Sylfaen" w:hAnsi="Sylfaen" w:cs="Sylfaen"/>
          <w:sz w:val="20"/>
          <w:szCs w:val="20"/>
          <w:lang w:val="hy-AM"/>
        </w:rPr>
        <w:t>սույն</w:t>
      </w:r>
      <w:r w:rsidRPr="006E68AD">
        <w:rPr>
          <w:rFonts w:ascii="Sylfaen" w:hAnsi="Sylfaen"/>
          <w:sz w:val="20"/>
          <w:szCs w:val="20"/>
          <w:lang w:val="hy-AM"/>
        </w:rPr>
        <w:t xml:space="preserve"> </w:t>
      </w:r>
      <w:r w:rsidRPr="006E68AD">
        <w:rPr>
          <w:rFonts w:ascii="Sylfaen" w:hAnsi="Sylfaen" w:cs="Sylfaen"/>
          <w:sz w:val="20"/>
          <w:szCs w:val="20"/>
          <w:lang w:val="hy-AM"/>
        </w:rPr>
        <w:t>հրավերով</w:t>
      </w:r>
      <w:r w:rsidRPr="006E68AD">
        <w:rPr>
          <w:rFonts w:ascii="Sylfaen" w:hAnsi="Sylfaen"/>
          <w:sz w:val="20"/>
          <w:szCs w:val="20"/>
          <w:lang w:val="hy-AM"/>
        </w:rPr>
        <w:t xml:space="preserve"> </w:t>
      </w:r>
      <w:r w:rsidRPr="006E68AD">
        <w:rPr>
          <w:rFonts w:ascii="Sylfaen" w:hAnsi="Sylfaen" w:cs="Sylfaen"/>
          <w:sz w:val="20"/>
          <w:szCs w:val="20"/>
          <w:lang w:val="hy-AM"/>
        </w:rPr>
        <w:t>նախատեսված</w:t>
      </w:r>
      <w:r w:rsidRPr="006E68AD">
        <w:rPr>
          <w:rFonts w:ascii="Sylfaen" w:hAnsi="Sylfaen"/>
          <w:sz w:val="20"/>
          <w:szCs w:val="20"/>
          <w:lang w:val="hy-AM"/>
        </w:rPr>
        <w:t xml:space="preserve"> </w:t>
      </w:r>
      <w:r w:rsidRPr="006E68AD">
        <w:rPr>
          <w:rFonts w:ascii="Sylfaen" w:hAnsi="Sylfaen" w:cs="Sylfaen"/>
          <w:sz w:val="20"/>
          <w:szCs w:val="20"/>
          <w:lang w:val="hy-AM"/>
        </w:rPr>
        <w:t>համապատասխան</w:t>
      </w:r>
      <w:r w:rsidRPr="006E68AD">
        <w:rPr>
          <w:rFonts w:ascii="Sylfaen" w:hAnsi="Sylfaen"/>
          <w:sz w:val="20"/>
          <w:szCs w:val="20"/>
          <w:lang w:val="hy-AM"/>
        </w:rPr>
        <w:t xml:space="preserve"> </w:t>
      </w:r>
      <w:r w:rsidRPr="006E68AD">
        <w:rPr>
          <w:rFonts w:ascii="Sylfaen" w:hAnsi="Sylfaen" w:cs="Sylfaen"/>
          <w:sz w:val="20"/>
          <w:szCs w:val="20"/>
          <w:lang w:val="hy-AM"/>
        </w:rPr>
        <w:t>փաստաթղթեր</w:t>
      </w:r>
      <w:r w:rsidRPr="006E68AD">
        <w:rPr>
          <w:rFonts w:ascii="Sylfaen" w:hAnsi="Sylfaen" w:cs="Sylfaen"/>
          <w:sz w:val="20"/>
          <w:szCs w:val="20"/>
          <w:lang w:val="es-ES"/>
        </w:rPr>
        <w:t>ը</w:t>
      </w:r>
      <w:r w:rsidRPr="006E68AD">
        <w:rPr>
          <w:rFonts w:ascii="Sylfaen" w:hAnsi="Sylfaen"/>
          <w:sz w:val="20"/>
          <w:szCs w:val="20"/>
          <w:lang w:val="es-ES"/>
        </w:rPr>
        <w:t xml:space="preserve"> (</w:t>
      </w:r>
      <w:r w:rsidRPr="006E68AD">
        <w:rPr>
          <w:rFonts w:ascii="Sylfaen" w:hAnsi="Sylfaen" w:cs="Sylfaen"/>
          <w:sz w:val="20"/>
          <w:szCs w:val="20"/>
          <w:lang w:val="es-ES"/>
        </w:rPr>
        <w:t>տեղեկությունները</w:t>
      </w:r>
      <w:r w:rsidRPr="006E68AD">
        <w:rPr>
          <w:rFonts w:ascii="Sylfaen" w:hAnsi="Sylfaen"/>
          <w:sz w:val="20"/>
          <w:szCs w:val="20"/>
          <w:lang w:val="es-ES"/>
        </w:rPr>
        <w:t>)</w:t>
      </w:r>
      <w:r w:rsidR="00406DB8" w:rsidRPr="006E68AD">
        <w:rPr>
          <w:rFonts w:ascii="Sylfaen" w:hAnsi="Sylfaen"/>
          <w:sz w:val="20"/>
          <w:szCs w:val="20"/>
          <w:lang w:val="es-ES"/>
        </w:rPr>
        <w:t>:</w:t>
      </w:r>
    </w:p>
    <w:p w:rsidR="002D5CF0" w:rsidRPr="006E68AD" w:rsidRDefault="0078387F" w:rsidP="00096865">
      <w:pPr>
        <w:ind w:firstLine="567"/>
        <w:jc w:val="both"/>
        <w:rPr>
          <w:rFonts w:ascii="Sylfaen" w:hAnsi="Sylfaen" w:cs="Sylfaen"/>
          <w:sz w:val="20"/>
          <w:lang w:val="es-ES"/>
        </w:rPr>
      </w:pPr>
      <w:r w:rsidRPr="006E68AD">
        <w:rPr>
          <w:rFonts w:ascii="Sylfaen" w:hAnsi="Sylfaen" w:cs="Sylfaen"/>
          <w:sz w:val="20"/>
        </w:rPr>
        <w:t>Մասնակիցը</w:t>
      </w:r>
      <w:r w:rsidRPr="006E68AD">
        <w:rPr>
          <w:rFonts w:ascii="Sylfaen" w:hAnsi="Sylfaen" w:cs="Sylfaen"/>
          <w:sz w:val="20"/>
          <w:lang w:val="es-ES"/>
        </w:rPr>
        <w:t xml:space="preserve"> </w:t>
      </w:r>
      <w:r w:rsidR="002240AB" w:rsidRPr="006E68AD">
        <w:rPr>
          <w:rFonts w:ascii="Sylfaen" w:hAnsi="Sylfaen" w:cs="Sylfaen"/>
          <w:sz w:val="20"/>
        </w:rPr>
        <w:t>հայտով</w:t>
      </w:r>
      <w:r w:rsidR="002240AB" w:rsidRPr="006E68AD">
        <w:rPr>
          <w:rFonts w:ascii="Sylfaen" w:hAnsi="Sylfaen" w:cs="Sylfaen"/>
          <w:sz w:val="20"/>
          <w:lang w:val="es-ES"/>
        </w:rPr>
        <w:t xml:space="preserve"> </w:t>
      </w:r>
      <w:r w:rsidRPr="006E68AD">
        <w:rPr>
          <w:rFonts w:ascii="Sylfaen" w:hAnsi="Sylfaen" w:cs="Sylfaen"/>
          <w:sz w:val="20"/>
        </w:rPr>
        <w:t>ներկայացնում</w:t>
      </w:r>
      <w:r w:rsidRPr="006E68AD">
        <w:rPr>
          <w:rFonts w:ascii="Sylfaen" w:hAnsi="Sylfaen" w:cs="Sylfaen"/>
          <w:sz w:val="20"/>
          <w:lang w:val="es-ES"/>
        </w:rPr>
        <w:t xml:space="preserve"> </w:t>
      </w:r>
      <w:r w:rsidRPr="006E68AD">
        <w:rPr>
          <w:rFonts w:ascii="Sylfaen" w:hAnsi="Sylfaen" w:cs="Sylfaen"/>
          <w:sz w:val="20"/>
        </w:rPr>
        <w:t>է</w:t>
      </w:r>
      <w:r w:rsidRPr="006E68AD">
        <w:rPr>
          <w:rFonts w:ascii="Sylfaen" w:hAnsi="Sylfaen" w:cs="Sylfaen"/>
          <w:sz w:val="20"/>
          <w:lang w:val="es-ES"/>
        </w:rPr>
        <w:t xml:space="preserve"> </w:t>
      </w:r>
      <w:r w:rsidRPr="006E68AD">
        <w:rPr>
          <w:rFonts w:ascii="Sylfaen" w:hAnsi="Sylfaen" w:cs="Sylfaen"/>
          <w:sz w:val="20"/>
        </w:rPr>
        <w:t>իր</w:t>
      </w:r>
      <w:r w:rsidRPr="006E68AD">
        <w:rPr>
          <w:rFonts w:ascii="Sylfaen" w:hAnsi="Sylfaen" w:cs="Sylfaen"/>
          <w:sz w:val="20"/>
          <w:lang w:val="es-ES"/>
        </w:rPr>
        <w:t xml:space="preserve"> </w:t>
      </w:r>
      <w:r w:rsidRPr="006E68AD">
        <w:rPr>
          <w:rFonts w:ascii="Sylfaen" w:hAnsi="Sylfaen" w:cs="Sylfaen"/>
          <w:sz w:val="20"/>
        </w:rPr>
        <w:t>կողմից</w:t>
      </w:r>
      <w:r w:rsidRPr="006E68AD">
        <w:rPr>
          <w:rFonts w:ascii="Sylfaen" w:hAnsi="Sylfaen" w:cs="Sylfaen"/>
          <w:sz w:val="20"/>
          <w:lang w:val="es-ES"/>
        </w:rPr>
        <w:t xml:space="preserve"> </w:t>
      </w:r>
      <w:r w:rsidRPr="006E68AD">
        <w:rPr>
          <w:rFonts w:ascii="Sylfaen" w:hAnsi="Sylfaen" w:cs="Sylfaen"/>
          <w:sz w:val="20"/>
        </w:rPr>
        <w:t>հաստատված</w:t>
      </w:r>
      <w:r w:rsidRPr="006E68AD">
        <w:rPr>
          <w:rFonts w:ascii="Sylfaen" w:hAnsi="Sylfaen" w:cs="Sylfaen"/>
          <w:sz w:val="20"/>
          <w:lang w:val="es-ES"/>
        </w:rPr>
        <w:t>`</w:t>
      </w:r>
    </w:p>
    <w:p w:rsidR="00096865" w:rsidRPr="006E68AD" w:rsidRDefault="002D5CF0" w:rsidP="00096865">
      <w:pPr>
        <w:ind w:firstLine="567"/>
        <w:jc w:val="both"/>
        <w:rPr>
          <w:rFonts w:ascii="Sylfaen" w:hAnsi="Sylfaen" w:cs="Sylfaen"/>
          <w:sz w:val="20"/>
          <w:lang w:val="es-ES"/>
        </w:rPr>
      </w:pPr>
      <w:r w:rsidRPr="006E68AD">
        <w:rPr>
          <w:rFonts w:ascii="Sylfaen" w:hAnsi="Sylfaen" w:cs="Sylfaen"/>
          <w:sz w:val="20"/>
          <w:lang w:val="es-ES"/>
        </w:rPr>
        <w:t>2.</w:t>
      </w:r>
      <w:r w:rsidR="00D76BBA" w:rsidRPr="006E68AD">
        <w:rPr>
          <w:rFonts w:ascii="Sylfaen" w:hAnsi="Sylfaen" w:cs="Sylfaen"/>
          <w:sz w:val="20"/>
          <w:lang w:val="es-ES"/>
        </w:rPr>
        <w:t>1</w:t>
      </w:r>
      <w:r w:rsidRPr="006E68AD">
        <w:rPr>
          <w:rFonts w:ascii="Sylfaen" w:hAnsi="Sylfaen" w:cs="Sylfaen"/>
          <w:sz w:val="20"/>
          <w:lang w:val="es-ES"/>
        </w:rPr>
        <w:t xml:space="preserve"> </w:t>
      </w:r>
      <w:r w:rsidR="00096865" w:rsidRPr="006E68AD">
        <w:rPr>
          <w:rFonts w:ascii="Sylfaen" w:hAnsi="Sylfaen" w:cs="Sylfaen"/>
          <w:sz w:val="20"/>
          <w:lang w:val="ru-RU"/>
        </w:rPr>
        <w:t>ընթացակարգին</w:t>
      </w:r>
      <w:r w:rsidR="00096865" w:rsidRPr="006E68AD">
        <w:rPr>
          <w:rFonts w:ascii="Sylfaen" w:hAnsi="Sylfaen" w:cs="Sylfaen"/>
          <w:sz w:val="20"/>
          <w:lang w:val="af-ZA"/>
        </w:rPr>
        <w:t xml:space="preserve"> </w:t>
      </w:r>
      <w:r w:rsidR="00096865" w:rsidRPr="006E68AD">
        <w:rPr>
          <w:rFonts w:ascii="Sylfaen" w:hAnsi="Sylfaen" w:cs="Sylfaen"/>
          <w:sz w:val="20"/>
          <w:lang w:val="ru-RU"/>
        </w:rPr>
        <w:t>մասնակցելու</w:t>
      </w:r>
      <w:r w:rsidR="00096865" w:rsidRPr="006E68AD">
        <w:rPr>
          <w:rFonts w:ascii="Sylfaen" w:hAnsi="Sylfaen" w:cs="Sylfaen"/>
          <w:sz w:val="20"/>
          <w:lang w:val="af-ZA"/>
        </w:rPr>
        <w:t xml:space="preserve"> </w:t>
      </w:r>
      <w:r w:rsidR="00096865" w:rsidRPr="006E68AD">
        <w:rPr>
          <w:rFonts w:ascii="Sylfaen" w:hAnsi="Sylfaen" w:cs="Sylfaen"/>
          <w:sz w:val="20"/>
          <w:lang w:val="ru-RU"/>
        </w:rPr>
        <w:t>դիմում</w:t>
      </w:r>
      <w:r w:rsidR="004D052E" w:rsidRPr="006E68AD">
        <w:rPr>
          <w:rFonts w:ascii="Sylfaen" w:hAnsi="Sylfaen" w:cs="Sylfaen"/>
          <w:sz w:val="20"/>
          <w:lang w:val="es-ES"/>
        </w:rPr>
        <w:t>-</w:t>
      </w:r>
      <w:r w:rsidR="004D052E" w:rsidRPr="006E68AD">
        <w:rPr>
          <w:rFonts w:ascii="Sylfaen" w:hAnsi="Sylfaen" w:cs="Sylfaen"/>
          <w:sz w:val="20"/>
        </w:rPr>
        <w:t>հայտարարություն</w:t>
      </w:r>
      <w:r w:rsidR="00096865" w:rsidRPr="006E68AD">
        <w:rPr>
          <w:rFonts w:ascii="Sylfaen" w:hAnsi="Sylfaen" w:cs="Sylfaen"/>
          <w:sz w:val="20"/>
          <w:lang w:val="af-ZA"/>
        </w:rPr>
        <w:t xml:space="preserve">` </w:t>
      </w:r>
      <w:r w:rsidR="006F49AA" w:rsidRPr="006E68AD">
        <w:rPr>
          <w:rFonts w:ascii="Sylfaen" w:hAnsi="Sylfaen" w:cs="Sylfaen"/>
          <w:sz w:val="20"/>
          <w:lang w:val="af-ZA"/>
        </w:rPr>
        <w:t>համաձայն հ</w:t>
      </w:r>
      <w:r w:rsidR="00096865" w:rsidRPr="006E68AD">
        <w:rPr>
          <w:rFonts w:ascii="Sylfaen" w:hAnsi="Sylfaen" w:cs="Sylfaen"/>
          <w:sz w:val="20"/>
          <w:lang w:val="ru-RU"/>
        </w:rPr>
        <w:t>ավելված</w:t>
      </w:r>
      <w:r w:rsidR="00096865" w:rsidRPr="006E68AD">
        <w:rPr>
          <w:rFonts w:ascii="Sylfaen" w:hAnsi="Sylfaen" w:cs="Sylfaen"/>
          <w:sz w:val="20"/>
          <w:lang w:val="af-ZA"/>
        </w:rPr>
        <w:t xml:space="preserve"> N 1</w:t>
      </w:r>
      <w:r w:rsidR="006F49AA" w:rsidRPr="006E68AD">
        <w:rPr>
          <w:rFonts w:ascii="Sylfaen" w:hAnsi="Sylfaen" w:cs="Sylfaen"/>
          <w:sz w:val="20"/>
          <w:lang w:val="af-ZA"/>
        </w:rPr>
        <w:t>-ի</w:t>
      </w:r>
      <w:r w:rsidR="00BC6807" w:rsidRPr="006E68AD">
        <w:rPr>
          <w:rFonts w:ascii="Sylfaen" w:hAnsi="Sylfaen" w:cs="Sylfaen"/>
          <w:sz w:val="20"/>
          <w:lang w:val="es-ES"/>
        </w:rPr>
        <w:t>.</w:t>
      </w:r>
    </w:p>
    <w:p w:rsidR="003537B6" w:rsidRPr="006E68AD" w:rsidRDefault="003537B6" w:rsidP="00D1325A">
      <w:pPr>
        <w:pStyle w:val="norm"/>
        <w:spacing w:line="276" w:lineRule="auto"/>
        <w:ind w:firstLine="567"/>
        <w:rPr>
          <w:rFonts w:ascii="Sylfaen" w:hAnsi="Sylfaen" w:cs="Sylfaen"/>
          <w:sz w:val="20"/>
          <w:szCs w:val="24"/>
          <w:lang w:val="af-ZA" w:eastAsia="en-US"/>
        </w:rPr>
      </w:pPr>
      <w:r w:rsidRPr="006E68AD">
        <w:rPr>
          <w:rFonts w:ascii="Sylfaen" w:hAnsi="Sylfaen" w:cs="Sylfaen"/>
          <w:sz w:val="20"/>
          <w:lang w:val="es-ES"/>
        </w:rPr>
        <w:t xml:space="preserve">2.2 </w:t>
      </w:r>
      <w:r w:rsidRPr="006E68AD">
        <w:rPr>
          <w:rFonts w:ascii="Sylfaen" w:hAnsi="Sylfaen" w:cs="Sylfaen"/>
          <w:sz w:val="20"/>
          <w:szCs w:val="24"/>
          <w:lang w:eastAsia="en-US"/>
        </w:rPr>
        <w:t>գործակալության</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պայմանագրի</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պատճենը</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և</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դրա</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կողմ</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հանդիսացող</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անձի</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տվյալները</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եթե</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պայմանագիրն</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իրականացվելու</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է</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գործակալության</w:t>
      </w:r>
      <w:r w:rsidRPr="006E68AD">
        <w:rPr>
          <w:rFonts w:ascii="Sylfaen" w:hAnsi="Sylfaen" w:cs="Sylfaen"/>
          <w:sz w:val="20"/>
          <w:szCs w:val="24"/>
          <w:lang w:val="af-ZA" w:eastAsia="en-US"/>
        </w:rPr>
        <w:t xml:space="preserve"> </w:t>
      </w:r>
      <w:r w:rsidRPr="006E68AD">
        <w:rPr>
          <w:rFonts w:ascii="Sylfaen" w:hAnsi="Sylfaen" w:cs="Sylfaen"/>
          <w:sz w:val="20"/>
          <w:szCs w:val="24"/>
          <w:lang w:eastAsia="en-US"/>
        </w:rPr>
        <w:t>միջոցով</w:t>
      </w:r>
      <w:r w:rsidRPr="006E68AD">
        <w:rPr>
          <w:rFonts w:ascii="Sylfaen" w:hAnsi="Sylfaen" w:cs="Sylfaen"/>
          <w:sz w:val="20"/>
          <w:szCs w:val="24"/>
          <w:lang w:val="af-ZA" w:eastAsia="en-US"/>
        </w:rPr>
        <w:t>.</w:t>
      </w:r>
    </w:p>
    <w:p w:rsidR="003537B6" w:rsidRPr="006E68AD" w:rsidRDefault="003537B6" w:rsidP="00096865">
      <w:pPr>
        <w:ind w:firstLine="567"/>
        <w:jc w:val="both"/>
        <w:rPr>
          <w:rFonts w:ascii="Sylfaen" w:hAnsi="Sylfaen" w:cs="Sylfaen"/>
          <w:sz w:val="20"/>
          <w:lang w:val="af-ZA"/>
        </w:rPr>
      </w:pPr>
      <w:r w:rsidRPr="006E68AD">
        <w:rPr>
          <w:rFonts w:ascii="Sylfaen" w:hAnsi="Sylfaen" w:cs="Sylfaen"/>
          <w:sz w:val="20"/>
          <w:lang w:val="es-ES"/>
        </w:rPr>
        <w:t xml:space="preserve">2.3 </w:t>
      </w:r>
      <w:r w:rsidRPr="006E68AD">
        <w:rPr>
          <w:rFonts w:ascii="Sylfaen" w:hAnsi="Sylfaen" w:cs="Sylfaen"/>
          <w:sz w:val="20"/>
        </w:rPr>
        <w:t>համատեղ</w:t>
      </w:r>
      <w:r w:rsidRPr="006E68AD">
        <w:rPr>
          <w:rFonts w:ascii="Sylfaen" w:hAnsi="Sylfaen" w:cs="Sylfaen"/>
          <w:sz w:val="20"/>
          <w:lang w:val="af-ZA"/>
        </w:rPr>
        <w:t xml:space="preserve"> </w:t>
      </w:r>
      <w:r w:rsidRPr="006E68AD">
        <w:rPr>
          <w:rFonts w:ascii="Sylfaen" w:hAnsi="Sylfaen" w:cs="Sylfaen"/>
          <w:sz w:val="20"/>
        </w:rPr>
        <w:t>գործունեության</w:t>
      </w:r>
      <w:r w:rsidRPr="006E68AD">
        <w:rPr>
          <w:rFonts w:ascii="Sylfaen" w:hAnsi="Sylfaen" w:cs="Sylfaen"/>
          <w:sz w:val="20"/>
          <w:lang w:val="af-ZA"/>
        </w:rPr>
        <w:t xml:space="preserve"> </w:t>
      </w:r>
      <w:r w:rsidRPr="006E68AD">
        <w:rPr>
          <w:rFonts w:ascii="Sylfaen" w:hAnsi="Sylfaen" w:cs="Sylfaen"/>
          <w:sz w:val="20"/>
        </w:rPr>
        <w:t>պայմանագիրը</w:t>
      </w:r>
      <w:r w:rsidRPr="006E68AD">
        <w:rPr>
          <w:rFonts w:ascii="Sylfaen" w:hAnsi="Sylfaen" w:cs="Sylfaen"/>
          <w:sz w:val="20"/>
          <w:lang w:val="af-ZA"/>
        </w:rPr>
        <w:t xml:space="preserve">, </w:t>
      </w:r>
      <w:r w:rsidRPr="006E68AD">
        <w:rPr>
          <w:rFonts w:ascii="Sylfaen" w:hAnsi="Sylfaen" w:cs="Sylfaen"/>
          <w:sz w:val="20"/>
        </w:rPr>
        <w:t>եթե</w:t>
      </w:r>
      <w:r w:rsidRPr="006E68AD">
        <w:rPr>
          <w:rFonts w:ascii="Sylfaen" w:hAnsi="Sylfaen" w:cs="Sylfaen"/>
          <w:sz w:val="20"/>
          <w:lang w:val="af-ZA"/>
        </w:rPr>
        <w:t xml:space="preserve"> </w:t>
      </w:r>
      <w:r w:rsidRPr="006E68AD">
        <w:rPr>
          <w:rFonts w:ascii="Sylfaen" w:hAnsi="Sylfaen" w:cs="Sylfaen"/>
          <w:sz w:val="20"/>
        </w:rPr>
        <w:t>մասնակիցները</w:t>
      </w:r>
      <w:r w:rsidRPr="006E68AD">
        <w:rPr>
          <w:rFonts w:ascii="Sylfaen" w:hAnsi="Sylfaen" w:cs="Sylfaen"/>
          <w:sz w:val="20"/>
          <w:lang w:val="af-ZA"/>
        </w:rPr>
        <w:t xml:space="preserve"> </w:t>
      </w:r>
      <w:r w:rsidRPr="006E68AD">
        <w:rPr>
          <w:rFonts w:ascii="Sylfaen" w:hAnsi="Sylfaen" w:cs="Sylfaen"/>
          <w:sz w:val="20"/>
        </w:rPr>
        <w:t>գնման</w:t>
      </w:r>
      <w:r w:rsidRPr="006E68AD">
        <w:rPr>
          <w:rFonts w:ascii="Sylfaen" w:hAnsi="Sylfaen" w:cs="Sylfaen"/>
          <w:sz w:val="20"/>
          <w:lang w:val="af-ZA"/>
        </w:rPr>
        <w:t xml:space="preserve"> </w:t>
      </w:r>
      <w:r w:rsidRPr="006E68AD">
        <w:rPr>
          <w:rFonts w:ascii="Sylfaen" w:hAnsi="Sylfaen" w:cs="Sylfaen"/>
          <w:sz w:val="20"/>
        </w:rPr>
        <w:t>ընթացակարգին</w:t>
      </w:r>
      <w:r w:rsidRPr="006E68AD">
        <w:rPr>
          <w:rFonts w:ascii="Sylfaen" w:hAnsi="Sylfaen" w:cs="Sylfaen"/>
          <w:sz w:val="20"/>
          <w:lang w:val="af-ZA"/>
        </w:rPr>
        <w:t xml:space="preserve"> </w:t>
      </w:r>
      <w:r w:rsidRPr="006E68AD">
        <w:rPr>
          <w:rFonts w:ascii="Sylfaen" w:hAnsi="Sylfaen" w:cs="Sylfaen"/>
          <w:sz w:val="20"/>
        </w:rPr>
        <w:t>մասնակցում</w:t>
      </w:r>
      <w:r w:rsidRPr="006E68AD">
        <w:rPr>
          <w:rFonts w:ascii="Sylfaen" w:hAnsi="Sylfaen" w:cs="Sylfaen"/>
          <w:sz w:val="20"/>
          <w:lang w:val="af-ZA"/>
        </w:rPr>
        <w:t xml:space="preserve"> </w:t>
      </w:r>
      <w:r w:rsidRPr="006E68AD">
        <w:rPr>
          <w:rFonts w:ascii="Sylfaen" w:hAnsi="Sylfaen" w:cs="Sylfaen"/>
          <w:sz w:val="20"/>
        </w:rPr>
        <w:t>են</w:t>
      </w:r>
      <w:r w:rsidRPr="006E68AD">
        <w:rPr>
          <w:rFonts w:ascii="Sylfaen" w:hAnsi="Sylfaen" w:cs="Sylfaen"/>
          <w:sz w:val="20"/>
          <w:lang w:val="af-ZA"/>
        </w:rPr>
        <w:t xml:space="preserve"> </w:t>
      </w:r>
      <w:r w:rsidRPr="006E68AD">
        <w:rPr>
          <w:rFonts w:ascii="Sylfaen" w:hAnsi="Sylfaen" w:cs="Sylfaen"/>
          <w:sz w:val="20"/>
        </w:rPr>
        <w:t>համատեղ</w:t>
      </w:r>
      <w:r w:rsidRPr="006E68AD">
        <w:rPr>
          <w:rFonts w:ascii="Sylfaen" w:hAnsi="Sylfaen" w:cs="Sylfaen"/>
          <w:sz w:val="20"/>
          <w:lang w:val="af-ZA"/>
        </w:rPr>
        <w:t xml:space="preserve"> </w:t>
      </w:r>
      <w:r w:rsidRPr="006E68AD">
        <w:rPr>
          <w:rFonts w:ascii="Sylfaen" w:hAnsi="Sylfaen" w:cs="Sylfaen"/>
          <w:sz w:val="20"/>
        </w:rPr>
        <w:t>գործունեության</w:t>
      </w:r>
      <w:r w:rsidRPr="006E68AD">
        <w:rPr>
          <w:rFonts w:ascii="Sylfaen" w:hAnsi="Sylfaen" w:cs="Sylfaen"/>
          <w:sz w:val="20"/>
          <w:lang w:val="af-ZA"/>
        </w:rPr>
        <w:t xml:space="preserve"> </w:t>
      </w:r>
      <w:r w:rsidRPr="006E68AD">
        <w:rPr>
          <w:rFonts w:ascii="Sylfaen" w:hAnsi="Sylfaen" w:cs="Sylfaen"/>
          <w:sz w:val="20"/>
        </w:rPr>
        <w:t>կարգով</w:t>
      </w:r>
      <w:r w:rsidRPr="006E68AD">
        <w:rPr>
          <w:rFonts w:ascii="Sylfaen" w:hAnsi="Sylfaen" w:cs="Sylfaen"/>
          <w:sz w:val="20"/>
          <w:lang w:val="af-ZA"/>
        </w:rPr>
        <w:t xml:space="preserve"> (</w:t>
      </w:r>
      <w:r w:rsidRPr="006E68AD">
        <w:rPr>
          <w:rFonts w:ascii="Sylfaen" w:hAnsi="Sylfaen" w:cs="Sylfaen"/>
          <w:sz w:val="20"/>
        </w:rPr>
        <w:t>կոնսորցիումով</w:t>
      </w:r>
      <w:r w:rsidRPr="006E68AD">
        <w:rPr>
          <w:rFonts w:ascii="Sylfaen" w:hAnsi="Sylfaen" w:cs="Sylfaen"/>
          <w:sz w:val="20"/>
          <w:lang w:val="af-ZA"/>
        </w:rPr>
        <w:t>)</w:t>
      </w:r>
      <w:r w:rsidR="00CB2012" w:rsidRPr="006E68AD">
        <w:rPr>
          <w:rStyle w:val="af6"/>
          <w:rFonts w:ascii="Sylfaen" w:hAnsi="Sylfaen" w:cs="Sylfaen"/>
          <w:sz w:val="20"/>
          <w:lang w:val="af-ZA"/>
        </w:rPr>
        <w:footnoteReference w:id="1"/>
      </w:r>
      <w:r w:rsidRPr="006E68AD">
        <w:rPr>
          <w:rFonts w:ascii="Sylfaen" w:hAnsi="Sylfaen" w:cs="Sylfaen"/>
          <w:sz w:val="20"/>
          <w:lang w:val="af-ZA"/>
        </w:rPr>
        <w:t>.</w:t>
      </w:r>
    </w:p>
    <w:p w:rsidR="00D1325A" w:rsidRPr="006E68AD" w:rsidRDefault="003537B6" w:rsidP="002C4DBF">
      <w:pPr>
        <w:ind w:firstLine="567"/>
        <w:jc w:val="both"/>
        <w:rPr>
          <w:rFonts w:ascii="Sylfaen" w:hAnsi="Sylfaen" w:cs="Sylfaen"/>
          <w:sz w:val="20"/>
          <w:lang w:val="es-ES"/>
        </w:rPr>
      </w:pPr>
      <w:r w:rsidRPr="006E68AD">
        <w:rPr>
          <w:rFonts w:ascii="Sylfaen" w:hAnsi="Sylfaen" w:cs="Sylfaen"/>
          <w:sz w:val="20"/>
          <w:lang w:val="es-ES"/>
        </w:rPr>
        <w:t>2.</w:t>
      </w:r>
      <w:r w:rsidR="00157691" w:rsidRPr="006E68AD">
        <w:rPr>
          <w:rFonts w:ascii="Sylfaen" w:hAnsi="Sylfaen" w:cs="Sylfaen"/>
          <w:sz w:val="20"/>
          <w:lang w:val="es-ES"/>
        </w:rPr>
        <w:t>4</w:t>
      </w:r>
      <w:r w:rsidRPr="006E68AD">
        <w:rPr>
          <w:rFonts w:ascii="Sylfaen" w:hAnsi="Sylfaen" w:cs="Sylfaen"/>
          <w:sz w:val="20"/>
          <w:lang w:val="es-ES"/>
        </w:rPr>
        <w:t xml:space="preserve"> </w:t>
      </w:r>
      <w:r w:rsidR="00C30708" w:rsidRPr="006E68AD">
        <w:rPr>
          <w:rFonts w:ascii="Sylfaen" w:hAnsi="Sylfaen" w:cs="Sylfaen"/>
          <w:sz w:val="20"/>
          <w:lang w:val="es-ES"/>
        </w:rPr>
        <w:t>ս</w:t>
      </w:r>
      <w:r w:rsidRPr="006E68AD">
        <w:rPr>
          <w:rFonts w:ascii="Sylfaen" w:hAnsi="Sylfaen" w:cs="Sylfaen"/>
          <w:sz w:val="20"/>
          <w:lang w:val="af-ZA"/>
        </w:rPr>
        <w:t>ույն հրավերով նախատեսված լիցենզիայի (ներդիրի) պատճենը.</w:t>
      </w:r>
      <w:r w:rsidRPr="006E68AD">
        <w:rPr>
          <w:rFonts w:ascii="Sylfaen" w:hAnsi="Sylfaen" w:cs="Sylfaen"/>
          <w:sz w:val="20"/>
          <w:lang w:val="es-ES"/>
        </w:rPr>
        <w:t xml:space="preserve"> </w:t>
      </w:r>
    </w:p>
    <w:p w:rsidR="00E67BA7" w:rsidRPr="006E68AD" w:rsidRDefault="008568E9" w:rsidP="008D725A">
      <w:pPr>
        <w:jc w:val="both"/>
        <w:rPr>
          <w:rFonts w:ascii="Sylfaen" w:hAnsi="Sylfaen" w:cs="Sylfaen"/>
          <w:sz w:val="20"/>
          <w:lang w:val="af-ZA"/>
        </w:rPr>
      </w:pPr>
      <w:r w:rsidRPr="006E68AD">
        <w:rPr>
          <w:rStyle w:val="af6"/>
          <w:rFonts w:ascii="Sylfaen" w:hAnsi="Sylfaen" w:cs="Sylfaen"/>
          <w:color w:val="FFFFFF"/>
          <w:sz w:val="20"/>
          <w:lang w:val="af-ZA"/>
        </w:rPr>
        <w:footnoteReference w:id="2"/>
      </w:r>
      <w:r w:rsidR="00EC2CDE" w:rsidRPr="006E68AD">
        <w:rPr>
          <w:rStyle w:val="af6"/>
          <w:rFonts w:ascii="Sylfaen" w:hAnsi="Sylfaen" w:cs="Sylfaen"/>
          <w:color w:val="FFFFFF"/>
          <w:sz w:val="20"/>
          <w:lang w:val="af-ZA"/>
        </w:rPr>
        <w:footnoteReference w:id="3"/>
      </w:r>
      <w:r w:rsidR="00096865" w:rsidRPr="006E68AD">
        <w:rPr>
          <w:rFonts w:ascii="Sylfaen" w:hAnsi="Sylfaen" w:cs="Sylfaen"/>
          <w:sz w:val="20"/>
          <w:lang w:val="af-ZA"/>
        </w:rPr>
        <w:t>2.</w:t>
      </w:r>
      <w:r w:rsidR="009D350A" w:rsidRPr="006E68AD">
        <w:rPr>
          <w:rFonts w:ascii="Sylfaen" w:hAnsi="Sylfaen" w:cs="Sylfaen"/>
          <w:sz w:val="20"/>
          <w:lang w:val="af-ZA"/>
        </w:rPr>
        <w:t>5</w:t>
      </w:r>
      <w:r w:rsidR="00FF3F8F" w:rsidRPr="006E68AD">
        <w:rPr>
          <w:rFonts w:ascii="Sylfaen" w:hAnsi="Sylfaen" w:cs="Sylfaen"/>
          <w:sz w:val="20"/>
          <w:lang w:val="af-ZA"/>
        </w:rPr>
        <w:t xml:space="preserve"> </w:t>
      </w:r>
      <w:r w:rsidR="00E67BA7" w:rsidRPr="006E68AD">
        <w:rPr>
          <w:rFonts w:ascii="Sylfaen" w:hAnsi="Sylfaen" w:cs="Sylfaen"/>
          <w:sz w:val="20"/>
          <w:lang w:val="hy-AM"/>
        </w:rPr>
        <w:t>գնային</w:t>
      </w:r>
      <w:r w:rsidR="00E67BA7" w:rsidRPr="006E68AD">
        <w:rPr>
          <w:rFonts w:ascii="Sylfaen" w:hAnsi="Sylfaen" w:cs="Sylfaen"/>
          <w:sz w:val="20"/>
          <w:lang w:val="af-ZA"/>
        </w:rPr>
        <w:t xml:space="preserve"> </w:t>
      </w:r>
      <w:r w:rsidR="00E67BA7" w:rsidRPr="006E68AD">
        <w:rPr>
          <w:rFonts w:ascii="Sylfaen" w:hAnsi="Sylfaen" w:cs="Sylfaen"/>
          <w:sz w:val="20"/>
          <w:lang w:val="hy-AM"/>
        </w:rPr>
        <w:t>առաջարկ</w:t>
      </w:r>
      <w:r w:rsidR="00294FFF" w:rsidRPr="006E68AD">
        <w:rPr>
          <w:rFonts w:ascii="Sylfaen" w:hAnsi="Sylfaen" w:cs="Sylfaen"/>
          <w:sz w:val="20"/>
          <w:lang w:val="af-ZA"/>
        </w:rPr>
        <w:t xml:space="preserve">` </w:t>
      </w:r>
      <w:r w:rsidR="00294FFF" w:rsidRPr="006E68AD">
        <w:rPr>
          <w:rFonts w:ascii="Sylfaen" w:hAnsi="Sylfaen" w:cs="Sylfaen"/>
          <w:sz w:val="20"/>
        </w:rPr>
        <w:t>համաձայն</w:t>
      </w:r>
      <w:r w:rsidR="00294FFF" w:rsidRPr="006E68AD">
        <w:rPr>
          <w:rFonts w:ascii="Sylfaen" w:hAnsi="Sylfaen" w:cs="Sylfaen"/>
          <w:sz w:val="20"/>
          <w:lang w:val="af-ZA"/>
        </w:rPr>
        <w:t xml:space="preserve"> </w:t>
      </w:r>
      <w:r w:rsidR="00294FFF" w:rsidRPr="006E68AD">
        <w:rPr>
          <w:rFonts w:ascii="Sylfaen" w:hAnsi="Sylfaen" w:cs="Sylfaen"/>
          <w:sz w:val="20"/>
        </w:rPr>
        <w:t>հավելված</w:t>
      </w:r>
      <w:r w:rsidR="00294FFF" w:rsidRPr="006E68AD">
        <w:rPr>
          <w:rFonts w:ascii="Sylfaen" w:hAnsi="Sylfaen" w:cs="Sylfaen"/>
          <w:sz w:val="20"/>
          <w:lang w:val="af-ZA"/>
        </w:rPr>
        <w:t xml:space="preserve"> N </w:t>
      </w:r>
      <w:r w:rsidR="00C30708" w:rsidRPr="006E68AD">
        <w:rPr>
          <w:rFonts w:ascii="Sylfaen" w:hAnsi="Sylfaen" w:cs="Sylfaen"/>
          <w:sz w:val="20"/>
          <w:lang w:val="af-ZA"/>
        </w:rPr>
        <w:t>2</w:t>
      </w:r>
      <w:r w:rsidR="00294FFF" w:rsidRPr="006E68AD">
        <w:rPr>
          <w:rFonts w:ascii="Sylfaen" w:hAnsi="Sylfaen" w:cs="Sylfaen"/>
          <w:sz w:val="20"/>
          <w:lang w:val="af-ZA"/>
        </w:rPr>
        <w:t>-</w:t>
      </w:r>
      <w:r w:rsidR="00294FFF" w:rsidRPr="006E68AD">
        <w:rPr>
          <w:rFonts w:ascii="Sylfaen" w:hAnsi="Sylfaen" w:cs="Sylfaen"/>
          <w:sz w:val="20"/>
        </w:rPr>
        <w:t>ի</w:t>
      </w:r>
      <w:r w:rsidR="00294FFF" w:rsidRPr="006E68AD">
        <w:rPr>
          <w:rFonts w:ascii="Sylfaen" w:hAnsi="Sylfaen" w:cs="Sylfaen"/>
          <w:sz w:val="20"/>
          <w:lang w:val="af-ZA"/>
        </w:rPr>
        <w:t>: Գնային առաջարկը</w:t>
      </w:r>
      <w:r w:rsidR="00E67BA7" w:rsidRPr="006E68AD">
        <w:rPr>
          <w:rFonts w:ascii="Sylfaen" w:hAnsi="Sylfaen" w:cs="Sylfaen"/>
          <w:sz w:val="20"/>
          <w:lang w:val="af-ZA"/>
        </w:rPr>
        <w:t xml:space="preserve"> </w:t>
      </w:r>
      <w:r w:rsidR="00E67BA7" w:rsidRPr="006E68AD">
        <w:rPr>
          <w:rFonts w:ascii="Sylfaen" w:hAnsi="Sylfaen" w:cs="Sylfaen"/>
          <w:sz w:val="20"/>
          <w:lang w:val="hy-AM"/>
        </w:rPr>
        <w:t>ներկայացվում</w:t>
      </w:r>
      <w:r w:rsidR="00E67BA7" w:rsidRPr="006E68AD">
        <w:rPr>
          <w:rFonts w:ascii="Sylfaen" w:hAnsi="Sylfaen" w:cs="Sylfaen"/>
          <w:sz w:val="20"/>
          <w:lang w:val="af-ZA"/>
        </w:rPr>
        <w:t xml:space="preserve"> </w:t>
      </w:r>
      <w:r w:rsidR="00E67BA7" w:rsidRPr="006E68AD">
        <w:rPr>
          <w:rFonts w:ascii="Sylfaen" w:hAnsi="Sylfaen" w:cs="Sylfaen"/>
          <w:sz w:val="20"/>
          <w:lang w:val="hy-AM"/>
        </w:rPr>
        <w:t>է</w:t>
      </w:r>
      <w:r w:rsidR="00E67BA7" w:rsidRPr="006E68AD">
        <w:rPr>
          <w:rFonts w:ascii="Sylfaen" w:hAnsi="Sylfaen" w:cs="Sylfaen"/>
          <w:sz w:val="20"/>
          <w:lang w:val="af-ZA"/>
        </w:rPr>
        <w:t xml:space="preserve"> </w:t>
      </w:r>
      <w:r w:rsidR="00712DB8" w:rsidRPr="006E68AD">
        <w:rPr>
          <w:rFonts w:ascii="Sylfaen" w:hAnsi="Sylfaen" w:cs="Sylfaen"/>
          <w:sz w:val="20"/>
          <w:szCs w:val="20"/>
        </w:rPr>
        <w:t>արժեք</w:t>
      </w:r>
      <w:r w:rsidR="00712DB8" w:rsidRPr="006E68AD">
        <w:rPr>
          <w:rFonts w:ascii="Sylfaen" w:hAnsi="Sylfaen" w:cs="Sylfaen"/>
          <w:sz w:val="20"/>
          <w:szCs w:val="20"/>
          <w:lang w:val="af-ZA"/>
        </w:rPr>
        <w:t xml:space="preserve"> (</w:t>
      </w:r>
      <w:r w:rsidR="00712DB8" w:rsidRPr="006E68AD">
        <w:rPr>
          <w:rFonts w:ascii="Sylfaen" w:hAnsi="Sylfaen" w:cs="Sylfaen"/>
          <w:sz w:val="20"/>
          <w:szCs w:val="20"/>
        </w:rPr>
        <w:t>ինքնարժեքի</w:t>
      </w:r>
      <w:r w:rsidR="00712DB8" w:rsidRPr="006E68AD">
        <w:rPr>
          <w:rFonts w:ascii="Sylfaen" w:hAnsi="Sylfaen" w:cs="Sylfaen"/>
          <w:sz w:val="20"/>
          <w:szCs w:val="20"/>
          <w:lang w:val="af-ZA"/>
        </w:rPr>
        <w:t xml:space="preserve"> </w:t>
      </w:r>
      <w:r w:rsidR="00712DB8" w:rsidRPr="006E68AD">
        <w:rPr>
          <w:rFonts w:ascii="Sylfaen" w:hAnsi="Sylfaen" w:cs="Sylfaen"/>
          <w:sz w:val="20"/>
          <w:szCs w:val="20"/>
        </w:rPr>
        <w:t>և</w:t>
      </w:r>
      <w:r w:rsidR="00712DB8" w:rsidRPr="006E68AD">
        <w:rPr>
          <w:rFonts w:ascii="Sylfaen" w:hAnsi="Sylfaen" w:cs="Sylfaen"/>
          <w:sz w:val="20"/>
          <w:szCs w:val="20"/>
          <w:lang w:val="af-ZA"/>
        </w:rPr>
        <w:t xml:space="preserve"> </w:t>
      </w:r>
      <w:r w:rsidR="00712DB8" w:rsidRPr="006E68AD">
        <w:rPr>
          <w:rFonts w:ascii="Sylfaen" w:hAnsi="Sylfaen" w:cs="Sylfaen"/>
          <w:sz w:val="20"/>
          <w:szCs w:val="20"/>
        </w:rPr>
        <w:t>կանխատեսվող</w:t>
      </w:r>
      <w:r w:rsidR="00712DB8" w:rsidRPr="006E68AD">
        <w:rPr>
          <w:rFonts w:ascii="Sylfaen" w:hAnsi="Sylfaen" w:cs="Sylfaen"/>
          <w:sz w:val="20"/>
          <w:szCs w:val="20"/>
          <w:lang w:val="af-ZA"/>
        </w:rPr>
        <w:t xml:space="preserve"> </w:t>
      </w:r>
      <w:r w:rsidR="00712DB8" w:rsidRPr="006E68AD">
        <w:rPr>
          <w:rFonts w:ascii="Sylfaen" w:hAnsi="Sylfaen" w:cs="Sylfaen"/>
          <w:sz w:val="20"/>
          <w:szCs w:val="20"/>
        </w:rPr>
        <w:t>շահույթի</w:t>
      </w:r>
      <w:r w:rsidR="00712DB8" w:rsidRPr="006E68AD">
        <w:rPr>
          <w:rFonts w:ascii="Sylfaen" w:hAnsi="Sylfaen" w:cs="Sylfaen"/>
          <w:sz w:val="20"/>
          <w:szCs w:val="20"/>
          <w:lang w:val="af-ZA"/>
        </w:rPr>
        <w:t xml:space="preserve"> </w:t>
      </w:r>
      <w:r w:rsidR="00712DB8" w:rsidRPr="006E68AD">
        <w:rPr>
          <w:rFonts w:ascii="Sylfaen" w:hAnsi="Sylfaen" w:cs="Sylfaen"/>
          <w:sz w:val="20"/>
          <w:szCs w:val="20"/>
        </w:rPr>
        <w:t>հանրագումարը</w:t>
      </w:r>
      <w:r w:rsidR="00712DB8" w:rsidRPr="006E68AD">
        <w:rPr>
          <w:rFonts w:ascii="Sylfaen" w:hAnsi="Sylfaen" w:cs="Sylfaen"/>
          <w:sz w:val="20"/>
          <w:szCs w:val="20"/>
          <w:lang w:val="af-ZA"/>
        </w:rPr>
        <w:t>)</w:t>
      </w:r>
      <w:r w:rsidR="00712DB8" w:rsidRPr="006E68AD">
        <w:rPr>
          <w:rFonts w:ascii="Sylfaen" w:hAnsi="Sylfaen" w:cs="Sylfaen"/>
          <w:sz w:val="22"/>
          <w:szCs w:val="22"/>
          <w:lang w:val="af-ZA"/>
        </w:rPr>
        <w:t xml:space="preserve"> </w:t>
      </w:r>
      <w:r w:rsidR="00E67BA7" w:rsidRPr="006E68AD">
        <w:rPr>
          <w:rFonts w:ascii="Sylfaen" w:hAnsi="Sylfaen" w:cs="Sylfaen"/>
          <w:sz w:val="20"/>
          <w:lang w:val="hy-AM"/>
        </w:rPr>
        <w:t>և</w:t>
      </w:r>
      <w:r w:rsidR="00E67BA7" w:rsidRPr="006E68AD">
        <w:rPr>
          <w:rFonts w:ascii="Sylfaen" w:hAnsi="Sylfaen" w:cs="Sylfaen"/>
          <w:sz w:val="20"/>
          <w:lang w:val="af-ZA"/>
        </w:rPr>
        <w:t xml:space="preserve"> </w:t>
      </w:r>
      <w:r w:rsidR="00E67BA7" w:rsidRPr="006E68AD">
        <w:rPr>
          <w:rFonts w:ascii="Sylfaen" w:hAnsi="Sylfaen" w:cs="Sylfaen"/>
          <w:sz w:val="20"/>
          <w:lang w:val="hy-AM"/>
        </w:rPr>
        <w:t>ավելացված</w:t>
      </w:r>
      <w:r w:rsidR="00E67BA7" w:rsidRPr="006E68AD">
        <w:rPr>
          <w:rFonts w:ascii="Sylfaen" w:hAnsi="Sylfaen" w:cs="Sylfaen"/>
          <w:sz w:val="20"/>
          <w:lang w:val="af-ZA"/>
        </w:rPr>
        <w:t xml:space="preserve"> </w:t>
      </w:r>
      <w:r w:rsidR="00E67BA7" w:rsidRPr="006E68AD">
        <w:rPr>
          <w:rFonts w:ascii="Sylfaen" w:hAnsi="Sylfaen" w:cs="Sylfaen"/>
          <w:sz w:val="20"/>
          <w:lang w:val="hy-AM"/>
        </w:rPr>
        <w:t>արժեքի</w:t>
      </w:r>
      <w:r w:rsidR="00E67BA7" w:rsidRPr="006E68AD">
        <w:rPr>
          <w:rFonts w:ascii="Sylfaen" w:hAnsi="Sylfaen" w:cs="Sylfaen"/>
          <w:sz w:val="20"/>
          <w:lang w:val="af-ZA"/>
        </w:rPr>
        <w:t xml:space="preserve"> </w:t>
      </w:r>
      <w:r w:rsidR="00E67BA7" w:rsidRPr="006E68AD">
        <w:rPr>
          <w:rFonts w:ascii="Sylfaen" w:hAnsi="Sylfaen" w:cs="Sylfaen"/>
          <w:sz w:val="20"/>
          <w:lang w:val="hy-AM"/>
        </w:rPr>
        <w:t>հարկ</w:t>
      </w:r>
      <w:r w:rsidR="00E67BA7" w:rsidRPr="006E68AD" w:rsidDel="001A1F55">
        <w:rPr>
          <w:rFonts w:ascii="Sylfaen" w:hAnsi="Sylfaen" w:cs="Sylfaen"/>
          <w:sz w:val="20"/>
          <w:lang w:val="af-ZA"/>
        </w:rPr>
        <w:t xml:space="preserve"> </w:t>
      </w:r>
      <w:r w:rsidR="00E67BA7" w:rsidRPr="006E68AD">
        <w:rPr>
          <w:rFonts w:ascii="Sylfaen" w:hAnsi="Sylfaen" w:cs="Sylfaen"/>
          <w:sz w:val="20"/>
          <w:lang w:val="hy-AM"/>
        </w:rPr>
        <w:t>ընդհանրական</w:t>
      </w:r>
      <w:r w:rsidR="00E67BA7" w:rsidRPr="006E68AD">
        <w:rPr>
          <w:rFonts w:ascii="Sylfaen" w:hAnsi="Sylfaen" w:cs="Sylfaen"/>
          <w:sz w:val="20"/>
          <w:lang w:val="af-ZA"/>
        </w:rPr>
        <w:t xml:space="preserve"> </w:t>
      </w:r>
      <w:r w:rsidR="00E67BA7" w:rsidRPr="006E68AD">
        <w:rPr>
          <w:rFonts w:ascii="Sylfaen" w:hAnsi="Sylfaen" w:cs="Sylfaen"/>
          <w:sz w:val="20"/>
          <w:lang w:val="hy-AM"/>
        </w:rPr>
        <w:t>բաղադրիչներից</w:t>
      </w:r>
      <w:r w:rsidR="00E67BA7" w:rsidRPr="006E68AD">
        <w:rPr>
          <w:rFonts w:ascii="Sylfaen" w:hAnsi="Sylfaen" w:cs="Sylfaen"/>
          <w:sz w:val="20"/>
          <w:lang w:val="af-ZA"/>
        </w:rPr>
        <w:t xml:space="preserve"> </w:t>
      </w:r>
      <w:r w:rsidR="00E67BA7" w:rsidRPr="006E68AD">
        <w:rPr>
          <w:rFonts w:ascii="Sylfaen" w:hAnsi="Sylfaen" w:cs="Sylfaen"/>
          <w:sz w:val="20"/>
          <w:lang w:val="hy-AM"/>
        </w:rPr>
        <w:t>բաղկացած</w:t>
      </w:r>
      <w:r w:rsidR="00E67BA7" w:rsidRPr="006E68AD">
        <w:rPr>
          <w:rFonts w:ascii="Sylfaen" w:hAnsi="Sylfaen" w:cs="Sylfaen"/>
          <w:sz w:val="20"/>
          <w:lang w:val="af-ZA"/>
        </w:rPr>
        <w:t xml:space="preserve"> </w:t>
      </w:r>
      <w:r w:rsidR="00E67BA7" w:rsidRPr="006E68AD">
        <w:rPr>
          <w:rFonts w:ascii="Sylfaen" w:hAnsi="Sylfaen" w:cs="Sylfaen"/>
          <w:sz w:val="20"/>
          <w:lang w:val="hy-AM"/>
        </w:rPr>
        <w:t>հաշվարկի</w:t>
      </w:r>
      <w:r w:rsidR="00E67BA7" w:rsidRPr="006E68AD">
        <w:rPr>
          <w:rFonts w:ascii="Sylfaen" w:hAnsi="Sylfaen" w:cs="Sylfaen"/>
          <w:sz w:val="20"/>
          <w:lang w:val="af-ZA"/>
        </w:rPr>
        <w:t xml:space="preserve"> </w:t>
      </w:r>
      <w:r w:rsidR="00E67BA7" w:rsidRPr="006E68AD">
        <w:rPr>
          <w:rFonts w:ascii="Sylfaen" w:hAnsi="Sylfaen" w:cs="Sylfaen"/>
          <w:sz w:val="20"/>
          <w:lang w:val="hy-AM"/>
        </w:rPr>
        <w:t>ձևով։</w:t>
      </w:r>
      <w:r w:rsidR="00E67BA7" w:rsidRPr="006E68AD">
        <w:rPr>
          <w:rFonts w:ascii="Sylfaen" w:hAnsi="Sylfaen" w:cs="Sylfaen"/>
          <w:sz w:val="20"/>
          <w:lang w:val="af-ZA"/>
        </w:rPr>
        <w:t xml:space="preserve"> </w:t>
      </w:r>
      <w:r w:rsidR="00184F17" w:rsidRPr="006E68AD">
        <w:rPr>
          <w:rFonts w:ascii="Sylfaen" w:hAnsi="Sylfaen" w:cs="Sylfaen"/>
          <w:sz w:val="20"/>
        </w:rPr>
        <w:t>Ա</w:t>
      </w:r>
      <w:r w:rsidR="00E67BA7" w:rsidRPr="006E68AD">
        <w:rPr>
          <w:rFonts w:ascii="Sylfaen" w:hAnsi="Sylfaen" w:cs="Sylfaen"/>
          <w:sz w:val="20"/>
          <w:lang w:val="ru-RU"/>
        </w:rPr>
        <w:t>րժեքի</w:t>
      </w:r>
      <w:r w:rsidR="00E67BA7" w:rsidRPr="006E68AD">
        <w:rPr>
          <w:rFonts w:ascii="Sylfaen" w:hAnsi="Sylfaen" w:cs="Sylfaen"/>
          <w:sz w:val="20"/>
          <w:lang w:val="af-ZA"/>
        </w:rPr>
        <w:t xml:space="preserve"> </w:t>
      </w:r>
      <w:r w:rsidR="00E67BA7" w:rsidRPr="006E68AD">
        <w:rPr>
          <w:rFonts w:ascii="Sylfaen" w:hAnsi="Sylfaen" w:cs="Sylfaen"/>
          <w:sz w:val="20"/>
          <w:lang w:val="ru-RU"/>
        </w:rPr>
        <w:t>բաղադրիչների</w:t>
      </w:r>
      <w:r w:rsidR="00E67BA7" w:rsidRPr="006E68AD">
        <w:rPr>
          <w:rFonts w:ascii="Sylfaen" w:hAnsi="Sylfaen" w:cs="Sylfaen"/>
          <w:sz w:val="20"/>
          <w:lang w:val="af-ZA"/>
        </w:rPr>
        <w:t xml:space="preserve"> </w:t>
      </w:r>
      <w:r w:rsidR="00E67BA7" w:rsidRPr="006E68AD">
        <w:rPr>
          <w:rFonts w:ascii="Sylfaen" w:hAnsi="Sylfaen" w:cs="Sylfaen"/>
          <w:sz w:val="20"/>
          <w:lang w:val="ru-RU"/>
        </w:rPr>
        <w:t>հաշվարկ</w:t>
      </w:r>
      <w:r w:rsidR="00E67BA7" w:rsidRPr="006E68AD">
        <w:rPr>
          <w:rFonts w:ascii="Sylfaen" w:hAnsi="Sylfaen" w:cs="Sylfaen"/>
          <w:sz w:val="20"/>
          <w:lang w:val="af-ZA"/>
        </w:rPr>
        <w:t xml:space="preserve">` </w:t>
      </w:r>
      <w:r w:rsidR="00E67BA7" w:rsidRPr="006E68AD">
        <w:rPr>
          <w:rFonts w:ascii="Sylfaen" w:hAnsi="Sylfaen" w:cs="Sylfaen"/>
          <w:sz w:val="20"/>
          <w:lang w:val="ru-RU"/>
        </w:rPr>
        <w:t>բացվածք</w:t>
      </w:r>
      <w:r w:rsidR="00E67BA7" w:rsidRPr="006E68AD">
        <w:rPr>
          <w:rFonts w:ascii="Sylfaen" w:hAnsi="Sylfaen" w:cs="Sylfaen"/>
          <w:sz w:val="20"/>
          <w:lang w:val="af-ZA"/>
        </w:rPr>
        <w:t xml:space="preserve"> </w:t>
      </w:r>
      <w:r w:rsidR="00E67BA7" w:rsidRPr="006E68AD">
        <w:rPr>
          <w:rFonts w:ascii="Sylfaen" w:hAnsi="Sylfaen" w:cs="Sylfaen"/>
          <w:sz w:val="20"/>
          <w:lang w:val="ru-RU"/>
        </w:rPr>
        <w:t>կամ</w:t>
      </w:r>
      <w:r w:rsidR="00E67BA7" w:rsidRPr="006E68AD">
        <w:rPr>
          <w:rFonts w:ascii="Sylfaen" w:hAnsi="Sylfaen" w:cs="Sylfaen"/>
          <w:sz w:val="20"/>
          <w:lang w:val="af-ZA"/>
        </w:rPr>
        <w:t xml:space="preserve"> </w:t>
      </w:r>
      <w:r w:rsidR="00E67BA7" w:rsidRPr="006E68AD">
        <w:rPr>
          <w:rFonts w:ascii="Sylfaen" w:hAnsi="Sylfaen" w:cs="Sylfaen"/>
          <w:sz w:val="20"/>
          <w:lang w:val="ru-RU"/>
        </w:rPr>
        <w:t>այլ</w:t>
      </w:r>
      <w:r w:rsidR="00E67BA7" w:rsidRPr="006E68AD">
        <w:rPr>
          <w:rFonts w:ascii="Sylfaen" w:hAnsi="Sylfaen" w:cs="Sylfaen"/>
          <w:sz w:val="20"/>
          <w:lang w:val="af-ZA"/>
        </w:rPr>
        <w:t xml:space="preserve"> </w:t>
      </w:r>
      <w:r w:rsidR="00E67BA7" w:rsidRPr="006E68AD">
        <w:rPr>
          <w:rFonts w:ascii="Sylfaen" w:hAnsi="Sylfaen" w:cs="Sylfaen"/>
          <w:sz w:val="20"/>
          <w:lang w:val="ru-RU"/>
        </w:rPr>
        <w:t>մանրամասներ</w:t>
      </w:r>
      <w:r w:rsidR="00E67BA7" w:rsidRPr="006E68AD">
        <w:rPr>
          <w:rFonts w:ascii="Sylfaen" w:hAnsi="Sylfaen" w:cs="Sylfaen"/>
          <w:sz w:val="20"/>
          <w:lang w:val="af-ZA"/>
        </w:rPr>
        <w:t xml:space="preserve"> </w:t>
      </w:r>
      <w:r w:rsidR="00E67BA7" w:rsidRPr="006E68AD">
        <w:rPr>
          <w:rFonts w:ascii="Sylfaen" w:hAnsi="Sylfaen" w:cs="Sylfaen"/>
          <w:sz w:val="20"/>
          <w:lang w:val="ru-RU"/>
        </w:rPr>
        <w:t>չեն</w:t>
      </w:r>
      <w:r w:rsidR="00E67BA7" w:rsidRPr="006E68AD">
        <w:rPr>
          <w:rFonts w:ascii="Sylfaen" w:hAnsi="Sylfaen" w:cs="Sylfaen"/>
          <w:sz w:val="20"/>
          <w:lang w:val="af-ZA"/>
        </w:rPr>
        <w:t xml:space="preserve"> </w:t>
      </w:r>
      <w:r w:rsidR="00E67BA7" w:rsidRPr="006E68AD">
        <w:rPr>
          <w:rFonts w:ascii="Sylfaen" w:hAnsi="Sylfaen" w:cs="Sylfaen"/>
          <w:sz w:val="20"/>
          <w:lang w:val="ru-RU"/>
        </w:rPr>
        <w:t>պահանջվում</w:t>
      </w:r>
      <w:r w:rsidR="00E67BA7" w:rsidRPr="006E68AD">
        <w:rPr>
          <w:rFonts w:ascii="Sylfaen" w:hAnsi="Sylfaen" w:cs="Sylfaen"/>
          <w:sz w:val="20"/>
          <w:lang w:val="af-ZA"/>
        </w:rPr>
        <w:t xml:space="preserve"> </w:t>
      </w:r>
      <w:r w:rsidR="00E67BA7" w:rsidRPr="006E68AD">
        <w:rPr>
          <w:rFonts w:ascii="Sylfaen" w:hAnsi="Sylfaen" w:cs="Sylfaen"/>
          <w:sz w:val="20"/>
          <w:lang w:val="ru-RU"/>
        </w:rPr>
        <w:t>և</w:t>
      </w:r>
      <w:r w:rsidR="00E67BA7" w:rsidRPr="006E68AD">
        <w:rPr>
          <w:rFonts w:ascii="Sylfaen" w:hAnsi="Sylfaen" w:cs="Sylfaen"/>
          <w:sz w:val="20"/>
          <w:lang w:val="af-ZA"/>
        </w:rPr>
        <w:t xml:space="preserve"> </w:t>
      </w:r>
      <w:r w:rsidR="00E67BA7" w:rsidRPr="006E68AD">
        <w:rPr>
          <w:rFonts w:ascii="Sylfaen" w:hAnsi="Sylfaen" w:cs="Sylfaen"/>
          <w:sz w:val="20"/>
          <w:lang w:val="ru-RU"/>
        </w:rPr>
        <w:t>ներկայացվում</w:t>
      </w:r>
      <w:r w:rsidR="00DD2498" w:rsidRPr="006E68AD">
        <w:rPr>
          <w:rFonts w:ascii="Sylfaen" w:hAnsi="Sylfaen" w:cs="Sylfaen"/>
          <w:sz w:val="20"/>
          <w:lang w:val="af-ZA"/>
        </w:rPr>
        <w:t>:</w:t>
      </w:r>
      <w:r w:rsidR="00401BA5" w:rsidRPr="006E68AD">
        <w:rPr>
          <w:rFonts w:ascii="Sylfaen" w:hAnsi="Sylfaen" w:cs="Sylfaen"/>
          <w:sz w:val="20"/>
          <w:lang w:val="af-ZA"/>
        </w:rPr>
        <w:t xml:space="preserve"> </w:t>
      </w:r>
    </w:p>
    <w:p w:rsidR="00AB0304" w:rsidRPr="006E68AD" w:rsidRDefault="00AB0304" w:rsidP="00E67BA7">
      <w:pPr>
        <w:ind w:firstLine="567"/>
        <w:jc w:val="both"/>
        <w:rPr>
          <w:rFonts w:ascii="Sylfaen" w:hAnsi="Sylfaen"/>
          <w:b/>
          <w:sz w:val="20"/>
          <w:lang w:val="af-ZA"/>
        </w:rPr>
      </w:pPr>
    </w:p>
    <w:p w:rsidR="00662623" w:rsidRPr="006E68AD" w:rsidRDefault="00662623" w:rsidP="00E67BA7">
      <w:pPr>
        <w:ind w:firstLine="567"/>
        <w:jc w:val="both"/>
        <w:rPr>
          <w:rFonts w:ascii="Sylfaen" w:hAnsi="Sylfaen"/>
          <w:b/>
          <w:sz w:val="20"/>
          <w:lang w:val="af-ZA"/>
        </w:rPr>
      </w:pPr>
    </w:p>
    <w:p w:rsidR="00C6256F" w:rsidRPr="006E68AD" w:rsidRDefault="0004387F" w:rsidP="00C6256F">
      <w:pPr>
        <w:ind w:firstLine="720"/>
        <w:jc w:val="center"/>
        <w:rPr>
          <w:rFonts w:ascii="Sylfaen" w:hAnsi="Sylfaen" w:cs="Sylfaen"/>
          <w:b/>
          <w:sz w:val="20"/>
          <w:lang w:val="es-ES"/>
        </w:rPr>
      </w:pPr>
      <w:r w:rsidRPr="006E68AD">
        <w:rPr>
          <w:rFonts w:ascii="Sylfaen" w:hAnsi="Sylfaen"/>
          <w:b/>
          <w:sz w:val="20"/>
          <w:lang w:val="es-ES"/>
        </w:rPr>
        <w:t xml:space="preserve">3. </w:t>
      </w:r>
      <w:r w:rsidR="00ED1142" w:rsidRPr="006E68AD">
        <w:rPr>
          <w:rFonts w:ascii="Sylfaen" w:hAnsi="Sylfaen" w:cs="Sylfaen"/>
          <w:b/>
          <w:sz w:val="20"/>
          <w:lang w:val="es-ES"/>
        </w:rPr>
        <w:t>ԱՌԱՋԻՆ</w:t>
      </w:r>
      <w:r w:rsidR="00ED1142" w:rsidRPr="006E68AD">
        <w:rPr>
          <w:rFonts w:ascii="Sylfaen" w:hAnsi="Sylfaen"/>
          <w:b/>
          <w:sz w:val="20"/>
          <w:lang w:val="es-ES"/>
        </w:rPr>
        <w:t xml:space="preserve"> </w:t>
      </w:r>
      <w:r w:rsidR="00ED1142" w:rsidRPr="006E68AD">
        <w:rPr>
          <w:rFonts w:ascii="Sylfaen" w:hAnsi="Sylfaen" w:cs="Sylfaen"/>
          <w:b/>
          <w:sz w:val="20"/>
          <w:lang w:val="es-ES"/>
        </w:rPr>
        <w:t>ՏԵՂԸ</w:t>
      </w:r>
      <w:r w:rsidR="00ED1142" w:rsidRPr="006E68AD">
        <w:rPr>
          <w:rFonts w:ascii="Sylfaen" w:hAnsi="Sylfaen"/>
          <w:b/>
          <w:sz w:val="20"/>
          <w:lang w:val="es-ES"/>
        </w:rPr>
        <w:t xml:space="preserve"> </w:t>
      </w:r>
      <w:r w:rsidR="00ED1142" w:rsidRPr="006E68AD">
        <w:rPr>
          <w:rFonts w:ascii="Sylfaen" w:hAnsi="Sylfaen" w:cs="Sylfaen"/>
          <w:b/>
          <w:sz w:val="20"/>
          <w:lang w:val="es-ES"/>
        </w:rPr>
        <w:t>ԶԲԱՂԵՑՐԱԾ</w:t>
      </w:r>
      <w:r w:rsidR="00ED1142" w:rsidRPr="006E68AD">
        <w:rPr>
          <w:rFonts w:ascii="Sylfaen" w:hAnsi="Sylfaen"/>
          <w:b/>
          <w:sz w:val="20"/>
          <w:lang w:val="es-ES"/>
        </w:rPr>
        <w:t xml:space="preserve"> </w:t>
      </w:r>
      <w:r w:rsidR="00C6256F" w:rsidRPr="006E68AD">
        <w:rPr>
          <w:rFonts w:ascii="Sylfaen" w:hAnsi="Sylfaen" w:cs="Sylfaen"/>
          <w:b/>
          <w:sz w:val="20"/>
          <w:lang w:val="es-ES"/>
        </w:rPr>
        <w:t>ՄԱՍՆԱԿՑԻ</w:t>
      </w:r>
      <w:r w:rsidR="00C6256F" w:rsidRPr="006E68AD">
        <w:rPr>
          <w:rFonts w:ascii="Sylfaen" w:hAnsi="Sylfaen" w:cs="Arial"/>
          <w:b/>
          <w:sz w:val="20"/>
          <w:lang w:val="es-ES"/>
        </w:rPr>
        <w:t xml:space="preserve"> </w:t>
      </w:r>
      <w:r w:rsidR="00C6256F" w:rsidRPr="006E68AD">
        <w:rPr>
          <w:rFonts w:ascii="Sylfaen" w:hAnsi="Sylfaen" w:cs="Sylfaen"/>
          <w:b/>
          <w:sz w:val="20"/>
          <w:lang w:val="es-ES"/>
        </w:rPr>
        <w:t>ԿՈՂՄԻՑ</w:t>
      </w:r>
      <w:r w:rsidR="00C6256F" w:rsidRPr="006E68AD">
        <w:rPr>
          <w:rFonts w:ascii="Sylfaen" w:hAnsi="Sylfaen" w:cs="Arial"/>
          <w:b/>
          <w:sz w:val="20"/>
          <w:lang w:val="es-ES"/>
        </w:rPr>
        <w:t xml:space="preserve"> </w:t>
      </w:r>
      <w:r w:rsidR="00C6256F" w:rsidRPr="006E68AD">
        <w:rPr>
          <w:rFonts w:ascii="Sylfaen" w:hAnsi="Sylfaen" w:cs="Sylfaen"/>
          <w:b/>
          <w:sz w:val="20"/>
          <w:lang w:val="es-ES"/>
        </w:rPr>
        <w:t>ՆԵՐԿԱՅԱՑՎՈՂ</w:t>
      </w:r>
      <w:r w:rsidR="00C6256F" w:rsidRPr="006E68AD">
        <w:rPr>
          <w:rFonts w:ascii="Sylfaen" w:hAnsi="Sylfaen" w:cs="Arial"/>
          <w:b/>
          <w:sz w:val="20"/>
          <w:lang w:val="es-ES"/>
        </w:rPr>
        <w:t xml:space="preserve"> </w:t>
      </w:r>
      <w:r w:rsidR="00C6256F" w:rsidRPr="006E68AD">
        <w:rPr>
          <w:rFonts w:ascii="Sylfaen" w:hAnsi="Sylfaen" w:cs="Sylfaen"/>
          <w:b/>
          <w:sz w:val="20"/>
          <w:lang w:val="es-ES"/>
        </w:rPr>
        <w:t>ՓԱՍՏԱԹՂԹԵՐԸ</w:t>
      </w:r>
    </w:p>
    <w:p w:rsidR="00662623" w:rsidRPr="006E68AD" w:rsidRDefault="00662623" w:rsidP="00096865">
      <w:pPr>
        <w:ind w:firstLine="720"/>
        <w:jc w:val="center"/>
        <w:rPr>
          <w:rFonts w:ascii="Sylfaen" w:hAnsi="Sylfaen" w:cs="Arial"/>
          <w:b/>
          <w:sz w:val="20"/>
          <w:lang w:val="es-ES"/>
        </w:rPr>
      </w:pPr>
    </w:p>
    <w:p w:rsidR="004749BD" w:rsidRPr="006E68AD" w:rsidRDefault="00096865" w:rsidP="009374A0">
      <w:pPr>
        <w:ind w:firstLine="567"/>
        <w:jc w:val="both"/>
        <w:rPr>
          <w:rFonts w:ascii="Sylfaen" w:hAnsi="Sylfaen" w:cs="Sylfaen"/>
          <w:sz w:val="20"/>
          <w:lang w:val="es-ES"/>
        </w:rPr>
      </w:pPr>
      <w:r w:rsidRPr="006E68AD">
        <w:rPr>
          <w:rFonts w:ascii="Sylfaen" w:hAnsi="Sylfaen" w:cs="Sylfaen"/>
          <w:sz w:val="20"/>
          <w:lang w:val="es-ES"/>
        </w:rPr>
        <w:t xml:space="preserve">3.1 </w:t>
      </w:r>
      <w:r w:rsidR="003B4D8E" w:rsidRPr="006E68AD">
        <w:rPr>
          <w:rFonts w:ascii="Sylfaen" w:hAnsi="Sylfaen" w:cs="Sylfaen"/>
          <w:sz w:val="20"/>
          <w:lang w:val="es-ES"/>
        </w:rPr>
        <w:t>Ա</w:t>
      </w:r>
      <w:r w:rsidRPr="006E68AD">
        <w:rPr>
          <w:rFonts w:ascii="Sylfaen" w:hAnsi="Sylfaen" w:cs="Sylfaen"/>
          <w:sz w:val="20"/>
          <w:lang w:val="ru-RU"/>
        </w:rPr>
        <w:t>ռաջին</w:t>
      </w:r>
      <w:r w:rsidRPr="006E68AD">
        <w:rPr>
          <w:rFonts w:ascii="Sylfaen" w:hAnsi="Sylfaen" w:cs="Sylfaen"/>
          <w:sz w:val="20"/>
          <w:lang w:val="es-ES"/>
        </w:rPr>
        <w:t xml:space="preserve"> </w:t>
      </w:r>
      <w:r w:rsidRPr="006E68AD">
        <w:rPr>
          <w:rFonts w:ascii="Sylfaen" w:hAnsi="Sylfaen" w:cs="Sylfaen"/>
          <w:sz w:val="20"/>
          <w:lang w:val="ru-RU"/>
        </w:rPr>
        <w:t>տեղ</w:t>
      </w:r>
      <w:r w:rsidRPr="006E68AD">
        <w:rPr>
          <w:rFonts w:ascii="Sylfaen" w:hAnsi="Sylfaen" w:cs="Sylfaen"/>
          <w:sz w:val="20"/>
          <w:lang w:val="es-ES"/>
        </w:rPr>
        <w:t xml:space="preserve"> </w:t>
      </w:r>
      <w:r w:rsidRPr="006E68AD">
        <w:rPr>
          <w:rFonts w:ascii="Sylfaen" w:hAnsi="Sylfaen" w:cs="Sylfaen"/>
          <w:sz w:val="20"/>
          <w:lang w:val="ru-RU"/>
        </w:rPr>
        <w:t>զբաղեցրած</w:t>
      </w:r>
      <w:r w:rsidRPr="006E68AD">
        <w:rPr>
          <w:rFonts w:ascii="Sylfaen" w:hAnsi="Sylfaen" w:cs="Sylfaen"/>
          <w:sz w:val="20"/>
          <w:lang w:val="es-ES"/>
        </w:rPr>
        <w:t xml:space="preserve"> </w:t>
      </w:r>
      <w:r w:rsidR="001F5FDE" w:rsidRPr="006E68AD">
        <w:rPr>
          <w:rFonts w:ascii="Sylfaen" w:hAnsi="Sylfaen" w:cs="Sylfaen"/>
          <w:sz w:val="20"/>
          <w:lang w:val="es-ES"/>
        </w:rPr>
        <w:t>մ</w:t>
      </w:r>
      <w:r w:rsidRPr="006E68AD">
        <w:rPr>
          <w:rFonts w:ascii="Sylfaen" w:hAnsi="Sylfaen" w:cs="Sylfaen"/>
          <w:sz w:val="20"/>
          <w:lang w:val="ru-RU"/>
        </w:rPr>
        <w:t>ասնակիցը</w:t>
      </w:r>
      <w:r w:rsidRPr="006E68AD">
        <w:rPr>
          <w:rFonts w:ascii="Sylfaen" w:hAnsi="Sylfaen" w:cs="Sylfaen"/>
          <w:sz w:val="20"/>
          <w:lang w:val="es-ES"/>
        </w:rPr>
        <w:t xml:space="preserve"> </w:t>
      </w:r>
      <w:r w:rsidR="00FD1148" w:rsidRPr="006E68AD">
        <w:rPr>
          <w:rFonts w:ascii="Sylfaen" w:hAnsi="Sylfaen" w:cs="Sylfaen"/>
          <w:sz w:val="20"/>
          <w:lang w:val="es-ES"/>
        </w:rPr>
        <w:t>հանձնաժողովի քարտ</w:t>
      </w:r>
      <w:r w:rsidR="00D516BE" w:rsidRPr="006E68AD">
        <w:rPr>
          <w:rFonts w:ascii="Sylfaen" w:hAnsi="Sylfaen" w:cs="Sylfaen"/>
          <w:sz w:val="20"/>
          <w:lang w:val="es-ES"/>
        </w:rPr>
        <w:t>ո</w:t>
      </w:r>
      <w:r w:rsidR="00FD1148" w:rsidRPr="006E68AD">
        <w:rPr>
          <w:rFonts w:ascii="Sylfaen" w:hAnsi="Sylfaen" w:cs="Sylfaen"/>
          <w:sz w:val="20"/>
          <w:lang w:val="es-ES"/>
        </w:rPr>
        <w:t>ւղարի</w:t>
      </w:r>
      <w:r w:rsidR="00D57DF6" w:rsidRPr="006E68AD">
        <w:rPr>
          <w:rFonts w:ascii="Sylfaen" w:hAnsi="Sylfaen" w:cs="Sylfaen"/>
          <w:sz w:val="20"/>
          <w:lang w:val="es-ES"/>
        </w:rPr>
        <w:t>` սույն</w:t>
      </w:r>
      <w:r w:rsidR="00FD1148" w:rsidRPr="006E68AD">
        <w:rPr>
          <w:rFonts w:ascii="Sylfaen" w:hAnsi="Sylfaen" w:cs="Sylfaen"/>
          <w:sz w:val="20"/>
          <w:lang w:val="es-ES"/>
        </w:rPr>
        <w:t xml:space="preserve"> </w:t>
      </w:r>
      <w:r w:rsidR="00D57DF6" w:rsidRPr="006E68AD">
        <w:rPr>
          <w:rFonts w:ascii="Sylfaen" w:hAnsi="Sylfaen" w:cs="Sylfaen"/>
          <w:sz w:val="20"/>
          <w:lang w:val="es-ES"/>
        </w:rPr>
        <w:t xml:space="preserve">հրավերով նախատեսված </w:t>
      </w:r>
      <w:r w:rsidR="00FD1148" w:rsidRPr="006E68AD">
        <w:rPr>
          <w:rFonts w:ascii="Sylfaen" w:hAnsi="Sylfaen" w:cs="Sylfaen"/>
          <w:sz w:val="20"/>
          <w:lang w:val="es-ES"/>
        </w:rPr>
        <w:t xml:space="preserve">էլեկտրոնային փոստին ուղարկելու միջոցով հանձնաժողովին է ներկայացնում </w:t>
      </w:r>
      <w:r w:rsidRPr="006E68AD">
        <w:rPr>
          <w:rFonts w:ascii="Sylfaen" w:hAnsi="Sylfaen" w:cs="Sylfaen"/>
          <w:sz w:val="20"/>
          <w:lang w:val="ru-RU"/>
        </w:rPr>
        <w:t>սույն</w:t>
      </w:r>
      <w:r w:rsidRPr="006E68AD">
        <w:rPr>
          <w:rFonts w:ascii="Sylfaen" w:hAnsi="Sylfaen" w:cs="Sylfaen"/>
          <w:sz w:val="20"/>
          <w:lang w:val="es-ES"/>
        </w:rPr>
        <w:t xml:space="preserve"> </w:t>
      </w:r>
      <w:r w:rsidRPr="006E68AD">
        <w:rPr>
          <w:rFonts w:ascii="Sylfaen" w:hAnsi="Sylfaen" w:cs="Sylfaen"/>
          <w:sz w:val="20"/>
          <w:lang w:val="ru-RU"/>
        </w:rPr>
        <w:t>հրավերի</w:t>
      </w:r>
      <w:r w:rsidR="00D03331" w:rsidRPr="006E68AD">
        <w:rPr>
          <w:rFonts w:ascii="Sylfaen" w:hAnsi="Sylfaen" w:cs="Sylfaen"/>
          <w:sz w:val="20"/>
          <w:lang w:val="es-ES"/>
        </w:rPr>
        <w:t xml:space="preserve"> </w:t>
      </w:r>
      <w:r w:rsidR="003D1EF6" w:rsidRPr="006E68AD">
        <w:rPr>
          <w:rFonts w:ascii="Sylfaen" w:hAnsi="Sylfaen" w:cs="Sylfaen"/>
          <w:sz w:val="20"/>
          <w:lang w:val="es-ES"/>
        </w:rPr>
        <w:t>3</w:t>
      </w:r>
      <w:r w:rsidRPr="006E68AD">
        <w:rPr>
          <w:rFonts w:ascii="Sylfaen" w:hAnsi="Sylfaen" w:cs="Sylfaen"/>
          <w:sz w:val="20"/>
          <w:lang w:val="es-ES"/>
        </w:rPr>
        <w:t>-</w:t>
      </w:r>
      <w:r w:rsidRPr="006E68AD">
        <w:rPr>
          <w:rFonts w:ascii="Sylfaen" w:hAnsi="Sylfaen" w:cs="Sylfaen"/>
          <w:sz w:val="20"/>
          <w:lang w:val="ru-RU"/>
        </w:rPr>
        <w:t>րդ</w:t>
      </w:r>
      <w:r w:rsidRPr="006E68AD">
        <w:rPr>
          <w:rFonts w:ascii="Sylfaen" w:hAnsi="Sylfaen" w:cs="Sylfaen"/>
          <w:sz w:val="20"/>
          <w:lang w:val="es-ES"/>
        </w:rPr>
        <w:t xml:space="preserve"> </w:t>
      </w:r>
      <w:r w:rsidRPr="006E68AD">
        <w:rPr>
          <w:rFonts w:ascii="Sylfaen" w:hAnsi="Sylfaen" w:cs="Sylfaen"/>
          <w:sz w:val="20"/>
          <w:lang w:val="ru-RU"/>
        </w:rPr>
        <w:t>հավելվածով</w:t>
      </w:r>
      <w:r w:rsidRPr="006E68AD">
        <w:rPr>
          <w:rFonts w:ascii="Sylfaen" w:hAnsi="Sylfaen" w:cs="Sylfaen"/>
          <w:sz w:val="20"/>
          <w:lang w:val="es-ES"/>
        </w:rPr>
        <w:t xml:space="preserve"> </w:t>
      </w:r>
      <w:r w:rsidRPr="006E68AD">
        <w:rPr>
          <w:rFonts w:ascii="Sylfaen" w:hAnsi="Sylfaen" w:cs="Sylfaen"/>
          <w:sz w:val="20"/>
          <w:lang w:val="ru-RU"/>
        </w:rPr>
        <w:t>նախատեսված</w:t>
      </w:r>
      <w:r w:rsidRPr="006E68AD">
        <w:rPr>
          <w:rFonts w:ascii="Sylfaen" w:hAnsi="Sylfaen" w:cs="Sylfaen"/>
          <w:sz w:val="20"/>
          <w:lang w:val="es-ES"/>
        </w:rPr>
        <w:t xml:space="preserve"> </w:t>
      </w:r>
      <w:r w:rsidRPr="006E68AD">
        <w:rPr>
          <w:rFonts w:ascii="Sylfaen" w:hAnsi="Sylfaen" w:cs="Sylfaen"/>
          <w:sz w:val="20"/>
          <w:lang w:val="ru-RU"/>
        </w:rPr>
        <w:t>գրությունը</w:t>
      </w:r>
      <w:r w:rsidRPr="006E68AD">
        <w:rPr>
          <w:rFonts w:ascii="Sylfaen" w:hAnsi="Sylfaen" w:cs="Sylfaen"/>
          <w:sz w:val="20"/>
          <w:lang w:val="es-ES"/>
        </w:rPr>
        <w:t xml:space="preserve">, </w:t>
      </w:r>
      <w:r w:rsidRPr="006E68AD">
        <w:rPr>
          <w:rFonts w:ascii="Sylfaen" w:hAnsi="Sylfaen" w:cs="Sylfaen"/>
          <w:sz w:val="20"/>
          <w:lang w:val="ru-RU"/>
        </w:rPr>
        <w:t>որին</w:t>
      </w:r>
      <w:r w:rsidRPr="006E68AD">
        <w:rPr>
          <w:rFonts w:ascii="Sylfaen" w:hAnsi="Sylfaen" w:cs="Sylfaen"/>
          <w:sz w:val="20"/>
          <w:lang w:val="es-ES"/>
        </w:rPr>
        <w:t xml:space="preserve"> </w:t>
      </w:r>
      <w:r w:rsidRPr="006E68AD">
        <w:rPr>
          <w:rFonts w:ascii="Sylfaen" w:hAnsi="Sylfaen" w:cs="Sylfaen"/>
          <w:sz w:val="20"/>
          <w:lang w:val="ru-RU"/>
        </w:rPr>
        <w:t>կցվում</w:t>
      </w:r>
      <w:r w:rsidRPr="006E68AD">
        <w:rPr>
          <w:rFonts w:ascii="Sylfaen" w:hAnsi="Sylfaen" w:cs="Sylfaen"/>
          <w:sz w:val="20"/>
          <w:lang w:val="es-ES"/>
        </w:rPr>
        <w:t xml:space="preserve"> </w:t>
      </w:r>
      <w:r w:rsidR="00C62F70" w:rsidRPr="006E68AD">
        <w:rPr>
          <w:rFonts w:ascii="Sylfaen" w:hAnsi="Sylfaen" w:cs="Sylfaen"/>
          <w:sz w:val="20"/>
          <w:lang w:val="es-ES"/>
        </w:rPr>
        <w:t>է</w:t>
      </w:r>
      <w:r w:rsidR="004749BD" w:rsidRPr="006E68AD">
        <w:rPr>
          <w:rFonts w:ascii="Sylfaen" w:hAnsi="Sylfaen" w:cs="Sylfaen"/>
          <w:sz w:val="20"/>
          <w:lang w:val="es-ES"/>
        </w:rPr>
        <w:t xml:space="preserve"> </w:t>
      </w:r>
      <w:r w:rsidR="00794790" w:rsidRPr="006E68AD">
        <w:rPr>
          <w:rFonts w:ascii="Sylfaen" w:hAnsi="Sylfaen" w:cs="Sylfaen"/>
          <w:sz w:val="20"/>
          <w:lang w:val="es-ES"/>
        </w:rPr>
        <w:t xml:space="preserve">իր կողմից հաստատված` </w:t>
      </w:r>
      <w:r w:rsidR="004749BD" w:rsidRPr="006E68AD">
        <w:rPr>
          <w:rFonts w:ascii="Sylfaen" w:hAnsi="Sylfaen" w:cs="Sylfaen"/>
          <w:sz w:val="20"/>
        </w:rPr>
        <w:t>առաջարկվող</w:t>
      </w:r>
      <w:r w:rsidR="004749BD" w:rsidRPr="006E68AD">
        <w:rPr>
          <w:rFonts w:ascii="Sylfaen" w:hAnsi="Sylfaen" w:cs="Sylfaen"/>
          <w:sz w:val="20"/>
          <w:lang w:val="es-ES"/>
        </w:rPr>
        <w:t xml:space="preserve"> </w:t>
      </w:r>
      <w:r w:rsidR="004749BD" w:rsidRPr="006E68AD">
        <w:rPr>
          <w:rFonts w:ascii="Sylfaen" w:hAnsi="Sylfaen" w:cs="Sylfaen"/>
          <w:sz w:val="20"/>
        </w:rPr>
        <w:t>ապրանքի</w:t>
      </w:r>
      <w:r w:rsidR="004749BD" w:rsidRPr="006E68AD">
        <w:rPr>
          <w:rFonts w:ascii="Sylfaen" w:hAnsi="Sylfaen" w:cs="Sylfaen"/>
          <w:sz w:val="20"/>
          <w:lang w:val="es-ES"/>
        </w:rPr>
        <w:t xml:space="preserve"> </w:t>
      </w:r>
      <w:r w:rsidR="00137A5C" w:rsidRPr="006E68AD">
        <w:rPr>
          <w:rFonts w:ascii="Sylfaen" w:hAnsi="Sylfaen" w:cs="Sylfaen"/>
          <w:sz w:val="20"/>
          <w:szCs w:val="20"/>
          <w:lang w:val="hy-AM" w:eastAsia="x-none"/>
        </w:rPr>
        <w:t>ամբողջական</w:t>
      </w:r>
      <w:r w:rsidR="00137A5C" w:rsidRPr="006E68AD">
        <w:rPr>
          <w:rFonts w:ascii="Sylfaen" w:hAnsi="Sylfaen"/>
          <w:sz w:val="20"/>
          <w:szCs w:val="20"/>
          <w:lang w:val="hy-AM" w:eastAsia="x-none"/>
        </w:rPr>
        <w:t xml:space="preserve"> </w:t>
      </w:r>
      <w:r w:rsidR="00137A5C" w:rsidRPr="006E68AD">
        <w:rPr>
          <w:rFonts w:ascii="Sylfaen" w:hAnsi="Sylfaen" w:cs="Sylfaen"/>
          <w:sz w:val="20"/>
          <w:szCs w:val="20"/>
          <w:lang w:val="hy-AM" w:eastAsia="x-none"/>
        </w:rPr>
        <w:t>նկարագիրը</w:t>
      </w:r>
      <w:r w:rsidR="007D7707" w:rsidRPr="006E68AD">
        <w:rPr>
          <w:rFonts w:ascii="Sylfaen" w:hAnsi="Sylfaen"/>
          <w:sz w:val="20"/>
          <w:szCs w:val="20"/>
          <w:lang w:val="es-ES" w:eastAsia="x-none"/>
        </w:rPr>
        <w:t xml:space="preserve">` </w:t>
      </w:r>
      <w:r w:rsidR="007D7707" w:rsidRPr="006E68AD">
        <w:rPr>
          <w:rFonts w:ascii="Sylfaen" w:hAnsi="Sylfaen" w:cs="Sylfaen"/>
          <w:sz w:val="20"/>
          <w:szCs w:val="20"/>
          <w:lang w:eastAsia="x-none"/>
        </w:rPr>
        <w:t>համաձայն</w:t>
      </w:r>
      <w:r w:rsidR="007D7707" w:rsidRPr="006E68AD">
        <w:rPr>
          <w:rFonts w:ascii="Sylfaen" w:hAnsi="Sylfaen"/>
          <w:sz w:val="20"/>
          <w:szCs w:val="20"/>
          <w:lang w:val="es-ES" w:eastAsia="x-none"/>
        </w:rPr>
        <w:t xml:space="preserve"> </w:t>
      </w:r>
      <w:r w:rsidR="007D7707" w:rsidRPr="006E68AD">
        <w:rPr>
          <w:rFonts w:ascii="Sylfaen" w:hAnsi="Sylfaen" w:cs="Sylfaen"/>
          <w:sz w:val="20"/>
          <w:szCs w:val="20"/>
          <w:lang w:eastAsia="x-none"/>
        </w:rPr>
        <w:t>հավելված</w:t>
      </w:r>
      <w:r w:rsidR="007D7707" w:rsidRPr="006E68AD">
        <w:rPr>
          <w:rFonts w:ascii="Sylfaen" w:hAnsi="Sylfaen"/>
          <w:sz w:val="20"/>
          <w:szCs w:val="20"/>
          <w:lang w:val="es-ES" w:eastAsia="x-none"/>
        </w:rPr>
        <w:t xml:space="preserve"> N </w:t>
      </w:r>
      <w:r w:rsidR="008B74F8" w:rsidRPr="006E68AD">
        <w:rPr>
          <w:rFonts w:ascii="Sylfaen" w:hAnsi="Sylfaen"/>
          <w:sz w:val="20"/>
          <w:szCs w:val="20"/>
          <w:lang w:val="es-ES" w:eastAsia="x-none"/>
        </w:rPr>
        <w:t>3</w:t>
      </w:r>
      <w:r w:rsidR="007D7707" w:rsidRPr="006E68AD">
        <w:rPr>
          <w:rFonts w:ascii="Sylfaen" w:hAnsi="Sylfaen"/>
          <w:sz w:val="20"/>
          <w:szCs w:val="20"/>
          <w:lang w:val="es-ES" w:eastAsia="x-none"/>
        </w:rPr>
        <w:t>.1-</w:t>
      </w:r>
      <w:r w:rsidR="007D7707" w:rsidRPr="006E68AD">
        <w:rPr>
          <w:rFonts w:ascii="Sylfaen" w:hAnsi="Sylfaen" w:cs="Sylfaen"/>
          <w:sz w:val="20"/>
          <w:szCs w:val="20"/>
          <w:lang w:eastAsia="x-none"/>
        </w:rPr>
        <w:t>ի</w:t>
      </w:r>
      <w:r w:rsidR="004749BD" w:rsidRPr="006E68AD">
        <w:rPr>
          <w:rFonts w:ascii="Sylfaen" w:hAnsi="Sylfaen" w:cs="Sylfaen"/>
          <w:sz w:val="20"/>
          <w:lang w:val="es-ES"/>
        </w:rPr>
        <w:t>.</w:t>
      </w:r>
    </w:p>
    <w:p w:rsidR="00A67EAC" w:rsidRPr="006E68AD" w:rsidRDefault="008626E5" w:rsidP="009374A0">
      <w:pPr>
        <w:ind w:firstLine="567"/>
        <w:jc w:val="both"/>
        <w:rPr>
          <w:rFonts w:ascii="Sylfaen" w:hAnsi="Sylfaen" w:cs="Sylfaen"/>
          <w:sz w:val="20"/>
          <w:lang w:val="es-ES"/>
        </w:rPr>
      </w:pPr>
      <w:r w:rsidRPr="006E68AD">
        <w:rPr>
          <w:rFonts w:ascii="Sylfaen" w:hAnsi="Sylfaen" w:cs="Sylfaen"/>
          <w:sz w:val="20"/>
          <w:lang w:val="af-ZA"/>
        </w:rPr>
        <w:t>3.</w:t>
      </w:r>
      <w:r w:rsidR="00C62F70" w:rsidRPr="006E68AD">
        <w:rPr>
          <w:rFonts w:ascii="Sylfaen" w:hAnsi="Sylfaen" w:cs="Sylfaen"/>
          <w:sz w:val="20"/>
          <w:lang w:val="af-ZA"/>
        </w:rPr>
        <w:t>2</w:t>
      </w:r>
      <w:r w:rsidR="00A67EAC" w:rsidRPr="006E68AD">
        <w:rPr>
          <w:rFonts w:ascii="Sylfaen" w:hAnsi="Sylfaen" w:cs="Sylfaen"/>
          <w:sz w:val="20"/>
          <w:lang w:val="af-ZA"/>
        </w:rPr>
        <w:t xml:space="preserve"> </w:t>
      </w:r>
      <w:r w:rsidR="003946B4" w:rsidRPr="006E68AD">
        <w:rPr>
          <w:rFonts w:ascii="Sylfaen" w:hAnsi="Sylfaen" w:cs="Sylfaen"/>
          <w:sz w:val="20"/>
          <w:lang w:val="af-ZA"/>
        </w:rPr>
        <w:t xml:space="preserve">Սույն </w:t>
      </w:r>
      <w:r w:rsidR="003946B4" w:rsidRPr="006E68AD">
        <w:rPr>
          <w:rFonts w:ascii="Sylfaen" w:hAnsi="Sylfaen" w:cs="Sylfaen"/>
          <w:sz w:val="20"/>
          <w:lang w:val="ru-RU"/>
        </w:rPr>
        <w:t>հրավերով</w:t>
      </w:r>
      <w:r w:rsidR="003946B4" w:rsidRPr="006E68AD">
        <w:rPr>
          <w:rFonts w:ascii="Sylfaen" w:hAnsi="Sylfaen" w:cs="Sylfaen"/>
          <w:sz w:val="20"/>
          <w:lang w:val="es-ES"/>
        </w:rPr>
        <w:t xml:space="preserve"> </w:t>
      </w:r>
      <w:r w:rsidR="003946B4" w:rsidRPr="006E68AD">
        <w:rPr>
          <w:rFonts w:ascii="Sylfaen" w:hAnsi="Sylfaen" w:cs="Sylfaen"/>
          <w:sz w:val="20"/>
          <w:lang w:val="ru-RU"/>
        </w:rPr>
        <w:t>նախատեսված</w:t>
      </w:r>
      <w:r w:rsidR="003946B4" w:rsidRPr="006E68AD">
        <w:rPr>
          <w:rFonts w:ascii="Sylfaen" w:hAnsi="Sylfaen" w:cs="Sylfaen"/>
          <w:sz w:val="20"/>
          <w:lang w:val="es-ES"/>
        </w:rPr>
        <w:t xml:space="preserve">` </w:t>
      </w:r>
      <w:r w:rsidR="00EE0EB3" w:rsidRPr="006E68AD">
        <w:rPr>
          <w:rFonts w:ascii="Sylfaen" w:hAnsi="Sylfaen" w:cs="Sylfaen"/>
          <w:sz w:val="20"/>
          <w:lang w:val="es-ES"/>
        </w:rPr>
        <w:t>մ</w:t>
      </w:r>
      <w:r w:rsidR="003946B4" w:rsidRPr="006E68AD">
        <w:rPr>
          <w:rFonts w:ascii="Sylfaen" w:hAnsi="Sylfaen" w:cs="Sylfaen"/>
          <w:sz w:val="20"/>
          <w:lang w:val="ru-RU"/>
        </w:rPr>
        <w:t>ասնակցի</w:t>
      </w:r>
      <w:r w:rsidR="003946B4" w:rsidRPr="006E68AD">
        <w:rPr>
          <w:rFonts w:ascii="Sylfaen" w:hAnsi="Sylfaen" w:cs="Sylfaen"/>
          <w:sz w:val="20"/>
          <w:lang w:val="es-ES"/>
        </w:rPr>
        <w:t xml:space="preserve"> </w:t>
      </w:r>
      <w:r w:rsidR="003946B4" w:rsidRPr="006E68AD">
        <w:rPr>
          <w:rFonts w:ascii="Sylfaen" w:hAnsi="Sylfaen" w:cs="Sylfaen"/>
          <w:sz w:val="20"/>
          <w:lang w:val="ru-RU"/>
        </w:rPr>
        <w:t>կազմած</w:t>
      </w:r>
      <w:r w:rsidR="003946B4" w:rsidRPr="006E68AD">
        <w:rPr>
          <w:rFonts w:ascii="Sylfaen" w:hAnsi="Sylfaen" w:cs="Sylfaen"/>
          <w:sz w:val="20"/>
          <w:lang w:val="es-ES"/>
        </w:rPr>
        <w:t xml:space="preserve"> </w:t>
      </w:r>
      <w:r w:rsidR="003946B4" w:rsidRPr="006E68AD">
        <w:rPr>
          <w:rFonts w:ascii="Sylfaen" w:hAnsi="Sylfaen" w:cs="Sylfaen"/>
          <w:sz w:val="20"/>
          <w:lang w:val="ru-RU"/>
        </w:rPr>
        <w:t>փաստաթղթերը</w:t>
      </w:r>
      <w:r w:rsidR="003946B4" w:rsidRPr="006E68AD">
        <w:rPr>
          <w:rFonts w:ascii="Sylfaen" w:hAnsi="Sylfaen" w:cs="Sylfaen"/>
          <w:sz w:val="20"/>
          <w:lang w:val="es-ES"/>
        </w:rPr>
        <w:t xml:space="preserve"> </w:t>
      </w:r>
      <w:r w:rsidR="003946B4" w:rsidRPr="006E68AD">
        <w:rPr>
          <w:rFonts w:ascii="Sylfaen" w:hAnsi="Sylfaen" w:cs="Sylfaen"/>
          <w:sz w:val="20"/>
          <w:lang w:val="ru-RU"/>
        </w:rPr>
        <w:t>ստորագրում</w:t>
      </w:r>
      <w:r w:rsidR="003946B4" w:rsidRPr="006E68AD">
        <w:rPr>
          <w:rFonts w:ascii="Sylfaen" w:hAnsi="Sylfaen" w:cs="Sylfaen"/>
          <w:sz w:val="20"/>
          <w:lang w:val="es-ES"/>
        </w:rPr>
        <w:t xml:space="preserve"> </w:t>
      </w:r>
      <w:r w:rsidR="003946B4" w:rsidRPr="006E68AD">
        <w:rPr>
          <w:rFonts w:ascii="Sylfaen" w:hAnsi="Sylfaen" w:cs="Sylfaen"/>
          <w:sz w:val="20"/>
          <w:lang w:val="ru-RU"/>
        </w:rPr>
        <w:t>է</w:t>
      </w:r>
      <w:r w:rsidR="003946B4" w:rsidRPr="006E68AD">
        <w:rPr>
          <w:rFonts w:ascii="Sylfaen" w:hAnsi="Sylfaen" w:cs="Sylfaen"/>
          <w:sz w:val="20"/>
          <w:lang w:val="es-ES"/>
        </w:rPr>
        <w:t xml:space="preserve"> </w:t>
      </w:r>
      <w:r w:rsidR="003946B4" w:rsidRPr="006E68AD">
        <w:rPr>
          <w:rFonts w:ascii="Sylfaen" w:hAnsi="Sylfaen" w:cs="Sylfaen"/>
          <w:sz w:val="20"/>
          <w:lang w:val="ru-RU"/>
        </w:rPr>
        <w:t>դրանք</w:t>
      </w:r>
      <w:r w:rsidR="003946B4" w:rsidRPr="006E68AD">
        <w:rPr>
          <w:rFonts w:ascii="Sylfaen" w:hAnsi="Sylfaen" w:cs="Sylfaen"/>
          <w:sz w:val="20"/>
          <w:lang w:val="es-ES"/>
        </w:rPr>
        <w:t xml:space="preserve"> ներկայացնող անձը կամ վերջինիս լիազորված անձը (այսուհետ` գործակալ)</w:t>
      </w:r>
      <w:r w:rsidR="003946B4" w:rsidRPr="006E68AD">
        <w:rPr>
          <w:rFonts w:ascii="Sylfaen" w:hAnsi="Sylfaen" w:cs="Tahoma"/>
          <w:sz w:val="20"/>
          <w:lang w:val="es-ES"/>
        </w:rPr>
        <w:t>։</w:t>
      </w:r>
      <w:r w:rsidR="003946B4" w:rsidRPr="006E68AD">
        <w:rPr>
          <w:rFonts w:ascii="Sylfaen" w:hAnsi="Sylfaen" w:cs="Sylfaen"/>
          <w:sz w:val="20"/>
          <w:lang w:val="es-ES"/>
        </w:rPr>
        <w:t xml:space="preserve"> Եթե հայտը ներկայացնում է գործակալը, ապա հայտով ներկայացվում է վերջինիս այդ լիազորությունը վերապահված լինելու մասին փաստաթուղթ։</w:t>
      </w:r>
    </w:p>
    <w:p w:rsidR="00A67EAC" w:rsidRPr="006E68AD" w:rsidRDefault="008626E5" w:rsidP="009374A0">
      <w:pPr>
        <w:ind w:firstLine="567"/>
        <w:jc w:val="both"/>
        <w:rPr>
          <w:rFonts w:ascii="Sylfaen" w:hAnsi="Sylfaen" w:cs="Sylfaen"/>
          <w:sz w:val="20"/>
          <w:lang w:val="es-ES"/>
        </w:rPr>
      </w:pPr>
      <w:r w:rsidRPr="006E68AD">
        <w:rPr>
          <w:rFonts w:ascii="Sylfaen" w:hAnsi="Sylfaen" w:cs="Sylfaen"/>
          <w:sz w:val="20"/>
          <w:lang w:val="es-ES"/>
        </w:rPr>
        <w:t>3.</w:t>
      </w:r>
      <w:r w:rsidR="00C62F70" w:rsidRPr="006E68AD">
        <w:rPr>
          <w:rFonts w:ascii="Sylfaen" w:hAnsi="Sylfaen" w:cs="Sylfaen"/>
          <w:sz w:val="20"/>
          <w:lang w:val="es-ES"/>
        </w:rPr>
        <w:t>3</w:t>
      </w:r>
      <w:r w:rsidR="00A67EAC" w:rsidRPr="006E68AD">
        <w:rPr>
          <w:rFonts w:ascii="Sylfaen" w:hAnsi="Sylfaen" w:cs="Sylfaen"/>
          <w:sz w:val="20"/>
          <w:lang w:val="es-ES"/>
        </w:rPr>
        <w:t xml:space="preserve"> Հայտում ներառվող բնօրինակ փաստաթղթերի փոխարեն կարող են ներկայացվել դրանց նոտարական կարգով վավերացված օրինակները։</w:t>
      </w:r>
    </w:p>
    <w:p w:rsidR="00460CA5" w:rsidRPr="006E68AD" w:rsidRDefault="00460CA5" w:rsidP="00096865">
      <w:pPr>
        <w:jc w:val="center"/>
        <w:rPr>
          <w:rFonts w:ascii="Sylfaen" w:hAnsi="Sylfaen"/>
          <w:b/>
          <w:sz w:val="20"/>
          <w:lang w:val="af-ZA"/>
        </w:rPr>
      </w:pPr>
    </w:p>
    <w:p w:rsidR="003F1EEA" w:rsidRPr="006E68AD" w:rsidRDefault="003F1EEA" w:rsidP="00B2572B">
      <w:pPr>
        <w:pStyle w:val="norm"/>
        <w:spacing w:line="240" w:lineRule="auto"/>
        <w:ind w:firstLine="284"/>
        <w:jc w:val="right"/>
        <w:rPr>
          <w:rFonts w:ascii="Sylfaen" w:hAnsi="Sylfaen" w:cs="Sylfaen"/>
          <w:b/>
          <w:sz w:val="20"/>
          <w:lang w:val="es-ES"/>
        </w:rPr>
      </w:pPr>
    </w:p>
    <w:p w:rsidR="001A69C2" w:rsidRPr="006E68AD" w:rsidRDefault="001A69C2" w:rsidP="001A69C2">
      <w:pPr>
        <w:jc w:val="center"/>
        <w:rPr>
          <w:rFonts w:ascii="Sylfaen" w:hAnsi="Sylfaen" w:cs="Sylfaen"/>
          <w:b/>
          <w:sz w:val="20"/>
          <w:lang w:val="es-ES"/>
        </w:rPr>
      </w:pPr>
      <w:r w:rsidRPr="006E68AD">
        <w:rPr>
          <w:rFonts w:ascii="Sylfaen" w:hAnsi="Sylfaen"/>
          <w:b/>
          <w:sz w:val="20"/>
          <w:lang w:val="es-ES"/>
        </w:rPr>
        <w:t xml:space="preserve">4. </w:t>
      </w:r>
      <w:r w:rsidRPr="006E68AD">
        <w:rPr>
          <w:rFonts w:ascii="Sylfaen" w:hAnsi="Sylfaen" w:cs="Sylfaen"/>
          <w:b/>
          <w:sz w:val="20"/>
          <w:lang w:val="es-ES"/>
        </w:rPr>
        <w:t>ՀԱՅՏԸ</w:t>
      </w:r>
      <w:r w:rsidRPr="006E68AD">
        <w:rPr>
          <w:rFonts w:ascii="Sylfaen" w:hAnsi="Sylfaen" w:cs="Arial"/>
          <w:b/>
          <w:sz w:val="20"/>
          <w:lang w:val="es-ES"/>
        </w:rPr>
        <w:t xml:space="preserve">  </w:t>
      </w:r>
      <w:r w:rsidRPr="006E68AD">
        <w:rPr>
          <w:rFonts w:ascii="Sylfaen" w:hAnsi="Sylfaen" w:cs="Sylfaen"/>
          <w:b/>
          <w:sz w:val="20"/>
          <w:lang w:val="es-ES"/>
        </w:rPr>
        <w:t>ՊԱՏՐԱՍՏԵԼՈՒ</w:t>
      </w:r>
      <w:r w:rsidRPr="006E68AD">
        <w:rPr>
          <w:rFonts w:ascii="Sylfaen" w:hAnsi="Sylfaen" w:cs="Arial"/>
          <w:b/>
          <w:sz w:val="20"/>
          <w:lang w:val="es-ES"/>
        </w:rPr>
        <w:t xml:space="preserve">  </w:t>
      </w:r>
      <w:r w:rsidRPr="006E68AD">
        <w:rPr>
          <w:rFonts w:ascii="Sylfaen" w:hAnsi="Sylfaen" w:cs="Sylfaen"/>
          <w:b/>
          <w:sz w:val="20"/>
          <w:lang w:val="es-ES"/>
        </w:rPr>
        <w:t>ԿԱՐԳԸ</w:t>
      </w:r>
    </w:p>
    <w:p w:rsidR="001A69C2" w:rsidRPr="006E68AD" w:rsidRDefault="001A69C2" w:rsidP="001A69C2">
      <w:pPr>
        <w:jc w:val="center"/>
        <w:rPr>
          <w:rFonts w:ascii="Sylfaen" w:hAnsi="Sylfaen" w:cs="Sylfaen"/>
          <w:b/>
          <w:sz w:val="20"/>
          <w:lang w:val="es-ES"/>
        </w:rPr>
      </w:pPr>
    </w:p>
    <w:p w:rsidR="001A69C2" w:rsidRPr="006E68AD" w:rsidRDefault="001A69C2" w:rsidP="001A69C2">
      <w:pPr>
        <w:ind w:firstLine="567"/>
        <w:jc w:val="both"/>
        <w:rPr>
          <w:rFonts w:ascii="Sylfaen" w:hAnsi="Sylfaen" w:cs="Sylfaen"/>
          <w:sz w:val="20"/>
          <w:szCs w:val="20"/>
          <w:lang w:val="es-ES"/>
        </w:rPr>
      </w:pPr>
      <w:r w:rsidRPr="006E68AD">
        <w:rPr>
          <w:rFonts w:ascii="Sylfaen" w:hAnsi="Sylfaen"/>
          <w:sz w:val="20"/>
          <w:szCs w:val="20"/>
          <w:lang w:val="es-ES"/>
        </w:rPr>
        <w:t xml:space="preserve">4.1 </w:t>
      </w:r>
      <w:r w:rsidRPr="006E68AD">
        <w:rPr>
          <w:rFonts w:ascii="Sylfaen" w:hAnsi="Sylfaen" w:cs="Sylfaen"/>
          <w:sz w:val="20"/>
          <w:szCs w:val="20"/>
          <w:lang w:val="ru-RU"/>
        </w:rPr>
        <w:t>Մասնակիցը</w:t>
      </w:r>
      <w:r w:rsidRPr="006E68AD">
        <w:rPr>
          <w:rFonts w:ascii="Sylfaen" w:hAnsi="Sylfaen" w:cs="Sylfaen"/>
          <w:sz w:val="20"/>
          <w:szCs w:val="20"/>
          <w:lang w:val="es-ES"/>
        </w:rPr>
        <w:t xml:space="preserve"> </w:t>
      </w:r>
      <w:r w:rsidRPr="006E68AD">
        <w:rPr>
          <w:rFonts w:ascii="Sylfaen" w:hAnsi="Sylfaen" w:cs="Sylfaen"/>
          <w:sz w:val="20"/>
          <w:szCs w:val="20"/>
          <w:lang w:val="ru-RU"/>
        </w:rPr>
        <w:t>հայտը</w:t>
      </w:r>
      <w:r w:rsidRPr="006E68AD">
        <w:rPr>
          <w:rFonts w:ascii="Sylfaen" w:hAnsi="Sylfaen" w:cs="Sylfaen"/>
          <w:sz w:val="20"/>
          <w:szCs w:val="20"/>
          <w:lang w:val="es-ES"/>
        </w:rPr>
        <w:t xml:space="preserve"> </w:t>
      </w:r>
      <w:r w:rsidRPr="006E68AD">
        <w:rPr>
          <w:rFonts w:ascii="Sylfaen" w:hAnsi="Sylfaen" w:cs="Sylfaen"/>
          <w:sz w:val="20"/>
          <w:szCs w:val="20"/>
          <w:lang w:val="ru-RU"/>
        </w:rPr>
        <w:t>ներկայացնում</w:t>
      </w:r>
      <w:r w:rsidRPr="006E68AD">
        <w:rPr>
          <w:rFonts w:ascii="Sylfaen" w:hAnsi="Sylfaen" w:cs="Sylfaen"/>
          <w:sz w:val="20"/>
          <w:szCs w:val="20"/>
          <w:lang w:val="es-ES"/>
        </w:rPr>
        <w:t xml:space="preserve"> </w:t>
      </w:r>
      <w:r w:rsidRPr="006E68AD">
        <w:rPr>
          <w:rFonts w:ascii="Sylfaen" w:hAnsi="Sylfaen" w:cs="Sylfaen"/>
          <w:sz w:val="20"/>
          <w:szCs w:val="20"/>
          <w:lang w:val="ru-RU"/>
        </w:rPr>
        <w:t>է</w:t>
      </w:r>
      <w:r w:rsidRPr="006E68AD">
        <w:rPr>
          <w:rFonts w:ascii="Sylfaen" w:hAnsi="Sylfaen" w:cs="Sylfaen"/>
          <w:sz w:val="20"/>
          <w:szCs w:val="20"/>
          <w:lang w:val="es-ES"/>
        </w:rPr>
        <w:t xml:space="preserve"> </w:t>
      </w:r>
      <w:r w:rsidRPr="006E68AD">
        <w:rPr>
          <w:rFonts w:ascii="Sylfaen" w:hAnsi="Sylfaen" w:cs="Sylfaen"/>
          <w:sz w:val="20"/>
          <w:szCs w:val="20"/>
          <w:lang w:val="ru-RU"/>
        </w:rPr>
        <w:t>սույն</w:t>
      </w:r>
      <w:r w:rsidRPr="006E68AD">
        <w:rPr>
          <w:rFonts w:ascii="Sylfaen" w:hAnsi="Sylfaen" w:cs="Sylfaen"/>
          <w:sz w:val="20"/>
          <w:szCs w:val="20"/>
          <w:lang w:val="es-ES"/>
        </w:rPr>
        <w:t xml:space="preserve"> </w:t>
      </w:r>
      <w:r w:rsidRPr="006E68AD">
        <w:rPr>
          <w:rFonts w:ascii="Sylfaen" w:hAnsi="Sylfaen" w:cs="Sylfaen"/>
          <w:sz w:val="20"/>
          <w:szCs w:val="20"/>
          <w:lang w:val="ru-RU"/>
        </w:rPr>
        <w:t>հրավերով</w:t>
      </w:r>
      <w:r w:rsidRPr="006E68AD">
        <w:rPr>
          <w:rFonts w:ascii="Sylfaen" w:hAnsi="Sylfaen" w:cs="Sylfaen"/>
          <w:sz w:val="20"/>
          <w:szCs w:val="20"/>
          <w:lang w:val="es-ES"/>
        </w:rPr>
        <w:t xml:space="preserve"> </w:t>
      </w:r>
      <w:r w:rsidRPr="006E68AD">
        <w:rPr>
          <w:rFonts w:ascii="Sylfaen" w:hAnsi="Sylfaen" w:cs="Sylfaen"/>
          <w:sz w:val="20"/>
          <w:szCs w:val="20"/>
          <w:lang w:val="ru-RU"/>
        </w:rPr>
        <w:t>սահմանված</w:t>
      </w:r>
      <w:r w:rsidRPr="006E68AD">
        <w:rPr>
          <w:rFonts w:ascii="Sylfaen" w:hAnsi="Sylfaen" w:cs="Sylfaen"/>
          <w:sz w:val="20"/>
          <w:szCs w:val="20"/>
          <w:lang w:val="es-ES"/>
        </w:rPr>
        <w:t xml:space="preserve"> </w:t>
      </w:r>
      <w:r w:rsidRPr="006E68AD">
        <w:rPr>
          <w:rFonts w:ascii="Sylfaen" w:hAnsi="Sylfaen" w:cs="Sylfaen"/>
          <w:sz w:val="20"/>
          <w:szCs w:val="20"/>
          <w:lang w:val="ru-RU"/>
        </w:rPr>
        <w:t>կարգով։</w:t>
      </w:r>
      <w:r w:rsidRPr="006E68AD">
        <w:rPr>
          <w:rFonts w:ascii="Sylfaen" w:hAnsi="Sylfaen" w:cs="Sylfaen"/>
          <w:sz w:val="20"/>
          <w:szCs w:val="20"/>
          <w:lang w:val="es-ES"/>
        </w:rPr>
        <w:t xml:space="preserve"> </w:t>
      </w:r>
    </w:p>
    <w:p w:rsidR="001A69C2" w:rsidRPr="006E68AD" w:rsidRDefault="001A69C2" w:rsidP="001A69C2">
      <w:pPr>
        <w:ind w:firstLine="567"/>
        <w:jc w:val="both"/>
        <w:rPr>
          <w:rFonts w:ascii="Sylfaen" w:hAnsi="Sylfaen" w:cs="Sylfaen"/>
          <w:sz w:val="20"/>
          <w:lang w:val="af-ZA"/>
        </w:rPr>
      </w:pPr>
      <w:r w:rsidRPr="006E68AD">
        <w:rPr>
          <w:rFonts w:ascii="Sylfaen" w:hAnsi="Sylfaen" w:cs="Sylfaen"/>
          <w:sz w:val="20"/>
          <w:szCs w:val="20"/>
        </w:rPr>
        <w:t>Մասնակցի</w:t>
      </w:r>
      <w:r w:rsidRPr="006E68AD">
        <w:rPr>
          <w:rFonts w:ascii="Sylfaen" w:hAnsi="Sylfaen"/>
          <w:sz w:val="20"/>
          <w:szCs w:val="20"/>
          <w:lang w:val="es-ES"/>
        </w:rPr>
        <w:t xml:space="preserve"> </w:t>
      </w:r>
      <w:r w:rsidRPr="006E68AD">
        <w:rPr>
          <w:rFonts w:ascii="Sylfaen" w:hAnsi="Sylfaen" w:cs="Sylfaen"/>
          <w:sz w:val="20"/>
          <w:szCs w:val="20"/>
        </w:rPr>
        <w:t>առաջարկները</w:t>
      </w:r>
      <w:r w:rsidRPr="006E68AD">
        <w:rPr>
          <w:rFonts w:ascii="Sylfaen" w:hAnsi="Sylfaen"/>
          <w:sz w:val="20"/>
          <w:szCs w:val="20"/>
          <w:lang w:val="es-ES"/>
        </w:rPr>
        <w:t xml:space="preserve">, </w:t>
      </w:r>
      <w:r w:rsidRPr="006E68AD">
        <w:rPr>
          <w:rFonts w:ascii="Sylfaen" w:hAnsi="Sylfaen" w:cs="Sylfaen"/>
          <w:sz w:val="20"/>
          <w:szCs w:val="20"/>
        </w:rPr>
        <w:t>դրանց</w:t>
      </w:r>
      <w:r w:rsidRPr="006E68AD">
        <w:rPr>
          <w:rFonts w:ascii="Sylfaen" w:hAnsi="Sylfaen"/>
          <w:sz w:val="20"/>
          <w:szCs w:val="20"/>
          <w:lang w:val="es-ES"/>
        </w:rPr>
        <w:t xml:space="preserve"> </w:t>
      </w:r>
      <w:r w:rsidRPr="006E68AD">
        <w:rPr>
          <w:rFonts w:ascii="Sylfaen" w:hAnsi="Sylfaen" w:cs="Sylfaen"/>
          <w:sz w:val="20"/>
          <w:szCs w:val="20"/>
        </w:rPr>
        <w:t>վերաբերող</w:t>
      </w:r>
      <w:r w:rsidRPr="006E68AD">
        <w:rPr>
          <w:rFonts w:ascii="Sylfaen" w:hAnsi="Sylfaen"/>
          <w:sz w:val="20"/>
          <w:szCs w:val="20"/>
          <w:lang w:val="es-ES"/>
        </w:rPr>
        <w:t xml:space="preserve"> </w:t>
      </w:r>
      <w:r w:rsidRPr="006E68AD">
        <w:rPr>
          <w:rFonts w:ascii="Sylfaen" w:hAnsi="Sylfaen" w:cs="Sylfaen"/>
          <w:sz w:val="20"/>
          <w:szCs w:val="20"/>
        </w:rPr>
        <w:t>փաստաթղթերը</w:t>
      </w:r>
      <w:r w:rsidRPr="006E68AD">
        <w:rPr>
          <w:rFonts w:ascii="Sylfaen" w:hAnsi="Sylfaen"/>
          <w:sz w:val="20"/>
          <w:szCs w:val="20"/>
          <w:lang w:val="es-ES"/>
        </w:rPr>
        <w:t xml:space="preserve"> </w:t>
      </w:r>
      <w:r w:rsidRPr="006E68AD">
        <w:rPr>
          <w:rFonts w:ascii="Sylfaen" w:hAnsi="Sylfaen" w:cs="Sylfaen"/>
          <w:sz w:val="20"/>
          <w:szCs w:val="20"/>
        </w:rPr>
        <w:t>դրվում</w:t>
      </w:r>
      <w:r w:rsidRPr="006E68AD">
        <w:rPr>
          <w:rFonts w:ascii="Sylfaen" w:hAnsi="Sylfaen"/>
          <w:sz w:val="20"/>
          <w:szCs w:val="20"/>
          <w:lang w:val="es-ES"/>
        </w:rPr>
        <w:t xml:space="preserve"> </w:t>
      </w:r>
      <w:r w:rsidRPr="006E68AD">
        <w:rPr>
          <w:rFonts w:ascii="Sylfaen" w:hAnsi="Sylfaen" w:cs="Sylfaen"/>
          <w:sz w:val="20"/>
          <w:szCs w:val="20"/>
        </w:rPr>
        <w:t>են</w:t>
      </w:r>
      <w:r w:rsidRPr="006E68AD">
        <w:rPr>
          <w:rFonts w:ascii="Sylfaen" w:hAnsi="Sylfaen"/>
          <w:sz w:val="20"/>
          <w:szCs w:val="20"/>
          <w:lang w:val="es-ES"/>
        </w:rPr>
        <w:t xml:space="preserve"> </w:t>
      </w:r>
      <w:r w:rsidRPr="006E68AD">
        <w:rPr>
          <w:rFonts w:ascii="Sylfaen" w:hAnsi="Sylfaen" w:cs="Sylfaen"/>
          <w:sz w:val="20"/>
          <w:szCs w:val="20"/>
        </w:rPr>
        <w:t>ծրարի</w:t>
      </w:r>
      <w:r w:rsidRPr="006E68AD">
        <w:rPr>
          <w:rFonts w:ascii="Sylfaen" w:hAnsi="Sylfaen"/>
          <w:sz w:val="20"/>
          <w:szCs w:val="20"/>
          <w:lang w:val="es-ES"/>
        </w:rPr>
        <w:t xml:space="preserve"> </w:t>
      </w:r>
      <w:r w:rsidRPr="006E68AD">
        <w:rPr>
          <w:rFonts w:ascii="Sylfaen" w:hAnsi="Sylfaen" w:cs="Sylfaen"/>
          <w:sz w:val="20"/>
          <w:szCs w:val="20"/>
        </w:rPr>
        <w:t>մեջ</w:t>
      </w:r>
      <w:r w:rsidRPr="006E68AD">
        <w:rPr>
          <w:rFonts w:ascii="Sylfaen" w:hAnsi="Sylfaen"/>
          <w:sz w:val="20"/>
          <w:szCs w:val="20"/>
          <w:lang w:val="es-ES"/>
        </w:rPr>
        <w:t xml:space="preserve">, </w:t>
      </w:r>
      <w:r w:rsidRPr="006E68AD">
        <w:rPr>
          <w:rFonts w:ascii="Sylfaen" w:hAnsi="Sylfaen" w:cs="Sylfaen"/>
          <w:sz w:val="20"/>
          <w:szCs w:val="20"/>
        </w:rPr>
        <w:t>որը</w:t>
      </w:r>
      <w:r w:rsidRPr="006E68AD">
        <w:rPr>
          <w:rFonts w:ascii="Sylfaen" w:hAnsi="Sylfaen"/>
          <w:sz w:val="20"/>
          <w:szCs w:val="20"/>
          <w:lang w:val="es-ES"/>
        </w:rPr>
        <w:t xml:space="preserve"> </w:t>
      </w:r>
      <w:r w:rsidRPr="006E68AD">
        <w:rPr>
          <w:rFonts w:ascii="Sylfaen" w:hAnsi="Sylfaen" w:cs="Sylfaen"/>
          <w:sz w:val="20"/>
          <w:szCs w:val="20"/>
        </w:rPr>
        <w:t>սոսնձում</w:t>
      </w:r>
      <w:r w:rsidRPr="006E68AD">
        <w:rPr>
          <w:rFonts w:ascii="Sylfaen" w:hAnsi="Sylfaen"/>
          <w:sz w:val="20"/>
          <w:szCs w:val="20"/>
          <w:lang w:val="es-ES"/>
        </w:rPr>
        <w:t xml:space="preserve"> </w:t>
      </w:r>
      <w:r w:rsidRPr="006E68AD">
        <w:rPr>
          <w:rFonts w:ascii="Sylfaen" w:hAnsi="Sylfaen" w:cs="Sylfaen"/>
          <w:sz w:val="20"/>
          <w:szCs w:val="20"/>
        </w:rPr>
        <w:t>է</w:t>
      </w:r>
      <w:r w:rsidRPr="006E68AD">
        <w:rPr>
          <w:rFonts w:ascii="Sylfaen" w:hAnsi="Sylfaen"/>
          <w:sz w:val="20"/>
          <w:szCs w:val="20"/>
          <w:lang w:val="es-ES"/>
        </w:rPr>
        <w:t xml:space="preserve"> </w:t>
      </w:r>
      <w:r w:rsidRPr="006E68AD">
        <w:rPr>
          <w:rFonts w:ascii="Sylfaen" w:hAnsi="Sylfaen" w:cs="Sylfaen"/>
          <w:sz w:val="20"/>
          <w:szCs w:val="20"/>
        </w:rPr>
        <w:t>այն</w:t>
      </w:r>
      <w:r w:rsidRPr="006E68AD">
        <w:rPr>
          <w:rFonts w:ascii="Sylfaen" w:hAnsi="Sylfaen"/>
          <w:sz w:val="20"/>
          <w:szCs w:val="20"/>
          <w:lang w:val="es-ES"/>
        </w:rPr>
        <w:t xml:space="preserve"> </w:t>
      </w:r>
      <w:r w:rsidRPr="006E68AD">
        <w:rPr>
          <w:rFonts w:ascii="Sylfaen" w:hAnsi="Sylfaen" w:cs="Sylfaen"/>
          <w:sz w:val="20"/>
          <w:szCs w:val="20"/>
        </w:rPr>
        <w:t>ներկայացնողը</w:t>
      </w:r>
      <w:r w:rsidRPr="006E68AD">
        <w:rPr>
          <w:rFonts w:ascii="Sylfaen" w:hAnsi="Sylfaen"/>
          <w:sz w:val="20"/>
          <w:szCs w:val="20"/>
          <w:lang w:val="es-ES"/>
        </w:rPr>
        <w:t xml:space="preserve">: </w:t>
      </w:r>
      <w:r w:rsidRPr="006E68AD">
        <w:rPr>
          <w:rFonts w:ascii="Sylfaen" w:hAnsi="Sylfaen" w:cs="Sylfaen"/>
          <w:sz w:val="20"/>
          <w:szCs w:val="20"/>
        </w:rPr>
        <w:t>Ծրարում</w:t>
      </w:r>
      <w:r w:rsidRPr="006E68AD">
        <w:rPr>
          <w:rFonts w:ascii="Sylfaen" w:hAnsi="Sylfaen"/>
          <w:sz w:val="20"/>
          <w:szCs w:val="20"/>
          <w:lang w:val="es-ES"/>
        </w:rPr>
        <w:t xml:space="preserve"> </w:t>
      </w:r>
      <w:r w:rsidRPr="006E68AD">
        <w:rPr>
          <w:rFonts w:ascii="Sylfaen" w:hAnsi="Sylfaen" w:cs="Sylfaen"/>
          <w:sz w:val="20"/>
          <w:szCs w:val="20"/>
        </w:rPr>
        <w:t>ներառված</w:t>
      </w:r>
      <w:r w:rsidRPr="006E68AD">
        <w:rPr>
          <w:rFonts w:ascii="Sylfaen" w:hAnsi="Sylfaen"/>
          <w:sz w:val="20"/>
          <w:szCs w:val="20"/>
          <w:lang w:val="es-ES"/>
        </w:rPr>
        <w:t xml:space="preserve"> </w:t>
      </w:r>
      <w:r w:rsidRPr="006E68AD">
        <w:rPr>
          <w:rFonts w:ascii="Sylfaen" w:hAnsi="Sylfaen" w:cs="Sylfaen"/>
          <w:sz w:val="20"/>
          <w:szCs w:val="20"/>
        </w:rPr>
        <w:t>փաստաթղթերը</w:t>
      </w:r>
      <w:r w:rsidRPr="006E68AD">
        <w:rPr>
          <w:rFonts w:ascii="Sylfaen" w:hAnsi="Sylfaen" w:cs="Sylfaen"/>
          <w:sz w:val="20"/>
          <w:szCs w:val="20"/>
          <w:lang w:val="es-ES"/>
        </w:rPr>
        <w:t xml:space="preserve">, </w:t>
      </w:r>
      <w:r w:rsidRPr="006E68AD">
        <w:rPr>
          <w:rFonts w:ascii="Sylfaen" w:hAnsi="Sylfaen" w:cs="Sylfaen"/>
          <w:sz w:val="20"/>
          <w:szCs w:val="20"/>
        </w:rPr>
        <w:t>կազմվում</w:t>
      </w:r>
      <w:r w:rsidRPr="006E68AD">
        <w:rPr>
          <w:rFonts w:ascii="Sylfaen" w:hAnsi="Sylfaen"/>
          <w:sz w:val="20"/>
          <w:szCs w:val="20"/>
          <w:lang w:val="es-ES"/>
        </w:rPr>
        <w:t xml:space="preserve"> </w:t>
      </w:r>
      <w:r w:rsidRPr="006E68AD">
        <w:rPr>
          <w:rFonts w:ascii="Sylfaen" w:hAnsi="Sylfaen" w:cs="Sylfaen"/>
          <w:sz w:val="20"/>
          <w:szCs w:val="20"/>
        </w:rPr>
        <w:t>են</w:t>
      </w:r>
      <w:r w:rsidRPr="006E68AD">
        <w:rPr>
          <w:rFonts w:ascii="Sylfaen" w:hAnsi="Sylfaen"/>
          <w:sz w:val="20"/>
          <w:szCs w:val="20"/>
          <w:lang w:val="es-ES"/>
        </w:rPr>
        <w:t xml:space="preserve"> </w:t>
      </w:r>
      <w:r w:rsidRPr="006E68AD">
        <w:rPr>
          <w:rFonts w:ascii="Sylfaen" w:hAnsi="Sylfaen" w:cs="Sylfaen"/>
          <w:sz w:val="20"/>
          <w:szCs w:val="20"/>
        </w:rPr>
        <w:t>բնօրինակից</w:t>
      </w:r>
      <w:r w:rsidRPr="006E68AD">
        <w:rPr>
          <w:rFonts w:ascii="Sylfaen" w:hAnsi="Sylfaen"/>
          <w:sz w:val="20"/>
          <w:szCs w:val="20"/>
          <w:lang w:val="es-ES"/>
        </w:rPr>
        <w:t xml:space="preserve"> </w:t>
      </w:r>
      <w:r w:rsidRPr="006E68AD">
        <w:rPr>
          <w:rFonts w:ascii="Sylfae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w:t>
      </w:r>
      <w:r w:rsidRPr="006E68AD">
        <w:rPr>
          <w:rFonts w:ascii="Sylfaen" w:hAnsi="Sylfaen" w:cs="Sylfaen"/>
          <w:sz w:val="20"/>
          <w:szCs w:val="20"/>
          <w:lang w:val="es-ES"/>
        </w:rPr>
        <w:lastRenderedPageBreak/>
        <w:t xml:space="preserve">բնօրինակից պատճենահանված տարբերակը/ </w:t>
      </w:r>
      <w:r w:rsidRPr="006E68AD">
        <w:rPr>
          <w:rFonts w:ascii="Sylfaen" w:hAnsi="Sylfaen" w:cs="Sylfaen"/>
          <w:sz w:val="20"/>
          <w:szCs w:val="20"/>
        </w:rPr>
        <w:t>և</w:t>
      </w:r>
      <w:r w:rsidR="00E15671" w:rsidRPr="006E68AD">
        <w:rPr>
          <w:rFonts w:ascii="Sylfaen" w:hAnsi="Sylfaen"/>
          <w:sz w:val="20"/>
          <w:szCs w:val="20"/>
          <w:lang w:val="es-ES"/>
        </w:rPr>
        <w:t xml:space="preserve"> 1 /</w:t>
      </w:r>
      <w:r w:rsidR="00E15671" w:rsidRPr="006E68AD">
        <w:rPr>
          <w:rFonts w:ascii="Sylfaen" w:hAnsi="Sylfaen" w:cs="Sylfaen"/>
          <w:sz w:val="20"/>
          <w:szCs w:val="20"/>
          <w:lang w:val="es-ES"/>
        </w:rPr>
        <w:t>մեկ</w:t>
      </w:r>
      <w:r w:rsidR="00E15671" w:rsidRPr="006E68AD">
        <w:rPr>
          <w:rFonts w:ascii="Sylfaen" w:hAnsi="Sylfaen"/>
          <w:sz w:val="20"/>
          <w:szCs w:val="20"/>
          <w:lang w:val="es-ES"/>
        </w:rPr>
        <w:t xml:space="preserve">/ </w:t>
      </w:r>
      <w:r w:rsidRPr="006E68AD">
        <w:rPr>
          <w:rFonts w:ascii="Sylfaen" w:hAnsi="Sylfaen" w:cs="Sylfaen"/>
          <w:sz w:val="20"/>
          <w:szCs w:val="20"/>
        </w:rPr>
        <w:t>օրինակ</w:t>
      </w:r>
      <w:r w:rsidRPr="006E68AD">
        <w:rPr>
          <w:rFonts w:ascii="Sylfaen" w:hAnsi="Sylfaen"/>
          <w:sz w:val="20"/>
          <w:szCs w:val="20"/>
          <w:lang w:val="es-ES"/>
        </w:rPr>
        <w:t xml:space="preserve"> </w:t>
      </w:r>
      <w:r w:rsidRPr="006E68AD">
        <w:rPr>
          <w:rFonts w:ascii="Sylfaen" w:hAnsi="Sylfaen" w:cs="Sylfaen"/>
          <w:sz w:val="20"/>
          <w:szCs w:val="20"/>
        </w:rPr>
        <w:t>պատճեններից</w:t>
      </w:r>
      <w:r w:rsidRPr="006E68AD">
        <w:rPr>
          <w:rFonts w:ascii="Sylfaen" w:hAnsi="Sylfaen"/>
          <w:sz w:val="20"/>
          <w:szCs w:val="20"/>
          <w:lang w:val="es-ES"/>
        </w:rPr>
        <w:t xml:space="preserve">: </w:t>
      </w:r>
      <w:r w:rsidRPr="006E68AD">
        <w:rPr>
          <w:rFonts w:ascii="Sylfaen" w:hAnsi="Sylfaen" w:cs="Sylfaen"/>
          <w:sz w:val="20"/>
          <w:szCs w:val="20"/>
        </w:rPr>
        <w:t>Փաստաթղթերի</w:t>
      </w:r>
      <w:r w:rsidRPr="006E68AD">
        <w:rPr>
          <w:rFonts w:ascii="Sylfaen" w:hAnsi="Sylfaen"/>
          <w:sz w:val="20"/>
          <w:szCs w:val="20"/>
          <w:lang w:val="es-ES"/>
        </w:rPr>
        <w:t xml:space="preserve"> </w:t>
      </w:r>
      <w:r w:rsidRPr="006E68AD">
        <w:rPr>
          <w:rFonts w:ascii="Sylfaen" w:hAnsi="Sylfaen" w:cs="Sylfaen"/>
          <w:sz w:val="20"/>
          <w:szCs w:val="20"/>
        </w:rPr>
        <w:t>փաթեթների</w:t>
      </w:r>
      <w:r w:rsidRPr="006E68AD">
        <w:rPr>
          <w:rFonts w:ascii="Sylfaen" w:hAnsi="Sylfaen"/>
          <w:sz w:val="20"/>
          <w:szCs w:val="20"/>
          <w:lang w:val="es-ES"/>
        </w:rPr>
        <w:t xml:space="preserve"> </w:t>
      </w:r>
      <w:r w:rsidRPr="006E68AD">
        <w:rPr>
          <w:rFonts w:ascii="Sylfaen" w:hAnsi="Sylfaen" w:cs="Sylfaen"/>
          <w:sz w:val="20"/>
          <w:szCs w:val="20"/>
        </w:rPr>
        <w:t>վրա</w:t>
      </w:r>
      <w:r w:rsidRPr="006E68AD">
        <w:rPr>
          <w:rFonts w:ascii="Sylfaen" w:hAnsi="Sylfaen"/>
          <w:sz w:val="20"/>
          <w:szCs w:val="20"/>
          <w:lang w:val="es-ES"/>
        </w:rPr>
        <w:t xml:space="preserve"> </w:t>
      </w:r>
      <w:r w:rsidRPr="006E68AD">
        <w:rPr>
          <w:rFonts w:ascii="Sylfaen" w:hAnsi="Sylfaen" w:cs="Sylfaen"/>
          <w:sz w:val="20"/>
          <w:szCs w:val="20"/>
        </w:rPr>
        <w:t>համապատասխանաբար</w:t>
      </w:r>
      <w:r w:rsidRPr="006E68AD">
        <w:rPr>
          <w:rFonts w:ascii="Sylfaen" w:hAnsi="Sylfaen"/>
          <w:sz w:val="20"/>
          <w:szCs w:val="20"/>
          <w:lang w:val="es-ES"/>
        </w:rPr>
        <w:t xml:space="preserve"> </w:t>
      </w:r>
      <w:r w:rsidRPr="006E68AD">
        <w:rPr>
          <w:rFonts w:ascii="Sylfaen" w:hAnsi="Sylfaen" w:cs="Sylfaen"/>
          <w:sz w:val="20"/>
          <w:szCs w:val="20"/>
        </w:rPr>
        <w:t>գրվում</w:t>
      </w:r>
      <w:r w:rsidRPr="006E68AD">
        <w:rPr>
          <w:rFonts w:ascii="Sylfaen" w:hAnsi="Sylfaen"/>
          <w:sz w:val="20"/>
          <w:szCs w:val="20"/>
          <w:lang w:val="es-ES"/>
        </w:rPr>
        <w:t xml:space="preserve"> </w:t>
      </w:r>
      <w:r w:rsidRPr="006E68AD">
        <w:rPr>
          <w:rFonts w:ascii="Sylfaen" w:hAnsi="Sylfaen" w:cs="Sylfaen"/>
          <w:sz w:val="20"/>
          <w:szCs w:val="20"/>
        </w:rPr>
        <w:t>են</w:t>
      </w:r>
      <w:r w:rsidRPr="006E68AD">
        <w:rPr>
          <w:rFonts w:ascii="Sylfaen" w:hAnsi="Sylfaen"/>
          <w:sz w:val="20"/>
          <w:szCs w:val="20"/>
          <w:lang w:val="es-ES"/>
        </w:rPr>
        <w:t xml:space="preserve"> «</w:t>
      </w:r>
      <w:r w:rsidRPr="006E68AD">
        <w:rPr>
          <w:rFonts w:ascii="Sylfaen" w:hAnsi="Sylfaen" w:cs="Sylfaen"/>
          <w:sz w:val="20"/>
          <w:szCs w:val="20"/>
        </w:rPr>
        <w:t>բնօրինակ</w:t>
      </w:r>
      <w:r w:rsidRPr="006E68AD">
        <w:rPr>
          <w:rFonts w:ascii="Sylfaen" w:hAnsi="Sylfaen"/>
          <w:sz w:val="20"/>
          <w:szCs w:val="20"/>
          <w:lang w:val="es-ES"/>
        </w:rPr>
        <w:t xml:space="preserve">» </w:t>
      </w:r>
      <w:r w:rsidRPr="006E68AD">
        <w:rPr>
          <w:rFonts w:ascii="Sylfaen" w:hAnsi="Sylfaen" w:cs="Sylfaen"/>
          <w:sz w:val="20"/>
          <w:szCs w:val="20"/>
        </w:rPr>
        <w:t>և</w:t>
      </w:r>
      <w:r w:rsidRPr="006E68AD">
        <w:rPr>
          <w:rFonts w:ascii="Sylfaen" w:hAnsi="Sylfaen"/>
          <w:sz w:val="20"/>
          <w:szCs w:val="20"/>
          <w:lang w:val="es-ES"/>
        </w:rPr>
        <w:t xml:space="preserve"> «</w:t>
      </w:r>
      <w:r w:rsidRPr="006E68AD">
        <w:rPr>
          <w:rFonts w:ascii="Sylfaen" w:hAnsi="Sylfaen" w:cs="Sylfaen"/>
          <w:sz w:val="20"/>
          <w:szCs w:val="20"/>
        </w:rPr>
        <w:t>պատճեն</w:t>
      </w:r>
      <w:r w:rsidRPr="006E68AD">
        <w:rPr>
          <w:rFonts w:ascii="Sylfaen" w:hAnsi="Sylfaen"/>
          <w:sz w:val="20"/>
          <w:szCs w:val="20"/>
          <w:lang w:val="es-ES"/>
        </w:rPr>
        <w:t xml:space="preserve">» </w:t>
      </w:r>
      <w:r w:rsidRPr="006E68AD">
        <w:rPr>
          <w:rFonts w:ascii="Sylfaen" w:hAnsi="Sylfaen" w:cs="Sylfaen"/>
          <w:sz w:val="20"/>
          <w:szCs w:val="20"/>
        </w:rPr>
        <w:t>բառերը</w:t>
      </w:r>
      <w:r w:rsidRPr="006E68AD">
        <w:rPr>
          <w:rFonts w:ascii="Sylfaen" w:hAnsi="Sylfaen"/>
          <w:sz w:val="20"/>
          <w:szCs w:val="20"/>
          <w:lang w:val="es-ES"/>
        </w:rPr>
        <w:t xml:space="preserve">: </w:t>
      </w:r>
      <w:r w:rsidRPr="006E68AD">
        <w:rPr>
          <w:rFonts w:ascii="Sylfaen" w:hAnsi="Sylfaen" w:cs="Sylfaen"/>
          <w:sz w:val="20"/>
          <w:lang w:val="ru-RU"/>
        </w:rPr>
        <w:t>Հայտում</w:t>
      </w:r>
      <w:r w:rsidRPr="006E68AD">
        <w:rPr>
          <w:rFonts w:ascii="Sylfaen" w:hAnsi="Sylfaen" w:cs="Sylfaen"/>
          <w:sz w:val="20"/>
          <w:lang w:val="af-ZA"/>
        </w:rPr>
        <w:t xml:space="preserve"> </w:t>
      </w:r>
      <w:r w:rsidRPr="006E68AD">
        <w:rPr>
          <w:rFonts w:ascii="Sylfaen" w:hAnsi="Sylfaen" w:cs="Sylfaen"/>
          <w:sz w:val="20"/>
          <w:lang w:val="ru-RU"/>
        </w:rPr>
        <w:t>ներառվող</w:t>
      </w:r>
      <w:r w:rsidRPr="006E68AD">
        <w:rPr>
          <w:rFonts w:ascii="Sylfaen" w:hAnsi="Sylfaen" w:cs="Sylfaen"/>
          <w:sz w:val="20"/>
          <w:lang w:val="af-ZA"/>
        </w:rPr>
        <w:t xml:space="preserve"> </w:t>
      </w:r>
      <w:r w:rsidRPr="006E68AD">
        <w:rPr>
          <w:rFonts w:ascii="Sylfaen" w:hAnsi="Sylfaen" w:cs="Sylfaen"/>
          <w:sz w:val="20"/>
          <w:lang w:val="ru-RU"/>
        </w:rPr>
        <w:t>բնօրինակ</w:t>
      </w:r>
      <w:r w:rsidRPr="006E68AD">
        <w:rPr>
          <w:rFonts w:ascii="Sylfaen" w:hAnsi="Sylfaen" w:cs="Sylfaen"/>
          <w:sz w:val="20"/>
          <w:lang w:val="af-ZA"/>
        </w:rPr>
        <w:t xml:space="preserve"> </w:t>
      </w:r>
      <w:r w:rsidRPr="006E68AD">
        <w:rPr>
          <w:rFonts w:ascii="Sylfaen" w:hAnsi="Sylfaen" w:cs="Sylfaen"/>
          <w:sz w:val="20"/>
          <w:lang w:val="ru-RU"/>
        </w:rPr>
        <w:t>փաստաթղթերի</w:t>
      </w:r>
      <w:r w:rsidRPr="006E68AD">
        <w:rPr>
          <w:rFonts w:ascii="Sylfaen" w:hAnsi="Sylfaen" w:cs="Sylfaen"/>
          <w:sz w:val="20"/>
          <w:lang w:val="af-ZA"/>
        </w:rPr>
        <w:t xml:space="preserve"> </w:t>
      </w:r>
      <w:r w:rsidRPr="006E68AD">
        <w:rPr>
          <w:rFonts w:ascii="Sylfaen" w:hAnsi="Sylfaen" w:cs="Sylfaen"/>
          <w:sz w:val="20"/>
          <w:lang w:val="ru-RU"/>
        </w:rPr>
        <w:t>փոխարեն</w:t>
      </w:r>
      <w:r w:rsidRPr="006E68AD">
        <w:rPr>
          <w:rFonts w:ascii="Sylfaen" w:hAnsi="Sylfaen" w:cs="Sylfaen"/>
          <w:sz w:val="20"/>
          <w:lang w:val="af-ZA"/>
        </w:rPr>
        <w:t xml:space="preserve"> </w:t>
      </w:r>
      <w:r w:rsidRPr="006E68AD">
        <w:rPr>
          <w:rFonts w:ascii="Sylfaen" w:hAnsi="Sylfaen" w:cs="Sylfaen"/>
          <w:sz w:val="20"/>
          <w:lang w:val="ru-RU"/>
        </w:rPr>
        <w:t>կարող</w:t>
      </w:r>
      <w:r w:rsidRPr="006E68AD">
        <w:rPr>
          <w:rFonts w:ascii="Sylfaen" w:hAnsi="Sylfaen" w:cs="Sylfaen"/>
          <w:sz w:val="20"/>
          <w:lang w:val="af-ZA"/>
        </w:rPr>
        <w:t xml:space="preserve"> </w:t>
      </w:r>
      <w:r w:rsidRPr="006E68AD">
        <w:rPr>
          <w:rFonts w:ascii="Sylfaen" w:hAnsi="Sylfaen" w:cs="Sylfaen"/>
          <w:sz w:val="20"/>
          <w:lang w:val="ru-RU"/>
        </w:rPr>
        <w:t>են</w:t>
      </w:r>
      <w:r w:rsidRPr="006E68AD">
        <w:rPr>
          <w:rFonts w:ascii="Sylfaen" w:hAnsi="Sylfaen" w:cs="Sylfaen"/>
          <w:sz w:val="20"/>
          <w:lang w:val="af-ZA"/>
        </w:rPr>
        <w:t xml:space="preserve"> </w:t>
      </w:r>
      <w:r w:rsidRPr="006E68AD">
        <w:rPr>
          <w:rFonts w:ascii="Sylfaen" w:hAnsi="Sylfaen" w:cs="Sylfaen"/>
          <w:sz w:val="20"/>
          <w:lang w:val="ru-RU"/>
        </w:rPr>
        <w:t>ներկայացվել</w:t>
      </w:r>
      <w:r w:rsidRPr="006E68AD">
        <w:rPr>
          <w:rFonts w:ascii="Sylfaen" w:hAnsi="Sylfaen" w:cs="Sylfaen"/>
          <w:sz w:val="20"/>
          <w:lang w:val="af-ZA"/>
        </w:rPr>
        <w:t xml:space="preserve"> </w:t>
      </w:r>
      <w:r w:rsidRPr="006E68AD">
        <w:rPr>
          <w:rFonts w:ascii="Sylfaen" w:hAnsi="Sylfaen" w:cs="Sylfaen"/>
          <w:sz w:val="20"/>
          <w:lang w:val="ru-RU"/>
        </w:rPr>
        <w:t>դրանց</w:t>
      </w:r>
      <w:r w:rsidRPr="006E68AD">
        <w:rPr>
          <w:rFonts w:ascii="Sylfaen" w:hAnsi="Sylfaen" w:cs="Sylfaen"/>
          <w:sz w:val="20"/>
          <w:lang w:val="af-ZA"/>
        </w:rPr>
        <w:t xml:space="preserve"> </w:t>
      </w:r>
      <w:r w:rsidRPr="006E68AD">
        <w:rPr>
          <w:rFonts w:ascii="Sylfaen" w:hAnsi="Sylfaen" w:cs="Sylfaen"/>
          <w:sz w:val="20"/>
          <w:lang w:val="ru-RU"/>
        </w:rPr>
        <w:t>նոտարական</w:t>
      </w:r>
      <w:r w:rsidRPr="006E68AD">
        <w:rPr>
          <w:rFonts w:ascii="Sylfaen" w:hAnsi="Sylfaen" w:cs="Sylfaen"/>
          <w:sz w:val="20"/>
          <w:lang w:val="af-ZA"/>
        </w:rPr>
        <w:t xml:space="preserve"> </w:t>
      </w:r>
      <w:r w:rsidRPr="006E68AD">
        <w:rPr>
          <w:rFonts w:ascii="Sylfaen" w:hAnsi="Sylfaen" w:cs="Sylfaen"/>
          <w:sz w:val="20"/>
          <w:lang w:val="ru-RU"/>
        </w:rPr>
        <w:t>կարգով</w:t>
      </w:r>
      <w:r w:rsidRPr="006E68AD">
        <w:rPr>
          <w:rFonts w:ascii="Sylfaen" w:hAnsi="Sylfaen" w:cs="Sylfaen"/>
          <w:sz w:val="20"/>
          <w:lang w:val="af-ZA"/>
        </w:rPr>
        <w:t xml:space="preserve"> </w:t>
      </w:r>
      <w:r w:rsidRPr="006E68AD">
        <w:rPr>
          <w:rFonts w:ascii="Sylfaen" w:hAnsi="Sylfaen" w:cs="Sylfaen"/>
          <w:sz w:val="20"/>
          <w:lang w:val="ru-RU"/>
        </w:rPr>
        <w:t>վավերացված</w:t>
      </w:r>
      <w:r w:rsidRPr="006E68AD">
        <w:rPr>
          <w:rFonts w:ascii="Sylfaen" w:hAnsi="Sylfaen" w:cs="Sylfaen"/>
          <w:sz w:val="20"/>
          <w:lang w:val="af-ZA"/>
        </w:rPr>
        <w:t xml:space="preserve"> </w:t>
      </w:r>
      <w:r w:rsidRPr="006E68AD">
        <w:rPr>
          <w:rFonts w:ascii="Sylfaen" w:hAnsi="Sylfaen" w:cs="Sylfaen"/>
          <w:sz w:val="20"/>
          <w:lang w:val="ru-RU"/>
        </w:rPr>
        <w:t>օրինակները։</w:t>
      </w:r>
    </w:p>
    <w:p w:rsidR="001A69C2" w:rsidRPr="006E68AD" w:rsidRDefault="001A69C2" w:rsidP="001A69C2">
      <w:pPr>
        <w:ind w:firstLine="720"/>
        <w:jc w:val="both"/>
        <w:rPr>
          <w:rFonts w:ascii="Sylfaen" w:hAnsi="Sylfaen"/>
          <w:sz w:val="20"/>
          <w:szCs w:val="20"/>
          <w:lang w:val="af-ZA"/>
        </w:rPr>
      </w:pPr>
      <w:r w:rsidRPr="006E68AD">
        <w:rPr>
          <w:rFonts w:ascii="Sylfaen" w:hAnsi="Sylfaen" w:cs="Sylfaen"/>
          <w:sz w:val="20"/>
          <w:szCs w:val="20"/>
        </w:rPr>
        <w:t>Ծրարը</w:t>
      </w:r>
      <w:r w:rsidRPr="006E68AD">
        <w:rPr>
          <w:rFonts w:ascii="Sylfaen" w:hAnsi="Sylfaen"/>
          <w:sz w:val="20"/>
          <w:szCs w:val="20"/>
          <w:lang w:val="af-ZA"/>
        </w:rPr>
        <w:t xml:space="preserve"> </w:t>
      </w:r>
      <w:r w:rsidRPr="006E68AD">
        <w:rPr>
          <w:rFonts w:ascii="Sylfaen" w:hAnsi="Sylfaen" w:cs="Sylfaen"/>
          <w:sz w:val="20"/>
          <w:szCs w:val="20"/>
        </w:rPr>
        <w:t>և</w:t>
      </w:r>
      <w:r w:rsidRPr="006E68AD">
        <w:rPr>
          <w:rFonts w:ascii="Sylfaen" w:hAnsi="Sylfaen"/>
          <w:sz w:val="20"/>
          <w:szCs w:val="20"/>
          <w:lang w:val="af-ZA"/>
        </w:rPr>
        <w:t xml:space="preserve"> </w:t>
      </w:r>
      <w:r w:rsidRPr="006E68AD">
        <w:rPr>
          <w:rFonts w:ascii="Sylfaen" w:hAnsi="Sylfaen" w:cs="Sylfaen"/>
          <w:sz w:val="20"/>
          <w:szCs w:val="20"/>
        </w:rPr>
        <w:t>սույն</w:t>
      </w:r>
      <w:r w:rsidRPr="006E68AD">
        <w:rPr>
          <w:rFonts w:ascii="Sylfaen" w:hAnsi="Sylfaen"/>
          <w:sz w:val="20"/>
          <w:szCs w:val="20"/>
          <w:lang w:val="af-ZA"/>
        </w:rPr>
        <w:t xml:space="preserve"> </w:t>
      </w:r>
      <w:r w:rsidRPr="006E68AD">
        <w:rPr>
          <w:rFonts w:ascii="Sylfaen" w:hAnsi="Sylfaen" w:cs="Sylfaen"/>
          <w:sz w:val="20"/>
          <w:szCs w:val="20"/>
        </w:rPr>
        <w:t>հրավերով</w:t>
      </w:r>
      <w:r w:rsidRPr="006E68AD">
        <w:rPr>
          <w:rFonts w:ascii="Sylfaen" w:hAnsi="Sylfaen"/>
          <w:sz w:val="20"/>
          <w:szCs w:val="20"/>
          <w:lang w:val="af-ZA"/>
        </w:rPr>
        <w:t xml:space="preserve"> </w:t>
      </w:r>
      <w:r w:rsidRPr="006E68AD">
        <w:rPr>
          <w:rFonts w:ascii="Sylfaen" w:hAnsi="Sylfaen" w:cs="Sylfaen"/>
          <w:sz w:val="20"/>
          <w:szCs w:val="20"/>
        </w:rPr>
        <w:t>նախատեսված</w:t>
      </w:r>
      <w:r w:rsidRPr="006E68AD">
        <w:rPr>
          <w:rFonts w:ascii="Sylfaen" w:hAnsi="Sylfaen"/>
          <w:sz w:val="20"/>
          <w:szCs w:val="20"/>
          <w:lang w:val="af-ZA"/>
        </w:rPr>
        <w:t xml:space="preserve">` </w:t>
      </w:r>
      <w:r w:rsidRPr="006E68AD">
        <w:rPr>
          <w:rFonts w:ascii="Sylfaen" w:hAnsi="Sylfaen" w:cs="Sylfaen"/>
          <w:sz w:val="20"/>
          <w:szCs w:val="20"/>
        </w:rPr>
        <w:t>մասնակցի</w:t>
      </w:r>
      <w:r w:rsidRPr="006E68AD">
        <w:rPr>
          <w:rFonts w:ascii="Sylfaen" w:hAnsi="Sylfaen"/>
          <w:sz w:val="20"/>
          <w:szCs w:val="20"/>
          <w:lang w:val="af-ZA"/>
        </w:rPr>
        <w:t xml:space="preserve"> </w:t>
      </w:r>
      <w:r w:rsidRPr="006E68AD">
        <w:rPr>
          <w:rFonts w:ascii="Sylfaen" w:hAnsi="Sylfaen" w:cs="Sylfaen"/>
          <w:sz w:val="20"/>
          <w:szCs w:val="20"/>
        </w:rPr>
        <w:t>կազմած</w:t>
      </w:r>
      <w:r w:rsidRPr="006E68AD">
        <w:rPr>
          <w:rFonts w:ascii="Sylfaen" w:hAnsi="Sylfaen"/>
          <w:sz w:val="20"/>
          <w:szCs w:val="20"/>
          <w:lang w:val="af-ZA"/>
        </w:rPr>
        <w:t xml:space="preserve"> </w:t>
      </w:r>
      <w:r w:rsidRPr="006E68AD">
        <w:rPr>
          <w:rFonts w:ascii="Sylfaen" w:hAnsi="Sylfaen" w:cs="Sylfaen"/>
          <w:sz w:val="20"/>
          <w:szCs w:val="20"/>
        </w:rPr>
        <w:t>փաստաթղթերն</w:t>
      </w:r>
      <w:r w:rsidRPr="006E68AD">
        <w:rPr>
          <w:rFonts w:ascii="Sylfaen" w:hAnsi="Sylfaen"/>
          <w:sz w:val="20"/>
          <w:szCs w:val="20"/>
          <w:lang w:val="af-ZA"/>
        </w:rPr>
        <w:t xml:space="preserve"> </w:t>
      </w:r>
      <w:r w:rsidRPr="006E68AD">
        <w:rPr>
          <w:rFonts w:ascii="Sylfaen" w:hAnsi="Sylfaen" w:cs="Sylfaen"/>
          <w:sz w:val="20"/>
          <w:szCs w:val="20"/>
        </w:rPr>
        <w:t>ստորագրում</w:t>
      </w:r>
      <w:r w:rsidRPr="006E68AD">
        <w:rPr>
          <w:rFonts w:ascii="Sylfaen" w:hAnsi="Sylfaen"/>
          <w:sz w:val="20"/>
          <w:szCs w:val="20"/>
          <w:lang w:val="af-ZA"/>
        </w:rPr>
        <w:t xml:space="preserve"> </w:t>
      </w:r>
      <w:r w:rsidRPr="006E68AD">
        <w:rPr>
          <w:rFonts w:ascii="Sylfaen" w:hAnsi="Sylfaen" w:cs="Sylfaen"/>
          <w:sz w:val="20"/>
          <w:szCs w:val="20"/>
        </w:rPr>
        <w:t>է</w:t>
      </w:r>
      <w:r w:rsidRPr="006E68AD">
        <w:rPr>
          <w:rFonts w:ascii="Sylfaen" w:hAnsi="Sylfaen"/>
          <w:sz w:val="20"/>
          <w:szCs w:val="20"/>
          <w:lang w:val="af-ZA"/>
        </w:rPr>
        <w:t xml:space="preserve"> </w:t>
      </w:r>
      <w:r w:rsidRPr="006E68AD">
        <w:rPr>
          <w:rFonts w:ascii="Sylfaen" w:hAnsi="Sylfaen" w:cs="Sylfaen"/>
          <w:sz w:val="20"/>
          <w:szCs w:val="20"/>
        </w:rPr>
        <w:t>դրանք</w:t>
      </w:r>
      <w:r w:rsidRPr="006E68AD">
        <w:rPr>
          <w:rFonts w:ascii="Sylfaen" w:hAnsi="Sylfaen"/>
          <w:sz w:val="20"/>
          <w:szCs w:val="20"/>
          <w:lang w:val="af-ZA"/>
        </w:rPr>
        <w:t xml:space="preserve"> </w:t>
      </w:r>
      <w:r w:rsidRPr="006E68AD">
        <w:rPr>
          <w:rFonts w:ascii="Sylfaen" w:hAnsi="Sylfaen" w:cs="Sylfaen"/>
          <w:sz w:val="20"/>
          <w:szCs w:val="20"/>
        </w:rPr>
        <w:t>ներկայացնող</w:t>
      </w:r>
      <w:r w:rsidRPr="006E68AD">
        <w:rPr>
          <w:rFonts w:ascii="Sylfaen" w:hAnsi="Sylfaen"/>
          <w:sz w:val="20"/>
          <w:szCs w:val="20"/>
          <w:lang w:val="af-ZA"/>
        </w:rPr>
        <w:t xml:space="preserve"> </w:t>
      </w:r>
      <w:r w:rsidRPr="006E68AD">
        <w:rPr>
          <w:rFonts w:ascii="Sylfaen" w:hAnsi="Sylfaen" w:cs="Sylfaen"/>
          <w:sz w:val="20"/>
          <w:szCs w:val="20"/>
        </w:rPr>
        <w:t>անձը</w:t>
      </w:r>
      <w:r w:rsidRPr="006E68AD">
        <w:rPr>
          <w:rFonts w:ascii="Sylfaen" w:hAnsi="Sylfaen"/>
          <w:sz w:val="20"/>
          <w:szCs w:val="20"/>
          <w:lang w:val="af-ZA"/>
        </w:rPr>
        <w:t xml:space="preserve"> </w:t>
      </w:r>
      <w:r w:rsidRPr="006E68AD">
        <w:rPr>
          <w:rFonts w:ascii="Sylfaen" w:hAnsi="Sylfaen" w:cs="Sylfaen"/>
          <w:sz w:val="20"/>
          <w:szCs w:val="20"/>
        </w:rPr>
        <w:t>կամ</w:t>
      </w:r>
      <w:r w:rsidRPr="006E68AD">
        <w:rPr>
          <w:rFonts w:ascii="Sylfaen" w:hAnsi="Sylfaen"/>
          <w:sz w:val="20"/>
          <w:szCs w:val="20"/>
          <w:lang w:val="af-ZA"/>
        </w:rPr>
        <w:t xml:space="preserve"> </w:t>
      </w:r>
      <w:r w:rsidRPr="006E68AD">
        <w:rPr>
          <w:rFonts w:ascii="Sylfaen" w:hAnsi="Sylfaen" w:cs="Sylfaen"/>
          <w:sz w:val="20"/>
          <w:szCs w:val="20"/>
        </w:rPr>
        <w:t>վերջինիս</w:t>
      </w:r>
      <w:r w:rsidRPr="006E68AD">
        <w:rPr>
          <w:rFonts w:ascii="Sylfaen" w:hAnsi="Sylfaen"/>
          <w:sz w:val="20"/>
          <w:szCs w:val="20"/>
          <w:lang w:val="af-ZA"/>
        </w:rPr>
        <w:t xml:space="preserve"> </w:t>
      </w:r>
      <w:r w:rsidRPr="006E68AD">
        <w:rPr>
          <w:rFonts w:ascii="Sylfaen" w:hAnsi="Sylfaen" w:cs="Sylfaen"/>
          <w:sz w:val="20"/>
          <w:szCs w:val="20"/>
        </w:rPr>
        <w:t>լիազորված</w:t>
      </w:r>
      <w:r w:rsidRPr="006E68AD">
        <w:rPr>
          <w:rFonts w:ascii="Sylfaen" w:hAnsi="Sylfaen"/>
          <w:sz w:val="20"/>
          <w:szCs w:val="20"/>
          <w:lang w:val="af-ZA"/>
        </w:rPr>
        <w:t xml:space="preserve"> </w:t>
      </w:r>
      <w:r w:rsidRPr="006E68AD">
        <w:rPr>
          <w:rFonts w:ascii="Sylfaen" w:hAnsi="Sylfaen" w:cs="Sylfaen"/>
          <w:sz w:val="20"/>
          <w:szCs w:val="20"/>
        </w:rPr>
        <w:t>անձը</w:t>
      </w:r>
      <w:r w:rsidRPr="006E68AD">
        <w:rPr>
          <w:rFonts w:ascii="Sylfaen" w:hAnsi="Sylfaen"/>
          <w:sz w:val="20"/>
          <w:szCs w:val="20"/>
          <w:lang w:val="af-ZA"/>
        </w:rPr>
        <w:t xml:space="preserve"> (</w:t>
      </w:r>
      <w:r w:rsidRPr="006E68AD">
        <w:rPr>
          <w:rFonts w:ascii="Sylfaen" w:hAnsi="Sylfaen" w:cs="Sylfaen"/>
          <w:sz w:val="20"/>
          <w:szCs w:val="20"/>
        </w:rPr>
        <w:t>այսուհետ</w:t>
      </w:r>
      <w:r w:rsidRPr="006E68AD">
        <w:rPr>
          <w:rFonts w:ascii="Sylfaen" w:hAnsi="Sylfaen"/>
          <w:sz w:val="20"/>
          <w:szCs w:val="20"/>
          <w:lang w:val="af-ZA"/>
        </w:rPr>
        <w:t xml:space="preserve">` </w:t>
      </w:r>
      <w:r w:rsidRPr="006E68AD">
        <w:rPr>
          <w:rFonts w:ascii="Sylfaen" w:hAnsi="Sylfaen" w:cs="Sylfaen"/>
          <w:sz w:val="20"/>
          <w:szCs w:val="20"/>
        </w:rPr>
        <w:t>գործակալ</w:t>
      </w:r>
      <w:r w:rsidRPr="006E68AD">
        <w:rPr>
          <w:rFonts w:ascii="Sylfaen" w:hAnsi="Sylfaen"/>
          <w:sz w:val="20"/>
          <w:szCs w:val="20"/>
          <w:lang w:val="af-ZA"/>
        </w:rPr>
        <w:t xml:space="preserve">): </w:t>
      </w:r>
      <w:r w:rsidRPr="006E68AD">
        <w:rPr>
          <w:rFonts w:ascii="Sylfaen" w:hAnsi="Sylfaen" w:cs="Sylfaen"/>
          <w:sz w:val="20"/>
          <w:szCs w:val="20"/>
        </w:rPr>
        <w:t>Եթե</w:t>
      </w:r>
      <w:r w:rsidRPr="006E68AD">
        <w:rPr>
          <w:rFonts w:ascii="Sylfaen" w:hAnsi="Sylfaen"/>
          <w:sz w:val="20"/>
          <w:szCs w:val="20"/>
          <w:lang w:val="af-ZA"/>
        </w:rPr>
        <w:t xml:space="preserve"> </w:t>
      </w:r>
      <w:r w:rsidRPr="006E68AD">
        <w:rPr>
          <w:rFonts w:ascii="Sylfaen" w:hAnsi="Sylfaen" w:cs="Sylfaen"/>
          <w:sz w:val="20"/>
          <w:szCs w:val="20"/>
        </w:rPr>
        <w:t>հայտը</w:t>
      </w:r>
      <w:r w:rsidRPr="006E68AD">
        <w:rPr>
          <w:rFonts w:ascii="Sylfaen" w:hAnsi="Sylfaen"/>
          <w:sz w:val="20"/>
          <w:szCs w:val="20"/>
          <w:lang w:val="af-ZA"/>
        </w:rPr>
        <w:t xml:space="preserve"> </w:t>
      </w:r>
      <w:r w:rsidRPr="006E68AD">
        <w:rPr>
          <w:rFonts w:ascii="Sylfaen" w:hAnsi="Sylfaen" w:cs="Sylfaen"/>
          <w:sz w:val="20"/>
          <w:szCs w:val="20"/>
        </w:rPr>
        <w:t>ներկայացնում</w:t>
      </w:r>
      <w:r w:rsidRPr="006E68AD">
        <w:rPr>
          <w:rFonts w:ascii="Sylfaen" w:hAnsi="Sylfaen"/>
          <w:sz w:val="20"/>
          <w:szCs w:val="20"/>
          <w:lang w:val="af-ZA"/>
        </w:rPr>
        <w:t xml:space="preserve"> </w:t>
      </w:r>
      <w:r w:rsidRPr="006E68AD">
        <w:rPr>
          <w:rFonts w:ascii="Sylfaen" w:hAnsi="Sylfaen" w:cs="Sylfaen"/>
          <w:sz w:val="20"/>
          <w:szCs w:val="20"/>
        </w:rPr>
        <w:t>է</w:t>
      </w:r>
      <w:r w:rsidRPr="006E68AD">
        <w:rPr>
          <w:rFonts w:ascii="Sylfaen" w:hAnsi="Sylfaen"/>
          <w:sz w:val="20"/>
          <w:szCs w:val="20"/>
          <w:lang w:val="af-ZA"/>
        </w:rPr>
        <w:t xml:space="preserve"> </w:t>
      </w:r>
      <w:r w:rsidRPr="006E68AD">
        <w:rPr>
          <w:rFonts w:ascii="Sylfaen" w:hAnsi="Sylfaen" w:cs="Sylfaen"/>
          <w:sz w:val="20"/>
          <w:szCs w:val="20"/>
        </w:rPr>
        <w:t>գործակալը</w:t>
      </w:r>
      <w:r w:rsidRPr="006E68AD">
        <w:rPr>
          <w:rFonts w:ascii="Sylfaen" w:hAnsi="Sylfaen"/>
          <w:sz w:val="20"/>
          <w:szCs w:val="20"/>
          <w:lang w:val="af-ZA"/>
        </w:rPr>
        <w:t xml:space="preserve">, </w:t>
      </w:r>
      <w:r w:rsidRPr="006E68AD">
        <w:rPr>
          <w:rFonts w:ascii="Sylfaen" w:hAnsi="Sylfaen" w:cs="Sylfaen"/>
          <w:sz w:val="20"/>
          <w:szCs w:val="20"/>
        </w:rPr>
        <w:t>ապա</w:t>
      </w:r>
      <w:r w:rsidRPr="006E68AD">
        <w:rPr>
          <w:rFonts w:ascii="Sylfaen" w:hAnsi="Sylfaen"/>
          <w:sz w:val="20"/>
          <w:szCs w:val="20"/>
          <w:lang w:val="af-ZA"/>
        </w:rPr>
        <w:t xml:space="preserve"> </w:t>
      </w:r>
      <w:r w:rsidRPr="006E68AD">
        <w:rPr>
          <w:rFonts w:ascii="Sylfaen" w:hAnsi="Sylfaen" w:cs="Sylfaen"/>
          <w:sz w:val="20"/>
          <w:szCs w:val="20"/>
        </w:rPr>
        <w:t>հայտով</w:t>
      </w:r>
      <w:r w:rsidRPr="006E68AD">
        <w:rPr>
          <w:rFonts w:ascii="Sylfaen" w:hAnsi="Sylfaen"/>
          <w:sz w:val="20"/>
          <w:szCs w:val="20"/>
          <w:lang w:val="af-ZA"/>
        </w:rPr>
        <w:t xml:space="preserve"> </w:t>
      </w:r>
      <w:r w:rsidRPr="006E68AD">
        <w:rPr>
          <w:rFonts w:ascii="Sylfaen" w:hAnsi="Sylfaen" w:cs="Sylfaen"/>
          <w:sz w:val="20"/>
          <w:szCs w:val="20"/>
        </w:rPr>
        <w:t>ներկայացվում</w:t>
      </w:r>
      <w:r w:rsidRPr="006E68AD">
        <w:rPr>
          <w:rFonts w:ascii="Sylfaen" w:hAnsi="Sylfaen"/>
          <w:sz w:val="20"/>
          <w:szCs w:val="20"/>
          <w:lang w:val="af-ZA"/>
        </w:rPr>
        <w:t xml:space="preserve"> </w:t>
      </w:r>
      <w:r w:rsidRPr="006E68AD">
        <w:rPr>
          <w:rFonts w:ascii="Sylfaen" w:hAnsi="Sylfaen" w:cs="Sylfaen"/>
          <w:sz w:val="20"/>
          <w:szCs w:val="20"/>
        </w:rPr>
        <w:t>է</w:t>
      </w:r>
      <w:r w:rsidRPr="006E68AD">
        <w:rPr>
          <w:rFonts w:ascii="Sylfaen" w:hAnsi="Sylfaen"/>
          <w:sz w:val="20"/>
          <w:szCs w:val="20"/>
          <w:lang w:val="af-ZA"/>
        </w:rPr>
        <w:t xml:space="preserve"> </w:t>
      </w:r>
      <w:r w:rsidRPr="006E68AD">
        <w:rPr>
          <w:rFonts w:ascii="Sylfaen" w:hAnsi="Sylfaen" w:cs="Sylfaen"/>
          <w:sz w:val="20"/>
          <w:szCs w:val="20"/>
        </w:rPr>
        <w:t>վերջինիս</w:t>
      </w:r>
      <w:r w:rsidRPr="006E68AD">
        <w:rPr>
          <w:rFonts w:ascii="Sylfaen" w:hAnsi="Sylfaen"/>
          <w:sz w:val="20"/>
          <w:szCs w:val="20"/>
          <w:lang w:val="af-ZA"/>
        </w:rPr>
        <w:t xml:space="preserve"> </w:t>
      </w:r>
      <w:r w:rsidRPr="006E68AD">
        <w:rPr>
          <w:rFonts w:ascii="Sylfaen" w:hAnsi="Sylfaen" w:cs="Sylfaen"/>
          <w:sz w:val="20"/>
          <w:szCs w:val="20"/>
        </w:rPr>
        <w:t>այդ</w:t>
      </w:r>
      <w:r w:rsidRPr="006E68AD">
        <w:rPr>
          <w:rFonts w:ascii="Sylfaen" w:hAnsi="Sylfaen"/>
          <w:sz w:val="20"/>
          <w:szCs w:val="20"/>
          <w:lang w:val="af-ZA"/>
        </w:rPr>
        <w:t xml:space="preserve"> </w:t>
      </w:r>
      <w:r w:rsidRPr="006E68AD">
        <w:rPr>
          <w:rFonts w:ascii="Sylfaen" w:hAnsi="Sylfaen" w:cs="Sylfaen"/>
          <w:sz w:val="20"/>
          <w:szCs w:val="20"/>
        </w:rPr>
        <w:t>լիազորությունը</w:t>
      </w:r>
      <w:r w:rsidRPr="006E68AD">
        <w:rPr>
          <w:rFonts w:ascii="Sylfaen" w:hAnsi="Sylfaen"/>
          <w:sz w:val="20"/>
          <w:szCs w:val="20"/>
          <w:lang w:val="af-ZA"/>
        </w:rPr>
        <w:t xml:space="preserve"> </w:t>
      </w:r>
      <w:r w:rsidRPr="006E68AD">
        <w:rPr>
          <w:rFonts w:ascii="Sylfaen" w:hAnsi="Sylfaen" w:cs="Sylfaen"/>
          <w:sz w:val="20"/>
          <w:szCs w:val="20"/>
        </w:rPr>
        <w:t>վերապահված</w:t>
      </w:r>
      <w:r w:rsidRPr="006E68AD">
        <w:rPr>
          <w:rFonts w:ascii="Sylfaen" w:hAnsi="Sylfaen"/>
          <w:sz w:val="20"/>
          <w:szCs w:val="20"/>
          <w:lang w:val="af-ZA"/>
        </w:rPr>
        <w:t xml:space="preserve"> </w:t>
      </w:r>
      <w:r w:rsidRPr="006E68AD">
        <w:rPr>
          <w:rFonts w:ascii="Sylfaen" w:hAnsi="Sylfaen" w:cs="Sylfaen"/>
          <w:sz w:val="20"/>
          <w:szCs w:val="20"/>
        </w:rPr>
        <w:t>լինելու</w:t>
      </w:r>
      <w:r w:rsidRPr="006E68AD">
        <w:rPr>
          <w:rFonts w:ascii="Sylfaen" w:hAnsi="Sylfaen"/>
          <w:sz w:val="20"/>
          <w:szCs w:val="20"/>
          <w:lang w:val="af-ZA"/>
        </w:rPr>
        <w:t xml:space="preserve"> </w:t>
      </w:r>
      <w:r w:rsidRPr="006E68AD">
        <w:rPr>
          <w:rFonts w:ascii="Sylfaen" w:hAnsi="Sylfaen" w:cs="Sylfaen"/>
          <w:sz w:val="20"/>
          <w:szCs w:val="20"/>
        </w:rPr>
        <w:t>մասին</w:t>
      </w:r>
      <w:r w:rsidRPr="006E68AD">
        <w:rPr>
          <w:rFonts w:ascii="Sylfaen" w:hAnsi="Sylfaen" w:cs="Sylfaen"/>
          <w:sz w:val="20"/>
          <w:szCs w:val="20"/>
          <w:lang w:val="af-ZA"/>
        </w:rPr>
        <w:t xml:space="preserve"> </w:t>
      </w:r>
      <w:r w:rsidRPr="006E68AD">
        <w:rPr>
          <w:rFonts w:ascii="Sylfaen" w:hAnsi="Sylfaen" w:cs="Sylfaen"/>
          <w:sz w:val="20"/>
          <w:szCs w:val="20"/>
        </w:rPr>
        <w:t>փաստաթուղթ</w:t>
      </w:r>
      <w:r w:rsidRPr="006E68AD">
        <w:rPr>
          <w:rFonts w:ascii="Sylfaen" w:hAnsi="Sylfaen" w:cs="Sylfaen"/>
          <w:sz w:val="20"/>
          <w:szCs w:val="20"/>
          <w:lang w:val="af-ZA"/>
        </w:rPr>
        <w:t>:</w:t>
      </w:r>
    </w:p>
    <w:p w:rsidR="001A69C2" w:rsidRPr="006E68AD" w:rsidRDefault="001A69C2" w:rsidP="001A69C2">
      <w:pPr>
        <w:ind w:firstLine="720"/>
        <w:jc w:val="both"/>
        <w:rPr>
          <w:rFonts w:ascii="Sylfaen" w:hAnsi="Sylfaen"/>
          <w:sz w:val="20"/>
          <w:szCs w:val="20"/>
          <w:lang w:val="af-ZA"/>
        </w:rPr>
      </w:pPr>
      <w:r w:rsidRPr="006E68AD">
        <w:rPr>
          <w:rFonts w:ascii="Sylfaen" w:hAnsi="Sylfaen"/>
          <w:sz w:val="20"/>
          <w:szCs w:val="20"/>
          <w:lang w:val="af-ZA"/>
        </w:rPr>
        <w:t xml:space="preserve">4.2 </w:t>
      </w:r>
      <w:r w:rsidRPr="006E68AD">
        <w:rPr>
          <w:rFonts w:ascii="Sylfaen" w:hAnsi="Sylfaen" w:cs="Sylfaen"/>
          <w:sz w:val="20"/>
          <w:szCs w:val="20"/>
        </w:rPr>
        <w:t>Սույն</w:t>
      </w:r>
      <w:r w:rsidRPr="006E68AD">
        <w:rPr>
          <w:rFonts w:ascii="Sylfaen" w:hAnsi="Sylfaen"/>
          <w:sz w:val="20"/>
          <w:szCs w:val="20"/>
          <w:lang w:val="af-ZA"/>
        </w:rPr>
        <w:t xml:space="preserve"> </w:t>
      </w:r>
      <w:r w:rsidRPr="006E68AD">
        <w:rPr>
          <w:rFonts w:ascii="Sylfaen" w:hAnsi="Sylfaen" w:cs="Sylfaen"/>
          <w:sz w:val="20"/>
          <w:szCs w:val="20"/>
        </w:rPr>
        <w:t>հրահանգի</w:t>
      </w:r>
      <w:r w:rsidRPr="006E68AD">
        <w:rPr>
          <w:rFonts w:ascii="Sylfaen" w:hAnsi="Sylfaen"/>
          <w:sz w:val="20"/>
          <w:szCs w:val="20"/>
          <w:lang w:val="af-ZA"/>
        </w:rPr>
        <w:t xml:space="preserve"> 4.1</w:t>
      </w:r>
      <w:r w:rsidR="00164CF7" w:rsidRPr="006E68AD">
        <w:rPr>
          <w:rFonts w:ascii="Sylfaen" w:hAnsi="Sylfaen"/>
          <w:sz w:val="20"/>
          <w:szCs w:val="20"/>
          <w:lang w:val="af-ZA"/>
        </w:rPr>
        <w:t xml:space="preserve"> </w:t>
      </w:r>
      <w:r w:rsidRPr="006E68AD">
        <w:rPr>
          <w:rFonts w:ascii="Sylfaen" w:hAnsi="Sylfaen" w:cs="Sylfaen"/>
          <w:sz w:val="20"/>
          <w:szCs w:val="20"/>
        </w:rPr>
        <w:t>կետում</w:t>
      </w:r>
      <w:r w:rsidRPr="006E68AD">
        <w:rPr>
          <w:rFonts w:ascii="Sylfaen" w:hAnsi="Sylfaen"/>
          <w:sz w:val="20"/>
          <w:szCs w:val="20"/>
          <w:lang w:val="af-ZA"/>
        </w:rPr>
        <w:t xml:space="preserve"> </w:t>
      </w:r>
      <w:r w:rsidRPr="006E68AD">
        <w:rPr>
          <w:rFonts w:ascii="Sylfaen" w:hAnsi="Sylfaen" w:cs="Sylfaen"/>
          <w:sz w:val="20"/>
          <w:szCs w:val="20"/>
        </w:rPr>
        <w:t>նշված</w:t>
      </w:r>
      <w:r w:rsidRPr="006E68AD">
        <w:rPr>
          <w:rFonts w:ascii="Sylfaen" w:hAnsi="Sylfaen"/>
          <w:sz w:val="20"/>
          <w:szCs w:val="20"/>
          <w:lang w:val="af-ZA"/>
        </w:rPr>
        <w:t xml:space="preserve"> </w:t>
      </w:r>
      <w:r w:rsidRPr="006E68AD">
        <w:rPr>
          <w:rFonts w:ascii="Sylfaen" w:hAnsi="Sylfaen" w:cs="Sylfaen"/>
          <w:sz w:val="20"/>
          <w:szCs w:val="20"/>
        </w:rPr>
        <w:t>ծրարի</w:t>
      </w:r>
      <w:r w:rsidRPr="006E68AD">
        <w:rPr>
          <w:rFonts w:ascii="Sylfaen" w:hAnsi="Sylfaen"/>
          <w:sz w:val="20"/>
          <w:szCs w:val="20"/>
          <w:lang w:val="af-ZA"/>
        </w:rPr>
        <w:t xml:space="preserve"> </w:t>
      </w:r>
      <w:r w:rsidRPr="006E68AD">
        <w:rPr>
          <w:rFonts w:ascii="Sylfaen" w:hAnsi="Sylfaen" w:cs="Sylfaen"/>
          <w:sz w:val="20"/>
          <w:szCs w:val="20"/>
        </w:rPr>
        <w:t>վրա</w:t>
      </w:r>
      <w:r w:rsidRPr="006E68AD">
        <w:rPr>
          <w:rFonts w:ascii="Sylfaen" w:hAnsi="Sylfaen"/>
          <w:sz w:val="20"/>
          <w:szCs w:val="20"/>
          <w:lang w:val="af-ZA"/>
        </w:rPr>
        <w:t xml:space="preserve"> </w:t>
      </w:r>
      <w:r w:rsidRPr="006E68AD">
        <w:rPr>
          <w:rFonts w:ascii="Sylfaen" w:hAnsi="Sylfaen" w:cs="Sylfaen"/>
          <w:sz w:val="20"/>
          <w:szCs w:val="20"/>
        </w:rPr>
        <w:t>հայտը</w:t>
      </w:r>
      <w:r w:rsidRPr="006E68AD">
        <w:rPr>
          <w:rFonts w:ascii="Sylfaen" w:hAnsi="Sylfaen"/>
          <w:sz w:val="20"/>
          <w:szCs w:val="20"/>
          <w:lang w:val="af-ZA"/>
        </w:rPr>
        <w:t xml:space="preserve"> </w:t>
      </w:r>
      <w:r w:rsidRPr="006E68AD">
        <w:rPr>
          <w:rFonts w:ascii="Sylfaen" w:hAnsi="Sylfaen" w:cs="Sylfaen"/>
          <w:sz w:val="20"/>
          <w:szCs w:val="20"/>
        </w:rPr>
        <w:t>կազմելու</w:t>
      </w:r>
      <w:r w:rsidRPr="006E68AD">
        <w:rPr>
          <w:rFonts w:ascii="Sylfaen" w:hAnsi="Sylfaen"/>
          <w:sz w:val="20"/>
          <w:szCs w:val="20"/>
          <w:lang w:val="af-ZA"/>
        </w:rPr>
        <w:t xml:space="preserve"> </w:t>
      </w:r>
      <w:r w:rsidRPr="006E68AD">
        <w:rPr>
          <w:rFonts w:ascii="Sylfaen" w:hAnsi="Sylfaen" w:cs="Sylfaen"/>
          <w:sz w:val="20"/>
          <w:szCs w:val="20"/>
        </w:rPr>
        <w:t>լեզվով</w:t>
      </w:r>
      <w:r w:rsidRPr="006E68AD">
        <w:rPr>
          <w:rFonts w:ascii="Sylfaen" w:hAnsi="Sylfaen"/>
          <w:sz w:val="20"/>
          <w:szCs w:val="20"/>
          <w:lang w:val="af-ZA"/>
        </w:rPr>
        <w:t xml:space="preserve"> </w:t>
      </w:r>
      <w:r w:rsidRPr="006E68AD">
        <w:rPr>
          <w:rFonts w:ascii="Sylfaen" w:hAnsi="Sylfaen" w:cs="Sylfaen"/>
          <w:sz w:val="20"/>
          <w:szCs w:val="20"/>
        </w:rPr>
        <w:t>նշվում</w:t>
      </w:r>
      <w:r w:rsidRPr="006E68AD">
        <w:rPr>
          <w:rFonts w:ascii="Sylfaen" w:hAnsi="Sylfaen"/>
          <w:sz w:val="20"/>
          <w:szCs w:val="20"/>
          <w:lang w:val="af-ZA"/>
        </w:rPr>
        <w:t xml:space="preserve"> </w:t>
      </w:r>
      <w:r w:rsidRPr="006E68AD">
        <w:rPr>
          <w:rFonts w:ascii="Sylfaen" w:hAnsi="Sylfaen" w:cs="Sylfaen"/>
          <w:sz w:val="20"/>
          <w:szCs w:val="20"/>
        </w:rPr>
        <w:t>են</w:t>
      </w:r>
      <w:r w:rsidRPr="006E68AD">
        <w:rPr>
          <w:rFonts w:ascii="Sylfaen" w:hAnsi="Sylfaen"/>
          <w:sz w:val="20"/>
          <w:szCs w:val="20"/>
          <w:lang w:val="af-ZA"/>
        </w:rPr>
        <w:t xml:space="preserve">` </w:t>
      </w:r>
    </w:p>
    <w:p w:rsidR="001A69C2" w:rsidRPr="006E68AD" w:rsidRDefault="001A69C2" w:rsidP="001A69C2">
      <w:pPr>
        <w:ind w:firstLine="720"/>
        <w:rPr>
          <w:rFonts w:ascii="Sylfaen" w:hAnsi="Sylfaen"/>
          <w:sz w:val="20"/>
          <w:szCs w:val="20"/>
          <w:lang w:val="af-ZA"/>
        </w:rPr>
      </w:pPr>
      <w:r w:rsidRPr="006E68AD">
        <w:rPr>
          <w:rFonts w:ascii="Sylfaen" w:hAnsi="Sylfaen"/>
          <w:sz w:val="20"/>
          <w:szCs w:val="20"/>
          <w:lang w:val="af-ZA"/>
        </w:rPr>
        <w:t xml:space="preserve">1) </w:t>
      </w:r>
      <w:r w:rsidRPr="006E68AD">
        <w:rPr>
          <w:rFonts w:ascii="Sylfaen" w:hAnsi="Sylfaen" w:cs="Sylfaen"/>
          <w:sz w:val="20"/>
          <w:szCs w:val="20"/>
        </w:rPr>
        <w:t>պատվիրատուի</w:t>
      </w:r>
      <w:r w:rsidRPr="006E68AD">
        <w:rPr>
          <w:rFonts w:ascii="Sylfaen" w:hAnsi="Sylfaen"/>
          <w:sz w:val="20"/>
          <w:szCs w:val="20"/>
          <w:lang w:val="af-ZA"/>
        </w:rPr>
        <w:t xml:space="preserve"> </w:t>
      </w:r>
      <w:r w:rsidRPr="006E68AD">
        <w:rPr>
          <w:rFonts w:ascii="Sylfaen" w:hAnsi="Sylfaen" w:cs="Sylfaen"/>
          <w:sz w:val="20"/>
          <w:szCs w:val="20"/>
        </w:rPr>
        <w:t>անվանումը</w:t>
      </w:r>
      <w:r w:rsidRPr="006E68AD">
        <w:rPr>
          <w:rFonts w:ascii="Sylfaen" w:hAnsi="Sylfaen"/>
          <w:sz w:val="20"/>
          <w:szCs w:val="20"/>
          <w:lang w:val="af-ZA"/>
        </w:rPr>
        <w:t xml:space="preserve"> </w:t>
      </w:r>
      <w:r w:rsidRPr="006E68AD">
        <w:rPr>
          <w:rFonts w:ascii="Sylfaen" w:hAnsi="Sylfaen" w:cs="Sylfaen"/>
          <w:sz w:val="20"/>
          <w:szCs w:val="20"/>
        </w:rPr>
        <w:t>և</w:t>
      </w:r>
      <w:r w:rsidRPr="006E68AD">
        <w:rPr>
          <w:rFonts w:ascii="Sylfaen" w:hAnsi="Sylfaen"/>
          <w:sz w:val="20"/>
          <w:szCs w:val="20"/>
          <w:lang w:val="af-ZA"/>
        </w:rPr>
        <w:t xml:space="preserve"> </w:t>
      </w:r>
      <w:r w:rsidRPr="006E68AD">
        <w:rPr>
          <w:rFonts w:ascii="Sylfaen" w:hAnsi="Sylfaen" w:cs="Sylfaen"/>
          <w:sz w:val="20"/>
          <w:szCs w:val="20"/>
        </w:rPr>
        <w:t>հայտի</w:t>
      </w:r>
      <w:r w:rsidRPr="006E68AD">
        <w:rPr>
          <w:rFonts w:ascii="Sylfaen" w:hAnsi="Sylfaen"/>
          <w:sz w:val="20"/>
          <w:szCs w:val="20"/>
          <w:lang w:val="af-ZA"/>
        </w:rPr>
        <w:t xml:space="preserve"> </w:t>
      </w:r>
      <w:r w:rsidRPr="006E68AD">
        <w:rPr>
          <w:rFonts w:ascii="Sylfaen" w:hAnsi="Sylfaen" w:cs="Sylfaen"/>
          <w:sz w:val="20"/>
          <w:szCs w:val="20"/>
        </w:rPr>
        <w:t>ներկայացման</w:t>
      </w:r>
      <w:r w:rsidRPr="006E68AD">
        <w:rPr>
          <w:rFonts w:ascii="Sylfaen" w:hAnsi="Sylfaen"/>
          <w:sz w:val="20"/>
          <w:szCs w:val="20"/>
          <w:lang w:val="af-ZA"/>
        </w:rPr>
        <w:t xml:space="preserve"> </w:t>
      </w:r>
      <w:r w:rsidRPr="006E68AD">
        <w:rPr>
          <w:rFonts w:ascii="Sylfaen" w:hAnsi="Sylfaen" w:cs="Sylfaen"/>
          <w:sz w:val="20"/>
          <w:szCs w:val="20"/>
        </w:rPr>
        <w:t>վայրը</w:t>
      </w:r>
      <w:r w:rsidRPr="006E68AD">
        <w:rPr>
          <w:rFonts w:ascii="Sylfaen" w:hAnsi="Sylfaen"/>
          <w:sz w:val="20"/>
          <w:szCs w:val="20"/>
          <w:lang w:val="af-ZA"/>
        </w:rPr>
        <w:t xml:space="preserve"> (</w:t>
      </w:r>
      <w:r w:rsidRPr="006E68AD">
        <w:rPr>
          <w:rFonts w:ascii="Sylfaen" w:hAnsi="Sylfaen" w:cs="Sylfaen"/>
          <w:sz w:val="20"/>
          <w:szCs w:val="20"/>
        </w:rPr>
        <w:t>հասցեն</w:t>
      </w:r>
      <w:r w:rsidRPr="006E68AD">
        <w:rPr>
          <w:rFonts w:ascii="Sylfaen" w:hAnsi="Sylfaen"/>
          <w:sz w:val="20"/>
          <w:szCs w:val="20"/>
          <w:lang w:val="af-ZA"/>
        </w:rPr>
        <w:t>).</w:t>
      </w:r>
    </w:p>
    <w:p w:rsidR="001A69C2" w:rsidRPr="006E68AD" w:rsidRDefault="001A69C2" w:rsidP="001A69C2">
      <w:pPr>
        <w:ind w:firstLine="720"/>
        <w:rPr>
          <w:rFonts w:ascii="Sylfaen" w:hAnsi="Sylfaen"/>
          <w:sz w:val="20"/>
          <w:szCs w:val="20"/>
          <w:lang w:val="af-ZA"/>
        </w:rPr>
      </w:pPr>
      <w:r w:rsidRPr="006E68AD">
        <w:rPr>
          <w:rFonts w:ascii="Sylfaen" w:hAnsi="Sylfaen"/>
          <w:sz w:val="20"/>
          <w:szCs w:val="20"/>
          <w:lang w:val="af-ZA"/>
        </w:rPr>
        <w:t xml:space="preserve">2) </w:t>
      </w:r>
      <w:r w:rsidRPr="006E68AD">
        <w:rPr>
          <w:rFonts w:ascii="Sylfaen" w:hAnsi="Sylfaen" w:cs="Sylfaen"/>
          <w:sz w:val="20"/>
          <w:szCs w:val="20"/>
        </w:rPr>
        <w:t>գնանշման</w:t>
      </w:r>
      <w:r w:rsidRPr="006E68AD">
        <w:rPr>
          <w:rFonts w:ascii="Sylfaen" w:hAnsi="Sylfaen"/>
          <w:sz w:val="20"/>
          <w:szCs w:val="20"/>
          <w:lang w:val="af-ZA"/>
        </w:rPr>
        <w:t xml:space="preserve"> </w:t>
      </w:r>
      <w:r w:rsidRPr="006E68AD">
        <w:rPr>
          <w:rFonts w:ascii="Sylfaen" w:hAnsi="Sylfaen" w:cs="Sylfaen"/>
          <w:sz w:val="20"/>
          <w:szCs w:val="20"/>
        </w:rPr>
        <w:t>հարցման</w:t>
      </w:r>
      <w:r w:rsidRPr="006E68AD">
        <w:rPr>
          <w:rFonts w:ascii="Sylfaen" w:hAnsi="Sylfaen" w:cs="Sylfaen"/>
          <w:sz w:val="20"/>
          <w:szCs w:val="20"/>
          <w:lang w:val="af-ZA"/>
        </w:rPr>
        <w:t xml:space="preserve"> </w:t>
      </w:r>
      <w:r w:rsidRPr="006E68AD">
        <w:rPr>
          <w:rFonts w:ascii="Sylfaen" w:hAnsi="Sylfaen" w:cs="Sylfaen"/>
          <w:sz w:val="20"/>
          <w:szCs w:val="20"/>
        </w:rPr>
        <w:t>ծածկագիրը</w:t>
      </w:r>
      <w:r w:rsidRPr="006E68AD">
        <w:rPr>
          <w:rFonts w:ascii="Sylfaen" w:hAnsi="Sylfaen"/>
          <w:sz w:val="20"/>
          <w:szCs w:val="20"/>
          <w:lang w:val="af-ZA"/>
        </w:rPr>
        <w:t>.</w:t>
      </w:r>
    </w:p>
    <w:p w:rsidR="001A69C2" w:rsidRPr="006E68AD" w:rsidRDefault="001A69C2" w:rsidP="001A69C2">
      <w:pPr>
        <w:ind w:firstLine="720"/>
        <w:rPr>
          <w:rFonts w:ascii="Sylfaen" w:hAnsi="Sylfaen"/>
          <w:sz w:val="20"/>
          <w:szCs w:val="20"/>
          <w:lang w:val="af-ZA"/>
        </w:rPr>
      </w:pPr>
      <w:r w:rsidRPr="006E68AD">
        <w:rPr>
          <w:rFonts w:ascii="Sylfaen" w:hAnsi="Sylfaen"/>
          <w:sz w:val="20"/>
          <w:szCs w:val="20"/>
          <w:lang w:val="af-ZA"/>
        </w:rPr>
        <w:t>3) «</w:t>
      </w:r>
      <w:r w:rsidRPr="006E68AD">
        <w:rPr>
          <w:rFonts w:ascii="Sylfaen" w:hAnsi="Sylfaen" w:cs="Sylfaen"/>
          <w:sz w:val="20"/>
          <w:szCs w:val="20"/>
        </w:rPr>
        <w:t>չբացել</w:t>
      </w:r>
      <w:r w:rsidRPr="006E68AD">
        <w:rPr>
          <w:rFonts w:ascii="Sylfaen" w:hAnsi="Sylfaen"/>
          <w:sz w:val="20"/>
          <w:szCs w:val="20"/>
          <w:lang w:val="af-ZA"/>
        </w:rPr>
        <w:t xml:space="preserve"> </w:t>
      </w:r>
      <w:r w:rsidRPr="006E68AD">
        <w:rPr>
          <w:rFonts w:ascii="Sylfaen" w:hAnsi="Sylfaen" w:cs="Sylfaen"/>
          <w:sz w:val="20"/>
          <w:szCs w:val="20"/>
        </w:rPr>
        <w:t>մինչև</w:t>
      </w:r>
      <w:r w:rsidRPr="006E68AD">
        <w:rPr>
          <w:rFonts w:ascii="Sylfaen" w:hAnsi="Sylfaen"/>
          <w:sz w:val="20"/>
          <w:szCs w:val="20"/>
          <w:lang w:val="af-ZA"/>
        </w:rPr>
        <w:t xml:space="preserve"> </w:t>
      </w:r>
      <w:r w:rsidRPr="006E68AD">
        <w:rPr>
          <w:rFonts w:ascii="Sylfaen" w:hAnsi="Sylfaen" w:cs="Sylfaen"/>
          <w:sz w:val="20"/>
          <w:szCs w:val="20"/>
        </w:rPr>
        <w:t>հայտերի</w:t>
      </w:r>
      <w:r w:rsidRPr="006E68AD">
        <w:rPr>
          <w:rFonts w:ascii="Sylfaen" w:hAnsi="Sylfaen"/>
          <w:sz w:val="20"/>
          <w:szCs w:val="20"/>
          <w:lang w:val="af-ZA"/>
        </w:rPr>
        <w:t xml:space="preserve"> </w:t>
      </w:r>
      <w:r w:rsidRPr="006E68AD">
        <w:rPr>
          <w:rFonts w:ascii="Sylfaen" w:hAnsi="Sylfaen" w:cs="Sylfaen"/>
          <w:sz w:val="20"/>
          <w:szCs w:val="20"/>
        </w:rPr>
        <w:t>բացման</w:t>
      </w:r>
      <w:r w:rsidRPr="006E68AD">
        <w:rPr>
          <w:rFonts w:ascii="Sylfaen" w:hAnsi="Sylfaen"/>
          <w:sz w:val="20"/>
          <w:szCs w:val="20"/>
          <w:lang w:val="af-ZA"/>
        </w:rPr>
        <w:t xml:space="preserve"> </w:t>
      </w:r>
      <w:r w:rsidRPr="006E68AD">
        <w:rPr>
          <w:rFonts w:ascii="Sylfaen" w:hAnsi="Sylfaen" w:cs="Sylfaen"/>
          <w:sz w:val="20"/>
          <w:szCs w:val="20"/>
        </w:rPr>
        <w:t>նիստը</w:t>
      </w:r>
      <w:r w:rsidRPr="006E68AD">
        <w:rPr>
          <w:rFonts w:ascii="Sylfaen" w:hAnsi="Sylfaen"/>
          <w:sz w:val="20"/>
          <w:szCs w:val="20"/>
          <w:lang w:val="af-ZA"/>
        </w:rPr>
        <w:t xml:space="preserve">» </w:t>
      </w:r>
      <w:r w:rsidRPr="006E68AD">
        <w:rPr>
          <w:rFonts w:ascii="Sylfaen" w:hAnsi="Sylfaen" w:cs="Sylfaen"/>
          <w:sz w:val="20"/>
          <w:szCs w:val="20"/>
        </w:rPr>
        <w:t>բառերը</w:t>
      </w:r>
      <w:r w:rsidRPr="006E68AD">
        <w:rPr>
          <w:rFonts w:ascii="Sylfaen" w:hAnsi="Sylfaen"/>
          <w:sz w:val="20"/>
          <w:szCs w:val="20"/>
          <w:lang w:val="af-ZA"/>
        </w:rPr>
        <w:t>.</w:t>
      </w:r>
    </w:p>
    <w:p w:rsidR="001A69C2" w:rsidRPr="006E68AD" w:rsidRDefault="001A69C2" w:rsidP="001A69C2">
      <w:pPr>
        <w:ind w:firstLine="720"/>
        <w:rPr>
          <w:rFonts w:ascii="Sylfaen" w:hAnsi="Sylfaen"/>
          <w:sz w:val="20"/>
          <w:szCs w:val="20"/>
          <w:lang w:val="af-ZA"/>
        </w:rPr>
      </w:pPr>
      <w:r w:rsidRPr="006E68AD">
        <w:rPr>
          <w:rFonts w:ascii="Sylfaen" w:hAnsi="Sylfaen"/>
          <w:sz w:val="20"/>
          <w:szCs w:val="20"/>
          <w:lang w:val="af-ZA"/>
        </w:rPr>
        <w:t xml:space="preserve">4) </w:t>
      </w:r>
      <w:r w:rsidRPr="006E68AD">
        <w:rPr>
          <w:rFonts w:ascii="Sylfaen" w:hAnsi="Sylfaen" w:cs="Sylfaen"/>
          <w:sz w:val="20"/>
          <w:szCs w:val="20"/>
        </w:rPr>
        <w:t>մասնակցի</w:t>
      </w:r>
      <w:r w:rsidRPr="006E68AD">
        <w:rPr>
          <w:rFonts w:ascii="Sylfaen" w:hAnsi="Sylfaen"/>
          <w:sz w:val="20"/>
          <w:szCs w:val="20"/>
          <w:lang w:val="af-ZA"/>
        </w:rPr>
        <w:t xml:space="preserve"> </w:t>
      </w:r>
      <w:r w:rsidRPr="006E68AD">
        <w:rPr>
          <w:rFonts w:ascii="Sylfaen" w:hAnsi="Sylfaen" w:cs="Sylfaen"/>
          <w:sz w:val="20"/>
          <w:szCs w:val="20"/>
        </w:rPr>
        <w:t>անվանումը</w:t>
      </w:r>
      <w:r w:rsidRPr="006E68AD">
        <w:rPr>
          <w:rFonts w:ascii="Sylfaen" w:hAnsi="Sylfaen"/>
          <w:sz w:val="20"/>
          <w:szCs w:val="20"/>
          <w:lang w:val="af-ZA"/>
        </w:rPr>
        <w:t xml:space="preserve"> (</w:t>
      </w:r>
      <w:r w:rsidRPr="006E68AD">
        <w:rPr>
          <w:rFonts w:ascii="Sylfaen" w:hAnsi="Sylfaen" w:cs="Sylfaen"/>
          <w:sz w:val="20"/>
          <w:szCs w:val="20"/>
        </w:rPr>
        <w:t>անունը</w:t>
      </w:r>
      <w:r w:rsidRPr="006E68AD">
        <w:rPr>
          <w:rFonts w:ascii="Sylfaen" w:hAnsi="Sylfaen"/>
          <w:sz w:val="20"/>
          <w:szCs w:val="20"/>
          <w:lang w:val="af-ZA"/>
        </w:rPr>
        <w:t xml:space="preserve">), </w:t>
      </w:r>
      <w:r w:rsidRPr="006E68AD">
        <w:rPr>
          <w:rFonts w:ascii="Sylfaen" w:hAnsi="Sylfaen" w:cs="Sylfaen"/>
          <w:sz w:val="20"/>
          <w:szCs w:val="20"/>
        </w:rPr>
        <w:t>գտնվելու</w:t>
      </w:r>
      <w:r w:rsidRPr="006E68AD">
        <w:rPr>
          <w:rFonts w:ascii="Sylfaen" w:hAnsi="Sylfaen"/>
          <w:sz w:val="20"/>
          <w:szCs w:val="20"/>
          <w:lang w:val="af-ZA"/>
        </w:rPr>
        <w:t xml:space="preserve"> </w:t>
      </w:r>
      <w:r w:rsidRPr="006E68AD">
        <w:rPr>
          <w:rFonts w:ascii="Sylfaen" w:hAnsi="Sylfaen" w:cs="Sylfaen"/>
          <w:sz w:val="20"/>
          <w:szCs w:val="20"/>
        </w:rPr>
        <w:t>վայրը</w:t>
      </w:r>
      <w:r w:rsidRPr="006E68AD">
        <w:rPr>
          <w:rFonts w:ascii="Sylfaen" w:hAnsi="Sylfaen"/>
          <w:sz w:val="20"/>
          <w:szCs w:val="20"/>
          <w:lang w:val="af-ZA"/>
        </w:rPr>
        <w:t xml:space="preserve"> </w:t>
      </w:r>
      <w:r w:rsidRPr="006E68AD">
        <w:rPr>
          <w:rFonts w:ascii="Sylfaen" w:hAnsi="Sylfaen" w:cs="Sylfaen"/>
          <w:sz w:val="20"/>
          <w:szCs w:val="20"/>
        </w:rPr>
        <w:t>և</w:t>
      </w:r>
      <w:r w:rsidRPr="006E68AD">
        <w:rPr>
          <w:rFonts w:ascii="Sylfaen" w:hAnsi="Sylfaen"/>
          <w:sz w:val="20"/>
          <w:szCs w:val="20"/>
          <w:lang w:val="af-ZA"/>
        </w:rPr>
        <w:t xml:space="preserve"> </w:t>
      </w:r>
      <w:r w:rsidRPr="006E68AD">
        <w:rPr>
          <w:rFonts w:ascii="Sylfaen" w:hAnsi="Sylfaen" w:cs="Sylfaen"/>
          <w:sz w:val="20"/>
          <w:szCs w:val="20"/>
        </w:rPr>
        <w:t>հեռախոսահամարը</w:t>
      </w:r>
      <w:r w:rsidRPr="006E68AD">
        <w:rPr>
          <w:rFonts w:ascii="Sylfaen" w:hAnsi="Sylfaen"/>
          <w:sz w:val="20"/>
          <w:szCs w:val="20"/>
          <w:lang w:val="af-ZA"/>
        </w:rPr>
        <w:t>:</w:t>
      </w:r>
    </w:p>
    <w:p w:rsidR="001A69C2" w:rsidRPr="006E68AD" w:rsidRDefault="001A69C2" w:rsidP="001A69C2">
      <w:pPr>
        <w:ind w:firstLine="720"/>
        <w:jc w:val="both"/>
        <w:rPr>
          <w:rFonts w:ascii="Sylfaen" w:hAnsi="Sylfaen" w:cs="Sylfaen"/>
          <w:sz w:val="20"/>
          <w:szCs w:val="20"/>
          <w:lang w:val="af-ZA"/>
        </w:rPr>
      </w:pPr>
      <w:r w:rsidRPr="006E68AD">
        <w:rPr>
          <w:rFonts w:ascii="Sylfaen" w:hAnsi="Sylfaen" w:cs="Sylfaen"/>
          <w:sz w:val="20"/>
          <w:szCs w:val="20"/>
          <w:lang w:val="af-ZA"/>
        </w:rPr>
        <w:t xml:space="preserve">4.3 </w:t>
      </w:r>
      <w:r w:rsidRPr="006E68AD">
        <w:rPr>
          <w:rFonts w:ascii="Sylfaen" w:hAnsi="Sylfaen" w:cs="Sylfaen"/>
          <w:sz w:val="20"/>
          <w:szCs w:val="20"/>
        </w:rPr>
        <w:t>Սույն</w:t>
      </w:r>
      <w:r w:rsidRPr="006E68AD">
        <w:rPr>
          <w:rFonts w:ascii="Sylfaen" w:hAnsi="Sylfaen" w:cs="Sylfaen"/>
          <w:sz w:val="20"/>
          <w:szCs w:val="20"/>
          <w:lang w:val="af-ZA"/>
        </w:rPr>
        <w:t xml:space="preserve"> </w:t>
      </w:r>
      <w:r w:rsidRPr="006E68AD">
        <w:rPr>
          <w:rFonts w:ascii="Sylfaen" w:hAnsi="Sylfaen" w:cs="Sylfaen"/>
          <w:sz w:val="20"/>
          <w:szCs w:val="20"/>
        </w:rPr>
        <w:t>հրահանգի</w:t>
      </w:r>
      <w:r w:rsidRPr="006E68AD">
        <w:rPr>
          <w:rFonts w:ascii="Sylfaen" w:hAnsi="Sylfaen" w:cs="Sylfaen"/>
          <w:sz w:val="20"/>
          <w:szCs w:val="20"/>
          <w:lang w:val="af-ZA"/>
        </w:rPr>
        <w:t xml:space="preserve"> 4.1 </w:t>
      </w:r>
      <w:r w:rsidRPr="006E68AD">
        <w:rPr>
          <w:rFonts w:ascii="Sylfaen" w:hAnsi="Sylfaen" w:cs="Sylfaen"/>
          <w:sz w:val="20"/>
          <w:szCs w:val="20"/>
        </w:rPr>
        <w:t>և</w:t>
      </w:r>
      <w:r w:rsidRPr="006E68AD">
        <w:rPr>
          <w:rFonts w:ascii="Sylfaen" w:hAnsi="Sylfaen" w:cs="Sylfaen"/>
          <w:sz w:val="20"/>
          <w:szCs w:val="20"/>
          <w:lang w:val="af-ZA"/>
        </w:rPr>
        <w:t xml:space="preserve"> 4.2 </w:t>
      </w:r>
      <w:r w:rsidRPr="006E68AD">
        <w:rPr>
          <w:rFonts w:ascii="Sylfaen" w:hAnsi="Sylfaen" w:cs="Sylfaen"/>
          <w:sz w:val="20"/>
          <w:szCs w:val="20"/>
        </w:rPr>
        <w:t>կետերի</w:t>
      </w:r>
      <w:r w:rsidRPr="006E68AD">
        <w:rPr>
          <w:rFonts w:ascii="Sylfaen" w:hAnsi="Sylfaen" w:cs="Sylfaen"/>
          <w:sz w:val="20"/>
          <w:szCs w:val="20"/>
          <w:lang w:val="af-ZA"/>
        </w:rPr>
        <w:t xml:space="preserve"> </w:t>
      </w:r>
      <w:r w:rsidRPr="006E68AD">
        <w:rPr>
          <w:rFonts w:ascii="Sylfaen" w:hAnsi="Sylfaen" w:cs="Sylfaen"/>
          <w:sz w:val="20"/>
          <w:szCs w:val="20"/>
        </w:rPr>
        <w:t>պահանջներին</w:t>
      </w:r>
      <w:r w:rsidRPr="006E68AD">
        <w:rPr>
          <w:rFonts w:ascii="Sylfaen" w:hAnsi="Sylfaen" w:cs="Sylfaen"/>
          <w:sz w:val="20"/>
          <w:szCs w:val="20"/>
          <w:lang w:val="af-ZA"/>
        </w:rPr>
        <w:t xml:space="preserve"> </w:t>
      </w:r>
      <w:r w:rsidRPr="006E68AD">
        <w:rPr>
          <w:rFonts w:ascii="Sylfaen" w:hAnsi="Sylfaen" w:cs="Sylfaen"/>
          <w:sz w:val="20"/>
          <w:szCs w:val="20"/>
        </w:rPr>
        <w:t>չհամապատասխանող</w:t>
      </w:r>
      <w:r w:rsidRPr="006E68AD">
        <w:rPr>
          <w:rFonts w:ascii="Sylfaen" w:hAnsi="Sylfaen" w:cs="Sylfaen"/>
          <w:sz w:val="20"/>
          <w:szCs w:val="20"/>
          <w:lang w:val="af-ZA"/>
        </w:rPr>
        <w:t xml:space="preserve"> </w:t>
      </w:r>
      <w:r w:rsidRPr="006E68AD">
        <w:rPr>
          <w:rFonts w:ascii="Sylfaen" w:hAnsi="Sylfaen" w:cs="Sylfaen"/>
          <w:sz w:val="20"/>
          <w:szCs w:val="20"/>
        </w:rPr>
        <w:t>հայտերը</w:t>
      </w:r>
      <w:r w:rsidRPr="006E68AD">
        <w:rPr>
          <w:rFonts w:ascii="Sylfaen" w:hAnsi="Sylfaen" w:cs="Sylfaen"/>
          <w:sz w:val="20"/>
          <w:szCs w:val="20"/>
          <w:lang w:val="af-ZA"/>
        </w:rPr>
        <w:t xml:space="preserve">  </w:t>
      </w:r>
      <w:r w:rsidRPr="006E68AD">
        <w:rPr>
          <w:rFonts w:ascii="Sylfaen" w:hAnsi="Sylfaen" w:cs="Sylfaen"/>
          <w:sz w:val="20"/>
          <w:szCs w:val="20"/>
        </w:rPr>
        <w:t>հանձնաժողովը</w:t>
      </w:r>
      <w:r w:rsidRPr="006E68AD">
        <w:rPr>
          <w:rFonts w:ascii="Sylfaen" w:hAnsi="Sylfaen" w:cs="Sylfaen"/>
          <w:sz w:val="20"/>
          <w:szCs w:val="20"/>
          <w:lang w:val="af-ZA"/>
        </w:rPr>
        <w:t xml:space="preserve"> </w:t>
      </w:r>
      <w:r w:rsidRPr="006E68AD">
        <w:rPr>
          <w:rFonts w:ascii="Sylfaen" w:hAnsi="Sylfaen" w:cs="Sylfaen"/>
          <w:sz w:val="20"/>
          <w:szCs w:val="20"/>
        </w:rPr>
        <w:t>հայտերի</w:t>
      </w:r>
      <w:r w:rsidRPr="006E68AD">
        <w:rPr>
          <w:rFonts w:ascii="Sylfaen" w:hAnsi="Sylfaen" w:cs="Sylfaen"/>
          <w:sz w:val="20"/>
          <w:szCs w:val="20"/>
          <w:lang w:val="af-ZA"/>
        </w:rPr>
        <w:t xml:space="preserve"> </w:t>
      </w:r>
      <w:r w:rsidRPr="006E68AD">
        <w:rPr>
          <w:rFonts w:ascii="Sylfaen" w:hAnsi="Sylfaen" w:cs="Sylfaen"/>
          <w:sz w:val="20"/>
          <w:szCs w:val="20"/>
        </w:rPr>
        <w:t>բացման</w:t>
      </w:r>
      <w:r w:rsidRPr="006E68AD">
        <w:rPr>
          <w:rFonts w:ascii="Sylfaen" w:hAnsi="Sylfaen" w:cs="Sylfaen"/>
          <w:sz w:val="20"/>
          <w:szCs w:val="20"/>
          <w:lang w:val="af-ZA"/>
        </w:rPr>
        <w:t xml:space="preserve"> </w:t>
      </w:r>
      <w:r w:rsidRPr="006E68AD">
        <w:rPr>
          <w:rFonts w:ascii="Sylfaen" w:hAnsi="Sylfaen" w:cs="Sylfaen"/>
          <w:sz w:val="20"/>
          <w:szCs w:val="20"/>
        </w:rPr>
        <w:t>նիստում</w:t>
      </w:r>
      <w:r w:rsidRPr="006E68AD">
        <w:rPr>
          <w:rFonts w:ascii="Sylfaen" w:hAnsi="Sylfaen" w:cs="Sylfaen"/>
          <w:sz w:val="20"/>
          <w:szCs w:val="20"/>
          <w:lang w:val="af-ZA"/>
        </w:rPr>
        <w:t xml:space="preserve"> </w:t>
      </w:r>
      <w:r w:rsidRPr="006E68AD">
        <w:rPr>
          <w:rFonts w:ascii="Sylfaen" w:hAnsi="Sylfaen" w:cs="Sylfaen"/>
          <w:sz w:val="20"/>
          <w:szCs w:val="20"/>
        </w:rPr>
        <w:t>մերժում</w:t>
      </w:r>
      <w:r w:rsidRPr="006E68AD">
        <w:rPr>
          <w:rFonts w:ascii="Sylfaen" w:hAnsi="Sylfaen" w:cs="Sylfaen"/>
          <w:sz w:val="20"/>
          <w:szCs w:val="20"/>
          <w:lang w:val="af-ZA"/>
        </w:rPr>
        <w:t xml:space="preserve"> </w:t>
      </w:r>
      <w:r w:rsidRPr="006E68AD">
        <w:rPr>
          <w:rFonts w:ascii="Sylfaen" w:hAnsi="Sylfaen" w:cs="Sylfaen"/>
          <w:sz w:val="20"/>
          <w:szCs w:val="20"/>
        </w:rPr>
        <w:t>է</w:t>
      </w:r>
      <w:r w:rsidRPr="006E68AD">
        <w:rPr>
          <w:rFonts w:ascii="Sylfaen" w:hAnsi="Sylfaen" w:cs="Sylfaen"/>
          <w:sz w:val="20"/>
          <w:szCs w:val="20"/>
          <w:lang w:val="af-ZA"/>
        </w:rPr>
        <w:t xml:space="preserve"> </w:t>
      </w:r>
      <w:r w:rsidRPr="006E68AD">
        <w:rPr>
          <w:rFonts w:ascii="Sylfaen" w:hAnsi="Sylfaen" w:cs="Sylfaen"/>
          <w:sz w:val="20"/>
          <w:szCs w:val="20"/>
        </w:rPr>
        <w:t>և</w:t>
      </w:r>
      <w:r w:rsidRPr="006E68AD">
        <w:rPr>
          <w:rFonts w:ascii="Sylfaen" w:hAnsi="Sylfaen" w:cs="Sylfaen"/>
          <w:sz w:val="20"/>
          <w:szCs w:val="20"/>
          <w:lang w:val="af-ZA"/>
        </w:rPr>
        <w:t xml:space="preserve"> </w:t>
      </w:r>
      <w:r w:rsidRPr="006E68AD">
        <w:rPr>
          <w:rFonts w:ascii="Sylfaen" w:hAnsi="Sylfaen" w:cs="Sylfaen"/>
          <w:sz w:val="20"/>
          <w:szCs w:val="20"/>
        </w:rPr>
        <w:t>նույնությամբ</w:t>
      </w:r>
      <w:r w:rsidRPr="006E68AD">
        <w:rPr>
          <w:rFonts w:ascii="Sylfaen" w:hAnsi="Sylfaen" w:cs="Sylfaen"/>
          <w:sz w:val="20"/>
          <w:szCs w:val="20"/>
          <w:lang w:val="af-ZA"/>
        </w:rPr>
        <w:t xml:space="preserve"> </w:t>
      </w:r>
      <w:r w:rsidRPr="006E68AD">
        <w:rPr>
          <w:rFonts w:ascii="Sylfaen" w:hAnsi="Sylfaen" w:cs="Sylfaen"/>
          <w:sz w:val="20"/>
          <w:szCs w:val="20"/>
        </w:rPr>
        <w:t>վերադարձնում</w:t>
      </w:r>
      <w:r w:rsidRPr="006E68AD">
        <w:rPr>
          <w:rFonts w:ascii="Sylfaen" w:hAnsi="Sylfaen" w:cs="Sylfaen"/>
          <w:sz w:val="20"/>
          <w:szCs w:val="20"/>
          <w:lang w:val="af-ZA"/>
        </w:rPr>
        <w:t xml:space="preserve"> </w:t>
      </w:r>
      <w:r w:rsidRPr="006E68AD">
        <w:rPr>
          <w:rFonts w:ascii="Sylfaen" w:hAnsi="Sylfaen" w:cs="Sylfaen"/>
          <w:sz w:val="20"/>
          <w:szCs w:val="20"/>
        </w:rPr>
        <w:t>ներկայացնողին</w:t>
      </w:r>
      <w:r w:rsidRPr="006E68AD">
        <w:rPr>
          <w:rFonts w:ascii="Sylfaen" w:hAnsi="Sylfaen" w:cs="Sylfaen"/>
          <w:sz w:val="20"/>
          <w:szCs w:val="20"/>
          <w:lang w:val="af-ZA"/>
        </w:rPr>
        <w:t>:</w:t>
      </w:r>
    </w:p>
    <w:p w:rsidR="003F1EEA" w:rsidRPr="006E68AD" w:rsidRDefault="003F1EEA" w:rsidP="00B2572B">
      <w:pPr>
        <w:pStyle w:val="norm"/>
        <w:spacing w:line="240" w:lineRule="auto"/>
        <w:ind w:firstLine="284"/>
        <w:jc w:val="right"/>
        <w:rPr>
          <w:rFonts w:ascii="Sylfaen" w:hAnsi="Sylfaen" w:cs="Sylfaen"/>
          <w:b/>
          <w:sz w:val="20"/>
          <w:lang w:val="es-ES"/>
        </w:rPr>
      </w:pPr>
    </w:p>
    <w:p w:rsidR="003F1EEA" w:rsidRPr="006E68AD" w:rsidRDefault="003F1EEA" w:rsidP="00B2572B">
      <w:pPr>
        <w:pStyle w:val="norm"/>
        <w:spacing w:line="240" w:lineRule="auto"/>
        <w:ind w:firstLine="284"/>
        <w:jc w:val="right"/>
        <w:rPr>
          <w:rFonts w:ascii="Sylfaen" w:hAnsi="Sylfaen" w:cs="Sylfaen"/>
          <w:b/>
          <w:sz w:val="20"/>
          <w:lang w:val="es-ES"/>
        </w:rPr>
      </w:pPr>
    </w:p>
    <w:p w:rsidR="003F1EEA" w:rsidRPr="006E68AD" w:rsidRDefault="003F1EEA" w:rsidP="00B2572B">
      <w:pPr>
        <w:pStyle w:val="norm"/>
        <w:spacing w:line="240" w:lineRule="auto"/>
        <w:ind w:firstLine="284"/>
        <w:jc w:val="right"/>
        <w:rPr>
          <w:rFonts w:ascii="Sylfaen" w:hAnsi="Sylfaen" w:cs="Sylfaen"/>
          <w:b/>
          <w:sz w:val="20"/>
          <w:lang w:val="es-ES"/>
        </w:rPr>
      </w:pPr>
    </w:p>
    <w:p w:rsidR="003F1EEA" w:rsidRPr="006E68AD" w:rsidRDefault="001A69C2" w:rsidP="00B2572B">
      <w:pPr>
        <w:pStyle w:val="norm"/>
        <w:spacing w:line="240" w:lineRule="auto"/>
        <w:ind w:firstLine="284"/>
        <w:jc w:val="right"/>
        <w:rPr>
          <w:rFonts w:ascii="Sylfaen" w:hAnsi="Sylfaen" w:cs="Sylfaen"/>
          <w:b/>
          <w:sz w:val="20"/>
          <w:lang w:val="es-ES"/>
        </w:rPr>
      </w:pPr>
      <w:r w:rsidRPr="006E68AD">
        <w:rPr>
          <w:rFonts w:ascii="Sylfaen" w:hAnsi="Sylfaen" w:cs="Sylfaen"/>
          <w:b/>
          <w:sz w:val="20"/>
          <w:lang w:val="es-ES"/>
        </w:rPr>
        <w:br w:type="page"/>
      </w:r>
    </w:p>
    <w:p w:rsidR="003F1EEA" w:rsidRPr="006E68AD" w:rsidRDefault="003F1EEA" w:rsidP="00B2572B">
      <w:pPr>
        <w:pStyle w:val="norm"/>
        <w:spacing w:line="240" w:lineRule="auto"/>
        <w:ind w:firstLine="284"/>
        <w:jc w:val="right"/>
        <w:rPr>
          <w:rFonts w:ascii="Sylfaen" w:hAnsi="Sylfaen" w:cs="Sylfaen"/>
          <w:b/>
          <w:sz w:val="20"/>
          <w:lang w:val="es-ES"/>
        </w:rPr>
      </w:pPr>
    </w:p>
    <w:p w:rsidR="00B2572B" w:rsidRPr="006E68AD" w:rsidRDefault="00B2572B" w:rsidP="00B2572B">
      <w:pPr>
        <w:pStyle w:val="norm"/>
        <w:spacing w:line="240" w:lineRule="auto"/>
        <w:ind w:firstLine="284"/>
        <w:jc w:val="right"/>
        <w:rPr>
          <w:rFonts w:ascii="Sylfaen" w:hAnsi="Sylfaen" w:cs="Arial"/>
          <w:b/>
          <w:sz w:val="20"/>
          <w:lang w:val="es-ES"/>
        </w:rPr>
      </w:pPr>
      <w:r w:rsidRPr="006E68AD">
        <w:rPr>
          <w:rFonts w:ascii="Sylfaen" w:hAnsi="Sylfaen" w:cs="Sylfaen"/>
          <w:b/>
          <w:sz w:val="20"/>
          <w:lang w:val="es-ES"/>
        </w:rPr>
        <w:t>Հավելված</w:t>
      </w:r>
      <w:r w:rsidRPr="006E68AD">
        <w:rPr>
          <w:rFonts w:ascii="Sylfaen" w:hAnsi="Sylfaen" w:cs="Arial"/>
          <w:b/>
          <w:sz w:val="20"/>
          <w:lang w:val="es-ES"/>
        </w:rPr>
        <w:t xml:space="preserve">  N 1</w:t>
      </w:r>
    </w:p>
    <w:p w:rsidR="00B2572B" w:rsidRPr="006E68AD" w:rsidRDefault="00F321AD" w:rsidP="00B2572B">
      <w:pPr>
        <w:pStyle w:val="31"/>
        <w:spacing w:line="240" w:lineRule="auto"/>
        <w:jc w:val="right"/>
        <w:rPr>
          <w:rFonts w:ascii="Sylfaen" w:hAnsi="Sylfaen" w:cs="Arial"/>
          <w:b/>
          <w:lang w:val="es-ES"/>
        </w:rPr>
      </w:pPr>
      <w:r>
        <w:rPr>
          <w:rFonts w:ascii="Sylfaen" w:hAnsi="Sylfaen" w:cs="Sylfaen"/>
          <w:b/>
          <w:lang w:val="en-US"/>
        </w:rPr>
        <w:t>ԱՄԴՀՄԴ</w:t>
      </w:r>
      <w:r w:rsidRPr="003516DA">
        <w:rPr>
          <w:rFonts w:ascii="Sylfaen" w:hAnsi="Sylfaen" w:cs="Sylfaen"/>
          <w:b/>
          <w:lang w:val="es-ES"/>
        </w:rPr>
        <w:t>-</w:t>
      </w:r>
      <w:r>
        <w:rPr>
          <w:rFonts w:ascii="Sylfaen" w:hAnsi="Sylfaen" w:cs="Sylfaen"/>
          <w:b/>
          <w:lang w:val="en-US"/>
        </w:rPr>
        <w:t>ԳՀԱՊՁԲ</w:t>
      </w:r>
      <w:r w:rsidRPr="003516DA">
        <w:rPr>
          <w:rFonts w:ascii="Sylfaen" w:hAnsi="Sylfaen" w:cs="Sylfaen"/>
          <w:b/>
          <w:lang w:val="es-ES"/>
        </w:rPr>
        <w:t>-20/1</w:t>
      </w:r>
      <w:r w:rsidR="00B2572B" w:rsidRPr="006E68AD">
        <w:rPr>
          <w:rFonts w:ascii="Sylfaen" w:hAnsi="Sylfaen"/>
          <w:b/>
          <w:lang w:val="es-ES"/>
        </w:rPr>
        <w:t xml:space="preserve">  </w:t>
      </w:r>
      <w:r w:rsidR="00B2572B" w:rsidRPr="006E68AD">
        <w:rPr>
          <w:rFonts w:ascii="Sylfaen" w:hAnsi="Sylfaen" w:cs="Sylfaen"/>
          <w:b/>
          <w:lang w:val="es-ES"/>
        </w:rPr>
        <w:t>ծածկագրով</w:t>
      </w:r>
    </w:p>
    <w:p w:rsidR="00B2572B" w:rsidRPr="006E68AD" w:rsidRDefault="00850586" w:rsidP="00B2572B">
      <w:pPr>
        <w:pStyle w:val="31"/>
        <w:spacing w:line="240" w:lineRule="auto"/>
        <w:jc w:val="right"/>
        <w:rPr>
          <w:rFonts w:ascii="Sylfaen" w:hAnsi="Sylfaen" w:cs="Arial"/>
          <w:b/>
          <w:lang w:val="es-ES"/>
        </w:rPr>
      </w:pPr>
      <w:r w:rsidRPr="006E68AD">
        <w:rPr>
          <w:rFonts w:ascii="Sylfaen" w:hAnsi="Sylfaen" w:cs="Sylfaen"/>
          <w:b/>
          <w:lang w:val="es-ES"/>
        </w:rPr>
        <w:t xml:space="preserve">գնանշման հարցման </w:t>
      </w:r>
      <w:r w:rsidR="00B2572B" w:rsidRPr="006E68AD">
        <w:rPr>
          <w:rFonts w:ascii="Sylfaen" w:hAnsi="Sylfaen" w:cs="Sylfaen"/>
          <w:b/>
          <w:lang w:val="es-ES"/>
        </w:rPr>
        <w:t>հրավերի</w:t>
      </w:r>
    </w:p>
    <w:p w:rsidR="00B2572B" w:rsidRPr="006E68AD" w:rsidRDefault="00B2572B" w:rsidP="00B2572B">
      <w:pPr>
        <w:jc w:val="center"/>
        <w:rPr>
          <w:rFonts w:ascii="Sylfaen" w:hAnsi="Sylfaen" w:cs="Sylfaen"/>
          <w:b/>
          <w:lang w:val="es-ES"/>
        </w:rPr>
      </w:pPr>
    </w:p>
    <w:p w:rsidR="00B2572B" w:rsidRPr="006E68AD" w:rsidRDefault="00B2572B" w:rsidP="00B2572B">
      <w:pPr>
        <w:jc w:val="center"/>
        <w:rPr>
          <w:rFonts w:ascii="Sylfaen" w:hAnsi="Sylfaen" w:cs="Arial"/>
          <w:b/>
          <w:lang w:val="es-ES"/>
        </w:rPr>
      </w:pPr>
      <w:r w:rsidRPr="006E68AD">
        <w:rPr>
          <w:rFonts w:ascii="Sylfaen" w:hAnsi="Sylfaen" w:cs="Sylfaen"/>
          <w:b/>
          <w:lang w:val="es-ES"/>
        </w:rPr>
        <w:t>ԴԻՄՈՒՄ</w:t>
      </w:r>
      <w:r w:rsidR="003537B6" w:rsidRPr="006E68AD">
        <w:rPr>
          <w:rFonts w:ascii="Sylfaen" w:hAnsi="Sylfaen" w:cs="Sylfaen"/>
          <w:b/>
          <w:lang w:val="es-ES"/>
        </w:rPr>
        <w:t>-ՀԱՅՏԱՐԱՐՈՒԹՅՈՒՆ</w:t>
      </w:r>
    </w:p>
    <w:p w:rsidR="00B2572B" w:rsidRPr="006E68AD" w:rsidRDefault="00850586" w:rsidP="00B2572B">
      <w:pPr>
        <w:pStyle w:val="6"/>
        <w:jc w:val="center"/>
        <w:rPr>
          <w:rFonts w:ascii="Sylfaen" w:hAnsi="Sylfaen" w:cs="Arial"/>
          <w:color w:val="auto"/>
          <w:sz w:val="24"/>
          <w:szCs w:val="24"/>
          <w:lang w:val="es-ES"/>
        </w:rPr>
      </w:pPr>
      <w:r w:rsidRPr="006E68AD">
        <w:rPr>
          <w:rFonts w:ascii="Sylfaen" w:hAnsi="Sylfaen" w:cs="Sylfaen"/>
          <w:color w:val="auto"/>
          <w:sz w:val="24"/>
          <w:szCs w:val="24"/>
          <w:lang w:val="es-ES"/>
        </w:rPr>
        <w:t xml:space="preserve">գնանշման հարցմանը </w:t>
      </w:r>
      <w:r w:rsidR="00B2572B" w:rsidRPr="006E68AD">
        <w:rPr>
          <w:rFonts w:ascii="Sylfaen" w:hAnsi="Sylfaen" w:cs="Sylfaen"/>
          <w:color w:val="auto"/>
          <w:sz w:val="24"/>
          <w:szCs w:val="24"/>
          <w:lang w:val="es-ES"/>
        </w:rPr>
        <w:t>մասնակցելու</w:t>
      </w:r>
      <w:r w:rsidR="00B2572B" w:rsidRPr="006E68AD">
        <w:rPr>
          <w:rFonts w:ascii="Sylfaen" w:hAnsi="Sylfaen" w:cs="Arial"/>
          <w:color w:val="auto"/>
          <w:sz w:val="24"/>
          <w:szCs w:val="24"/>
          <w:lang w:val="es-ES"/>
        </w:rPr>
        <w:t xml:space="preserve">  </w:t>
      </w:r>
    </w:p>
    <w:p w:rsidR="00B2572B" w:rsidRPr="006E68AD" w:rsidRDefault="00B2572B" w:rsidP="00B2572B">
      <w:pPr>
        <w:rPr>
          <w:rFonts w:ascii="Sylfaen" w:hAnsi="Sylfaen"/>
          <w:lang w:val="es-ES" w:eastAsia="ru-RU"/>
        </w:rPr>
      </w:pPr>
    </w:p>
    <w:p w:rsidR="00B2572B" w:rsidRPr="006E68AD" w:rsidRDefault="00B2572B" w:rsidP="00D1325A">
      <w:pPr>
        <w:jc w:val="both"/>
        <w:rPr>
          <w:rFonts w:ascii="Sylfaen" w:hAnsi="Sylfaen" w:cs="Arial"/>
          <w:sz w:val="20"/>
          <w:szCs w:val="20"/>
          <w:lang w:val="es-ES"/>
        </w:rPr>
      </w:pPr>
      <w:r w:rsidRPr="006E68AD">
        <w:rPr>
          <w:rFonts w:ascii="Sylfaen" w:hAnsi="Sylfaen"/>
          <w:sz w:val="22"/>
          <w:szCs w:val="22"/>
          <w:u w:val="single"/>
          <w:lang w:val="es-ES"/>
        </w:rPr>
        <w:t xml:space="preserve">                                                             </w:t>
      </w:r>
      <w:r w:rsidRPr="006E68AD">
        <w:rPr>
          <w:rFonts w:ascii="Sylfaen" w:hAnsi="Sylfaen"/>
          <w:sz w:val="22"/>
          <w:szCs w:val="22"/>
          <w:u w:val="single"/>
          <w:lang w:val="es-ES"/>
        </w:rPr>
        <w:tab/>
      </w:r>
      <w:r w:rsidRPr="006E68AD">
        <w:rPr>
          <w:rFonts w:ascii="Sylfaen" w:hAnsi="Sylfaen"/>
          <w:sz w:val="22"/>
          <w:szCs w:val="22"/>
          <w:u w:val="single"/>
          <w:lang w:val="es-ES"/>
        </w:rPr>
        <w:tab/>
        <w:t xml:space="preserve">       </w:t>
      </w:r>
      <w:r w:rsidRPr="006E68AD">
        <w:rPr>
          <w:rFonts w:ascii="Sylfaen" w:hAnsi="Sylfaen"/>
          <w:sz w:val="22"/>
          <w:szCs w:val="22"/>
          <w:lang w:val="es-ES"/>
        </w:rPr>
        <w:t xml:space="preserve"> </w:t>
      </w:r>
      <w:r w:rsidRPr="006E68AD">
        <w:rPr>
          <w:rFonts w:ascii="Sylfaen" w:hAnsi="Sylfaen" w:cs="Sylfaen"/>
          <w:sz w:val="20"/>
          <w:szCs w:val="20"/>
          <w:lang w:val="es-ES"/>
        </w:rPr>
        <w:t>հայտնում</w:t>
      </w:r>
      <w:r w:rsidRPr="006E68AD">
        <w:rPr>
          <w:rFonts w:ascii="Sylfaen" w:hAnsi="Sylfaen" w:cs="Arial"/>
          <w:sz w:val="20"/>
          <w:szCs w:val="20"/>
          <w:lang w:val="es-ES"/>
        </w:rPr>
        <w:t xml:space="preserve"> </w:t>
      </w:r>
      <w:r w:rsidRPr="006E68AD">
        <w:rPr>
          <w:rFonts w:ascii="Sylfaen" w:hAnsi="Sylfaen" w:cs="Sylfaen"/>
          <w:sz w:val="20"/>
          <w:szCs w:val="20"/>
          <w:lang w:val="es-ES"/>
        </w:rPr>
        <w:t>է</w:t>
      </w:r>
      <w:r w:rsidRPr="006E68AD">
        <w:rPr>
          <w:rFonts w:ascii="Sylfaen" w:hAnsi="Sylfaen" w:cs="Arial"/>
          <w:sz w:val="20"/>
          <w:szCs w:val="20"/>
          <w:lang w:val="es-ES"/>
        </w:rPr>
        <w:t xml:space="preserve">, </w:t>
      </w:r>
      <w:r w:rsidRPr="006E68AD">
        <w:rPr>
          <w:rFonts w:ascii="Sylfaen" w:hAnsi="Sylfaen" w:cs="Sylfaen"/>
          <w:sz w:val="20"/>
          <w:szCs w:val="20"/>
          <w:lang w:val="es-ES"/>
        </w:rPr>
        <w:t>որ</w:t>
      </w:r>
      <w:r w:rsidRPr="006E68AD">
        <w:rPr>
          <w:rFonts w:ascii="Sylfaen" w:hAnsi="Sylfaen" w:cs="Arial"/>
          <w:sz w:val="20"/>
          <w:szCs w:val="20"/>
          <w:lang w:val="es-ES"/>
        </w:rPr>
        <w:t xml:space="preserve"> </w:t>
      </w:r>
      <w:r w:rsidRPr="006E68AD">
        <w:rPr>
          <w:rFonts w:ascii="Sylfaen" w:hAnsi="Sylfaen" w:cs="Sylfaen"/>
          <w:sz w:val="20"/>
          <w:szCs w:val="20"/>
          <w:lang w:val="es-ES"/>
        </w:rPr>
        <w:t>ցանկություն</w:t>
      </w:r>
      <w:r w:rsidRPr="006E68AD">
        <w:rPr>
          <w:rFonts w:ascii="Sylfaen" w:hAnsi="Sylfaen" w:cs="Arial"/>
          <w:sz w:val="20"/>
          <w:szCs w:val="20"/>
          <w:lang w:val="es-ES"/>
        </w:rPr>
        <w:t xml:space="preserve"> </w:t>
      </w:r>
      <w:r w:rsidRPr="006E68AD">
        <w:rPr>
          <w:rFonts w:ascii="Sylfaen" w:hAnsi="Sylfaen" w:cs="Sylfaen"/>
          <w:sz w:val="20"/>
          <w:szCs w:val="20"/>
          <w:lang w:val="es-ES"/>
        </w:rPr>
        <w:t>ունի</w:t>
      </w:r>
      <w:r w:rsidRPr="006E68AD">
        <w:rPr>
          <w:rFonts w:ascii="Sylfaen" w:hAnsi="Sylfaen" w:cs="Arial"/>
          <w:sz w:val="20"/>
          <w:szCs w:val="20"/>
          <w:lang w:val="es-ES"/>
        </w:rPr>
        <w:t xml:space="preserve"> </w:t>
      </w:r>
      <w:r w:rsidRPr="006E68AD">
        <w:rPr>
          <w:rFonts w:ascii="Sylfaen" w:hAnsi="Sylfaen" w:cs="Sylfaen"/>
          <w:sz w:val="20"/>
          <w:szCs w:val="20"/>
          <w:lang w:val="es-ES"/>
        </w:rPr>
        <w:t>մասնակցել</w:t>
      </w:r>
    </w:p>
    <w:p w:rsidR="00B2572B" w:rsidRPr="006E68AD" w:rsidRDefault="00B2572B" w:rsidP="00D1325A">
      <w:pPr>
        <w:jc w:val="both"/>
        <w:rPr>
          <w:rFonts w:ascii="Sylfaen" w:hAnsi="Sylfaen"/>
          <w:sz w:val="22"/>
          <w:szCs w:val="22"/>
          <w:vertAlign w:val="superscript"/>
          <w:lang w:val="es-ES"/>
        </w:rPr>
      </w:pPr>
      <w:r w:rsidRPr="006E68AD">
        <w:rPr>
          <w:rFonts w:ascii="Sylfaen" w:hAnsi="Sylfaen"/>
          <w:vertAlign w:val="superscript"/>
          <w:lang w:val="es-ES"/>
        </w:rPr>
        <w:t xml:space="preserve">               </w:t>
      </w:r>
      <w:r w:rsidRPr="006E68AD">
        <w:rPr>
          <w:rFonts w:ascii="Sylfaen" w:hAnsi="Sylfaen"/>
          <w:lang w:val="es-ES"/>
        </w:rPr>
        <w:t xml:space="preserve">            </w:t>
      </w:r>
      <w:r w:rsidRPr="006E68AD">
        <w:rPr>
          <w:rFonts w:ascii="Sylfaen" w:hAnsi="Sylfaen" w:cs="Sylfaen"/>
          <w:vertAlign w:val="superscript"/>
          <w:lang w:val="es-ES"/>
        </w:rPr>
        <w:t>մասնակցի</w:t>
      </w:r>
      <w:r w:rsidRPr="006E68AD">
        <w:rPr>
          <w:rFonts w:ascii="Sylfaen" w:hAnsi="Sylfaen" w:cs="Arial"/>
          <w:vertAlign w:val="superscript"/>
          <w:lang w:val="es-ES"/>
        </w:rPr>
        <w:t xml:space="preserve"> </w:t>
      </w:r>
      <w:r w:rsidRPr="006E68AD">
        <w:rPr>
          <w:rFonts w:ascii="Sylfaen" w:hAnsi="Sylfaen" w:cs="Sylfaen"/>
          <w:vertAlign w:val="superscript"/>
          <w:lang w:val="es-ES"/>
        </w:rPr>
        <w:t>անվանումը</w:t>
      </w:r>
      <w:r w:rsidRPr="006E68AD">
        <w:rPr>
          <w:rFonts w:ascii="Sylfaen" w:hAnsi="Sylfaen" w:cs="Arial"/>
          <w:vertAlign w:val="superscript"/>
          <w:lang w:val="es-ES"/>
        </w:rPr>
        <w:t xml:space="preserve"> </w:t>
      </w:r>
    </w:p>
    <w:p w:rsidR="00E15671" w:rsidRPr="006E68AD" w:rsidRDefault="00E15671" w:rsidP="00CB2012">
      <w:pPr>
        <w:spacing w:line="360" w:lineRule="auto"/>
        <w:jc w:val="both"/>
        <w:rPr>
          <w:rFonts w:ascii="Sylfaen" w:hAnsi="Sylfaen" w:cs="Sylfaen"/>
          <w:sz w:val="20"/>
          <w:szCs w:val="20"/>
          <w:lang w:val="es-ES"/>
        </w:rPr>
      </w:pPr>
      <w:r w:rsidRPr="006E68AD">
        <w:rPr>
          <w:rFonts w:ascii="Sylfaen" w:hAnsi="Sylfaen"/>
          <w:sz w:val="22"/>
          <w:szCs w:val="22"/>
          <w:u w:val="single"/>
          <w:lang w:val="es-ES"/>
        </w:rPr>
        <w:t>«</w:t>
      </w:r>
      <w:r w:rsidRPr="006E68AD">
        <w:rPr>
          <w:rFonts w:ascii="Sylfaen" w:hAnsi="Sylfaen" w:cs="Sylfaen"/>
          <w:sz w:val="22"/>
          <w:szCs w:val="22"/>
          <w:u w:val="single"/>
          <w:lang w:val="es-ES"/>
        </w:rPr>
        <w:t>ՀՀ</w:t>
      </w:r>
      <w:r w:rsidRPr="006E68AD">
        <w:rPr>
          <w:rFonts w:ascii="Sylfaen" w:hAnsi="Sylfaen"/>
          <w:sz w:val="22"/>
          <w:szCs w:val="22"/>
          <w:u w:val="single"/>
          <w:lang w:val="es-ES"/>
        </w:rPr>
        <w:t xml:space="preserve"> </w:t>
      </w:r>
      <w:r w:rsidRPr="006E68AD">
        <w:rPr>
          <w:rFonts w:ascii="Sylfaen" w:hAnsi="Sylfaen" w:cs="Sylfaen"/>
          <w:sz w:val="22"/>
          <w:szCs w:val="22"/>
          <w:u w:val="single"/>
          <w:lang w:val="es-ES"/>
        </w:rPr>
        <w:t>Արարատի</w:t>
      </w:r>
      <w:r w:rsidRPr="006E68AD">
        <w:rPr>
          <w:rFonts w:ascii="Sylfaen" w:hAnsi="Sylfaen"/>
          <w:sz w:val="22"/>
          <w:szCs w:val="22"/>
          <w:u w:val="single"/>
          <w:lang w:val="es-ES"/>
        </w:rPr>
        <w:t xml:space="preserve"> </w:t>
      </w:r>
      <w:r w:rsidRPr="006E68AD">
        <w:rPr>
          <w:rFonts w:ascii="Sylfaen" w:hAnsi="Sylfaen" w:cs="Sylfaen"/>
          <w:sz w:val="22"/>
          <w:szCs w:val="22"/>
          <w:u w:val="single"/>
          <w:lang w:val="es-ES"/>
        </w:rPr>
        <w:t>մարզի</w:t>
      </w:r>
      <w:r w:rsidRPr="006E68AD">
        <w:rPr>
          <w:rFonts w:ascii="Sylfaen" w:hAnsi="Sylfaen"/>
          <w:sz w:val="22"/>
          <w:szCs w:val="22"/>
          <w:u w:val="single"/>
          <w:lang w:val="es-ES"/>
        </w:rPr>
        <w:t xml:space="preserve"> </w:t>
      </w:r>
      <w:r w:rsidR="00F75A86">
        <w:rPr>
          <w:rFonts w:ascii="Sylfaen" w:hAnsi="Sylfaen" w:cs="Sylfaen"/>
          <w:sz w:val="22"/>
          <w:szCs w:val="22"/>
          <w:u w:val="single"/>
          <w:lang w:val="es-ES"/>
        </w:rPr>
        <w:t>Դալարի միջնակարգ</w:t>
      </w:r>
      <w:r w:rsidRPr="006E68AD">
        <w:rPr>
          <w:rFonts w:ascii="Sylfaen" w:hAnsi="Sylfaen"/>
          <w:sz w:val="22"/>
          <w:szCs w:val="22"/>
          <w:u w:val="single"/>
          <w:lang w:val="es-ES"/>
        </w:rPr>
        <w:t xml:space="preserve"> </w:t>
      </w:r>
      <w:r w:rsidRPr="006E68AD">
        <w:rPr>
          <w:rFonts w:ascii="Sylfaen" w:hAnsi="Sylfaen" w:cs="Sylfaen"/>
          <w:sz w:val="22"/>
          <w:szCs w:val="22"/>
          <w:u w:val="single"/>
          <w:lang w:val="es-ES"/>
        </w:rPr>
        <w:t>դպրոց</w:t>
      </w:r>
      <w:r w:rsidRPr="006E68AD">
        <w:rPr>
          <w:rFonts w:ascii="Sylfaen" w:hAnsi="Sylfaen" w:cs="Arial Armenian"/>
          <w:sz w:val="22"/>
          <w:szCs w:val="22"/>
          <w:u w:val="single"/>
          <w:lang w:val="es-ES"/>
        </w:rPr>
        <w:t>»</w:t>
      </w:r>
      <w:r w:rsidRPr="006E68AD">
        <w:rPr>
          <w:rFonts w:ascii="Sylfaen" w:hAnsi="Sylfaen"/>
          <w:sz w:val="22"/>
          <w:szCs w:val="22"/>
          <w:u w:val="single"/>
          <w:lang w:val="es-ES"/>
        </w:rPr>
        <w:t xml:space="preserve"> </w:t>
      </w:r>
      <w:r w:rsidRPr="006E68AD">
        <w:rPr>
          <w:rFonts w:ascii="Sylfaen" w:hAnsi="Sylfaen" w:cs="Sylfaen"/>
          <w:sz w:val="22"/>
          <w:szCs w:val="22"/>
          <w:u w:val="single"/>
          <w:lang w:val="es-ES"/>
        </w:rPr>
        <w:t>ՊՈԱԿ</w:t>
      </w:r>
      <w:r w:rsidR="00B2572B" w:rsidRPr="006E68AD">
        <w:rPr>
          <w:rFonts w:ascii="Sylfaen" w:hAnsi="Sylfaen"/>
          <w:sz w:val="22"/>
          <w:szCs w:val="22"/>
          <w:lang w:val="es-ES"/>
        </w:rPr>
        <w:t>-</w:t>
      </w:r>
      <w:r w:rsidR="00B2572B" w:rsidRPr="006E68AD">
        <w:rPr>
          <w:rFonts w:ascii="Sylfaen" w:hAnsi="Sylfaen" w:cs="Sylfaen"/>
          <w:sz w:val="20"/>
          <w:szCs w:val="20"/>
          <w:lang w:val="es-ES"/>
        </w:rPr>
        <w:t>ի կողմից</w:t>
      </w:r>
      <w:r w:rsidRPr="006E68AD">
        <w:rPr>
          <w:rFonts w:ascii="Sylfaen" w:hAnsi="Sylfaen"/>
          <w:sz w:val="22"/>
          <w:szCs w:val="22"/>
          <w:lang w:val="es-ES"/>
        </w:rPr>
        <w:t xml:space="preserve">  </w:t>
      </w:r>
      <w:r w:rsidR="00F321AD">
        <w:rPr>
          <w:rFonts w:ascii="Sylfaen" w:hAnsi="Sylfaen" w:cs="Sylfaen"/>
          <w:b/>
          <w:sz w:val="20"/>
          <w:szCs w:val="20"/>
          <w:lang w:val="es-ES"/>
        </w:rPr>
        <w:t>ԱՄԴՀՄԴ-ԳՀԱՊՁԲ-20/1</w:t>
      </w:r>
      <w:r w:rsidRPr="006E68AD">
        <w:rPr>
          <w:rFonts w:ascii="Sylfaen" w:hAnsi="Sylfaen"/>
          <w:b/>
          <w:lang w:val="es-ES"/>
        </w:rPr>
        <w:t xml:space="preserve"> </w:t>
      </w:r>
      <w:r w:rsidR="00B2572B" w:rsidRPr="006E68AD">
        <w:rPr>
          <w:rFonts w:ascii="Sylfaen" w:hAnsi="Sylfaen" w:cs="Sylfaen"/>
          <w:sz w:val="20"/>
          <w:szCs w:val="20"/>
          <w:lang w:val="es-ES"/>
        </w:rPr>
        <w:t>ծածկագրով հայտարարված</w:t>
      </w:r>
      <w:r w:rsidRPr="006E68AD">
        <w:rPr>
          <w:rFonts w:ascii="Sylfaen" w:hAnsi="Sylfaen" w:cs="Sylfaen"/>
          <w:sz w:val="20"/>
          <w:szCs w:val="20"/>
          <w:lang w:val="es-ES"/>
        </w:rPr>
        <w:t xml:space="preserve">  </w:t>
      </w:r>
      <w:r w:rsidR="00850586" w:rsidRPr="006E68AD">
        <w:rPr>
          <w:rFonts w:ascii="Sylfaen" w:hAnsi="Sylfaen" w:cs="Sylfaen"/>
          <w:sz w:val="20"/>
          <w:szCs w:val="20"/>
          <w:lang w:val="es-ES"/>
        </w:rPr>
        <w:t xml:space="preserve">գնանշման հարցման </w:t>
      </w:r>
      <w:r w:rsidR="00B2572B" w:rsidRPr="006E68AD">
        <w:rPr>
          <w:rFonts w:ascii="Sylfaen" w:hAnsi="Sylfaen"/>
          <w:u w:val="single"/>
          <w:lang w:val="es-ES"/>
        </w:rPr>
        <w:t xml:space="preserve"> </w:t>
      </w:r>
      <w:r w:rsidR="00B2572B" w:rsidRPr="006E68AD">
        <w:rPr>
          <w:rFonts w:ascii="Sylfaen" w:hAnsi="Sylfaen"/>
          <w:u w:val="single"/>
          <w:lang w:val="es-ES"/>
        </w:rPr>
        <w:tab/>
      </w:r>
      <w:r w:rsidR="00B2572B" w:rsidRPr="006E68AD">
        <w:rPr>
          <w:rFonts w:ascii="Sylfaen" w:hAnsi="Sylfaen"/>
          <w:u w:val="single"/>
          <w:lang w:val="es-ES"/>
        </w:rPr>
        <w:tab/>
      </w:r>
      <w:r w:rsidRPr="006E68AD">
        <w:rPr>
          <w:rFonts w:ascii="Sylfaen" w:hAnsi="Sylfaen"/>
          <w:u w:val="single"/>
          <w:lang w:val="es-ES"/>
        </w:rPr>
        <w:tab/>
      </w:r>
      <w:r w:rsidR="00B2572B" w:rsidRPr="006E68AD">
        <w:rPr>
          <w:rFonts w:ascii="Sylfaen" w:hAnsi="Sylfaen" w:cs="Sylfaen"/>
          <w:sz w:val="20"/>
          <w:szCs w:val="20"/>
          <w:lang w:val="es-ES"/>
        </w:rPr>
        <w:t xml:space="preserve"> </w:t>
      </w:r>
    </w:p>
    <w:p w:rsidR="00E15671" w:rsidRPr="006E68AD" w:rsidRDefault="00E15671" w:rsidP="00E15671">
      <w:pPr>
        <w:ind w:left="6372" w:firstLine="708"/>
        <w:jc w:val="both"/>
        <w:rPr>
          <w:rFonts w:ascii="Sylfaen" w:hAnsi="Sylfaen"/>
          <w:vertAlign w:val="superscript"/>
          <w:lang w:val="es-ES"/>
        </w:rPr>
      </w:pPr>
      <w:r w:rsidRPr="006E68AD">
        <w:rPr>
          <w:rFonts w:ascii="Sylfaen" w:hAnsi="Sylfaen" w:cs="Sylfaen"/>
          <w:vertAlign w:val="superscript"/>
          <w:lang w:val="es-ES"/>
        </w:rPr>
        <w:t>չափաբաժնի</w:t>
      </w:r>
      <w:r w:rsidRPr="006E68AD">
        <w:rPr>
          <w:rFonts w:ascii="Sylfaen" w:hAnsi="Sylfaen" w:cs="Arial"/>
          <w:vertAlign w:val="superscript"/>
          <w:lang w:val="es-ES"/>
        </w:rPr>
        <w:t xml:space="preserve">  (</w:t>
      </w:r>
      <w:r w:rsidRPr="006E68AD">
        <w:rPr>
          <w:rFonts w:ascii="Sylfaen" w:hAnsi="Sylfaen" w:cs="Sylfaen"/>
          <w:vertAlign w:val="superscript"/>
          <w:lang w:val="es-ES"/>
        </w:rPr>
        <w:t>չափաբաժինների</w:t>
      </w:r>
      <w:r w:rsidRPr="006E68AD">
        <w:rPr>
          <w:rFonts w:ascii="Sylfaen" w:hAnsi="Sylfaen" w:cs="Arial"/>
          <w:vertAlign w:val="superscript"/>
          <w:lang w:val="es-ES"/>
        </w:rPr>
        <w:t xml:space="preserve">) </w:t>
      </w:r>
      <w:r w:rsidRPr="006E68AD">
        <w:rPr>
          <w:rFonts w:ascii="Sylfaen" w:hAnsi="Sylfaen" w:cs="Sylfaen"/>
          <w:vertAlign w:val="superscript"/>
          <w:lang w:val="es-ES"/>
        </w:rPr>
        <w:t>համարը</w:t>
      </w:r>
    </w:p>
    <w:p w:rsidR="00B2572B" w:rsidRPr="006E68AD" w:rsidRDefault="00B2572B" w:rsidP="00D1325A">
      <w:pPr>
        <w:jc w:val="both"/>
        <w:rPr>
          <w:rFonts w:ascii="Sylfaen" w:hAnsi="Sylfaen" w:cs="Sylfaen"/>
          <w:sz w:val="20"/>
          <w:szCs w:val="20"/>
          <w:lang w:val="es-ES"/>
        </w:rPr>
      </w:pPr>
      <w:r w:rsidRPr="006E68AD">
        <w:rPr>
          <w:rFonts w:ascii="Sylfaen" w:hAnsi="Sylfaen" w:cs="Sylfaen"/>
          <w:sz w:val="20"/>
          <w:szCs w:val="20"/>
          <w:lang w:val="es-ES"/>
        </w:rPr>
        <w:t>չափաբաժնին</w:t>
      </w:r>
      <w:r w:rsidRPr="006E68AD">
        <w:rPr>
          <w:rFonts w:ascii="Sylfaen" w:hAnsi="Sylfaen" w:cs="Arial"/>
          <w:sz w:val="20"/>
          <w:szCs w:val="20"/>
          <w:lang w:val="es-ES"/>
        </w:rPr>
        <w:t xml:space="preserve">  (</w:t>
      </w:r>
      <w:r w:rsidRPr="006E68AD">
        <w:rPr>
          <w:rFonts w:ascii="Sylfaen" w:hAnsi="Sylfaen" w:cs="Sylfaen"/>
          <w:sz w:val="20"/>
          <w:szCs w:val="20"/>
          <w:lang w:val="es-ES"/>
        </w:rPr>
        <w:t>չափաբաժիններին</w:t>
      </w:r>
      <w:r w:rsidRPr="006E68AD">
        <w:rPr>
          <w:rFonts w:ascii="Sylfaen" w:hAnsi="Sylfaen" w:cs="Arial"/>
          <w:sz w:val="20"/>
          <w:szCs w:val="20"/>
          <w:lang w:val="es-ES"/>
        </w:rPr>
        <w:t xml:space="preserve">) </w:t>
      </w:r>
      <w:r w:rsidRPr="006E68AD">
        <w:rPr>
          <w:rFonts w:ascii="Sylfaen" w:hAnsi="Sylfaen" w:cs="Sylfaen"/>
          <w:sz w:val="20"/>
          <w:szCs w:val="20"/>
          <w:lang w:val="es-ES"/>
        </w:rPr>
        <w:t>և</w:t>
      </w:r>
      <w:r w:rsidRPr="006E68AD">
        <w:rPr>
          <w:rFonts w:ascii="Sylfaen" w:hAnsi="Sylfaen" w:cs="Arial"/>
          <w:sz w:val="20"/>
          <w:szCs w:val="20"/>
          <w:lang w:val="es-ES"/>
        </w:rPr>
        <w:t xml:space="preserve"> </w:t>
      </w:r>
      <w:r w:rsidRPr="006E68AD">
        <w:rPr>
          <w:rFonts w:ascii="Sylfaen" w:hAnsi="Sylfaen" w:cs="Sylfaen"/>
          <w:sz w:val="20"/>
          <w:szCs w:val="20"/>
          <w:lang w:val="es-ES"/>
        </w:rPr>
        <w:t>հրավերի պահանջներին համապատասխան</w:t>
      </w:r>
      <w:r w:rsidRPr="006E68AD">
        <w:rPr>
          <w:rFonts w:ascii="Sylfaen" w:hAnsi="Sylfaen" w:cs="Arial"/>
          <w:sz w:val="20"/>
          <w:szCs w:val="20"/>
          <w:lang w:val="es-ES"/>
        </w:rPr>
        <w:t xml:space="preserve">  </w:t>
      </w:r>
      <w:r w:rsidRPr="006E68AD">
        <w:rPr>
          <w:rFonts w:ascii="Sylfaen" w:hAnsi="Sylfaen" w:cs="Sylfaen"/>
          <w:sz w:val="20"/>
          <w:szCs w:val="20"/>
          <w:lang w:val="es-ES"/>
        </w:rPr>
        <w:t>ներկայացնում</w:t>
      </w:r>
      <w:r w:rsidRPr="006E68AD">
        <w:rPr>
          <w:rFonts w:ascii="Sylfaen" w:hAnsi="Sylfaen" w:cs="Arial"/>
          <w:sz w:val="20"/>
          <w:szCs w:val="20"/>
          <w:lang w:val="es-ES"/>
        </w:rPr>
        <w:t xml:space="preserve">  </w:t>
      </w:r>
      <w:r w:rsidRPr="006E68AD">
        <w:rPr>
          <w:rFonts w:ascii="Sylfaen" w:hAnsi="Sylfaen" w:cs="Sylfaen"/>
          <w:sz w:val="20"/>
          <w:szCs w:val="20"/>
          <w:lang w:val="es-ES"/>
        </w:rPr>
        <w:t>է</w:t>
      </w:r>
      <w:r w:rsidRPr="006E68AD">
        <w:rPr>
          <w:rFonts w:ascii="Sylfaen" w:hAnsi="Sylfaen" w:cs="Arial"/>
          <w:sz w:val="20"/>
          <w:szCs w:val="20"/>
          <w:lang w:val="es-ES"/>
        </w:rPr>
        <w:t xml:space="preserve"> </w:t>
      </w:r>
      <w:r w:rsidRPr="006E68AD">
        <w:rPr>
          <w:rFonts w:ascii="Sylfaen" w:hAnsi="Sylfaen" w:cs="Sylfaen"/>
          <w:sz w:val="20"/>
          <w:szCs w:val="20"/>
          <w:lang w:val="es-ES"/>
        </w:rPr>
        <w:t>հայտ:</w:t>
      </w:r>
    </w:p>
    <w:p w:rsidR="00B2572B" w:rsidRPr="006E68AD" w:rsidRDefault="00B2572B" w:rsidP="00D1325A">
      <w:pPr>
        <w:jc w:val="both"/>
        <w:rPr>
          <w:rFonts w:ascii="Sylfaen" w:hAnsi="Sylfaen"/>
          <w:sz w:val="12"/>
          <w:szCs w:val="12"/>
          <w:u w:val="single"/>
          <w:lang w:val="es-ES"/>
        </w:rPr>
      </w:pPr>
    </w:p>
    <w:p w:rsidR="00B2572B" w:rsidRPr="006E68AD" w:rsidRDefault="00B2572B" w:rsidP="00D1325A">
      <w:pPr>
        <w:jc w:val="both"/>
        <w:rPr>
          <w:rFonts w:ascii="Sylfaen" w:hAnsi="Sylfaen" w:cs="Sylfaen"/>
          <w:sz w:val="20"/>
          <w:szCs w:val="20"/>
          <w:lang w:val="es-ES"/>
        </w:rPr>
      </w:pPr>
      <w:r w:rsidRPr="006E68AD">
        <w:rPr>
          <w:rFonts w:ascii="Sylfaen" w:hAnsi="Sylfaen"/>
          <w:sz w:val="22"/>
          <w:szCs w:val="22"/>
          <w:u w:val="single"/>
          <w:lang w:val="es-ES"/>
        </w:rPr>
        <w:t xml:space="preserve">                                                      </w:t>
      </w:r>
      <w:r w:rsidRPr="006E68AD">
        <w:rPr>
          <w:rFonts w:ascii="Sylfaen" w:hAnsi="Sylfaen"/>
          <w:sz w:val="22"/>
          <w:szCs w:val="22"/>
          <w:u w:val="single"/>
          <w:lang w:val="es-ES"/>
        </w:rPr>
        <w:tab/>
      </w:r>
      <w:r w:rsidRPr="006E68AD">
        <w:rPr>
          <w:rFonts w:ascii="Sylfaen" w:hAnsi="Sylfaen"/>
          <w:sz w:val="22"/>
          <w:szCs w:val="22"/>
          <w:u w:val="single"/>
          <w:lang w:val="es-ES"/>
        </w:rPr>
        <w:tab/>
        <w:t xml:space="preserve">   </w:t>
      </w:r>
      <w:r w:rsidRPr="006E68AD">
        <w:rPr>
          <w:rFonts w:ascii="Sylfaen" w:hAnsi="Sylfaen"/>
          <w:lang w:val="es-ES"/>
        </w:rPr>
        <w:t>-</w:t>
      </w:r>
      <w:r w:rsidRPr="006E68AD">
        <w:rPr>
          <w:rFonts w:ascii="Sylfaen" w:hAnsi="Sylfaen" w:cs="Sylfaen"/>
          <w:sz w:val="20"/>
          <w:szCs w:val="20"/>
          <w:lang w:val="es-ES"/>
        </w:rPr>
        <w:t>ն</w:t>
      </w:r>
      <w:r w:rsidRPr="006E68AD">
        <w:rPr>
          <w:rFonts w:ascii="Sylfaen" w:hAnsi="Sylfaen" w:cs="Arial"/>
          <w:sz w:val="20"/>
          <w:szCs w:val="20"/>
          <w:lang w:val="es-ES"/>
        </w:rPr>
        <w:t xml:space="preserve"> </w:t>
      </w:r>
      <w:r w:rsidRPr="006E68AD">
        <w:rPr>
          <w:rFonts w:ascii="Sylfaen" w:hAnsi="Sylfaen" w:cs="Sylfaen"/>
          <w:sz w:val="20"/>
          <w:szCs w:val="20"/>
          <w:lang w:val="es-ES"/>
        </w:rPr>
        <w:t>հայտնում</w:t>
      </w:r>
      <w:r w:rsidRPr="006E68AD">
        <w:rPr>
          <w:rFonts w:ascii="Sylfaen" w:hAnsi="Sylfaen" w:cs="Arial"/>
          <w:sz w:val="20"/>
          <w:szCs w:val="20"/>
          <w:lang w:val="es-ES"/>
        </w:rPr>
        <w:t xml:space="preserve"> </w:t>
      </w:r>
      <w:r w:rsidRPr="006E68AD">
        <w:rPr>
          <w:rFonts w:ascii="Sylfaen" w:hAnsi="Sylfaen" w:cs="Sylfaen"/>
          <w:sz w:val="20"/>
          <w:szCs w:val="20"/>
          <w:lang w:val="es-ES"/>
        </w:rPr>
        <w:t>և</w:t>
      </w:r>
      <w:r w:rsidRPr="006E68AD">
        <w:rPr>
          <w:rFonts w:ascii="Sylfaen" w:hAnsi="Sylfaen" w:cs="Arial"/>
          <w:sz w:val="20"/>
          <w:szCs w:val="20"/>
          <w:lang w:val="es-ES"/>
        </w:rPr>
        <w:t xml:space="preserve"> </w:t>
      </w:r>
      <w:r w:rsidRPr="006E68AD">
        <w:rPr>
          <w:rFonts w:ascii="Sylfaen" w:hAnsi="Sylfaen" w:cs="Sylfaen"/>
          <w:sz w:val="20"/>
          <w:szCs w:val="20"/>
          <w:lang w:val="es-ES"/>
        </w:rPr>
        <w:t>հավաստում</w:t>
      </w:r>
      <w:r w:rsidRPr="006E68AD">
        <w:rPr>
          <w:rFonts w:ascii="Sylfaen" w:hAnsi="Sylfaen" w:cs="Arial"/>
          <w:sz w:val="20"/>
          <w:szCs w:val="20"/>
          <w:lang w:val="es-ES"/>
        </w:rPr>
        <w:t xml:space="preserve"> </w:t>
      </w:r>
      <w:r w:rsidRPr="006E68AD">
        <w:rPr>
          <w:rFonts w:ascii="Sylfaen" w:hAnsi="Sylfaen" w:cs="Sylfaen"/>
          <w:sz w:val="20"/>
          <w:szCs w:val="20"/>
          <w:lang w:val="es-ES"/>
        </w:rPr>
        <w:t>է</w:t>
      </w:r>
      <w:r w:rsidRPr="006E68AD">
        <w:rPr>
          <w:rFonts w:ascii="Sylfaen" w:hAnsi="Sylfaen" w:cs="Arial"/>
          <w:sz w:val="20"/>
          <w:szCs w:val="20"/>
          <w:lang w:val="es-ES"/>
        </w:rPr>
        <w:t xml:space="preserve">, </w:t>
      </w:r>
      <w:r w:rsidRPr="006E68AD">
        <w:rPr>
          <w:rFonts w:ascii="Sylfaen" w:hAnsi="Sylfaen" w:cs="Sylfaen"/>
          <w:sz w:val="20"/>
          <w:szCs w:val="20"/>
          <w:lang w:val="es-ES"/>
        </w:rPr>
        <w:t xml:space="preserve">որ հանդիսանում է </w:t>
      </w:r>
    </w:p>
    <w:p w:rsidR="00B2572B" w:rsidRPr="006E68AD" w:rsidRDefault="00B2572B" w:rsidP="00D1325A">
      <w:pPr>
        <w:jc w:val="both"/>
        <w:rPr>
          <w:rFonts w:ascii="Sylfaen" w:hAnsi="Sylfaen" w:cs="Sylfaen"/>
          <w:sz w:val="20"/>
          <w:szCs w:val="20"/>
          <w:lang w:val="es-ES"/>
        </w:rPr>
      </w:pPr>
      <w:r w:rsidRPr="006E68AD">
        <w:rPr>
          <w:rFonts w:ascii="Sylfaen" w:hAnsi="Sylfaen" w:cs="Sylfaen"/>
          <w:vertAlign w:val="superscript"/>
          <w:lang w:val="es-ES"/>
        </w:rPr>
        <w:t xml:space="preserve">                                             մասնակցի</w:t>
      </w:r>
      <w:r w:rsidRPr="006E68AD">
        <w:rPr>
          <w:rFonts w:ascii="Sylfaen" w:hAnsi="Sylfaen" w:cs="Arial"/>
          <w:vertAlign w:val="superscript"/>
          <w:lang w:val="es-ES"/>
        </w:rPr>
        <w:t xml:space="preserve"> </w:t>
      </w:r>
      <w:r w:rsidRPr="006E68AD">
        <w:rPr>
          <w:rFonts w:ascii="Sylfaen" w:hAnsi="Sylfaen" w:cs="Sylfaen"/>
          <w:vertAlign w:val="superscript"/>
          <w:lang w:val="es-ES"/>
        </w:rPr>
        <w:t>անվանումը</w:t>
      </w:r>
    </w:p>
    <w:p w:rsidR="00B2572B" w:rsidRPr="006E68AD" w:rsidRDefault="00B2572B" w:rsidP="00D1325A">
      <w:pPr>
        <w:jc w:val="both"/>
        <w:rPr>
          <w:rFonts w:ascii="Sylfaen" w:hAnsi="Sylfaen" w:cs="Sylfaen"/>
          <w:sz w:val="20"/>
          <w:szCs w:val="20"/>
          <w:lang w:val="es-ES"/>
        </w:rPr>
      </w:pPr>
      <w:r w:rsidRPr="006E68AD">
        <w:rPr>
          <w:rFonts w:ascii="Sylfaen" w:hAnsi="Sylfaen" w:cs="Sylfaen"/>
          <w:sz w:val="20"/>
          <w:szCs w:val="20"/>
          <w:u w:val="single"/>
          <w:lang w:val="es-ES"/>
        </w:rPr>
        <w:tab/>
      </w:r>
      <w:r w:rsidRPr="006E68AD">
        <w:rPr>
          <w:rFonts w:ascii="Sylfaen" w:hAnsi="Sylfaen" w:cs="Sylfaen"/>
          <w:sz w:val="20"/>
          <w:szCs w:val="20"/>
          <w:u w:val="single"/>
          <w:lang w:val="es-ES"/>
        </w:rPr>
        <w:tab/>
      </w:r>
      <w:r w:rsidRPr="006E68AD">
        <w:rPr>
          <w:rFonts w:ascii="Sylfaen" w:hAnsi="Sylfaen" w:cs="Sylfaen"/>
          <w:sz w:val="20"/>
          <w:szCs w:val="20"/>
          <w:u w:val="single"/>
          <w:lang w:val="es-ES"/>
        </w:rPr>
        <w:tab/>
      </w:r>
      <w:r w:rsidRPr="006E68AD">
        <w:rPr>
          <w:rFonts w:ascii="Sylfaen" w:hAnsi="Sylfaen" w:cs="Sylfaen"/>
          <w:sz w:val="20"/>
          <w:szCs w:val="20"/>
          <w:u w:val="single"/>
          <w:lang w:val="es-ES"/>
        </w:rPr>
        <w:tab/>
      </w:r>
      <w:r w:rsidRPr="006E68AD">
        <w:rPr>
          <w:rFonts w:ascii="Sylfaen" w:hAnsi="Sylfaen" w:cs="Sylfaen"/>
          <w:sz w:val="20"/>
          <w:szCs w:val="20"/>
          <w:u w:val="single"/>
          <w:lang w:val="es-ES"/>
        </w:rPr>
        <w:tab/>
      </w:r>
      <w:r w:rsidRPr="006E68AD">
        <w:rPr>
          <w:rFonts w:ascii="Sylfaen" w:hAnsi="Sylfaen" w:cs="Sylfaen"/>
          <w:sz w:val="20"/>
          <w:szCs w:val="20"/>
          <w:u w:val="single"/>
          <w:lang w:val="es-ES"/>
        </w:rPr>
        <w:tab/>
      </w:r>
      <w:r w:rsidRPr="006E68AD">
        <w:rPr>
          <w:rFonts w:ascii="Sylfaen" w:hAnsi="Sylfaen" w:cs="Sylfaen"/>
          <w:sz w:val="20"/>
          <w:szCs w:val="20"/>
          <w:u w:val="single"/>
          <w:lang w:val="es-ES"/>
        </w:rPr>
        <w:tab/>
      </w:r>
      <w:r w:rsidRPr="006E68AD">
        <w:rPr>
          <w:rFonts w:ascii="Sylfaen" w:hAnsi="Sylfaen" w:cs="Sylfaen"/>
          <w:sz w:val="20"/>
          <w:szCs w:val="20"/>
          <w:lang w:val="es-ES"/>
        </w:rPr>
        <w:t xml:space="preserve">ռեզիդենտ:  </w:t>
      </w:r>
    </w:p>
    <w:p w:rsidR="00B2572B" w:rsidRPr="006E68AD" w:rsidRDefault="00B2572B" w:rsidP="00D1325A">
      <w:pPr>
        <w:jc w:val="both"/>
        <w:rPr>
          <w:rFonts w:ascii="Sylfaen" w:hAnsi="Sylfaen" w:cs="Arial"/>
          <w:vertAlign w:val="superscript"/>
          <w:lang w:val="es-ES"/>
        </w:rPr>
      </w:pPr>
      <w:r w:rsidRPr="006E68AD">
        <w:rPr>
          <w:rFonts w:ascii="Sylfaen" w:hAnsi="Sylfaen" w:cs="Arial"/>
          <w:vertAlign w:val="superscript"/>
          <w:lang w:val="es-ES"/>
        </w:rPr>
        <w:t xml:space="preserve">                                               </w:t>
      </w:r>
      <w:r w:rsidRPr="006E68AD">
        <w:rPr>
          <w:rFonts w:ascii="Sylfaen" w:hAnsi="Sylfaen" w:cs="Sylfaen"/>
          <w:vertAlign w:val="superscript"/>
          <w:lang w:val="es-ES"/>
        </w:rPr>
        <w:t>երկրի</w:t>
      </w:r>
      <w:r w:rsidRPr="006E68AD">
        <w:rPr>
          <w:rFonts w:ascii="Sylfaen" w:hAnsi="Sylfaen" w:cs="Arial"/>
          <w:vertAlign w:val="superscript"/>
          <w:lang w:val="es-ES"/>
        </w:rPr>
        <w:t xml:space="preserve"> </w:t>
      </w:r>
      <w:r w:rsidRPr="006E68AD">
        <w:rPr>
          <w:rFonts w:ascii="Sylfaen" w:hAnsi="Sylfaen" w:cs="Sylfaen"/>
          <w:vertAlign w:val="superscript"/>
          <w:lang w:val="es-ES"/>
        </w:rPr>
        <w:t>անվանումը</w:t>
      </w:r>
    </w:p>
    <w:p w:rsidR="00B2572B" w:rsidRPr="006E68AD" w:rsidDel="00437CDB" w:rsidRDefault="00B2572B" w:rsidP="00D1325A">
      <w:pPr>
        <w:jc w:val="both"/>
        <w:rPr>
          <w:rFonts w:ascii="Sylfaen" w:hAnsi="Sylfaen" w:cs="Sylfaen"/>
          <w:sz w:val="20"/>
          <w:szCs w:val="20"/>
          <w:lang w:val="es-ES"/>
        </w:rPr>
      </w:pPr>
    </w:p>
    <w:p w:rsidR="00B2572B" w:rsidRPr="006E68AD" w:rsidRDefault="00B2572B" w:rsidP="00D1325A">
      <w:pPr>
        <w:jc w:val="both"/>
        <w:rPr>
          <w:rFonts w:ascii="Sylfaen" w:hAnsi="Sylfaen" w:cs="Sylfaen"/>
          <w:sz w:val="20"/>
          <w:szCs w:val="20"/>
          <w:lang w:val="es-ES"/>
        </w:rPr>
      </w:pPr>
      <w:r w:rsidRPr="006E68AD">
        <w:rPr>
          <w:rFonts w:ascii="Sylfaen" w:hAnsi="Sylfaen" w:cs="Sylfaen"/>
          <w:sz w:val="20"/>
          <w:szCs w:val="20"/>
          <w:lang w:val="es-ES"/>
        </w:rPr>
        <w:t xml:space="preserve">                </w:t>
      </w:r>
    </w:p>
    <w:p w:rsidR="00B2572B" w:rsidRPr="006E68AD" w:rsidRDefault="00B2572B" w:rsidP="00D1325A">
      <w:pPr>
        <w:jc w:val="both"/>
        <w:rPr>
          <w:rFonts w:ascii="Sylfaen" w:hAnsi="Sylfaen" w:cs="Arial"/>
          <w:szCs w:val="22"/>
          <w:u w:val="single"/>
          <w:lang w:val="es-ES"/>
        </w:rPr>
      </w:pPr>
      <w:r w:rsidRPr="006E68AD">
        <w:rPr>
          <w:rFonts w:ascii="Sylfaen" w:hAnsi="Sylfaen"/>
          <w:sz w:val="20"/>
          <w:szCs w:val="20"/>
          <w:u w:val="single"/>
          <w:lang w:val="es-ES"/>
        </w:rPr>
        <w:t xml:space="preserve">                                         </w:t>
      </w:r>
      <w:r w:rsidRPr="006E68AD">
        <w:rPr>
          <w:rFonts w:ascii="Sylfaen" w:hAnsi="Sylfaen"/>
          <w:sz w:val="20"/>
          <w:szCs w:val="20"/>
          <w:lang w:val="es-ES"/>
        </w:rPr>
        <w:t>-</w:t>
      </w:r>
      <w:r w:rsidRPr="006E68AD">
        <w:rPr>
          <w:rFonts w:ascii="Sylfaen" w:hAnsi="Sylfaen" w:cs="Sylfaen"/>
          <w:sz w:val="20"/>
          <w:szCs w:val="20"/>
          <w:lang w:val="es-ES"/>
        </w:rPr>
        <w:t>ի</w:t>
      </w:r>
      <w:r w:rsidRPr="006E68AD">
        <w:rPr>
          <w:rFonts w:ascii="Sylfaen" w:hAnsi="Sylfaen" w:cs="Arial"/>
          <w:sz w:val="20"/>
          <w:szCs w:val="20"/>
          <w:lang w:val="es-ES"/>
        </w:rPr>
        <w:t xml:space="preserve"> </w:t>
      </w:r>
      <w:r w:rsidRPr="006E68AD">
        <w:rPr>
          <w:rFonts w:ascii="Sylfaen" w:hAnsi="Sylfaen" w:cs="Sylfaen"/>
          <w:sz w:val="20"/>
          <w:szCs w:val="20"/>
          <w:lang w:val="es-ES"/>
        </w:rPr>
        <w:t>հարկ</w:t>
      </w:r>
      <w:r w:rsidRPr="006E68AD">
        <w:rPr>
          <w:rFonts w:ascii="Sylfaen" w:hAnsi="Sylfaen" w:cs="Arial"/>
          <w:sz w:val="20"/>
          <w:szCs w:val="20"/>
          <w:lang w:val="es-ES"/>
        </w:rPr>
        <w:t xml:space="preserve"> </w:t>
      </w:r>
      <w:r w:rsidRPr="006E68AD">
        <w:rPr>
          <w:rFonts w:ascii="Sylfaen" w:hAnsi="Sylfaen" w:cs="Sylfaen"/>
          <w:sz w:val="20"/>
          <w:szCs w:val="20"/>
          <w:lang w:val="es-ES"/>
        </w:rPr>
        <w:t>վճարողի</w:t>
      </w:r>
      <w:r w:rsidRPr="006E68AD">
        <w:rPr>
          <w:rFonts w:ascii="Sylfaen" w:hAnsi="Sylfaen" w:cs="Arial"/>
          <w:sz w:val="20"/>
          <w:szCs w:val="20"/>
          <w:lang w:val="es-ES"/>
        </w:rPr>
        <w:t xml:space="preserve"> </w:t>
      </w:r>
      <w:r w:rsidRPr="006E68AD">
        <w:rPr>
          <w:rFonts w:ascii="Sylfaen" w:hAnsi="Sylfaen" w:cs="Sylfaen"/>
          <w:sz w:val="20"/>
          <w:szCs w:val="20"/>
          <w:lang w:val="es-ES"/>
        </w:rPr>
        <w:t>հաշվառման</w:t>
      </w:r>
      <w:r w:rsidRPr="006E68AD">
        <w:rPr>
          <w:rFonts w:ascii="Sylfaen" w:hAnsi="Sylfaen" w:cs="Arial"/>
          <w:sz w:val="20"/>
          <w:szCs w:val="20"/>
          <w:lang w:val="es-ES"/>
        </w:rPr>
        <w:t xml:space="preserve"> </w:t>
      </w:r>
      <w:r w:rsidRPr="006E68AD">
        <w:rPr>
          <w:rFonts w:ascii="Sylfaen" w:hAnsi="Sylfaen" w:cs="Sylfaen"/>
          <w:sz w:val="20"/>
          <w:szCs w:val="20"/>
          <w:lang w:val="es-ES"/>
        </w:rPr>
        <w:t>համարն</w:t>
      </w:r>
      <w:r w:rsidRPr="006E68AD">
        <w:rPr>
          <w:rFonts w:ascii="Sylfaen" w:hAnsi="Sylfaen" w:cs="Arial"/>
          <w:sz w:val="20"/>
          <w:szCs w:val="20"/>
          <w:lang w:val="es-ES"/>
        </w:rPr>
        <w:t xml:space="preserve"> </w:t>
      </w:r>
      <w:r w:rsidRPr="006E68AD">
        <w:rPr>
          <w:rFonts w:ascii="Sylfaen" w:hAnsi="Sylfaen" w:cs="Sylfaen"/>
          <w:sz w:val="20"/>
          <w:szCs w:val="20"/>
          <w:lang w:val="es-ES"/>
        </w:rPr>
        <w:t>է</w:t>
      </w:r>
      <w:r w:rsidRPr="006E68AD">
        <w:rPr>
          <w:rFonts w:ascii="Sylfaen" w:hAnsi="Sylfaen" w:cs="Arial"/>
          <w:sz w:val="20"/>
          <w:szCs w:val="20"/>
          <w:lang w:val="es-ES"/>
        </w:rPr>
        <w:t>`</w:t>
      </w:r>
      <w:r w:rsidRPr="006E68AD">
        <w:rPr>
          <w:rFonts w:ascii="Sylfaen" w:hAnsi="Sylfaen" w:cs="Arial"/>
          <w:szCs w:val="22"/>
          <w:lang w:val="es-ES"/>
        </w:rPr>
        <w:t xml:space="preserve"> </w:t>
      </w:r>
      <w:r w:rsidRPr="006E68AD">
        <w:rPr>
          <w:rFonts w:ascii="Sylfaen" w:hAnsi="Sylfaen" w:cs="Arial"/>
          <w:szCs w:val="22"/>
          <w:u w:val="single"/>
          <w:lang w:val="es-ES"/>
        </w:rPr>
        <w:tab/>
      </w:r>
      <w:r w:rsidRPr="006E68AD">
        <w:rPr>
          <w:rFonts w:ascii="Sylfaen" w:hAnsi="Sylfaen" w:cs="Arial"/>
          <w:szCs w:val="22"/>
          <w:u w:val="single"/>
          <w:lang w:val="es-ES"/>
        </w:rPr>
        <w:tab/>
      </w:r>
      <w:r w:rsidRPr="006E68AD">
        <w:rPr>
          <w:rFonts w:ascii="Sylfaen" w:hAnsi="Sylfaen" w:cs="Arial"/>
          <w:szCs w:val="22"/>
          <w:u w:val="single"/>
          <w:lang w:val="es-ES"/>
        </w:rPr>
        <w:tab/>
      </w:r>
      <w:r w:rsidRPr="006E68AD">
        <w:rPr>
          <w:rFonts w:ascii="Sylfaen" w:hAnsi="Sylfaen" w:cs="Arial"/>
          <w:szCs w:val="22"/>
          <w:u w:val="single"/>
          <w:lang w:val="es-ES"/>
        </w:rPr>
        <w:tab/>
      </w:r>
      <w:r w:rsidRPr="006E68AD">
        <w:rPr>
          <w:rFonts w:ascii="Sylfaen" w:hAnsi="Sylfaen" w:cs="Arial"/>
          <w:szCs w:val="22"/>
          <w:u w:val="single"/>
          <w:lang w:val="es-ES"/>
        </w:rPr>
        <w:tab/>
        <w:t>:</w:t>
      </w:r>
    </w:p>
    <w:p w:rsidR="00B2572B" w:rsidRPr="006E68AD" w:rsidRDefault="00B2572B" w:rsidP="00D1325A">
      <w:pPr>
        <w:jc w:val="both"/>
        <w:rPr>
          <w:rFonts w:ascii="Sylfaen" w:hAnsi="Sylfaen" w:cs="Arial"/>
          <w:vertAlign w:val="superscript"/>
          <w:lang w:val="es-ES"/>
        </w:rPr>
      </w:pPr>
      <w:r w:rsidRPr="006E68AD">
        <w:rPr>
          <w:rFonts w:ascii="Sylfaen" w:hAnsi="Sylfaen" w:cs="Sylfaen"/>
          <w:vertAlign w:val="superscript"/>
          <w:lang w:val="es-ES"/>
        </w:rPr>
        <w:t xml:space="preserve">               մասնակցի</w:t>
      </w:r>
      <w:r w:rsidRPr="006E68AD">
        <w:rPr>
          <w:rFonts w:ascii="Sylfaen" w:hAnsi="Sylfaen" w:cs="Arial"/>
          <w:vertAlign w:val="superscript"/>
          <w:lang w:val="es-ES"/>
        </w:rPr>
        <w:t xml:space="preserve"> </w:t>
      </w:r>
      <w:r w:rsidRPr="006E68AD">
        <w:rPr>
          <w:rFonts w:ascii="Sylfaen" w:hAnsi="Sylfaen" w:cs="Sylfaen"/>
          <w:vertAlign w:val="superscript"/>
          <w:lang w:val="es-ES"/>
        </w:rPr>
        <w:t>անվանումը</w:t>
      </w:r>
      <w:r w:rsidRPr="006E68AD">
        <w:rPr>
          <w:rFonts w:ascii="Sylfaen" w:hAnsi="Sylfaen" w:cs="Arial"/>
          <w:vertAlign w:val="superscript"/>
          <w:lang w:val="es-ES"/>
        </w:rPr>
        <w:t xml:space="preserve">                                                                                                                 </w:t>
      </w:r>
      <w:r w:rsidRPr="006E68AD">
        <w:rPr>
          <w:rFonts w:ascii="Sylfaen" w:hAnsi="Sylfaen" w:cs="Sylfaen"/>
          <w:vertAlign w:val="superscript"/>
          <w:lang w:val="es-ES"/>
        </w:rPr>
        <w:t>հարկի</w:t>
      </w:r>
      <w:r w:rsidRPr="006E68AD">
        <w:rPr>
          <w:rFonts w:ascii="Sylfaen" w:hAnsi="Sylfaen" w:cs="Arial"/>
          <w:vertAlign w:val="superscript"/>
          <w:lang w:val="es-ES"/>
        </w:rPr>
        <w:t xml:space="preserve"> </w:t>
      </w:r>
      <w:r w:rsidRPr="006E68AD">
        <w:rPr>
          <w:rFonts w:ascii="Sylfaen" w:hAnsi="Sylfaen" w:cs="Sylfaen"/>
          <w:vertAlign w:val="superscript"/>
          <w:lang w:val="es-ES"/>
        </w:rPr>
        <w:t>վճարողի</w:t>
      </w:r>
      <w:r w:rsidRPr="006E68AD">
        <w:rPr>
          <w:rFonts w:ascii="Sylfaen" w:hAnsi="Sylfaen" w:cs="Arial"/>
          <w:vertAlign w:val="superscript"/>
          <w:lang w:val="es-ES"/>
        </w:rPr>
        <w:t xml:space="preserve"> </w:t>
      </w:r>
      <w:r w:rsidRPr="006E68AD">
        <w:rPr>
          <w:rFonts w:ascii="Sylfaen" w:hAnsi="Sylfaen" w:cs="Sylfaen"/>
          <w:vertAlign w:val="superscript"/>
          <w:lang w:val="es-ES"/>
        </w:rPr>
        <w:t>հաշվառման</w:t>
      </w:r>
      <w:r w:rsidRPr="006E68AD">
        <w:rPr>
          <w:rFonts w:ascii="Sylfaen" w:hAnsi="Sylfaen" w:cs="Arial"/>
          <w:vertAlign w:val="superscript"/>
          <w:lang w:val="es-ES"/>
        </w:rPr>
        <w:t xml:space="preserve"> </w:t>
      </w:r>
      <w:r w:rsidRPr="006E68AD">
        <w:rPr>
          <w:rFonts w:ascii="Sylfaen" w:hAnsi="Sylfaen" w:cs="Sylfaen"/>
          <w:vertAlign w:val="superscript"/>
          <w:lang w:val="es-ES"/>
        </w:rPr>
        <w:t>համարը</w:t>
      </w:r>
    </w:p>
    <w:p w:rsidR="00B2572B" w:rsidRPr="006E68AD" w:rsidRDefault="00B2572B" w:rsidP="00D1325A">
      <w:pPr>
        <w:jc w:val="both"/>
        <w:rPr>
          <w:rFonts w:ascii="Sylfaen" w:hAnsi="Sylfaen" w:cs="Arial"/>
          <w:vertAlign w:val="superscript"/>
          <w:lang w:val="es-ES"/>
        </w:rPr>
      </w:pPr>
    </w:p>
    <w:p w:rsidR="00B2572B" w:rsidRPr="006E68AD" w:rsidRDefault="00B2572B" w:rsidP="00D1325A">
      <w:pPr>
        <w:jc w:val="both"/>
        <w:rPr>
          <w:rFonts w:ascii="Sylfaen" w:hAnsi="Sylfaen"/>
          <w:sz w:val="22"/>
          <w:szCs w:val="22"/>
          <w:lang w:val="es-ES"/>
        </w:rPr>
      </w:pPr>
    </w:p>
    <w:p w:rsidR="00B2572B" w:rsidRPr="006E68AD" w:rsidRDefault="00B2572B" w:rsidP="00D1325A">
      <w:pPr>
        <w:jc w:val="both"/>
        <w:rPr>
          <w:rFonts w:ascii="Sylfaen" w:hAnsi="Sylfaen"/>
          <w:sz w:val="22"/>
          <w:szCs w:val="22"/>
          <w:u w:val="single"/>
          <w:lang w:val="es-ES"/>
        </w:rPr>
      </w:pPr>
      <w:r w:rsidRPr="006E68AD">
        <w:rPr>
          <w:rFonts w:ascii="Sylfaen" w:hAnsi="Sylfaen"/>
          <w:sz w:val="22"/>
          <w:szCs w:val="22"/>
          <w:u w:val="single"/>
          <w:lang w:val="es-ES"/>
        </w:rPr>
        <w:t xml:space="preserve">                                                </w:t>
      </w:r>
      <w:r w:rsidRPr="006E68AD">
        <w:rPr>
          <w:rFonts w:ascii="Sylfaen" w:hAnsi="Sylfaen"/>
          <w:sz w:val="22"/>
          <w:szCs w:val="22"/>
          <w:lang w:val="es-ES"/>
        </w:rPr>
        <w:t xml:space="preserve"> </w:t>
      </w:r>
      <w:r w:rsidRPr="006E68AD">
        <w:rPr>
          <w:rFonts w:ascii="Sylfaen" w:hAnsi="Sylfaen"/>
          <w:sz w:val="20"/>
          <w:szCs w:val="20"/>
          <w:lang w:val="es-ES"/>
        </w:rPr>
        <w:t>-</w:t>
      </w:r>
      <w:r w:rsidRPr="006E68AD">
        <w:rPr>
          <w:rFonts w:ascii="Sylfaen" w:hAnsi="Sylfaen" w:cs="Sylfaen"/>
          <w:sz w:val="20"/>
          <w:szCs w:val="20"/>
          <w:lang w:val="es-ES"/>
        </w:rPr>
        <w:t>ի</w:t>
      </w:r>
      <w:r w:rsidRPr="006E68AD">
        <w:rPr>
          <w:rFonts w:ascii="Sylfaen" w:hAnsi="Sylfaen" w:cs="Arial"/>
          <w:sz w:val="20"/>
          <w:szCs w:val="20"/>
          <w:lang w:val="es-ES"/>
        </w:rPr>
        <w:t xml:space="preserve"> </w:t>
      </w:r>
      <w:r w:rsidRPr="006E68AD">
        <w:rPr>
          <w:rFonts w:ascii="Sylfaen" w:hAnsi="Sylfaen" w:cs="Sylfaen"/>
          <w:sz w:val="20"/>
          <w:szCs w:val="20"/>
          <w:lang w:val="es-ES"/>
        </w:rPr>
        <w:t>էլեկտրոնային</w:t>
      </w:r>
      <w:r w:rsidRPr="006E68AD">
        <w:rPr>
          <w:rFonts w:ascii="Sylfaen" w:hAnsi="Sylfaen" w:cs="Arial"/>
          <w:sz w:val="20"/>
          <w:szCs w:val="20"/>
          <w:lang w:val="es-ES"/>
        </w:rPr>
        <w:t xml:space="preserve"> </w:t>
      </w:r>
      <w:r w:rsidRPr="006E68AD">
        <w:rPr>
          <w:rFonts w:ascii="Sylfaen" w:hAnsi="Sylfaen" w:cs="Sylfaen"/>
          <w:sz w:val="20"/>
          <w:szCs w:val="20"/>
          <w:lang w:val="es-ES"/>
        </w:rPr>
        <w:t>փոստի</w:t>
      </w:r>
      <w:r w:rsidRPr="006E68AD">
        <w:rPr>
          <w:rFonts w:ascii="Sylfaen" w:hAnsi="Sylfaen" w:cs="Arial"/>
          <w:sz w:val="20"/>
          <w:szCs w:val="20"/>
          <w:lang w:val="es-ES"/>
        </w:rPr>
        <w:t xml:space="preserve"> </w:t>
      </w:r>
      <w:r w:rsidRPr="006E68AD">
        <w:rPr>
          <w:rFonts w:ascii="Sylfaen" w:hAnsi="Sylfaen" w:cs="Sylfaen"/>
          <w:sz w:val="20"/>
          <w:szCs w:val="20"/>
          <w:lang w:val="es-ES"/>
        </w:rPr>
        <w:t>հասցեն</w:t>
      </w:r>
      <w:r w:rsidRPr="006E68AD">
        <w:rPr>
          <w:rFonts w:ascii="Sylfaen" w:hAnsi="Sylfaen" w:cs="Arial"/>
          <w:sz w:val="20"/>
          <w:szCs w:val="20"/>
          <w:lang w:val="es-ES"/>
        </w:rPr>
        <w:t xml:space="preserve"> </w:t>
      </w:r>
      <w:r w:rsidRPr="006E68AD">
        <w:rPr>
          <w:rFonts w:ascii="Sylfaen" w:hAnsi="Sylfaen" w:cs="Sylfaen"/>
          <w:sz w:val="20"/>
          <w:szCs w:val="20"/>
          <w:lang w:val="es-ES"/>
        </w:rPr>
        <w:t>է</w:t>
      </w:r>
      <w:r w:rsidRPr="006E68AD">
        <w:rPr>
          <w:rFonts w:ascii="Sylfaen" w:hAnsi="Sylfaen" w:cs="Arial"/>
          <w:sz w:val="20"/>
          <w:szCs w:val="20"/>
          <w:lang w:val="es-ES"/>
        </w:rPr>
        <w:t>`</w:t>
      </w:r>
      <w:r w:rsidRPr="006E68AD">
        <w:rPr>
          <w:rFonts w:ascii="Sylfaen" w:hAnsi="Sylfaen" w:cs="Arial"/>
          <w:szCs w:val="22"/>
          <w:lang w:val="es-ES"/>
        </w:rPr>
        <w:t xml:space="preserve"> </w:t>
      </w:r>
      <w:r w:rsidRPr="006E68AD">
        <w:rPr>
          <w:rFonts w:ascii="Sylfaen" w:hAnsi="Sylfaen"/>
          <w:u w:val="single"/>
          <w:lang w:val="es-ES"/>
        </w:rPr>
        <w:tab/>
      </w:r>
      <w:r w:rsidRPr="006E68AD">
        <w:rPr>
          <w:rFonts w:ascii="Sylfaen" w:hAnsi="Sylfaen"/>
          <w:u w:val="single"/>
          <w:lang w:val="es-ES"/>
        </w:rPr>
        <w:tab/>
      </w:r>
      <w:r w:rsidRPr="006E68AD">
        <w:rPr>
          <w:rFonts w:ascii="Sylfaen" w:hAnsi="Sylfaen"/>
          <w:u w:val="single"/>
          <w:lang w:val="es-ES"/>
        </w:rPr>
        <w:tab/>
      </w:r>
      <w:r w:rsidRPr="006E68AD">
        <w:rPr>
          <w:rFonts w:ascii="Sylfaen" w:hAnsi="Sylfaen"/>
          <w:u w:val="single"/>
          <w:lang w:val="es-ES"/>
        </w:rPr>
        <w:tab/>
      </w:r>
      <w:r w:rsidRPr="006E68AD">
        <w:rPr>
          <w:rFonts w:ascii="Sylfaen" w:hAnsi="Sylfaen"/>
          <w:u w:val="single"/>
          <w:lang w:val="es-ES"/>
        </w:rPr>
        <w:tab/>
        <w:t>:</w:t>
      </w:r>
    </w:p>
    <w:p w:rsidR="00B2572B" w:rsidRPr="006E68AD" w:rsidRDefault="00B2572B" w:rsidP="00D1325A">
      <w:pPr>
        <w:jc w:val="both"/>
        <w:rPr>
          <w:rFonts w:ascii="Sylfaen" w:hAnsi="Sylfaen"/>
          <w:sz w:val="10"/>
          <w:szCs w:val="10"/>
          <w:lang w:val="es-ES"/>
        </w:rPr>
      </w:pPr>
      <w:r w:rsidRPr="006E68AD">
        <w:rPr>
          <w:rFonts w:ascii="Sylfaen" w:hAnsi="Sylfaen" w:cs="Sylfaen"/>
          <w:vertAlign w:val="superscript"/>
          <w:lang w:val="es-ES"/>
        </w:rPr>
        <w:t xml:space="preserve">              մասնակցի</w:t>
      </w:r>
      <w:r w:rsidRPr="006E68AD">
        <w:rPr>
          <w:rFonts w:ascii="Sylfaen" w:hAnsi="Sylfaen" w:cs="Arial"/>
          <w:vertAlign w:val="superscript"/>
          <w:lang w:val="es-ES"/>
        </w:rPr>
        <w:t xml:space="preserve"> </w:t>
      </w:r>
      <w:r w:rsidRPr="006E68AD">
        <w:rPr>
          <w:rFonts w:ascii="Sylfaen" w:hAnsi="Sylfaen" w:cs="Sylfaen"/>
          <w:vertAlign w:val="superscript"/>
          <w:lang w:val="es-ES"/>
        </w:rPr>
        <w:t>անվանումը</w:t>
      </w:r>
      <w:r w:rsidRPr="006E68AD">
        <w:rPr>
          <w:rFonts w:ascii="Sylfaen" w:hAnsi="Sylfaen" w:cs="Arial"/>
          <w:vertAlign w:val="superscript"/>
          <w:lang w:val="es-ES"/>
        </w:rPr>
        <w:t xml:space="preserve">                                                                                                                           </w:t>
      </w:r>
      <w:r w:rsidRPr="006E68AD">
        <w:rPr>
          <w:rFonts w:ascii="Sylfaen" w:hAnsi="Sylfaen" w:cs="Sylfaen"/>
          <w:vertAlign w:val="superscript"/>
          <w:lang w:val="es-ES"/>
        </w:rPr>
        <w:t>էլեկտրոնային</w:t>
      </w:r>
      <w:r w:rsidRPr="006E68AD">
        <w:rPr>
          <w:rFonts w:ascii="Sylfaen" w:hAnsi="Sylfaen" w:cs="Arial"/>
          <w:vertAlign w:val="superscript"/>
          <w:lang w:val="es-ES"/>
        </w:rPr>
        <w:t xml:space="preserve"> </w:t>
      </w:r>
      <w:r w:rsidRPr="006E68AD">
        <w:rPr>
          <w:rFonts w:ascii="Sylfaen" w:hAnsi="Sylfaen" w:cs="Sylfaen"/>
          <w:vertAlign w:val="superscript"/>
          <w:lang w:val="es-ES"/>
        </w:rPr>
        <w:t>փոստի</w:t>
      </w:r>
      <w:r w:rsidRPr="006E68AD">
        <w:rPr>
          <w:rFonts w:ascii="Sylfaen" w:hAnsi="Sylfaen" w:cs="Arial"/>
          <w:vertAlign w:val="superscript"/>
          <w:lang w:val="es-ES"/>
        </w:rPr>
        <w:t xml:space="preserve"> </w:t>
      </w:r>
      <w:r w:rsidRPr="006E68AD">
        <w:rPr>
          <w:rFonts w:ascii="Sylfaen" w:hAnsi="Sylfaen" w:cs="Sylfaen"/>
          <w:vertAlign w:val="superscript"/>
          <w:lang w:val="es-ES"/>
        </w:rPr>
        <w:t>հասցեն</w:t>
      </w:r>
    </w:p>
    <w:p w:rsidR="00B2572B" w:rsidRPr="006E68AD" w:rsidRDefault="00B2572B" w:rsidP="00D1325A">
      <w:pPr>
        <w:jc w:val="right"/>
        <w:rPr>
          <w:rFonts w:ascii="Sylfaen" w:hAnsi="Sylfaen"/>
          <w:sz w:val="10"/>
          <w:szCs w:val="10"/>
          <w:lang w:val="es-ES"/>
        </w:rPr>
      </w:pPr>
    </w:p>
    <w:p w:rsidR="00B2572B" w:rsidRPr="006E68AD" w:rsidRDefault="00B2572B" w:rsidP="00D1325A">
      <w:pPr>
        <w:jc w:val="right"/>
        <w:rPr>
          <w:rFonts w:ascii="Sylfaen" w:hAnsi="Sylfaen"/>
          <w:sz w:val="10"/>
          <w:szCs w:val="10"/>
          <w:lang w:val="es-ES"/>
        </w:rPr>
      </w:pPr>
    </w:p>
    <w:p w:rsidR="00D714F8" w:rsidRPr="006E68AD" w:rsidRDefault="00D714F8" w:rsidP="00D1325A">
      <w:pPr>
        <w:ind w:firstLine="709"/>
        <w:jc w:val="both"/>
        <w:rPr>
          <w:rFonts w:ascii="Sylfaen" w:hAnsi="Sylfaen"/>
          <w:sz w:val="20"/>
          <w:lang w:val="es-ES"/>
        </w:rPr>
      </w:pPr>
      <w:r w:rsidRPr="006E68AD">
        <w:rPr>
          <w:rFonts w:ascii="Sylfaen" w:hAnsi="Sylfaen" w:cs="Sylfaen"/>
          <w:sz w:val="20"/>
          <w:szCs w:val="20"/>
          <w:lang w:val="es-ES"/>
        </w:rPr>
        <w:t>Սույնով</w:t>
      </w:r>
      <w:r w:rsidRPr="006E68AD">
        <w:rPr>
          <w:rFonts w:ascii="Sylfaen" w:hAnsi="Sylfaen"/>
          <w:sz w:val="20"/>
          <w:lang w:val="hy-AM"/>
        </w:rPr>
        <w:t xml:space="preserve">  </w:t>
      </w:r>
      <w:r w:rsidRPr="006E68AD">
        <w:rPr>
          <w:rFonts w:ascii="Sylfaen" w:hAnsi="Sylfaen"/>
          <w:sz w:val="20"/>
          <w:u w:val="single"/>
          <w:lang w:val="hy-AM"/>
        </w:rPr>
        <w:t xml:space="preserve">                                                </w:t>
      </w:r>
      <w:r w:rsidRPr="006E68AD">
        <w:rPr>
          <w:rFonts w:ascii="Sylfaen" w:hAnsi="Sylfaen"/>
          <w:sz w:val="20"/>
          <w:u w:val="single"/>
          <w:lang w:val="es-ES"/>
        </w:rPr>
        <w:t xml:space="preserve">                         </w:t>
      </w:r>
      <w:r w:rsidRPr="006E68AD">
        <w:rPr>
          <w:rFonts w:ascii="Sylfaen" w:hAnsi="Sylfaen"/>
          <w:sz w:val="20"/>
          <w:u w:val="single"/>
          <w:lang w:val="hy-AM"/>
        </w:rPr>
        <w:t xml:space="preserve">          </w:t>
      </w:r>
      <w:r w:rsidRPr="006E68AD">
        <w:rPr>
          <w:rFonts w:ascii="Sylfaen" w:hAnsi="Sylfaen"/>
          <w:lang w:val="hy-AM"/>
        </w:rPr>
        <w:t>-</w:t>
      </w:r>
      <w:r w:rsidRPr="006E68AD">
        <w:rPr>
          <w:rFonts w:ascii="Sylfaen" w:hAnsi="Sylfaen" w:cs="Sylfaen"/>
          <w:sz w:val="20"/>
          <w:szCs w:val="20"/>
          <w:lang w:val="es-ES"/>
        </w:rPr>
        <w:t>ն</w:t>
      </w:r>
      <w:r w:rsidRPr="006E68AD">
        <w:rPr>
          <w:rFonts w:ascii="Sylfaen" w:hAnsi="Sylfaen" w:cs="Arial"/>
          <w:sz w:val="20"/>
          <w:szCs w:val="20"/>
          <w:lang w:val="es-ES"/>
        </w:rPr>
        <w:t xml:space="preserve"> </w:t>
      </w:r>
      <w:r w:rsidRPr="006E68AD">
        <w:rPr>
          <w:rFonts w:ascii="Sylfaen" w:hAnsi="Sylfaen" w:cs="Sylfaen"/>
          <w:sz w:val="20"/>
          <w:szCs w:val="20"/>
          <w:lang w:val="es-ES"/>
        </w:rPr>
        <w:t>հայտարարում</w:t>
      </w:r>
      <w:r w:rsidRPr="006E68AD">
        <w:rPr>
          <w:rFonts w:ascii="Sylfaen" w:hAnsi="Sylfaen" w:cs="Arial"/>
          <w:sz w:val="20"/>
          <w:szCs w:val="20"/>
          <w:lang w:val="es-ES"/>
        </w:rPr>
        <w:t xml:space="preserve"> </w:t>
      </w:r>
      <w:r w:rsidRPr="006E68AD">
        <w:rPr>
          <w:rFonts w:ascii="Sylfaen" w:hAnsi="Sylfaen" w:cs="Sylfaen"/>
          <w:sz w:val="20"/>
          <w:szCs w:val="20"/>
          <w:lang w:val="es-ES"/>
        </w:rPr>
        <w:t>և</w:t>
      </w:r>
      <w:r w:rsidRPr="006E68AD">
        <w:rPr>
          <w:rFonts w:ascii="Sylfaen" w:hAnsi="Sylfaen" w:cs="Arial"/>
          <w:sz w:val="20"/>
          <w:szCs w:val="20"/>
          <w:lang w:val="es-ES"/>
        </w:rPr>
        <w:t xml:space="preserve"> </w:t>
      </w:r>
      <w:r w:rsidRPr="006E68AD">
        <w:rPr>
          <w:rFonts w:ascii="Sylfaen" w:hAnsi="Sylfaen" w:cs="Sylfaen"/>
          <w:sz w:val="20"/>
          <w:szCs w:val="20"/>
          <w:lang w:val="es-ES"/>
        </w:rPr>
        <w:t>հավաստում</w:t>
      </w:r>
      <w:r w:rsidRPr="006E68AD">
        <w:rPr>
          <w:rFonts w:ascii="Sylfaen" w:hAnsi="Sylfaen" w:cs="Arial"/>
          <w:sz w:val="20"/>
          <w:szCs w:val="20"/>
          <w:lang w:val="es-ES"/>
        </w:rPr>
        <w:t xml:space="preserve"> </w:t>
      </w:r>
      <w:r w:rsidRPr="006E68AD">
        <w:rPr>
          <w:rFonts w:ascii="Sylfaen" w:hAnsi="Sylfaen" w:cs="Sylfaen"/>
          <w:sz w:val="20"/>
          <w:szCs w:val="20"/>
          <w:lang w:val="es-ES"/>
        </w:rPr>
        <w:t>է</w:t>
      </w:r>
      <w:r w:rsidRPr="006E68AD">
        <w:rPr>
          <w:rFonts w:ascii="Sylfaen" w:hAnsi="Sylfaen" w:cs="Arial"/>
          <w:sz w:val="20"/>
          <w:szCs w:val="20"/>
          <w:lang w:val="es-ES"/>
        </w:rPr>
        <w:t xml:space="preserve">, </w:t>
      </w:r>
      <w:r w:rsidRPr="006E68AD">
        <w:rPr>
          <w:rFonts w:ascii="Sylfaen" w:hAnsi="Sylfaen" w:cs="Sylfaen"/>
          <w:sz w:val="20"/>
          <w:szCs w:val="20"/>
          <w:lang w:val="es-ES"/>
        </w:rPr>
        <w:t>որ՝</w:t>
      </w:r>
      <w:r w:rsidRPr="006E68AD">
        <w:rPr>
          <w:rFonts w:ascii="Sylfaen" w:hAnsi="Sylfaen" w:cs="Arial"/>
          <w:lang w:val="hy-AM"/>
        </w:rPr>
        <w:t xml:space="preserve"> </w:t>
      </w:r>
    </w:p>
    <w:p w:rsidR="00D714F8" w:rsidRPr="006E68AD" w:rsidRDefault="00D714F8" w:rsidP="00D1325A">
      <w:pPr>
        <w:jc w:val="both"/>
        <w:rPr>
          <w:rFonts w:ascii="Sylfaen" w:hAnsi="Sylfaen"/>
          <w:i/>
          <w:sz w:val="16"/>
          <w:vertAlign w:val="superscript"/>
          <w:lang w:val="es-ES"/>
        </w:rPr>
      </w:pPr>
      <w:r w:rsidRPr="006E68AD">
        <w:rPr>
          <w:rFonts w:ascii="Sylfaen" w:hAnsi="Sylfaen"/>
          <w:sz w:val="20"/>
          <w:lang w:val="hy-AM"/>
        </w:rPr>
        <w:tab/>
      </w:r>
      <w:r w:rsidRPr="006E68AD">
        <w:rPr>
          <w:rFonts w:ascii="Sylfaen" w:hAnsi="Sylfaen"/>
          <w:sz w:val="20"/>
          <w:lang w:val="hy-AM"/>
        </w:rPr>
        <w:tab/>
      </w:r>
      <w:r w:rsidRPr="006E68AD">
        <w:rPr>
          <w:rFonts w:ascii="Sylfaen" w:hAnsi="Sylfaen"/>
          <w:sz w:val="20"/>
          <w:lang w:val="es-ES"/>
        </w:rPr>
        <w:t xml:space="preserve">                                    </w:t>
      </w:r>
      <w:r w:rsidRPr="006E68AD">
        <w:rPr>
          <w:rFonts w:ascii="Sylfaen" w:hAnsi="Sylfaen" w:cs="Sylfaen"/>
          <w:vertAlign w:val="superscript"/>
          <w:lang w:val="hy-AM"/>
        </w:rPr>
        <w:t>մասնակցի անվանում</w:t>
      </w:r>
    </w:p>
    <w:p w:rsidR="00D714F8" w:rsidRPr="006E68AD" w:rsidRDefault="00D714F8" w:rsidP="00D1325A">
      <w:pPr>
        <w:ind w:firstLine="708"/>
        <w:jc w:val="both"/>
        <w:rPr>
          <w:rFonts w:ascii="Sylfaen" w:hAnsi="Sylfaen" w:cs="Arial"/>
          <w:sz w:val="20"/>
          <w:szCs w:val="20"/>
          <w:lang w:val="es-ES"/>
        </w:rPr>
      </w:pPr>
      <w:r w:rsidRPr="006E68AD">
        <w:rPr>
          <w:rFonts w:ascii="Sylfaen" w:hAnsi="Sylfaen" w:cs="Arial"/>
          <w:sz w:val="20"/>
          <w:szCs w:val="20"/>
          <w:lang w:val="es-ES"/>
        </w:rPr>
        <w:t xml:space="preserve">1) </w:t>
      </w:r>
      <w:r w:rsidRPr="006E68AD">
        <w:rPr>
          <w:rFonts w:ascii="Sylfaen" w:hAnsi="Sylfaen" w:cs="Sylfaen"/>
          <w:sz w:val="20"/>
          <w:szCs w:val="20"/>
          <w:lang w:val="es-ES"/>
        </w:rPr>
        <w:t>բավարարում</w:t>
      </w:r>
      <w:r w:rsidRPr="006E68AD">
        <w:rPr>
          <w:rFonts w:ascii="Sylfaen" w:hAnsi="Sylfaen" w:cs="Arial"/>
          <w:sz w:val="20"/>
          <w:szCs w:val="20"/>
          <w:lang w:val="es-ES"/>
        </w:rPr>
        <w:t xml:space="preserve"> </w:t>
      </w:r>
      <w:r w:rsidRPr="006E68AD">
        <w:rPr>
          <w:rFonts w:ascii="Sylfaen" w:hAnsi="Sylfaen" w:cs="Sylfaen"/>
          <w:sz w:val="20"/>
          <w:szCs w:val="20"/>
          <w:lang w:val="es-ES"/>
        </w:rPr>
        <w:t>է</w:t>
      </w:r>
      <w:r w:rsidRPr="006E68AD">
        <w:rPr>
          <w:rFonts w:ascii="Sylfaen" w:hAnsi="Sylfaen" w:cs="Arial"/>
          <w:sz w:val="20"/>
          <w:szCs w:val="20"/>
          <w:lang w:val="es-ES"/>
        </w:rPr>
        <w:t xml:space="preserve"> </w:t>
      </w:r>
      <w:r w:rsidR="00F321AD">
        <w:rPr>
          <w:rFonts w:ascii="Sylfaen" w:hAnsi="Sylfaen" w:cs="Sylfaen"/>
          <w:b/>
          <w:sz w:val="20"/>
          <w:szCs w:val="20"/>
          <w:lang w:val="es-ES"/>
        </w:rPr>
        <w:t>ԱՄԴՀՄԴ-ԳՀԱՊՁԲ-20/1</w:t>
      </w:r>
      <w:r w:rsidR="00E27703" w:rsidRPr="006E68AD">
        <w:rPr>
          <w:rFonts w:ascii="Sylfaen" w:hAnsi="Sylfaen"/>
          <w:b/>
          <w:sz w:val="20"/>
          <w:szCs w:val="20"/>
          <w:lang w:val="es-ES"/>
        </w:rPr>
        <w:t xml:space="preserve"> </w:t>
      </w:r>
      <w:r w:rsidRPr="006E68AD">
        <w:rPr>
          <w:rFonts w:ascii="Sylfaen" w:hAnsi="Sylfaen" w:cs="Sylfaen"/>
          <w:sz w:val="20"/>
          <w:szCs w:val="20"/>
          <w:lang w:val="es-ES"/>
        </w:rPr>
        <w:t>ծածկագրով</w:t>
      </w:r>
      <w:r w:rsidR="00D1325A" w:rsidRPr="006E68AD">
        <w:rPr>
          <w:rFonts w:ascii="Sylfaen" w:hAnsi="Sylfaen" w:cs="Arial"/>
          <w:sz w:val="20"/>
          <w:szCs w:val="20"/>
          <w:lang w:val="es-ES"/>
        </w:rPr>
        <w:t xml:space="preserve"> </w:t>
      </w:r>
      <w:r w:rsidR="00D1325A" w:rsidRPr="006E68AD">
        <w:rPr>
          <w:rFonts w:ascii="Sylfaen" w:hAnsi="Sylfaen" w:cs="Sylfaen"/>
          <w:sz w:val="20"/>
          <w:szCs w:val="20"/>
          <w:lang w:val="es-ES"/>
        </w:rPr>
        <w:t>գնանշման</w:t>
      </w:r>
      <w:r w:rsidR="00D1325A" w:rsidRPr="006E68AD">
        <w:rPr>
          <w:rFonts w:ascii="Sylfaen" w:hAnsi="Sylfaen" w:cs="Arial"/>
          <w:sz w:val="20"/>
          <w:szCs w:val="20"/>
          <w:lang w:val="es-ES"/>
        </w:rPr>
        <w:t xml:space="preserve"> </w:t>
      </w:r>
      <w:r w:rsidR="00D1325A" w:rsidRPr="006E68AD">
        <w:rPr>
          <w:rFonts w:ascii="Sylfaen" w:hAnsi="Sylfaen" w:cs="Sylfaen"/>
          <w:sz w:val="20"/>
          <w:szCs w:val="20"/>
          <w:lang w:val="es-ES"/>
        </w:rPr>
        <w:t>հարցման</w:t>
      </w:r>
      <w:r w:rsidRPr="006E68AD">
        <w:rPr>
          <w:rFonts w:ascii="Sylfaen" w:hAnsi="Sylfaen" w:cs="Arial"/>
          <w:sz w:val="20"/>
          <w:szCs w:val="20"/>
          <w:lang w:val="es-ES"/>
        </w:rPr>
        <w:t xml:space="preserve"> </w:t>
      </w:r>
      <w:r w:rsidRPr="006E68AD">
        <w:rPr>
          <w:rFonts w:ascii="Sylfaen" w:hAnsi="Sylfaen" w:cs="Sylfaen"/>
          <w:sz w:val="20"/>
          <w:szCs w:val="20"/>
          <w:lang w:val="es-ES"/>
        </w:rPr>
        <w:t>հրավերով</w:t>
      </w:r>
      <w:r w:rsidRPr="006E68AD">
        <w:rPr>
          <w:rFonts w:ascii="Sylfaen" w:hAnsi="Sylfaen" w:cs="Arial"/>
          <w:sz w:val="20"/>
          <w:szCs w:val="20"/>
          <w:lang w:val="es-ES"/>
        </w:rPr>
        <w:t xml:space="preserve"> </w:t>
      </w:r>
      <w:r w:rsidRPr="006E68AD">
        <w:rPr>
          <w:rFonts w:ascii="Sylfaen" w:hAnsi="Sylfaen" w:cs="Sylfaen"/>
          <w:sz w:val="20"/>
          <w:szCs w:val="20"/>
          <w:lang w:val="es-ES"/>
        </w:rPr>
        <w:t>սահմանված</w:t>
      </w:r>
      <w:r w:rsidRPr="006E68AD">
        <w:rPr>
          <w:rFonts w:ascii="Sylfaen" w:hAnsi="Sylfaen" w:cs="Arial"/>
          <w:sz w:val="20"/>
          <w:szCs w:val="20"/>
          <w:lang w:val="es-ES"/>
        </w:rPr>
        <w:t xml:space="preserve"> </w:t>
      </w:r>
      <w:r w:rsidRPr="006E68AD">
        <w:rPr>
          <w:rFonts w:ascii="Sylfaen" w:hAnsi="Sylfaen" w:cs="Sylfaen"/>
          <w:sz w:val="20"/>
          <w:szCs w:val="20"/>
          <w:lang w:val="es-ES"/>
        </w:rPr>
        <w:t>մասնակցության</w:t>
      </w:r>
      <w:r w:rsidRPr="006E68AD">
        <w:rPr>
          <w:rFonts w:ascii="Sylfaen" w:hAnsi="Sylfaen" w:cs="Arial"/>
          <w:sz w:val="20"/>
          <w:szCs w:val="20"/>
          <w:lang w:val="es-ES"/>
        </w:rPr>
        <w:t xml:space="preserve"> </w:t>
      </w:r>
      <w:r w:rsidRPr="006E68AD">
        <w:rPr>
          <w:rFonts w:ascii="Sylfaen" w:hAnsi="Sylfaen" w:cs="Sylfaen"/>
          <w:sz w:val="20"/>
          <w:szCs w:val="20"/>
          <w:lang w:val="es-ES"/>
        </w:rPr>
        <w:t>իրավունքի</w:t>
      </w:r>
      <w:r w:rsidRPr="006E68AD">
        <w:rPr>
          <w:rFonts w:ascii="Sylfaen" w:hAnsi="Sylfaen" w:cs="Arial"/>
          <w:sz w:val="20"/>
          <w:szCs w:val="20"/>
          <w:lang w:val="es-ES"/>
        </w:rPr>
        <w:t xml:space="preserve"> </w:t>
      </w:r>
      <w:r w:rsidRPr="006E68AD">
        <w:rPr>
          <w:rFonts w:ascii="Sylfaen" w:hAnsi="Sylfaen" w:cs="Sylfaen"/>
          <w:sz w:val="20"/>
          <w:szCs w:val="20"/>
          <w:lang w:val="es-ES"/>
        </w:rPr>
        <w:t>և</w:t>
      </w:r>
      <w:r w:rsidRPr="006E68AD">
        <w:rPr>
          <w:rFonts w:ascii="Sylfaen" w:hAnsi="Sylfaen" w:cs="Arial"/>
          <w:sz w:val="20"/>
          <w:szCs w:val="20"/>
          <w:lang w:val="es-ES"/>
        </w:rPr>
        <w:t xml:space="preserve"> </w:t>
      </w:r>
      <w:r w:rsidRPr="006E68AD">
        <w:rPr>
          <w:rFonts w:ascii="Sylfaen" w:hAnsi="Sylfaen" w:cs="Sylfaen"/>
          <w:sz w:val="20"/>
          <w:szCs w:val="20"/>
          <w:lang w:val="es-ES"/>
        </w:rPr>
        <w:t>որակավորման</w:t>
      </w:r>
      <w:r w:rsidRPr="006E68AD">
        <w:rPr>
          <w:rFonts w:ascii="Sylfaen" w:hAnsi="Sylfaen" w:cs="Arial"/>
          <w:sz w:val="20"/>
          <w:szCs w:val="20"/>
          <w:lang w:val="es-ES"/>
        </w:rPr>
        <w:t xml:space="preserve"> </w:t>
      </w:r>
      <w:r w:rsidRPr="006E68AD">
        <w:rPr>
          <w:rFonts w:ascii="Sylfaen" w:hAnsi="Sylfaen" w:cs="Sylfaen"/>
          <w:sz w:val="20"/>
          <w:szCs w:val="20"/>
          <w:lang w:val="es-ES"/>
        </w:rPr>
        <w:t>չափանիշների</w:t>
      </w:r>
      <w:r w:rsidRPr="006E68AD">
        <w:rPr>
          <w:rFonts w:ascii="Sylfaen" w:hAnsi="Sylfaen" w:cs="Arial"/>
          <w:sz w:val="20"/>
          <w:szCs w:val="20"/>
          <w:lang w:val="es-ES"/>
        </w:rPr>
        <w:t xml:space="preserve"> </w:t>
      </w:r>
      <w:r w:rsidRPr="006E68AD">
        <w:rPr>
          <w:rFonts w:ascii="Sylfaen" w:hAnsi="Sylfaen" w:cs="Sylfaen"/>
          <w:sz w:val="20"/>
          <w:szCs w:val="20"/>
          <w:lang w:val="es-ES"/>
        </w:rPr>
        <w:t>պահանջներին</w:t>
      </w:r>
      <w:r w:rsidRPr="006E68AD">
        <w:rPr>
          <w:rFonts w:ascii="Sylfaen" w:hAnsi="Sylfaen" w:cs="Arial"/>
          <w:sz w:val="20"/>
          <w:szCs w:val="20"/>
          <w:lang w:val="es-ES"/>
        </w:rPr>
        <w:t>.</w:t>
      </w:r>
    </w:p>
    <w:p w:rsidR="000A56ED" w:rsidRPr="006E68AD" w:rsidRDefault="000A56ED" w:rsidP="00D1325A">
      <w:pPr>
        <w:ind w:firstLine="708"/>
        <w:jc w:val="both"/>
        <w:rPr>
          <w:rFonts w:ascii="Sylfaen" w:hAnsi="Sylfaen"/>
          <w:lang w:val="es-ES"/>
        </w:rPr>
      </w:pPr>
      <w:r w:rsidRPr="006E68AD">
        <w:rPr>
          <w:rFonts w:ascii="Sylfaen" w:hAnsi="Sylfaen" w:cs="Arial"/>
          <w:sz w:val="20"/>
          <w:szCs w:val="20"/>
          <w:lang w:val="es-ES"/>
        </w:rPr>
        <w:t xml:space="preserve">2) </w:t>
      </w:r>
      <w:r w:rsidR="00F321AD">
        <w:rPr>
          <w:rFonts w:ascii="Sylfaen" w:hAnsi="Sylfaen" w:cs="Sylfaen"/>
          <w:b/>
          <w:sz w:val="20"/>
          <w:szCs w:val="20"/>
          <w:lang w:val="es-ES"/>
        </w:rPr>
        <w:t>ԱՄԴՀՄԴ-ԳՀԱՊՁԲ-20/1</w:t>
      </w:r>
      <w:r w:rsidR="00E27703" w:rsidRPr="006E68AD">
        <w:rPr>
          <w:rFonts w:ascii="Sylfaen" w:hAnsi="Sylfaen"/>
          <w:b/>
          <w:sz w:val="20"/>
          <w:szCs w:val="20"/>
          <w:lang w:val="es-ES"/>
        </w:rPr>
        <w:t xml:space="preserve"> </w:t>
      </w:r>
      <w:r w:rsidRPr="006E68AD">
        <w:rPr>
          <w:rFonts w:ascii="Sylfaen" w:hAnsi="Sylfaen" w:cs="Sylfaen"/>
          <w:sz w:val="20"/>
          <w:szCs w:val="20"/>
          <w:lang w:val="es-ES"/>
        </w:rPr>
        <w:t>ծածկագրով</w:t>
      </w:r>
      <w:r w:rsidRPr="006E68AD">
        <w:rPr>
          <w:rFonts w:ascii="Sylfaen" w:hAnsi="Sylfaen" w:cs="Arial"/>
          <w:sz w:val="20"/>
          <w:szCs w:val="20"/>
          <w:lang w:val="es-ES"/>
        </w:rPr>
        <w:t xml:space="preserve"> </w:t>
      </w:r>
      <w:r w:rsidR="00D1325A" w:rsidRPr="006E68AD">
        <w:rPr>
          <w:rFonts w:ascii="Sylfaen" w:hAnsi="Sylfaen" w:cs="Sylfaen"/>
          <w:sz w:val="20"/>
          <w:szCs w:val="20"/>
          <w:lang w:val="es-ES"/>
        </w:rPr>
        <w:t>գնանշման</w:t>
      </w:r>
      <w:r w:rsidR="00D1325A" w:rsidRPr="006E68AD">
        <w:rPr>
          <w:rFonts w:ascii="Sylfaen" w:hAnsi="Sylfaen" w:cs="Arial"/>
          <w:sz w:val="20"/>
          <w:szCs w:val="20"/>
          <w:lang w:val="es-ES"/>
        </w:rPr>
        <w:t xml:space="preserve"> </w:t>
      </w:r>
      <w:r w:rsidR="00D1325A" w:rsidRPr="006E68AD">
        <w:rPr>
          <w:rFonts w:ascii="Sylfaen" w:hAnsi="Sylfaen" w:cs="Sylfaen"/>
          <w:sz w:val="20"/>
          <w:szCs w:val="20"/>
          <w:lang w:val="es-ES"/>
        </w:rPr>
        <w:t>հարցմանը</w:t>
      </w:r>
      <w:r w:rsidR="00D1325A" w:rsidRPr="006E68AD">
        <w:rPr>
          <w:rFonts w:ascii="Sylfaen" w:hAnsi="Sylfaen" w:cs="Arial"/>
          <w:sz w:val="20"/>
          <w:szCs w:val="20"/>
          <w:lang w:val="es-ES"/>
        </w:rPr>
        <w:t xml:space="preserve"> </w:t>
      </w:r>
      <w:r w:rsidRPr="006E68AD">
        <w:rPr>
          <w:rFonts w:ascii="Sylfaen" w:hAnsi="Sylfaen" w:cs="Sylfaen"/>
          <w:sz w:val="20"/>
          <w:szCs w:val="20"/>
          <w:lang w:val="es-ES"/>
        </w:rPr>
        <w:t>մասնակցելու</w:t>
      </w:r>
      <w:r w:rsidRPr="006E68AD">
        <w:rPr>
          <w:rFonts w:ascii="Sylfaen" w:hAnsi="Sylfaen" w:cs="Arial"/>
          <w:sz w:val="20"/>
          <w:szCs w:val="20"/>
          <w:lang w:val="es-ES"/>
        </w:rPr>
        <w:t xml:space="preserve"> </w:t>
      </w:r>
      <w:r w:rsidRPr="006E68AD">
        <w:rPr>
          <w:rFonts w:ascii="Sylfaen" w:hAnsi="Sylfaen" w:cs="Sylfaen"/>
          <w:sz w:val="20"/>
          <w:szCs w:val="20"/>
          <w:lang w:val="es-ES"/>
        </w:rPr>
        <w:t>նպատակով</w:t>
      </w:r>
      <w:r w:rsidRPr="006E68AD">
        <w:rPr>
          <w:rFonts w:ascii="Sylfaen" w:hAnsi="Sylfaen" w:cs="Arial"/>
          <w:sz w:val="20"/>
          <w:szCs w:val="20"/>
          <w:lang w:val="es-ES"/>
        </w:rPr>
        <w:t xml:space="preserve"> </w:t>
      </w:r>
      <w:r w:rsidR="001C54BC" w:rsidRPr="006E68AD">
        <w:rPr>
          <w:rFonts w:ascii="Sylfaen" w:hAnsi="Sylfaen" w:cs="Sylfaen"/>
          <w:sz w:val="20"/>
          <w:szCs w:val="20"/>
          <w:lang w:val="es-ES"/>
        </w:rPr>
        <w:t>սույն</w:t>
      </w:r>
      <w:r w:rsidR="001C54BC" w:rsidRPr="006E68AD">
        <w:rPr>
          <w:rFonts w:ascii="Sylfaen" w:hAnsi="Sylfaen" w:cs="Arial"/>
          <w:sz w:val="20"/>
          <w:szCs w:val="20"/>
          <w:lang w:val="es-ES"/>
        </w:rPr>
        <w:t xml:space="preserve"> </w:t>
      </w:r>
      <w:r w:rsidR="001C54BC" w:rsidRPr="006E68AD">
        <w:rPr>
          <w:rFonts w:ascii="Sylfaen" w:hAnsi="Sylfaen" w:cs="Sylfaen"/>
          <w:sz w:val="20"/>
          <w:szCs w:val="20"/>
          <w:lang w:val="es-ES"/>
        </w:rPr>
        <w:t>դիմում</w:t>
      </w:r>
      <w:r w:rsidR="001C54BC" w:rsidRPr="006E68AD">
        <w:rPr>
          <w:rFonts w:ascii="Sylfaen" w:hAnsi="Sylfaen" w:cs="Arial"/>
          <w:sz w:val="20"/>
          <w:szCs w:val="20"/>
          <w:lang w:val="es-ES"/>
        </w:rPr>
        <w:t xml:space="preserve">- </w:t>
      </w:r>
      <w:r w:rsidR="001C54BC" w:rsidRPr="006E68AD">
        <w:rPr>
          <w:rFonts w:ascii="Sylfaen" w:hAnsi="Sylfaen" w:cs="Sylfaen"/>
          <w:sz w:val="20"/>
          <w:szCs w:val="20"/>
          <w:lang w:val="es-ES"/>
        </w:rPr>
        <w:t>հայտարարությունում</w:t>
      </w:r>
      <w:r w:rsidR="001C54BC" w:rsidRPr="006E68AD">
        <w:rPr>
          <w:rFonts w:ascii="Sylfaen" w:hAnsi="Sylfaen" w:cs="Arial"/>
          <w:sz w:val="20"/>
          <w:szCs w:val="20"/>
          <w:lang w:val="es-ES"/>
        </w:rPr>
        <w:t xml:space="preserve"> </w:t>
      </w:r>
      <w:r w:rsidRPr="006E68AD">
        <w:rPr>
          <w:rFonts w:ascii="Sylfaen" w:hAnsi="Sylfaen" w:cs="Sylfaen"/>
          <w:sz w:val="20"/>
          <w:szCs w:val="20"/>
          <w:lang w:val="es-ES"/>
        </w:rPr>
        <w:t>նշված</w:t>
      </w:r>
      <w:r w:rsidRPr="006E68AD">
        <w:rPr>
          <w:rFonts w:ascii="Sylfaen" w:hAnsi="Sylfaen" w:cs="Arial"/>
          <w:sz w:val="20"/>
          <w:szCs w:val="20"/>
          <w:lang w:val="es-ES"/>
        </w:rPr>
        <w:t xml:space="preserve"> </w:t>
      </w:r>
      <w:r w:rsidRPr="006E68AD">
        <w:rPr>
          <w:rFonts w:ascii="Sylfaen" w:hAnsi="Sylfaen" w:cs="Sylfaen"/>
          <w:sz w:val="20"/>
          <w:szCs w:val="20"/>
          <w:lang w:val="es-ES"/>
        </w:rPr>
        <w:t>չափաբաժնի</w:t>
      </w:r>
      <w:r w:rsidRPr="006E68AD">
        <w:rPr>
          <w:rFonts w:ascii="Sylfaen" w:hAnsi="Sylfaen" w:cs="Arial"/>
          <w:sz w:val="20"/>
          <w:szCs w:val="20"/>
          <w:lang w:val="es-ES"/>
        </w:rPr>
        <w:t xml:space="preserve"> (</w:t>
      </w:r>
      <w:r w:rsidRPr="006E68AD">
        <w:rPr>
          <w:rFonts w:ascii="Sylfaen" w:hAnsi="Sylfaen" w:cs="Sylfaen"/>
          <w:sz w:val="20"/>
          <w:szCs w:val="20"/>
          <w:lang w:val="es-ES"/>
        </w:rPr>
        <w:t>չափաբաժինների</w:t>
      </w:r>
      <w:r w:rsidRPr="006E68AD">
        <w:rPr>
          <w:rFonts w:ascii="Sylfaen" w:hAnsi="Sylfaen" w:cs="Arial"/>
          <w:sz w:val="20"/>
          <w:szCs w:val="20"/>
          <w:lang w:val="es-ES"/>
        </w:rPr>
        <w:t xml:space="preserve">) </w:t>
      </w:r>
      <w:r w:rsidRPr="006E68AD">
        <w:rPr>
          <w:rFonts w:ascii="Sylfaen" w:hAnsi="Sylfaen" w:cs="Sylfaen"/>
          <w:sz w:val="20"/>
          <w:szCs w:val="20"/>
          <w:lang w:val="es-ES"/>
        </w:rPr>
        <w:t>մասով</w:t>
      </w:r>
      <w:r w:rsidRPr="006E68AD">
        <w:rPr>
          <w:rFonts w:ascii="Sylfaen" w:hAnsi="Sylfaen" w:cs="Arial"/>
          <w:sz w:val="20"/>
          <w:szCs w:val="20"/>
          <w:lang w:val="es-ES"/>
        </w:rPr>
        <w:t xml:space="preserve"> </w:t>
      </w:r>
      <w:r w:rsidRPr="006E68AD">
        <w:rPr>
          <w:rFonts w:ascii="Sylfaen" w:hAnsi="Sylfaen" w:cs="Sylfaen"/>
          <w:sz w:val="20"/>
          <w:szCs w:val="20"/>
          <w:lang w:val="es-ES"/>
        </w:rPr>
        <w:t>առաջարկվող</w:t>
      </w:r>
      <w:r w:rsidRPr="006E68AD">
        <w:rPr>
          <w:rFonts w:ascii="Sylfaen" w:hAnsi="Sylfaen" w:cs="Arial"/>
          <w:sz w:val="20"/>
          <w:szCs w:val="20"/>
          <w:lang w:val="es-ES"/>
        </w:rPr>
        <w:t xml:space="preserve"> </w:t>
      </w:r>
      <w:r w:rsidRPr="006E68AD">
        <w:rPr>
          <w:rFonts w:ascii="Sylfaen" w:hAnsi="Sylfaen" w:cs="Sylfaen"/>
          <w:sz w:val="20"/>
          <w:szCs w:val="20"/>
          <w:lang w:val="es-ES"/>
        </w:rPr>
        <w:t>ապրանքի</w:t>
      </w:r>
      <w:r w:rsidRPr="006E68AD">
        <w:rPr>
          <w:rFonts w:ascii="Sylfaen" w:hAnsi="Sylfaen" w:cs="Arial"/>
          <w:sz w:val="20"/>
          <w:szCs w:val="20"/>
          <w:lang w:val="es-ES"/>
        </w:rPr>
        <w:t xml:space="preserve"> (</w:t>
      </w:r>
      <w:r w:rsidRPr="006E68AD">
        <w:rPr>
          <w:rFonts w:ascii="Sylfaen" w:hAnsi="Sylfaen" w:cs="Sylfaen"/>
          <w:sz w:val="20"/>
          <w:szCs w:val="20"/>
          <w:lang w:val="es-ES"/>
        </w:rPr>
        <w:t>ապրանքների</w:t>
      </w:r>
      <w:r w:rsidRPr="006E68AD">
        <w:rPr>
          <w:rFonts w:ascii="Sylfaen" w:hAnsi="Sylfaen" w:cs="Arial"/>
          <w:sz w:val="20"/>
          <w:szCs w:val="20"/>
          <w:lang w:val="es-ES"/>
        </w:rPr>
        <w:t xml:space="preserve">) </w:t>
      </w:r>
      <w:r w:rsidRPr="006E68AD">
        <w:rPr>
          <w:rFonts w:ascii="Sylfaen" w:hAnsi="Sylfaen" w:cs="Sylfaen"/>
          <w:sz w:val="20"/>
          <w:szCs w:val="20"/>
          <w:lang w:val="es-ES"/>
        </w:rPr>
        <w:t>տեխնիկական</w:t>
      </w:r>
      <w:r w:rsidRPr="006E68AD">
        <w:rPr>
          <w:rFonts w:ascii="Sylfaen" w:hAnsi="Sylfaen" w:cs="Arial"/>
          <w:sz w:val="20"/>
          <w:szCs w:val="20"/>
          <w:lang w:val="es-ES"/>
        </w:rPr>
        <w:t xml:space="preserve"> </w:t>
      </w:r>
      <w:r w:rsidRPr="006E68AD">
        <w:rPr>
          <w:rFonts w:ascii="Sylfaen" w:hAnsi="Sylfaen" w:cs="Sylfaen"/>
          <w:sz w:val="20"/>
          <w:szCs w:val="20"/>
          <w:lang w:val="es-ES"/>
        </w:rPr>
        <w:t>բնութագրերը</w:t>
      </w:r>
      <w:r w:rsidRPr="006E68AD">
        <w:rPr>
          <w:rFonts w:ascii="Sylfaen" w:hAnsi="Sylfaen" w:cs="Arial"/>
          <w:sz w:val="20"/>
          <w:szCs w:val="20"/>
          <w:lang w:val="es-ES"/>
        </w:rPr>
        <w:t xml:space="preserve"> </w:t>
      </w:r>
      <w:r w:rsidRPr="006E68AD">
        <w:rPr>
          <w:rFonts w:ascii="Sylfaen" w:hAnsi="Sylfaen" w:cs="Sylfaen"/>
          <w:sz w:val="20"/>
          <w:szCs w:val="20"/>
          <w:lang w:val="es-ES"/>
        </w:rPr>
        <w:t>համապատասխանում</w:t>
      </w:r>
      <w:r w:rsidRPr="006E68AD">
        <w:rPr>
          <w:rFonts w:ascii="Sylfaen" w:hAnsi="Sylfaen" w:cs="Arial"/>
          <w:sz w:val="20"/>
          <w:szCs w:val="20"/>
          <w:lang w:val="es-ES"/>
        </w:rPr>
        <w:t xml:space="preserve"> </w:t>
      </w:r>
      <w:r w:rsidRPr="006E68AD">
        <w:rPr>
          <w:rFonts w:ascii="Sylfaen" w:hAnsi="Sylfaen" w:cs="Sylfaen"/>
          <w:sz w:val="20"/>
          <w:szCs w:val="20"/>
          <w:lang w:val="es-ES"/>
        </w:rPr>
        <w:t>են</w:t>
      </w:r>
      <w:r w:rsidRPr="006E68AD">
        <w:rPr>
          <w:rFonts w:ascii="Sylfaen" w:hAnsi="Sylfaen" w:cs="Arial"/>
          <w:sz w:val="20"/>
          <w:szCs w:val="20"/>
          <w:lang w:val="es-ES"/>
        </w:rPr>
        <w:t xml:space="preserve"> </w:t>
      </w:r>
      <w:r w:rsidRPr="006E68AD">
        <w:rPr>
          <w:rFonts w:ascii="Sylfaen" w:hAnsi="Sylfaen" w:cs="Sylfaen"/>
          <w:sz w:val="20"/>
          <w:szCs w:val="20"/>
          <w:lang w:val="es-ES"/>
        </w:rPr>
        <w:t>նույն</w:t>
      </w:r>
      <w:r w:rsidRPr="006E68AD">
        <w:rPr>
          <w:rFonts w:ascii="Sylfaen" w:hAnsi="Sylfaen" w:cs="Arial"/>
          <w:sz w:val="20"/>
          <w:szCs w:val="20"/>
          <w:lang w:val="es-ES"/>
        </w:rPr>
        <w:t xml:space="preserve"> </w:t>
      </w:r>
      <w:r w:rsidRPr="006E68AD">
        <w:rPr>
          <w:rFonts w:ascii="Sylfaen" w:hAnsi="Sylfaen" w:cs="Sylfaen"/>
          <w:sz w:val="20"/>
          <w:szCs w:val="20"/>
          <w:lang w:val="es-ES"/>
        </w:rPr>
        <w:t>հրավերի</w:t>
      </w:r>
      <w:r w:rsidRPr="006E68AD">
        <w:rPr>
          <w:rFonts w:ascii="Sylfaen" w:hAnsi="Sylfaen" w:cs="Arial"/>
          <w:sz w:val="20"/>
          <w:szCs w:val="20"/>
          <w:lang w:val="es-ES"/>
        </w:rPr>
        <w:t xml:space="preserve"> </w:t>
      </w:r>
      <w:r w:rsidRPr="006E68AD">
        <w:rPr>
          <w:rFonts w:ascii="Sylfaen" w:hAnsi="Sylfaen" w:cs="Sylfaen"/>
          <w:sz w:val="20"/>
          <w:szCs w:val="20"/>
          <w:lang w:val="es-ES"/>
        </w:rPr>
        <w:t>համապատասխան</w:t>
      </w:r>
      <w:r w:rsidRPr="006E68AD">
        <w:rPr>
          <w:rFonts w:ascii="Sylfaen" w:hAnsi="Sylfaen" w:cs="Arial"/>
          <w:sz w:val="20"/>
          <w:szCs w:val="20"/>
          <w:lang w:val="es-ES"/>
        </w:rPr>
        <w:t xml:space="preserve"> </w:t>
      </w:r>
      <w:r w:rsidRPr="006E68AD">
        <w:rPr>
          <w:rFonts w:ascii="Sylfaen" w:hAnsi="Sylfaen" w:cs="Sylfaen"/>
          <w:sz w:val="20"/>
          <w:szCs w:val="20"/>
          <w:lang w:val="es-ES"/>
        </w:rPr>
        <w:t>չափաբաժնում</w:t>
      </w:r>
      <w:r w:rsidRPr="006E68AD">
        <w:rPr>
          <w:rFonts w:ascii="Sylfaen" w:hAnsi="Sylfaen" w:cs="Arial"/>
          <w:sz w:val="20"/>
          <w:szCs w:val="20"/>
          <w:lang w:val="es-ES"/>
        </w:rPr>
        <w:t xml:space="preserve"> (</w:t>
      </w:r>
      <w:r w:rsidRPr="006E68AD">
        <w:rPr>
          <w:rFonts w:ascii="Sylfaen" w:hAnsi="Sylfaen" w:cs="Sylfaen"/>
          <w:sz w:val="20"/>
          <w:szCs w:val="20"/>
          <w:lang w:val="es-ES"/>
        </w:rPr>
        <w:t>չափաբաժիններում</w:t>
      </w:r>
      <w:r w:rsidRPr="006E68AD">
        <w:rPr>
          <w:rFonts w:ascii="Sylfaen" w:hAnsi="Sylfaen" w:cs="Arial"/>
          <w:sz w:val="20"/>
          <w:szCs w:val="20"/>
          <w:lang w:val="es-ES"/>
        </w:rPr>
        <w:t xml:space="preserve">) </w:t>
      </w:r>
      <w:r w:rsidRPr="006E68AD">
        <w:rPr>
          <w:rFonts w:ascii="Sylfaen" w:hAnsi="Sylfaen" w:cs="Sylfaen"/>
          <w:sz w:val="20"/>
          <w:szCs w:val="20"/>
          <w:lang w:val="es-ES"/>
        </w:rPr>
        <w:t>նշված</w:t>
      </w:r>
      <w:r w:rsidRPr="006E68AD">
        <w:rPr>
          <w:rFonts w:ascii="Sylfaen" w:hAnsi="Sylfaen" w:cs="Arial"/>
          <w:sz w:val="20"/>
          <w:szCs w:val="20"/>
          <w:lang w:val="es-ES"/>
        </w:rPr>
        <w:t xml:space="preserve"> </w:t>
      </w:r>
      <w:r w:rsidRPr="006E68AD">
        <w:rPr>
          <w:rFonts w:ascii="Sylfaen" w:hAnsi="Sylfaen" w:cs="Sylfaen"/>
          <w:sz w:val="20"/>
          <w:szCs w:val="20"/>
          <w:lang w:val="es-ES"/>
        </w:rPr>
        <w:t>ապրանքի</w:t>
      </w:r>
      <w:r w:rsidRPr="006E68AD">
        <w:rPr>
          <w:rFonts w:ascii="Sylfaen" w:hAnsi="Sylfaen" w:cs="Arial"/>
          <w:sz w:val="20"/>
          <w:szCs w:val="20"/>
          <w:lang w:val="es-ES"/>
        </w:rPr>
        <w:t xml:space="preserve"> (</w:t>
      </w:r>
      <w:r w:rsidRPr="006E68AD">
        <w:rPr>
          <w:rFonts w:ascii="Sylfaen" w:hAnsi="Sylfaen" w:cs="Sylfaen"/>
          <w:sz w:val="20"/>
          <w:szCs w:val="20"/>
          <w:lang w:val="es-ES"/>
        </w:rPr>
        <w:t>ապրանքների</w:t>
      </w:r>
      <w:r w:rsidRPr="006E68AD">
        <w:rPr>
          <w:rFonts w:ascii="Sylfaen" w:hAnsi="Sylfaen" w:cs="Arial"/>
          <w:sz w:val="20"/>
          <w:szCs w:val="20"/>
          <w:lang w:val="es-ES"/>
        </w:rPr>
        <w:t xml:space="preserve">) </w:t>
      </w:r>
      <w:r w:rsidRPr="006E68AD">
        <w:rPr>
          <w:rFonts w:ascii="Sylfaen" w:hAnsi="Sylfaen" w:cs="Sylfaen"/>
          <w:sz w:val="20"/>
          <w:szCs w:val="20"/>
          <w:lang w:val="es-ES"/>
        </w:rPr>
        <w:t>տեխնիկական</w:t>
      </w:r>
      <w:r w:rsidRPr="006E68AD">
        <w:rPr>
          <w:rFonts w:ascii="Sylfaen" w:hAnsi="Sylfaen" w:cs="Arial"/>
          <w:sz w:val="20"/>
          <w:szCs w:val="20"/>
          <w:lang w:val="es-ES"/>
        </w:rPr>
        <w:t xml:space="preserve"> </w:t>
      </w:r>
      <w:r w:rsidRPr="006E68AD">
        <w:rPr>
          <w:rFonts w:ascii="Sylfaen" w:hAnsi="Sylfaen" w:cs="Sylfaen"/>
          <w:sz w:val="20"/>
          <w:szCs w:val="20"/>
          <w:lang w:val="es-ES"/>
        </w:rPr>
        <w:t>բնութագրերի</w:t>
      </w:r>
      <w:r w:rsidRPr="006E68AD">
        <w:rPr>
          <w:rFonts w:ascii="Sylfaen" w:hAnsi="Sylfaen" w:cs="Arial"/>
          <w:sz w:val="20"/>
          <w:szCs w:val="20"/>
          <w:lang w:val="es-ES"/>
        </w:rPr>
        <w:t xml:space="preserve"> </w:t>
      </w:r>
      <w:r w:rsidRPr="006E68AD">
        <w:rPr>
          <w:rFonts w:ascii="Sylfaen" w:hAnsi="Sylfaen" w:cs="Sylfaen"/>
          <w:sz w:val="20"/>
          <w:szCs w:val="20"/>
          <w:lang w:val="es-ES"/>
        </w:rPr>
        <w:t>պահանջներին</w:t>
      </w:r>
      <w:r w:rsidR="001C54BC" w:rsidRPr="006E68AD">
        <w:rPr>
          <w:rFonts w:ascii="Sylfaen" w:hAnsi="Sylfaen" w:cs="Arial"/>
          <w:sz w:val="20"/>
          <w:szCs w:val="20"/>
          <w:lang w:val="es-ES"/>
        </w:rPr>
        <w:t xml:space="preserve"> </w:t>
      </w:r>
      <w:r w:rsidR="001C54BC" w:rsidRPr="006E68AD">
        <w:rPr>
          <w:rFonts w:ascii="Sylfaen" w:hAnsi="Sylfaen" w:cs="Sylfaen"/>
          <w:sz w:val="20"/>
          <w:szCs w:val="20"/>
          <w:lang w:val="es-ES"/>
        </w:rPr>
        <w:t>և</w:t>
      </w:r>
      <w:r w:rsidR="001C54BC" w:rsidRPr="006E68AD">
        <w:rPr>
          <w:rFonts w:ascii="Sylfaen" w:hAnsi="Sylfaen" w:cs="Arial"/>
          <w:sz w:val="20"/>
          <w:szCs w:val="20"/>
          <w:lang w:val="es-ES"/>
        </w:rPr>
        <w:t xml:space="preserve"> </w:t>
      </w:r>
      <w:r w:rsidR="001C54BC" w:rsidRPr="006E68AD">
        <w:rPr>
          <w:rFonts w:ascii="Sylfaen" w:hAnsi="Sylfaen" w:cs="Sylfaen"/>
          <w:sz w:val="20"/>
          <w:szCs w:val="20"/>
          <w:lang w:val="es-ES"/>
        </w:rPr>
        <w:t>պարտավորվում</w:t>
      </w:r>
      <w:r w:rsidR="001C54BC" w:rsidRPr="006E68AD">
        <w:rPr>
          <w:rFonts w:ascii="Sylfaen" w:hAnsi="Sylfaen" w:cs="Arial"/>
          <w:sz w:val="20"/>
          <w:szCs w:val="20"/>
          <w:lang w:val="es-ES"/>
        </w:rPr>
        <w:t xml:space="preserve"> </w:t>
      </w:r>
      <w:r w:rsidR="001C54BC" w:rsidRPr="006E68AD">
        <w:rPr>
          <w:rFonts w:ascii="Sylfaen" w:hAnsi="Sylfaen" w:cs="Sylfaen"/>
          <w:sz w:val="20"/>
          <w:szCs w:val="20"/>
          <w:lang w:val="es-ES"/>
        </w:rPr>
        <w:t>է</w:t>
      </w:r>
      <w:r w:rsidR="001C54BC" w:rsidRPr="006E68AD">
        <w:rPr>
          <w:rFonts w:ascii="Sylfaen" w:hAnsi="Sylfaen" w:cs="Arial"/>
          <w:sz w:val="20"/>
          <w:szCs w:val="20"/>
          <w:lang w:val="es-ES"/>
        </w:rPr>
        <w:t xml:space="preserve"> </w:t>
      </w:r>
      <w:r w:rsidR="001C54BC" w:rsidRPr="006E68AD">
        <w:rPr>
          <w:rFonts w:ascii="Sylfaen" w:hAnsi="Sylfaen" w:cs="Sylfaen"/>
          <w:sz w:val="20"/>
          <w:szCs w:val="20"/>
          <w:lang w:val="es-ES"/>
        </w:rPr>
        <w:t>առաջին</w:t>
      </w:r>
      <w:r w:rsidR="001C54BC" w:rsidRPr="006E68AD">
        <w:rPr>
          <w:rFonts w:ascii="Sylfaen" w:hAnsi="Sylfaen" w:cs="Arial"/>
          <w:sz w:val="20"/>
          <w:szCs w:val="20"/>
          <w:lang w:val="es-ES"/>
        </w:rPr>
        <w:t xml:space="preserve"> </w:t>
      </w:r>
      <w:r w:rsidR="001C54BC" w:rsidRPr="006E68AD">
        <w:rPr>
          <w:rFonts w:ascii="Sylfaen" w:hAnsi="Sylfaen" w:cs="Sylfaen"/>
          <w:sz w:val="20"/>
          <w:szCs w:val="20"/>
          <w:lang w:val="es-ES"/>
        </w:rPr>
        <w:t>տեղ</w:t>
      </w:r>
      <w:r w:rsidR="001C54BC" w:rsidRPr="006E68AD">
        <w:rPr>
          <w:rFonts w:ascii="Sylfaen" w:hAnsi="Sylfaen" w:cs="Arial"/>
          <w:sz w:val="20"/>
          <w:szCs w:val="20"/>
          <w:lang w:val="es-ES"/>
        </w:rPr>
        <w:t xml:space="preserve"> </w:t>
      </w:r>
      <w:r w:rsidR="001C54BC" w:rsidRPr="006E68AD">
        <w:rPr>
          <w:rFonts w:ascii="Sylfaen" w:hAnsi="Sylfaen" w:cs="Sylfaen"/>
          <w:sz w:val="20"/>
          <w:szCs w:val="20"/>
          <w:lang w:val="es-ES"/>
        </w:rPr>
        <w:t>զբաղեցրած</w:t>
      </w:r>
      <w:r w:rsidR="001C54BC" w:rsidRPr="006E68AD">
        <w:rPr>
          <w:rFonts w:ascii="Sylfaen" w:hAnsi="Sylfaen" w:cs="Arial"/>
          <w:sz w:val="20"/>
          <w:szCs w:val="20"/>
          <w:lang w:val="es-ES"/>
        </w:rPr>
        <w:t xml:space="preserve"> </w:t>
      </w:r>
      <w:r w:rsidR="001C54BC" w:rsidRPr="006E68AD">
        <w:rPr>
          <w:rFonts w:ascii="Sylfaen" w:hAnsi="Sylfaen" w:cs="Sylfaen"/>
          <w:sz w:val="20"/>
          <w:szCs w:val="20"/>
          <w:lang w:val="es-ES"/>
        </w:rPr>
        <w:t>մասնակից</w:t>
      </w:r>
      <w:r w:rsidR="001C54BC" w:rsidRPr="006E68AD">
        <w:rPr>
          <w:rFonts w:ascii="Sylfaen" w:hAnsi="Sylfaen" w:cs="Arial"/>
          <w:sz w:val="20"/>
          <w:szCs w:val="20"/>
          <w:lang w:val="es-ES"/>
        </w:rPr>
        <w:t xml:space="preserve"> </w:t>
      </w:r>
      <w:r w:rsidR="001C54BC" w:rsidRPr="006E68AD">
        <w:rPr>
          <w:rFonts w:ascii="Sylfaen" w:hAnsi="Sylfaen" w:cs="Sylfaen"/>
          <w:sz w:val="20"/>
          <w:szCs w:val="20"/>
          <w:lang w:val="es-ES"/>
        </w:rPr>
        <w:t>ճանաչվելու</w:t>
      </w:r>
      <w:r w:rsidR="001C54BC" w:rsidRPr="006E68AD">
        <w:rPr>
          <w:rFonts w:ascii="Sylfaen" w:hAnsi="Sylfaen" w:cs="Arial"/>
          <w:sz w:val="20"/>
          <w:szCs w:val="20"/>
          <w:lang w:val="es-ES"/>
        </w:rPr>
        <w:t xml:space="preserve"> </w:t>
      </w:r>
      <w:r w:rsidR="001C54BC" w:rsidRPr="006E68AD">
        <w:rPr>
          <w:rFonts w:ascii="Sylfaen" w:hAnsi="Sylfaen" w:cs="Sylfaen"/>
          <w:sz w:val="20"/>
          <w:szCs w:val="20"/>
          <w:lang w:val="es-ES"/>
        </w:rPr>
        <w:t>դեպքում</w:t>
      </w:r>
      <w:r w:rsidR="001C54BC" w:rsidRPr="006E68AD">
        <w:rPr>
          <w:rFonts w:ascii="Sylfaen" w:hAnsi="Sylfaen" w:cs="Arial"/>
          <w:sz w:val="20"/>
          <w:szCs w:val="20"/>
          <w:lang w:val="es-ES"/>
        </w:rPr>
        <w:t xml:space="preserve"> </w:t>
      </w:r>
      <w:r w:rsidR="001C54BC" w:rsidRPr="006E68AD">
        <w:rPr>
          <w:rFonts w:ascii="Sylfaen" w:hAnsi="Sylfaen" w:cs="Sylfaen"/>
          <w:sz w:val="20"/>
          <w:szCs w:val="20"/>
          <w:lang w:val="es-ES"/>
        </w:rPr>
        <w:t>հրավեր</w:t>
      </w:r>
      <w:r w:rsidR="002F099C" w:rsidRPr="006E68AD">
        <w:rPr>
          <w:rFonts w:ascii="Sylfaen" w:hAnsi="Sylfaen" w:cs="Sylfaen"/>
          <w:sz w:val="20"/>
          <w:szCs w:val="20"/>
          <w:lang w:val="es-ES"/>
        </w:rPr>
        <w:t>ով</w:t>
      </w:r>
      <w:r w:rsidR="002F099C" w:rsidRPr="006E68AD">
        <w:rPr>
          <w:rFonts w:ascii="Sylfaen" w:hAnsi="Sylfaen" w:cs="Arial"/>
          <w:sz w:val="20"/>
          <w:szCs w:val="20"/>
          <w:lang w:val="es-ES"/>
        </w:rPr>
        <w:t xml:space="preserve"> </w:t>
      </w:r>
      <w:r w:rsidR="001C54BC" w:rsidRPr="006E68AD">
        <w:rPr>
          <w:rFonts w:ascii="Sylfaen" w:hAnsi="Sylfaen" w:cs="Sylfaen"/>
          <w:sz w:val="20"/>
          <w:szCs w:val="20"/>
          <w:lang w:val="es-ES"/>
        </w:rPr>
        <w:t>սահմանված</w:t>
      </w:r>
      <w:r w:rsidR="001C54BC" w:rsidRPr="006E68AD">
        <w:rPr>
          <w:rFonts w:ascii="Sylfaen" w:hAnsi="Sylfaen" w:cs="Arial"/>
          <w:sz w:val="20"/>
          <w:szCs w:val="20"/>
          <w:lang w:val="es-ES"/>
        </w:rPr>
        <w:t xml:space="preserve"> </w:t>
      </w:r>
      <w:r w:rsidR="001C54BC" w:rsidRPr="006E68AD">
        <w:rPr>
          <w:rFonts w:ascii="Sylfaen" w:hAnsi="Sylfaen" w:cs="Sylfaen"/>
          <w:sz w:val="20"/>
          <w:szCs w:val="20"/>
          <w:lang w:val="es-ES"/>
        </w:rPr>
        <w:t>կարգով</w:t>
      </w:r>
      <w:r w:rsidR="001C54BC" w:rsidRPr="006E68AD">
        <w:rPr>
          <w:rFonts w:ascii="Sylfaen" w:hAnsi="Sylfaen" w:cs="Arial"/>
          <w:sz w:val="20"/>
          <w:szCs w:val="20"/>
          <w:lang w:val="es-ES"/>
        </w:rPr>
        <w:t xml:space="preserve"> </w:t>
      </w:r>
      <w:r w:rsidR="001C54BC" w:rsidRPr="006E68AD">
        <w:rPr>
          <w:rFonts w:ascii="Sylfaen" w:hAnsi="Sylfaen" w:cs="Sylfaen"/>
          <w:sz w:val="20"/>
          <w:szCs w:val="20"/>
          <w:lang w:val="es-ES"/>
        </w:rPr>
        <w:t>և</w:t>
      </w:r>
      <w:r w:rsidR="001C54BC" w:rsidRPr="006E68AD">
        <w:rPr>
          <w:rFonts w:ascii="Sylfaen" w:hAnsi="Sylfaen" w:cs="Arial"/>
          <w:sz w:val="20"/>
          <w:szCs w:val="20"/>
          <w:lang w:val="es-ES"/>
        </w:rPr>
        <w:t xml:space="preserve"> </w:t>
      </w:r>
      <w:r w:rsidR="001C54BC" w:rsidRPr="006E68AD">
        <w:rPr>
          <w:rFonts w:ascii="Sylfaen" w:hAnsi="Sylfaen" w:cs="Sylfaen"/>
          <w:sz w:val="20"/>
          <w:szCs w:val="20"/>
          <w:lang w:val="es-ES"/>
        </w:rPr>
        <w:t>ժամկետներում</w:t>
      </w:r>
      <w:r w:rsidR="001C54BC" w:rsidRPr="006E68AD">
        <w:rPr>
          <w:rFonts w:ascii="Sylfaen" w:hAnsi="Sylfaen" w:cs="Arial"/>
          <w:sz w:val="20"/>
          <w:szCs w:val="20"/>
          <w:lang w:val="es-ES"/>
        </w:rPr>
        <w:t xml:space="preserve"> </w:t>
      </w:r>
      <w:r w:rsidR="001C54BC" w:rsidRPr="006E68AD">
        <w:rPr>
          <w:rFonts w:ascii="Sylfaen" w:hAnsi="Sylfaen" w:cs="Sylfaen"/>
          <w:sz w:val="20"/>
          <w:szCs w:val="20"/>
          <w:lang w:val="es-ES"/>
        </w:rPr>
        <w:t>ներկայացնել</w:t>
      </w:r>
      <w:r w:rsidR="001C54BC" w:rsidRPr="006E68AD">
        <w:rPr>
          <w:rFonts w:ascii="Sylfaen" w:hAnsi="Sylfaen" w:cs="Arial"/>
          <w:sz w:val="20"/>
          <w:szCs w:val="20"/>
          <w:lang w:val="es-ES"/>
        </w:rPr>
        <w:t xml:space="preserve"> </w:t>
      </w:r>
      <w:r w:rsidR="002F099C" w:rsidRPr="006E68AD">
        <w:rPr>
          <w:rFonts w:ascii="Sylfaen" w:hAnsi="Sylfaen" w:cs="Sylfaen"/>
          <w:sz w:val="20"/>
          <w:szCs w:val="20"/>
          <w:lang w:val="es-ES"/>
        </w:rPr>
        <w:t>իր</w:t>
      </w:r>
      <w:r w:rsidR="002F099C" w:rsidRPr="006E68AD">
        <w:rPr>
          <w:rFonts w:ascii="Sylfaen" w:hAnsi="Sylfaen" w:cs="Arial"/>
          <w:sz w:val="20"/>
          <w:szCs w:val="20"/>
          <w:lang w:val="es-ES"/>
        </w:rPr>
        <w:t xml:space="preserve"> </w:t>
      </w:r>
      <w:r w:rsidR="002F099C" w:rsidRPr="006E68AD">
        <w:rPr>
          <w:rFonts w:ascii="Sylfaen" w:hAnsi="Sylfaen" w:cs="Sylfaen"/>
          <w:sz w:val="20"/>
          <w:szCs w:val="20"/>
          <w:lang w:val="es-ES"/>
        </w:rPr>
        <w:t>կողմից</w:t>
      </w:r>
      <w:r w:rsidR="002F099C" w:rsidRPr="006E68AD">
        <w:rPr>
          <w:rFonts w:ascii="Sylfaen" w:hAnsi="Sylfaen" w:cs="Arial"/>
          <w:sz w:val="20"/>
          <w:szCs w:val="20"/>
          <w:lang w:val="es-ES"/>
        </w:rPr>
        <w:t xml:space="preserve"> </w:t>
      </w:r>
      <w:r w:rsidR="002F099C" w:rsidRPr="006E68AD">
        <w:rPr>
          <w:rFonts w:ascii="Sylfaen" w:hAnsi="Sylfaen" w:cs="Sylfaen"/>
          <w:sz w:val="20"/>
          <w:szCs w:val="20"/>
          <w:lang w:val="es-ES"/>
        </w:rPr>
        <w:t>առաջարկվող</w:t>
      </w:r>
      <w:r w:rsidR="002F099C" w:rsidRPr="006E68AD">
        <w:rPr>
          <w:rFonts w:ascii="Sylfaen" w:hAnsi="Sylfaen" w:cs="Arial"/>
          <w:sz w:val="20"/>
          <w:szCs w:val="20"/>
          <w:lang w:val="es-ES"/>
        </w:rPr>
        <w:t xml:space="preserve"> </w:t>
      </w:r>
      <w:r w:rsidR="002F099C" w:rsidRPr="006E68AD">
        <w:rPr>
          <w:rFonts w:ascii="Sylfaen" w:hAnsi="Sylfaen" w:cs="Sylfaen"/>
          <w:sz w:val="20"/>
          <w:szCs w:val="20"/>
          <w:lang w:val="es-ES"/>
        </w:rPr>
        <w:t>ապրանքի</w:t>
      </w:r>
      <w:r w:rsidR="002F099C" w:rsidRPr="006E68AD">
        <w:rPr>
          <w:rFonts w:ascii="Sylfaen" w:hAnsi="Sylfaen" w:cs="Arial"/>
          <w:sz w:val="20"/>
          <w:szCs w:val="20"/>
          <w:lang w:val="es-ES"/>
        </w:rPr>
        <w:t xml:space="preserve"> </w:t>
      </w:r>
      <w:r w:rsidR="002F099C" w:rsidRPr="006E68AD">
        <w:rPr>
          <w:rFonts w:ascii="Sylfaen" w:hAnsi="Sylfaen" w:cs="Sylfaen"/>
          <w:sz w:val="20"/>
          <w:szCs w:val="20"/>
          <w:lang w:val="es-ES"/>
        </w:rPr>
        <w:t>ամբողջական</w:t>
      </w:r>
      <w:r w:rsidR="002F099C" w:rsidRPr="006E68AD">
        <w:rPr>
          <w:rFonts w:ascii="Sylfaen" w:hAnsi="Sylfaen" w:cs="Arial"/>
          <w:sz w:val="20"/>
          <w:szCs w:val="20"/>
          <w:lang w:val="es-ES"/>
        </w:rPr>
        <w:t xml:space="preserve"> </w:t>
      </w:r>
      <w:r w:rsidR="002F099C" w:rsidRPr="006E68AD">
        <w:rPr>
          <w:rFonts w:ascii="Sylfaen" w:hAnsi="Sylfaen" w:cs="Sylfaen"/>
          <w:sz w:val="20"/>
          <w:szCs w:val="20"/>
          <w:lang w:val="es-ES"/>
        </w:rPr>
        <w:t>նկարագ</w:t>
      </w:r>
      <w:r w:rsidR="001C54BC" w:rsidRPr="006E68AD">
        <w:rPr>
          <w:rFonts w:ascii="Sylfaen" w:hAnsi="Sylfaen" w:cs="Sylfaen"/>
          <w:sz w:val="20"/>
          <w:szCs w:val="20"/>
          <w:lang w:val="es-ES"/>
        </w:rPr>
        <w:t>իր</w:t>
      </w:r>
      <w:r w:rsidR="002F099C" w:rsidRPr="006E68AD">
        <w:rPr>
          <w:rFonts w:ascii="Sylfaen" w:hAnsi="Sylfaen" w:cs="Sylfaen"/>
          <w:sz w:val="20"/>
          <w:szCs w:val="20"/>
          <w:lang w:val="es-ES"/>
        </w:rPr>
        <w:t>ը</w:t>
      </w:r>
      <w:r w:rsidR="002F099C" w:rsidRPr="006E68AD">
        <w:rPr>
          <w:rFonts w:ascii="Sylfaen" w:hAnsi="Sylfaen" w:cs="Arial"/>
          <w:sz w:val="20"/>
          <w:szCs w:val="20"/>
          <w:lang w:val="es-ES"/>
        </w:rPr>
        <w:t>.</w:t>
      </w:r>
    </w:p>
    <w:p w:rsidR="00D714F8" w:rsidRPr="006E68AD" w:rsidRDefault="001C54BC" w:rsidP="00D1325A">
      <w:pPr>
        <w:ind w:firstLine="708"/>
        <w:jc w:val="both"/>
        <w:rPr>
          <w:rFonts w:ascii="Sylfaen" w:hAnsi="Sylfaen" w:cs="Arial"/>
          <w:sz w:val="22"/>
          <w:szCs w:val="22"/>
          <w:lang w:val="es-ES"/>
        </w:rPr>
      </w:pPr>
      <w:r w:rsidRPr="006E68AD">
        <w:rPr>
          <w:rFonts w:ascii="Sylfaen" w:hAnsi="Sylfaen" w:cs="Arial"/>
          <w:sz w:val="20"/>
          <w:szCs w:val="20"/>
          <w:lang w:val="es-ES"/>
        </w:rPr>
        <w:t>3</w:t>
      </w:r>
      <w:r w:rsidR="00D714F8" w:rsidRPr="006E68AD">
        <w:rPr>
          <w:rFonts w:ascii="Sylfaen" w:hAnsi="Sylfaen" w:cs="Arial"/>
          <w:sz w:val="20"/>
          <w:szCs w:val="20"/>
          <w:lang w:val="es-ES"/>
        </w:rPr>
        <w:t xml:space="preserve">) </w:t>
      </w:r>
      <w:r w:rsidR="00F321AD">
        <w:rPr>
          <w:rFonts w:ascii="Sylfaen" w:hAnsi="Sylfaen" w:cs="Sylfaen"/>
          <w:b/>
          <w:sz w:val="20"/>
          <w:szCs w:val="20"/>
          <w:lang w:val="es-ES"/>
        </w:rPr>
        <w:t>ԱՄԴՀՄԴ-ԳՀԱՊՁԲ-20/1</w:t>
      </w:r>
      <w:r w:rsidR="00E27703" w:rsidRPr="006E68AD">
        <w:rPr>
          <w:rFonts w:ascii="Sylfaen" w:hAnsi="Sylfaen"/>
          <w:b/>
          <w:sz w:val="20"/>
          <w:szCs w:val="20"/>
          <w:lang w:val="es-ES"/>
        </w:rPr>
        <w:t xml:space="preserve"> </w:t>
      </w:r>
      <w:r w:rsidR="00D714F8" w:rsidRPr="006E68AD">
        <w:rPr>
          <w:rFonts w:ascii="Sylfaen" w:hAnsi="Sylfaen" w:cs="Sylfaen"/>
          <w:sz w:val="20"/>
          <w:szCs w:val="20"/>
          <w:lang w:val="es-ES"/>
        </w:rPr>
        <w:t>ծածկագրով</w:t>
      </w:r>
      <w:r w:rsidR="00D714F8" w:rsidRPr="006E68AD">
        <w:rPr>
          <w:rFonts w:ascii="Sylfaen" w:hAnsi="Sylfaen" w:cs="Arial"/>
          <w:sz w:val="20"/>
          <w:szCs w:val="20"/>
          <w:lang w:val="es-ES"/>
        </w:rPr>
        <w:t xml:space="preserve"> </w:t>
      </w:r>
      <w:r w:rsidR="00D1325A" w:rsidRPr="006E68AD">
        <w:rPr>
          <w:rFonts w:ascii="Sylfaen" w:hAnsi="Sylfaen" w:cs="Sylfaen"/>
          <w:sz w:val="20"/>
          <w:szCs w:val="20"/>
          <w:lang w:val="es-ES"/>
        </w:rPr>
        <w:t>գնանշման</w:t>
      </w:r>
      <w:r w:rsidR="00D1325A" w:rsidRPr="006E68AD">
        <w:rPr>
          <w:rFonts w:ascii="Sylfaen" w:hAnsi="Sylfaen" w:cs="Arial"/>
          <w:sz w:val="20"/>
          <w:szCs w:val="20"/>
          <w:lang w:val="es-ES"/>
        </w:rPr>
        <w:t xml:space="preserve"> </w:t>
      </w:r>
      <w:r w:rsidR="00D1325A" w:rsidRPr="006E68AD">
        <w:rPr>
          <w:rFonts w:ascii="Sylfaen" w:hAnsi="Sylfaen" w:cs="Sylfaen"/>
          <w:sz w:val="20"/>
          <w:szCs w:val="20"/>
          <w:lang w:val="es-ES"/>
        </w:rPr>
        <w:t>հարցմանը</w:t>
      </w:r>
      <w:r w:rsidR="00D1325A" w:rsidRPr="006E68AD">
        <w:rPr>
          <w:rFonts w:ascii="Sylfaen" w:hAnsi="Sylfaen" w:cs="Arial"/>
          <w:sz w:val="20"/>
          <w:szCs w:val="20"/>
          <w:lang w:val="es-ES"/>
        </w:rPr>
        <w:t xml:space="preserve"> </w:t>
      </w:r>
      <w:r w:rsidR="00D714F8" w:rsidRPr="006E68AD">
        <w:rPr>
          <w:rFonts w:ascii="Sylfaen" w:hAnsi="Sylfaen" w:cs="Sylfaen"/>
          <w:sz w:val="20"/>
          <w:szCs w:val="20"/>
          <w:lang w:val="es-ES"/>
        </w:rPr>
        <w:t>մասնակցելու</w:t>
      </w:r>
      <w:r w:rsidR="00D714F8" w:rsidRPr="006E68AD">
        <w:rPr>
          <w:rFonts w:ascii="Sylfaen" w:hAnsi="Sylfaen" w:cs="Arial"/>
          <w:sz w:val="20"/>
          <w:szCs w:val="20"/>
          <w:lang w:val="es-ES"/>
        </w:rPr>
        <w:t xml:space="preserve"> </w:t>
      </w:r>
      <w:r w:rsidR="00D714F8" w:rsidRPr="006E68AD">
        <w:rPr>
          <w:rFonts w:ascii="Sylfaen" w:hAnsi="Sylfaen" w:cs="Sylfaen"/>
          <w:sz w:val="20"/>
          <w:szCs w:val="20"/>
          <w:lang w:val="es-ES"/>
        </w:rPr>
        <w:t>շրջանակում</w:t>
      </w:r>
      <w:r w:rsidR="00D714F8" w:rsidRPr="006E68AD">
        <w:rPr>
          <w:rFonts w:ascii="Sylfaen" w:hAnsi="Sylfaen" w:cs="Arial"/>
          <w:sz w:val="20"/>
          <w:szCs w:val="20"/>
          <w:lang w:val="es-ES"/>
        </w:rPr>
        <w:t>`</w:t>
      </w:r>
      <w:r w:rsidR="00D714F8" w:rsidRPr="006E68AD">
        <w:rPr>
          <w:rFonts w:ascii="Sylfaen" w:hAnsi="Sylfaen" w:cs="Sylfaen"/>
          <w:sz w:val="22"/>
          <w:szCs w:val="22"/>
          <w:lang w:val="es-ES"/>
        </w:rPr>
        <w:t xml:space="preserve">  </w:t>
      </w:r>
    </w:p>
    <w:p w:rsidR="00D714F8" w:rsidRPr="006E68AD" w:rsidRDefault="00D714F8" w:rsidP="00D1325A">
      <w:pPr>
        <w:numPr>
          <w:ilvl w:val="0"/>
          <w:numId w:val="18"/>
        </w:numPr>
        <w:ind w:left="0" w:firstLine="720"/>
        <w:jc w:val="both"/>
        <w:rPr>
          <w:rFonts w:ascii="Sylfaen" w:hAnsi="Sylfaen" w:cs="Arial"/>
          <w:sz w:val="20"/>
          <w:szCs w:val="20"/>
          <w:lang w:val="es-ES"/>
        </w:rPr>
      </w:pPr>
      <w:r w:rsidRPr="006E68AD">
        <w:rPr>
          <w:rFonts w:ascii="Sylfaen" w:hAnsi="Sylfaen" w:cs="Sylfaen"/>
          <w:sz w:val="20"/>
          <w:szCs w:val="20"/>
          <w:lang w:val="es-ES"/>
        </w:rPr>
        <w:t>թույլ</w:t>
      </w:r>
      <w:r w:rsidRPr="006E68AD">
        <w:rPr>
          <w:rFonts w:ascii="Sylfaen" w:hAnsi="Sylfaen" w:cs="Arial"/>
          <w:sz w:val="20"/>
          <w:szCs w:val="20"/>
          <w:lang w:val="es-ES"/>
        </w:rPr>
        <w:t xml:space="preserve"> </w:t>
      </w:r>
      <w:r w:rsidRPr="006E68AD">
        <w:rPr>
          <w:rFonts w:ascii="Sylfaen" w:hAnsi="Sylfaen" w:cs="Sylfaen"/>
          <w:sz w:val="20"/>
          <w:szCs w:val="20"/>
          <w:lang w:val="es-ES"/>
        </w:rPr>
        <w:t>չի</w:t>
      </w:r>
      <w:r w:rsidRPr="006E68AD">
        <w:rPr>
          <w:rFonts w:ascii="Sylfaen" w:hAnsi="Sylfaen" w:cs="Arial"/>
          <w:sz w:val="20"/>
          <w:szCs w:val="20"/>
          <w:lang w:val="es-ES"/>
        </w:rPr>
        <w:t xml:space="preserve"> </w:t>
      </w:r>
      <w:r w:rsidRPr="006E68AD">
        <w:rPr>
          <w:rFonts w:ascii="Sylfaen" w:hAnsi="Sylfaen" w:cs="Sylfaen"/>
          <w:sz w:val="20"/>
          <w:szCs w:val="20"/>
          <w:lang w:val="es-ES"/>
        </w:rPr>
        <w:t>տվել</w:t>
      </w:r>
      <w:r w:rsidRPr="006E68AD">
        <w:rPr>
          <w:rFonts w:ascii="Sylfaen" w:hAnsi="Sylfaen" w:cs="Arial"/>
          <w:sz w:val="20"/>
          <w:szCs w:val="20"/>
          <w:lang w:val="es-ES"/>
        </w:rPr>
        <w:t xml:space="preserve"> </w:t>
      </w:r>
      <w:r w:rsidRPr="006E68AD">
        <w:rPr>
          <w:rFonts w:ascii="Sylfaen" w:hAnsi="Sylfaen" w:cs="Sylfaen"/>
          <w:sz w:val="20"/>
          <w:szCs w:val="20"/>
          <w:lang w:val="es-ES"/>
        </w:rPr>
        <w:t>և</w:t>
      </w:r>
      <w:r w:rsidRPr="006E68AD">
        <w:rPr>
          <w:rFonts w:ascii="Sylfaen" w:hAnsi="Sylfaen" w:cs="Arial"/>
          <w:sz w:val="20"/>
          <w:szCs w:val="20"/>
          <w:lang w:val="es-ES"/>
        </w:rPr>
        <w:t xml:space="preserve"> (</w:t>
      </w:r>
      <w:r w:rsidRPr="006E68AD">
        <w:rPr>
          <w:rFonts w:ascii="Sylfaen" w:hAnsi="Sylfaen" w:cs="Sylfaen"/>
          <w:sz w:val="20"/>
          <w:szCs w:val="20"/>
          <w:lang w:val="es-ES"/>
        </w:rPr>
        <w:t>կամ</w:t>
      </w:r>
      <w:r w:rsidRPr="006E68AD">
        <w:rPr>
          <w:rFonts w:ascii="Sylfaen" w:hAnsi="Sylfaen" w:cs="Arial"/>
          <w:sz w:val="20"/>
          <w:szCs w:val="20"/>
          <w:lang w:val="es-ES"/>
        </w:rPr>
        <w:t xml:space="preserve">) </w:t>
      </w:r>
      <w:r w:rsidRPr="006E68AD">
        <w:rPr>
          <w:rFonts w:ascii="Sylfaen" w:hAnsi="Sylfaen" w:cs="Sylfaen"/>
          <w:sz w:val="20"/>
          <w:szCs w:val="20"/>
          <w:lang w:val="es-ES"/>
        </w:rPr>
        <w:t>թույլ</w:t>
      </w:r>
      <w:r w:rsidRPr="006E68AD">
        <w:rPr>
          <w:rFonts w:ascii="Sylfaen" w:hAnsi="Sylfaen" w:cs="Arial"/>
          <w:sz w:val="20"/>
          <w:szCs w:val="20"/>
          <w:lang w:val="es-ES"/>
        </w:rPr>
        <w:t xml:space="preserve"> </w:t>
      </w:r>
      <w:r w:rsidRPr="006E68AD">
        <w:rPr>
          <w:rFonts w:ascii="Sylfaen" w:hAnsi="Sylfaen" w:cs="Sylfaen"/>
          <w:sz w:val="20"/>
          <w:szCs w:val="20"/>
          <w:lang w:val="es-ES"/>
        </w:rPr>
        <w:t>չի</w:t>
      </w:r>
      <w:r w:rsidRPr="006E68AD">
        <w:rPr>
          <w:rFonts w:ascii="Sylfaen" w:hAnsi="Sylfaen" w:cs="Arial"/>
          <w:sz w:val="20"/>
          <w:szCs w:val="20"/>
          <w:lang w:val="es-ES"/>
        </w:rPr>
        <w:t xml:space="preserve"> </w:t>
      </w:r>
      <w:r w:rsidRPr="006E68AD">
        <w:rPr>
          <w:rFonts w:ascii="Sylfaen" w:hAnsi="Sylfaen" w:cs="Sylfaen"/>
          <w:sz w:val="20"/>
          <w:szCs w:val="20"/>
          <w:lang w:val="es-ES"/>
        </w:rPr>
        <w:t>տալու</w:t>
      </w:r>
      <w:r w:rsidRPr="006E68AD">
        <w:rPr>
          <w:rFonts w:ascii="Sylfaen" w:hAnsi="Sylfaen" w:cs="Arial"/>
          <w:sz w:val="20"/>
          <w:szCs w:val="20"/>
          <w:lang w:val="es-ES"/>
        </w:rPr>
        <w:t xml:space="preserve"> </w:t>
      </w:r>
      <w:r w:rsidRPr="006E68AD">
        <w:rPr>
          <w:rFonts w:ascii="Sylfaen" w:hAnsi="Sylfaen" w:cs="Sylfaen"/>
          <w:sz w:val="20"/>
          <w:szCs w:val="20"/>
          <w:lang w:val="es-ES"/>
        </w:rPr>
        <w:t>գերիշխող</w:t>
      </w:r>
      <w:r w:rsidRPr="006E68AD">
        <w:rPr>
          <w:rFonts w:ascii="Sylfaen" w:hAnsi="Sylfaen" w:cs="Arial"/>
          <w:sz w:val="20"/>
          <w:szCs w:val="20"/>
          <w:lang w:val="es-ES"/>
        </w:rPr>
        <w:t xml:space="preserve"> </w:t>
      </w:r>
      <w:r w:rsidRPr="006E68AD">
        <w:rPr>
          <w:rFonts w:ascii="Sylfaen" w:hAnsi="Sylfaen" w:cs="Sylfaen"/>
          <w:sz w:val="20"/>
          <w:szCs w:val="20"/>
          <w:lang w:val="es-ES"/>
        </w:rPr>
        <w:t>դիրքի</w:t>
      </w:r>
      <w:r w:rsidRPr="006E68AD">
        <w:rPr>
          <w:rFonts w:ascii="Sylfaen" w:hAnsi="Sylfaen" w:cs="Arial"/>
          <w:sz w:val="20"/>
          <w:szCs w:val="20"/>
          <w:lang w:val="es-ES"/>
        </w:rPr>
        <w:t xml:space="preserve"> </w:t>
      </w:r>
      <w:r w:rsidRPr="006E68AD">
        <w:rPr>
          <w:rFonts w:ascii="Sylfaen" w:hAnsi="Sylfaen" w:cs="Sylfaen"/>
          <w:sz w:val="20"/>
          <w:szCs w:val="20"/>
          <w:lang w:val="es-ES"/>
        </w:rPr>
        <w:t>չարաշահում</w:t>
      </w:r>
      <w:r w:rsidRPr="006E68AD">
        <w:rPr>
          <w:rFonts w:ascii="Sylfaen" w:hAnsi="Sylfaen" w:cs="Arial"/>
          <w:sz w:val="20"/>
          <w:szCs w:val="20"/>
          <w:lang w:val="es-ES"/>
        </w:rPr>
        <w:t xml:space="preserve"> </w:t>
      </w:r>
      <w:r w:rsidRPr="006E68AD">
        <w:rPr>
          <w:rFonts w:ascii="Sylfaen" w:hAnsi="Sylfaen" w:cs="Sylfaen"/>
          <w:sz w:val="20"/>
          <w:szCs w:val="20"/>
          <w:lang w:val="es-ES"/>
        </w:rPr>
        <w:t>և</w:t>
      </w:r>
      <w:r w:rsidRPr="006E68AD">
        <w:rPr>
          <w:rFonts w:ascii="Sylfaen" w:hAnsi="Sylfaen" w:cs="Arial"/>
          <w:sz w:val="20"/>
          <w:szCs w:val="20"/>
          <w:lang w:val="es-ES"/>
        </w:rPr>
        <w:t xml:space="preserve"> </w:t>
      </w:r>
      <w:r w:rsidRPr="006E68AD">
        <w:rPr>
          <w:rFonts w:ascii="Sylfaen" w:hAnsi="Sylfaen" w:cs="Sylfaen"/>
          <w:sz w:val="20"/>
          <w:szCs w:val="20"/>
          <w:lang w:val="es-ES"/>
        </w:rPr>
        <w:t>հակամրցակցային</w:t>
      </w:r>
      <w:r w:rsidRPr="006E68AD">
        <w:rPr>
          <w:rFonts w:ascii="Sylfaen" w:hAnsi="Sylfaen" w:cs="Arial"/>
          <w:sz w:val="20"/>
          <w:szCs w:val="20"/>
          <w:lang w:val="es-ES"/>
        </w:rPr>
        <w:t xml:space="preserve"> </w:t>
      </w:r>
      <w:r w:rsidRPr="006E68AD">
        <w:rPr>
          <w:rFonts w:ascii="Sylfaen" w:hAnsi="Sylfaen" w:cs="Sylfaen"/>
          <w:sz w:val="20"/>
          <w:szCs w:val="20"/>
          <w:lang w:val="es-ES"/>
        </w:rPr>
        <w:t>համաձայնություն</w:t>
      </w:r>
      <w:r w:rsidRPr="006E68AD">
        <w:rPr>
          <w:rFonts w:ascii="Sylfaen" w:hAnsi="Sylfaen" w:cs="Arial"/>
          <w:sz w:val="20"/>
          <w:szCs w:val="20"/>
          <w:lang w:val="es-ES"/>
        </w:rPr>
        <w:t>,</w:t>
      </w:r>
    </w:p>
    <w:p w:rsidR="00D714F8" w:rsidRPr="006E68AD" w:rsidRDefault="00D714F8" w:rsidP="00D1325A">
      <w:pPr>
        <w:numPr>
          <w:ilvl w:val="0"/>
          <w:numId w:val="18"/>
        </w:numPr>
        <w:ind w:left="0" w:firstLine="720"/>
        <w:jc w:val="both"/>
        <w:rPr>
          <w:rFonts w:ascii="Sylfaen" w:hAnsi="Sylfaen"/>
          <w:sz w:val="22"/>
          <w:szCs w:val="22"/>
          <w:lang w:val="es-ES"/>
        </w:rPr>
      </w:pPr>
      <w:r w:rsidRPr="006E68AD">
        <w:rPr>
          <w:rFonts w:ascii="Sylfaen" w:hAnsi="Sylfaen" w:cs="Sylfaen"/>
          <w:sz w:val="20"/>
          <w:szCs w:val="20"/>
          <w:lang w:val="es-ES"/>
        </w:rPr>
        <w:t>բացակայում</w:t>
      </w:r>
      <w:r w:rsidRPr="006E68AD">
        <w:rPr>
          <w:rFonts w:ascii="Sylfaen" w:hAnsi="Sylfaen" w:cs="Arial"/>
          <w:sz w:val="20"/>
          <w:szCs w:val="20"/>
          <w:lang w:val="es-ES"/>
        </w:rPr>
        <w:t xml:space="preserve"> </w:t>
      </w:r>
      <w:r w:rsidRPr="006E68AD">
        <w:rPr>
          <w:rFonts w:ascii="Sylfaen" w:hAnsi="Sylfaen" w:cs="Sylfaen"/>
          <w:sz w:val="20"/>
          <w:szCs w:val="20"/>
          <w:lang w:val="es-ES"/>
        </w:rPr>
        <w:t>է</w:t>
      </w:r>
      <w:r w:rsidRPr="006E68AD">
        <w:rPr>
          <w:rFonts w:ascii="Sylfaen" w:hAnsi="Sylfaen" w:cs="Arial"/>
          <w:sz w:val="20"/>
          <w:szCs w:val="20"/>
          <w:lang w:val="es-ES"/>
        </w:rPr>
        <w:t xml:space="preserve"> </w:t>
      </w:r>
      <w:r w:rsidRPr="006E68AD">
        <w:rPr>
          <w:rFonts w:ascii="Sylfaen" w:hAnsi="Sylfaen" w:cs="Sylfaen"/>
          <w:sz w:val="20"/>
          <w:szCs w:val="20"/>
          <w:lang w:val="es-ES"/>
        </w:rPr>
        <w:t>գնանշման</w:t>
      </w:r>
      <w:r w:rsidRPr="006E68AD">
        <w:rPr>
          <w:rFonts w:ascii="Sylfaen" w:hAnsi="Sylfaen" w:cs="Arial"/>
          <w:sz w:val="20"/>
          <w:szCs w:val="20"/>
          <w:lang w:val="es-ES"/>
        </w:rPr>
        <w:t xml:space="preserve"> </w:t>
      </w:r>
      <w:r w:rsidRPr="006E68AD">
        <w:rPr>
          <w:rFonts w:ascii="Sylfaen" w:hAnsi="Sylfaen" w:cs="Sylfaen"/>
          <w:sz w:val="20"/>
          <w:szCs w:val="20"/>
          <w:lang w:val="es-ES"/>
        </w:rPr>
        <w:t>հարցման</w:t>
      </w:r>
      <w:r w:rsidRPr="006E68AD">
        <w:rPr>
          <w:rFonts w:ascii="Sylfaen" w:hAnsi="Sylfaen" w:cs="Arial"/>
          <w:sz w:val="20"/>
          <w:szCs w:val="20"/>
          <w:lang w:val="es-ES"/>
        </w:rPr>
        <w:t xml:space="preserve"> </w:t>
      </w:r>
      <w:r w:rsidRPr="006E68AD">
        <w:rPr>
          <w:rFonts w:ascii="Sylfaen" w:hAnsi="Sylfaen" w:cs="Sylfaen"/>
          <w:sz w:val="20"/>
          <w:szCs w:val="20"/>
          <w:lang w:val="es-ES"/>
        </w:rPr>
        <w:t>հրավերով</w:t>
      </w:r>
      <w:r w:rsidRPr="006E68AD">
        <w:rPr>
          <w:rFonts w:ascii="Sylfaen" w:hAnsi="Sylfaen" w:cs="Arial"/>
          <w:sz w:val="20"/>
          <w:szCs w:val="20"/>
          <w:lang w:val="es-ES"/>
        </w:rPr>
        <w:t xml:space="preserve"> </w:t>
      </w:r>
      <w:r w:rsidRPr="006E68AD">
        <w:rPr>
          <w:rFonts w:ascii="Sylfaen" w:hAnsi="Sylfaen" w:cs="Sylfaen"/>
          <w:sz w:val="20"/>
          <w:szCs w:val="20"/>
          <w:lang w:val="es-ES"/>
        </w:rPr>
        <w:t>սահմանված</w:t>
      </w:r>
      <w:r w:rsidRPr="006E68AD">
        <w:rPr>
          <w:rFonts w:ascii="Sylfaen" w:hAnsi="Sylfaen" w:cs="Arial"/>
          <w:sz w:val="20"/>
          <w:szCs w:val="20"/>
          <w:lang w:val="es-ES"/>
        </w:rPr>
        <w:t>`</w:t>
      </w:r>
      <w:r w:rsidRPr="006E68AD">
        <w:rPr>
          <w:rFonts w:ascii="Sylfaen" w:hAnsi="Sylfaen"/>
          <w:sz w:val="22"/>
          <w:szCs w:val="22"/>
          <w:lang w:val="es-ES"/>
        </w:rPr>
        <w:t xml:space="preserve"> </w:t>
      </w:r>
      <w:r w:rsidRPr="006E68AD">
        <w:rPr>
          <w:rFonts w:ascii="Sylfaen" w:hAnsi="Sylfaen"/>
          <w:sz w:val="22"/>
          <w:szCs w:val="22"/>
          <w:u w:val="single"/>
          <w:lang w:val="es-ES"/>
        </w:rPr>
        <w:tab/>
      </w:r>
      <w:r w:rsidRPr="006E68AD">
        <w:rPr>
          <w:rFonts w:ascii="Sylfaen" w:hAnsi="Sylfaen"/>
          <w:sz w:val="22"/>
          <w:szCs w:val="22"/>
          <w:u w:val="single"/>
          <w:lang w:val="es-ES"/>
        </w:rPr>
        <w:tab/>
      </w:r>
      <w:r w:rsidRPr="006E68AD">
        <w:rPr>
          <w:rFonts w:ascii="Sylfaen" w:hAnsi="Sylfaen"/>
          <w:sz w:val="22"/>
          <w:szCs w:val="22"/>
          <w:u w:val="single"/>
          <w:lang w:val="es-ES"/>
        </w:rPr>
        <w:tab/>
        <w:t xml:space="preserve">                   </w:t>
      </w:r>
      <w:r w:rsidRPr="006E68AD">
        <w:rPr>
          <w:rFonts w:ascii="Sylfaen" w:hAnsi="Sylfaen" w:cs="Arial"/>
          <w:sz w:val="20"/>
          <w:szCs w:val="20"/>
          <w:lang w:val="es-ES"/>
        </w:rPr>
        <w:t>-</w:t>
      </w:r>
      <w:r w:rsidRPr="006E68AD">
        <w:rPr>
          <w:rFonts w:ascii="Sylfaen" w:hAnsi="Sylfaen" w:cs="Sylfaen"/>
          <w:sz w:val="20"/>
          <w:szCs w:val="20"/>
          <w:lang w:val="es-ES"/>
        </w:rPr>
        <w:t>ին</w:t>
      </w:r>
      <w:r w:rsidRPr="006E68AD">
        <w:rPr>
          <w:rFonts w:ascii="Sylfaen" w:hAnsi="Sylfaen"/>
          <w:sz w:val="22"/>
          <w:szCs w:val="22"/>
          <w:lang w:val="es-ES"/>
        </w:rPr>
        <w:t xml:space="preserve"> </w:t>
      </w:r>
    </w:p>
    <w:p w:rsidR="00D714F8" w:rsidRPr="006E68AD" w:rsidRDefault="00D714F8" w:rsidP="00D1325A">
      <w:pPr>
        <w:jc w:val="both"/>
        <w:rPr>
          <w:rFonts w:ascii="Sylfaen" w:hAnsi="Sylfaen" w:cs="Arial"/>
          <w:vertAlign w:val="superscript"/>
          <w:lang w:val="hy-AM"/>
        </w:rPr>
      </w:pPr>
      <w:r w:rsidRPr="006E68AD">
        <w:rPr>
          <w:rFonts w:ascii="Sylfaen" w:hAnsi="Sylfaen"/>
          <w:vertAlign w:val="superscript"/>
          <w:lang w:val="es-ES"/>
        </w:rPr>
        <w:t xml:space="preserve"> </w:t>
      </w:r>
      <w:r w:rsidRPr="006E68AD">
        <w:rPr>
          <w:rFonts w:ascii="Sylfaen" w:hAnsi="Sylfaen"/>
          <w:vertAlign w:val="superscript"/>
          <w:lang w:val="es-ES"/>
        </w:rPr>
        <w:tab/>
      </w:r>
      <w:r w:rsidRPr="006E68AD">
        <w:rPr>
          <w:rFonts w:ascii="Sylfaen" w:hAnsi="Sylfaen"/>
          <w:vertAlign w:val="superscript"/>
          <w:lang w:val="es-ES"/>
        </w:rPr>
        <w:tab/>
      </w:r>
      <w:r w:rsidRPr="006E68AD">
        <w:rPr>
          <w:rFonts w:ascii="Sylfaen" w:hAnsi="Sylfaen"/>
          <w:vertAlign w:val="superscript"/>
          <w:lang w:val="es-ES"/>
        </w:rPr>
        <w:tab/>
      </w:r>
      <w:r w:rsidRPr="006E68AD">
        <w:rPr>
          <w:rFonts w:ascii="Sylfaen" w:hAnsi="Sylfaen"/>
          <w:vertAlign w:val="superscript"/>
          <w:lang w:val="es-ES"/>
        </w:rPr>
        <w:tab/>
      </w:r>
      <w:r w:rsidRPr="006E68AD">
        <w:rPr>
          <w:rFonts w:ascii="Sylfaen" w:hAnsi="Sylfaen"/>
          <w:vertAlign w:val="superscript"/>
          <w:lang w:val="es-ES"/>
        </w:rPr>
        <w:tab/>
      </w:r>
      <w:r w:rsidRPr="006E68AD">
        <w:rPr>
          <w:rFonts w:ascii="Sylfaen" w:hAnsi="Sylfaen"/>
          <w:vertAlign w:val="superscript"/>
          <w:lang w:val="es-ES"/>
        </w:rPr>
        <w:tab/>
      </w:r>
      <w:r w:rsidRPr="006E68AD">
        <w:rPr>
          <w:rFonts w:ascii="Sylfaen" w:hAnsi="Sylfaen"/>
          <w:vertAlign w:val="superscript"/>
          <w:lang w:val="es-ES"/>
        </w:rPr>
        <w:tab/>
      </w:r>
      <w:r w:rsidRPr="006E68AD">
        <w:rPr>
          <w:rFonts w:ascii="Sylfaen" w:hAnsi="Sylfaen"/>
          <w:vertAlign w:val="superscript"/>
          <w:lang w:val="es-ES"/>
        </w:rPr>
        <w:tab/>
      </w:r>
      <w:r w:rsidRPr="006E68AD">
        <w:rPr>
          <w:rFonts w:ascii="Sylfaen" w:hAnsi="Sylfaen"/>
          <w:vertAlign w:val="superscript"/>
          <w:lang w:val="es-ES"/>
        </w:rPr>
        <w:tab/>
      </w:r>
      <w:r w:rsidRPr="006E68AD">
        <w:rPr>
          <w:rFonts w:ascii="Sylfaen" w:hAnsi="Sylfaen"/>
          <w:vertAlign w:val="superscript"/>
          <w:lang w:val="es-ES"/>
        </w:rPr>
        <w:tab/>
        <w:t xml:space="preserve">      </w:t>
      </w:r>
      <w:r w:rsidRPr="006E68AD">
        <w:rPr>
          <w:rFonts w:ascii="Sylfaen" w:hAnsi="Sylfaen" w:cs="Sylfaen"/>
          <w:vertAlign w:val="superscript"/>
          <w:lang w:val="hy-AM"/>
        </w:rPr>
        <w:t>մասնակցի</w:t>
      </w:r>
      <w:r w:rsidRPr="006E68AD">
        <w:rPr>
          <w:rFonts w:ascii="Sylfaen" w:hAnsi="Sylfaen" w:cs="Arial"/>
          <w:vertAlign w:val="superscript"/>
          <w:lang w:val="hy-AM"/>
        </w:rPr>
        <w:t xml:space="preserve"> </w:t>
      </w:r>
      <w:r w:rsidRPr="006E68AD">
        <w:rPr>
          <w:rFonts w:ascii="Sylfaen" w:hAnsi="Sylfaen" w:cs="Sylfaen"/>
          <w:vertAlign w:val="superscript"/>
          <w:lang w:val="hy-AM"/>
        </w:rPr>
        <w:t>անվանումը</w:t>
      </w:r>
      <w:r w:rsidRPr="006E68AD">
        <w:rPr>
          <w:rFonts w:ascii="Sylfaen" w:hAnsi="Sylfaen" w:cs="Arial"/>
          <w:vertAlign w:val="superscript"/>
          <w:lang w:val="hy-AM"/>
        </w:rPr>
        <w:t xml:space="preserve"> </w:t>
      </w:r>
    </w:p>
    <w:p w:rsidR="00D714F8" w:rsidRPr="006E68AD" w:rsidRDefault="00D714F8" w:rsidP="00D1325A">
      <w:pPr>
        <w:jc w:val="both"/>
        <w:rPr>
          <w:rFonts w:ascii="Sylfaen" w:hAnsi="Sylfaen"/>
          <w:sz w:val="22"/>
          <w:szCs w:val="22"/>
          <w:u w:val="single"/>
          <w:lang w:val="es-ES"/>
        </w:rPr>
      </w:pPr>
      <w:r w:rsidRPr="006E68AD">
        <w:rPr>
          <w:rFonts w:ascii="Sylfaen" w:hAnsi="Sylfaen" w:cs="Sylfaen"/>
          <w:sz w:val="20"/>
          <w:szCs w:val="20"/>
          <w:lang w:val="es-ES"/>
        </w:rPr>
        <w:t>փոխկապակցված</w:t>
      </w:r>
      <w:r w:rsidRPr="006E68AD">
        <w:rPr>
          <w:rFonts w:ascii="Sylfaen" w:hAnsi="Sylfaen" w:cs="Arial"/>
          <w:sz w:val="20"/>
          <w:szCs w:val="20"/>
          <w:lang w:val="es-ES"/>
        </w:rPr>
        <w:t xml:space="preserve"> </w:t>
      </w:r>
      <w:r w:rsidRPr="006E68AD">
        <w:rPr>
          <w:rFonts w:ascii="Sylfaen" w:hAnsi="Sylfaen" w:cs="Sylfaen"/>
          <w:sz w:val="20"/>
          <w:szCs w:val="20"/>
          <w:lang w:val="es-ES"/>
        </w:rPr>
        <w:t>անձանց</w:t>
      </w:r>
      <w:r w:rsidRPr="006E68AD">
        <w:rPr>
          <w:rFonts w:ascii="Sylfaen" w:hAnsi="Sylfaen" w:cs="Arial"/>
          <w:sz w:val="20"/>
          <w:szCs w:val="20"/>
          <w:lang w:val="es-ES"/>
        </w:rPr>
        <w:t xml:space="preserve"> </w:t>
      </w:r>
      <w:r w:rsidRPr="006E68AD">
        <w:rPr>
          <w:rFonts w:ascii="Sylfaen" w:hAnsi="Sylfaen" w:cs="Sylfaen"/>
          <w:sz w:val="20"/>
          <w:szCs w:val="20"/>
          <w:lang w:val="es-ES"/>
        </w:rPr>
        <w:t>և</w:t>
      </w:r>
      <w:r w:rsidRPr="006E68AD">
        <w:rPr>
          <w:rFonts w:ascii="Sylfaen" w:hAnsi="Sylfaen" w:cs="Arial"/>
          <w:sz w:val="20"/>
          <w:szCs w:val="20"/>
          <w:lang w:val="es-ES"/>
        </w:rPr>
        <w:t xml:space="preserve"> (</w:t>
      </w:r>
      <w:r w:rsidRPr="006E68AD">
        <w:rPr>
          <w:rFonts w:ascii="Sylfaen" w:hAnsi="Sylfaen" w:cs="Sylfaen"/>
          <w:sz w:val="20"/>
          <w:szCs w:val="20"/>
          <w:lang w:val="es-ES"/>
        </w:rPr>
        <w:t>կամ</w:t>
      </w:r>
      <w:r w:rsidRPr="006E68AD">
        <w:rPr>
          <w:rFonts w:ascii="Sylfaen" w:hAnsi="Sylfaen" w:cs="Arial"/>
          <w:sz w:val="20"/>
          <w:szCs w:val="20"/>
          <w:lang w:val="es-ES"/>
        </w:rPr>
        <w:t>)</w:t>
      </w:r>
      <w:r w:rsidRPr="006E68AD">
        <w:rPr>
          <w:rFonts w:ascii="Sylfaen" w:hAnsi="Sylfaen"/>
          <w:sz w:val="22"/>
          <w:szCs w:val="22"/>
          <w:lang w:val="es-ES"/>
        </w:rPr>
        <w:t xml:space="preserve"> </w:t>
      </w:r>
      <w:r w:rsidRPr="006E68AD">
        <w:rPr>
          <w:rFonts w:ascii="Sylfaen" w:hAnsi="Sylfaen"/>
          <w:sz w:val="22"/>
          <w:szCs w:val="22"/>
          <w:u w:val="single"/>
          <w:lang w:val="es-ES"/>
        </w:rPr>
        <w:tab/>
      </w:r>
      <w:r w:rsidRPr="006E68AD">
        <w:rPr>
          <w:rFonts w:ascii="Sylfaen" w:hAnsi="Sylfaen"/>
          <w:sz w:val="22"/>
          <w:szCs w:val="22"/>
          <w:u w:val="single"/>
          <w:lang w:val="es-ES"/>
        </w:rPr>
        <w:tab/>
      </w:r>
      <w:r w:rsidRPr="006E68AD">
        <w:rPr>
          <w:rFonts w:ascii="Sylfaen" w:hAnsi="Sylfaen"/>
          <w:sz w:val="22"/>
          <w:szCs w:val="22"/>
          <w:u w:val="single"/>
          <w:lang w:val="es-ES"/>
        </w:rPr>
        <w:tab/>
      </w:r>
      <w:r w:rsidRPr="006E68AD">
        <w:rPr>
          <w:rFonts w:ascii="Sylfaen" w:hAnsi="Sylfaen"/>
          <w:sz w:val="22"/>
          <w:szCs w:val="22"/>
          <w:u w:val="single"/>
          <w:lang w:val="es-ES"/>
        </w:rPr>
        <w:tab/>
        <w:t xml:space="preserve">    </w:t>
      </w:r>
      <w:r w:rsidRPr="006E68AD">
        <w:rPr>
          <w:rFonts w:ascii="Sylfaen" w:hAnsi="Sylfaen"/>
          <w:sz w:val="22"/>
          <w:szCs w:val="22"/>
          <w:u w:val="single"/>
          <w:lang w:val="es-ES"/>
        </w:rPr>
        <w:tab/>
      </w:r>
      <w:r w:rsidRPr="006E68AD">
        <w:rPr>
          <w:rFonts w:ascii="Sylfaen" w:hAnsi="Sylfaen"/>
          <w:sz w:val="22"/>
          <w:szCs w:val="22"/>
          <w:u w:val="single"/>
          <w:lang w:val="es-ES"/>
        </w:rPr>
        <w:tab/>
      </w:r>
      <w:r w:rsidRPr="006E68AD">
        <w:rPr>
          <w:rFonts w:ascii="Sylfaen" w:hAnsi="Sylfaen"/>
          <w:sz w:val="22"/>
          <w:szCs w:val="22"/>
          <w:u w:val="single"/>
          <w:lang w:val="es-ES"/>
        </w:rPr>
        <w:tab/>
      </w:r>
      <w:r w:rsidRPr="006E68AD">
        <w:rPr>
          <w:rFonts w:ascii="Sylfaen" w:hAnsi="Sylfaen"/>
          <w:sz w:val="22"/>
          <w:szCs w:val="22"/>
          <w:u w:val="single"/>
          <w:lang w:val="es-ES"/>
        </w:rPr>
        <w:tab/>
        <w:t xml:space="preserve">                    </w:t>
      </w:r>
      <w:r w:rsidRPr="006E68AD">
        <w:rPr>
          <w:rFonts w:ascii="Sylfaen" w:hAnsi="Sylfaen" w:cs="Arial"/>
          <w:sz w:val="20"/>
          <w:szCs w:val="20"/>
          <w:lang w:val="es-ES"/>
        </w:rPr>
        <w:t>-</w:t>
      </w:r>
      <w:r w:rsidRPr="006E68AD">
        <w:rPr>
          <w:rFonts w:ascii="Sylfaen" w:hAnsi="Sylfaen" w:cs="Sylfaen"/>
          <w:sz w:val="20"/>
          <w:szCs w:val="20"/>
          <w:lang w:val="es-ES"/>
        </w:rPr>
        <w:t>ի</w:t>
      </w:r>
      <w:r w:rsidRPr="006E68AD">
        <w:rPr>
          <w:rFonts w:ascii="Sylfaen" w:hAnsi="Sylfaen"/>
          <w:sz w:val="22"/>
          <w:szCs w:val="22"/>
          <w:u w:val="single"/>
          <w:lang w:val="es-ES"/>
        </w:rPr>
        <w:t xml:space="preserve">  </w:t>
      </w:r>
    </w:p>
    <w:p w:rsidR="00D714F8" w:rsidRPr="006E68AD" w:rsidRDefault="00D714F8" w:rsidP="00D1325A">
      <w:pPr>
        <w:jc w:val="both"/>
        <w:rPr>
          <w:rFonts w:ascii="Sylfaen" w:hAnsi="Sylfaen"/>
          <w:sz w:val="22"/>
          <w:szCs w:val="22"/>
          <w:u w:val="single"/>
          <w:lang w:val="es-ES"/>
        </w:rPr>
      </w:pPr>
      <w:r w:rsidRPr="006E68AD">
        <w:rPr>
          <w:rFonts w:ascii="Sylfaen" w:hAnsi="Sylfaen" w:cs="Sylfaen"/>
          <w:vertAlign w:val="superscript"/>
          <w:lang w:val="es-ES"/>
        </w:rPr>
        <w:tab/>
      </w:r>
      <w:r w:rsidRPr="006E68AD">
        <w:rPr>
          <w:rFonts w:ascii="Sylfaen" w:hAnsi="Sylfaen" w:cs="Sylfaen"/>
          <w:vertAlign w:val="superscript"/>
          <w:lang w:val="es-ES"/>
        </w:rPr>
        <w:tab/>
      </w:r>
      <w:r w:rsidRPr="006E68AD">
        <w:rPr>
          <w:rFonts w:ascii="Sylfaen" w:hAnsi="Sylfaen" w:cs="Sylfaen"/>
          <w:vertAlign w:val="superscript"/>
          <w:lang w:val="es-ES"/>
        </w:rPr>
        <w:tab/>
      </w:r>
      <w:r w:rsidRPr="006E68AD">
        <w:rPr>
          <w:rFonts w:ascii="Sylfaen" w:hAnsi="Sylfaen" w:cs="Sylfaen"/>
          <w:vertAlign w:val="superscript"/>
          <w:lang w:val="es-ES"/>
        </w:rPr>
        <w:tab/>
      </w:r>
      <w:r w:rsidRPr="006E68AD">
        <w:rPr>
          <w:rFonts w:ascii="Sylfaen" w:hAnsi="Sylfaen" w:cs="Sylfaen"/>
          <w:vertAlign w:val="superscript"/>
          <w:lang w:val="es-ES"/>
        </w:rPr>
        <w:tab/>
      </w:r>
      <w:r w:rsidRPr="006E68AD">
        <w:rPr>
          <w:rFonts w:ascii="Sylfaen" w:hAnsi="Sylfaen" w:cs="Sylfaen"/>
          <w:vertAlign w:val="superscript"/>
          <w:lang w:val="es-ES"/>
        </w:rPr>
        <w:tab/>
      </w:r>
      <w:r w:rsidRPr="006E68AD">
        <w:rPr>
          <w:rFonts w:ascii="Sylfaen" w:hAnsi="Sylfaen" w:cs="Sylfaen"/>
          <w:vertAlign w:val="superscript"/>
          <w:lang w:val="es-ES"/>
        </w:rPr>
        <w:tab/>
      </w:r>
      <w:r w:rsidRPr="006E68AD">
        <w:rPr>
          <w:rFonts w:ascii="Sylfaen" w:hAnsi="Sylfaen" w:cs="Sylfaen"/>
          <w:vertAlign w:val="superscript"/>
          <w:lang w:val="es-ES"/>
        </w:rPr>
        <w:tab/>
      </w:r>
      <w:r w:rsidRPr="006E68AD">
        <w:rPr>
          <w:rFonts w:ascii="Sylfaen" w:hAnsi="Sylfaen" w:cs="Sylfaen"/>
          <w:vertAlign w:val="superscript"/>
          <w:lang w:val="es-ES"/>
        </w:rPr>
        <w:tab/>
      </w:r>
      <w:r w:rsidRPr="006E68AD">
        <w:rPr>
          <w:rFonts w:ascii="Sylfaen" w:hAnsi="Sylfaen" w:cs="Sylfaen"/>
          <w:vertAlign w:val="superscript"/>
          <w:lang w:val="hy-AM"/>
        </w:rPr>
        <w:t>մասնակցի</w:t>
      </w:r>
      <w:r w:rsidRPr="006E68AD">
        <w:rPr>
          <w:rFonts w:ascii="Sylfaen" w:hAnsi="Sylfaen" w:cs="Arial"/>
          <w:vertAlign w:val="superscript"/>
          <w:lang w:val="hy-AM"/>
        </w:rPr>
        <w:t xml:space="preserve"> </w:t>
      </w:r>
      <w:r w:rsidRPr="006E68AD">
        <w:rPr>
          <w:rFonts w:ascii="Sylfaen" w:hAnsi="Sylfaen" w:cs="Sylfaen"/>
          <w:vertAlign w:val="superscript"/>
          <w:lang w:val="hy-AM"/>
        </w:rPr>
        <w:t>անվանումը</w:t>
      </w:r>
    </w:p>
    <w:p w:rsidR="00D714F8" w:rsidRPr="006E68AD" w:rsidRDefault="00D714F8" w:rsidP="00D1325A">
      <w:pPr>
        <w:jc w:val="both"/>
        <w:rPr>
          <w:rFonts w:ascii="Sylfaen" w:hAnsi="Sylfaen"/>
          <w:sz w:val="22"/>
          <w:szCs w:val="22"/>
          <w:u w:val="single"/>
          <w:lang w:val="es-ES"/>
        </w:rPr>
      </w:pPr>
      <w:r w:rsidRPr="006E68AD">
        <w:rPr>
          <w:rFonts w:ascii="Sylfaen" w:hAnsi="Sylfaen" w:cs="Sylfaen"/>
          <w:sz w:val="20"/>
          <w:szCs w:val="20"/>
          <w:lang w:val="es-ES"/>
        </w:rPr>
        <w:t>կողմից</w:t>
      </w:r>
      <w:r w:rsidRPr="006E68AD">
        <w:rPr>
          <w:rFonts w:ascii="Sylfaen" w:hAnsi="Sylfaen" w:cs="Arial"/>
          <w:sz w:val="20"/>
          <w:szCs w:val="20"/>
          <w:lang w:val="es-ES"/>
        </w:rPr>
        <w:t xml:space="preserve"> </w:t>
      </w:r>
      <w:r w:rsidRPr="006E68AD">
        <w:rPr>
          <w:rFonts w:ascii="Sylfaen" w:hAnsi="Sylfaen" w:cs="Sylfaen"/>
          <w:sz w:val="20"/>
          <w:szCs w:val="20"/>
          <w:lang w:val="es-ES"/>
        </w:rPr>
        <w:t>հիմնադրված</w:t>
      </w:r>
      <w:r w:rsidRPr="006E68AD">
        <w:rPr>
          <w:rFonts w:ascii="Sylfaen" w:hAnsi="Sylfaen" w:cs="Arial"/>
          <w:sz w:val="20"/>
          <w:szCs w:val="20"/>
          <w:lang w:val="es-ES"/>
        </w:rPr>
        <w:t xml:space="preserve"> </w:t>
      </w:r>
      <w:r w:rsidRPr="006E68AD">
        <w:rPr>
          <w:rFonts w:ascii="Sylfaen" w:hAnsi="Sylfaen" w:cs="Sylfaen"/>
          <w:sz w:val="20"/>
          <w:szCs w:val="20"/>
          <w:lang w:val="es-ES"/>
        </w:rPr>
        <w:t>կամ</w:t>
      </w:r>
      <w:r w:rsidRPr="006E68AD">
        <w:rPr>
          <w:rFonts w:ascii="Sylfaen" w:hAnsi="Sylfaen" w:cs="Arial"/>
          <w:sz w:val="20"/>
          <w:szCs w:val="20"/>
          <w:lang w:val="es-ES"/>
        </w:rPr>
        <w:t xml:space="preserve"> </w:t>
      </w:r>
      <w:r w:rsidRPr="006E68AD">
        <w:rPr>
          <w:rFonts w:ascii="Sylfaen" w:hAnsi="Sylfaen" w:cs="Sylfaen"/>
          <w:sz w:val="20"/>
          <w:szCs w:val="20"/>
          <w:lang w:val="es-ES"/>
        </w:rPr>
        <w:t>ավելի</w:t>
      </w:r>
      <w:r w:rsidRPr="006E68AD">
        <w:rPr>
          <w:rFonts w:ascii="Sylfaen" w:hAnsi="Sylfaen" w:cs="Arial"/>
          <w:sz w:val="20"/>
          <w:szCs w:val="20"/>
          <w:lang w:val="es-ES"/>
        </w:rPr>
        <w:t xml:space="preserve"> </w:t>
      </w:r>
      <w:r w:rsidRPr="006E68AD">
        <w:rPr>
          <w:rFonts w:ascii="Sylfaen" w:hAnsi="Sylfaen" w:cs="Sylfaen"/>
          <w:sz w:val="20"/>
          <w:szCs w:val="20"/>
          <w:lang w:val="es-ES"/>
        </w:rPr>
        <w:t>քան</w:t>
      </w:r>
      <w:r w:rsidRPr="006E68AD">
        <w:rPr>
          <w:rFonts w:ascii="Sylfaen" w:hAnsi="Sylfaen" w:cs="Arial"/>
          <w:sz w:val="20"/>
          <w:szCs w:val="20"/>
          <w:lang w:val="es-ES"/>
        </w:rPr>
        <w:t xml:space="preserve"> </w:t>
      </w:r>
      <w:r w:rsidRPr="006E68AD">
        <w:rPr>
          <w:rFonts w:ascii="Sylfaen" w:hAnsi="Sylfaen" w:cs="Sylfaen"/>
          <w:sz w:val="20"/>
          <w:szCs w:val="20"/>
          <w:lang w:val="es-ES"/>
        </w:rPr>
        <w:t>հիսուն</w:t>
      </w:r>
      <w:r w:rsidRPr="006E68AD">
        <w:rPr>
          <w:rFonts w:ascii="Sylfaen" w:hAnsi="Sylfaen" w:cs="Arial"/>
          <w:sz w:val="20"/>
          <w:szCs w:val="20"/>
          <w:lang w:val="es-ES"/>
        </w:rPr>
        <w:t xml:space="preserve"> </w:t>
      </w:r>
      <w:r w:rsidRPr="006E68AD">
        <w:rPr>
          <w:rFonts w:ascii="Sylfaen" w:hAnsi="Sylfaen" w:cs="Sylfaen"/>
          <w:sz w:val="20"/>
          <w:szCs w:val="20"/>
          <w:lang w:val="es-ES"/>
        </w:rPr>
        <w:t>տոկոս</w:t>
      </w:r>
      <w:r w:rsidRPr="006E68AD">
        <w:rPr>
          <w:rFonts w:ascii="Sylfaen" w:hAnsi="Sylfaen"/>
          <w:sz w:val="22"/>
          <w:szCs w:val="22"/>
          <w:lang w:val="es-ES"/>
        </w:rPr>
        <w:t xml:space="preserve"> </w:t>
      </w:r>
      <w:r w:rsidRPr="006E68AD">
        <w:rPr>
          <w:rFonts w:ascii="Sylfaen" w:hAnsi="Sylfaen"/>
          <w:sz w:val="22"/>
          <w:szCs w:val="22"/>
          <w:u w:val="single"/>
          <w:lang w:val="es-ES"/>
        </w:rPr>
        <w:tab/>
      </w:r>
      <w:r w:rsidRPr="006E68AD">
        <w:rPr>
          <w:rFonts w:ascii="Sylfaen" w:hAnsi="Sylfaen"/>
          <w:sz w:val="22"/>
          <w:szCs w:val="22"/>
          <w:u w:val="single"/>
          <w:lang w:val="es-ES"/>
        </w:rPr>
        <w:tab/>
      </w:r>
      <w:r w:rsidRPr="006E68AD">
        <w:rPr>
          <w:rFonts w:ascii="Sylfaen" w:hAnsi="Sylfaen"/>
          <w:sz w:val="22"/>
          <w:szCs w:val="22"/>
          <w:u w:val="single"/>
          <w:lang w:val="es-ES"/>
        </w:rPr>
        <w:tab/>
        <w:t xml:space="preserve">   </w:t>
      </w:r>
      <w:r w:rsidRPr="006E68AD">
        <w:rPr>
          <w:rFonts w:ascii="Sylfaen" w:hAnsi="Sylfaen"/>
          <w:sz w:val="22"/>
          <w:szCs w:val="22"/>
          <w:u w:val="single"/>
          <w:lang w:val="es-ES"/>
        </w:rPr>
        <w:tab/>
      </w:r>
      <w:r w:rsidRPr="006E68AD">
        <w:rPr>
          <w:rFonts w:ascii="Sylfaen" w:hAnsi="Sylfaen"/>
          <w:sz w:val="22"/>
          <w:szCs w:val="22"/>
          <w:u w:val="single"/>
          <w:lang w:val="es-ES"/>
        </w:rPr>
        <w:tab/>
      </w:r>
      <w:r w:rsidRPr="006E68AD">
        <w:rPr>
          <w:rFonts w:ascii="Sylfaen" w:hAnsi="Sylfaen"/>
          <w:sz w:val="22"/>
          <w:szCs w:val="22"/>
          <w:u w:val="single"/>
          <w:lang w:val="es-ES"/>
        </w:rPr>
        <w:tab/>
        <w:t xml:space="preserve">                   </w:t>
      </w:r>
      <w:r w:rsidRPr="006E68AD">
        <w:rPr>
          <w:rFonts w:ascii="Sylfaen" w:hAnsi="Sylfaen" w:cs="Arial"/>
          <w:sz w:val="20"/>
          <w:szCs w:val="20"/>
          <w:lang w:val="es-ES"/>
        </w:rPr>
        <w:t>-</w:t>
      </w:r>
      <w:r w:rsidRPr="006E68AD">
        <w:rPr>
          <w:rFonts w:ascii="Sylfaen" w:hAnsi="Sylfaen" w:cs="Sylfaen"/>
          <w:sz w:val="20"/>
          <w:szCs w:val="20"/>
          <w:lang w:val="es-ES"/>
        </w:rPr>
        <w:t>ին</w:t>
      </w:r>
    </w:p>
    <w:p w:rsidR="00D714F8" w:rsidRPr="006E68AD" w:rsidRDefault="00D714F8" w:rsidP="00D1325A">
      <w:pPr>
        <w:jc w:val="both"/>
        <w:rPr>
          <w:rFonts w:ascii="Sylfaen" w:hAnsi="Sylfaen"/>
          <w:sz w:val="22"/>
          <w:szCs w:val="22"/>
          <w:lang w:val="es-ES"/>
        </w:rPr>
      </w:pPr>
      <w:r w:rsidRPr="006E68AD">
        <w:rPr>
          <w:rFonts w:ascii="Sylfaen" w:hAnsi="Sylfaen" w:cs="Sylfaen"/>
          <w:vertAlign w:val="superscript"/>
          <w:lang w:val="es-ES"/>
        </w:rPr>
        <w:t xml:space="preserve">                                                                     </w:t>
      </w:r>
      <w:r w:rsidRPr="006E68AD">
        <w:rPr>
          <w:rFonts w:ascii="Sylfaen" w:hAnsi="Sylfaen" w:cs="Sylfaen"/>
          <w:vertAlign w:val="superscript"/>
          <w:lang w:val="es-ES"/>
        </w:rPr>
        <w:tab/>
      </w:r>
      <w:r w:rsidRPr="006E68AD">
        <w:rPr>
          <w:rFonts w:ascii="Sylfaen" w:hAnsi="Sylfaen" w:cs="Sylfaen"/>
          <w:vertAlign w:val="superscript"/>
          <w:lang w:val="es-ES"/>
        </w:rPr>
        <w:tab/>
      </w:r>
      <w:r w:rsidRPr="006E68AD">
        <w:rPr>
          <w:rFonts w:ascii="Sylfaen" w:hAnsi="Sylfaen" w:cs="Sylfaen"/>
          <w:vertAlign w:val="superscript"/>
          <w:lang w:val="es-ES"/>
        </w:rPr>
        <w:tab/>
      </w:r>
      <w:r w:rsidRPr="006E68AD">
        <w:rPr>
          <w:rFonts w:ascii="Sylfaen" w:hAnsi="Sylfaen" w:cs="Sylfaen"/>
          <w:vertAlign w:val="superscript"/>
          <w:lang w:val="es-ES"/>
        </w:rPr>
        <w:tab/>
      </w:r>
      <w:r w:rsidRPr="006E68AD">
        <w:rPr>
          <w:rFonts w:ascii="Sylfaen" w:hAnsi="Sylfaen" w:cs="Sylfaen"/>
          <w:vertAlign w:val="superscript"/>
          <w:lang w:val="es-ES"/>
        </w:rPr>
        <w:tab/>
      </w:r>
      <w:r w:rsidRPr="006E68AD">
        <w:rPr>
          <w:rFonts w:ascii="Sylfaen" w:hAnsi="Sylfaen" w:cs="Sylfaen"/>
          <w:vertAlign w:val="superscript"/>
          <w:lang w:val="es-ES"/>
        </w:rPr>
        <w:tab/>
      </w:r>
      <w:r w:rsidRPr="006E68AD">
        <w:rPr>
          <w:rFonts w:ascii="Sylfaen" w:hAnsi="Sylfaen" w:cs="Sylfaen"/>
          <w:vertAlign w:val="superscript"/>
          <w:lang w:val="hy-AM"/>
        </w:rPr>
        <w:t>մասնակցի</w:t>
      </w:r>
      <w:r w:rsidRPr="006E68AD">
        <w:rPr>
          <w:rFonts w:ascii="Sylfaen" w:hAnsi="Sylfaen" w:cs="Arial"/>
          <w:vertAlign w:val="superscript"/>
          <w:lang w:val="hy-AM"/>
        </w:rPr>
        <w:t xml:space="preserve"> </w:t>
      </w:r>
      <w:r w:rsidRPr="006E68AD">
        <w:rPr>
          <w:rFonts w:ascii="Sylfaen" w:hAnsi="Sylfaen" w:cs="Sylfaen"/>
          <w:vertAlign w:val="superscript"/>
          <w:lang w:val="hy-AM"/>
        </w:rPr>
        <w:t>անվանումը</w:t>
      </w:r>
    </w:p>
    <w:p w:rsidR="00D714F8" w:rsidRPr="006E68AD" w:rsidRDefault="00D714F8" w:rsidP="00D1325A">
      <w:pPr>
        <w:jc w:val="both"/>
        <w:rPr>
          <w:rFonts w:ascii="Sylfaen" w:hAnsi="Sylfaen" w:cs="Arial"/>
          <w:sz w:val="20"/>
          <w:szCs w:val="20"/>
          <w:lang w:val="es-ES"/>
        </w:rPr>
      </w:pPr>
      <w:r w:rsidRPr="006E68AD">
        <w:rPr>
          <w:rFonts w:ascii="Sylfaen" w:hAnsi="Sylfaen" w:cs="Sylfaen"/>
          <w:sz w:val="20"/>
          <w:szCs w:val="20"/>
          <w:lang w:val="es-ES"/>
        </w:rPr>
        <w:t>պատկանող</w:t>
      </w:r>
      <w:r w:rsidRPr="006E68AD">
        <w:rPr>
          <w:rFonts w:ascii="Sylfaen" w:hAnsi="Sylfaen" w:cs="Arial"/>
          <w:sz w:val="20"/>
          <w:szCs w:val="20"/>
          <w:lang w:val="es-ES"/>
        </w:rPr>
        <w:t xml:space="preserve"> </w:t>
      </w:r>
      <w:r w:rsidRPr="006E68AD">
        <w:rPr>
          <w:rFonts w:ascii="Sylfaen" w:hAnsi="Sylfaen" w:cs="Sylfaen"/>
          <w:sz w:val="20"/>
          <w:szCs w:val="20"/>
          <w:lang w:val="es-ES"/>
        </w:rPr>
        <w:t>բաժնեմաս</w:t>
      </w:r>
      <w:r w:rsidRPr="006E68AD">
        <w:rPr>
          <w:rFonts w:ascii="Sylfaen" w:hAnsi="Sylfaen" w:cs="Arial"/>
          <w:sz w:val="20"/>
          <w:szCs w:val="20"/>
          <w:lang w:val="es-ES"/>
        </w:rPr>
        <w:t xml:space="preserve"> (</w:t>
      </w:r>
      <w:r w:rsidRPr="006E68AD">
        <w:rPr>
          <w:rFonts w:ascii="Sylfaen" w:hAnsi="Sylfaen" w:cs="Sylfaen"/>
          <w:sz w:val="20"/>
          <w:szCs w:val="20"/>
          <w:lang w:val="es-ES"/>
        </w:rPr>
        <w:t>փայաբաժին</w:t>
      </w:r>
      <w:r w:rsidRPr="006E68AD">
        <w:rPr>
          <w:rFonts w:ascii="Sylfaen" w:hAnsi="Sylfaen" w:cs="Arial"/>
          <w:sz w:val="20"/>
          <w:szCs w:val="20"/>
          <w:lang w:val="es-ES"/>
        </w:rPr>
        <w:t xml:space="preserve">) </w:t>
      </w:r>
      <w:r w:rsidRPr="006E68AD">
        <w:rPr>
          <w:rFonts w:ascii="Sylfaen" w:hAnsi="Sylfaen" w:cs="Sylfaen"/>
          <w:sz w:val="20"/>
          <w:szCs w:val="20"/>
          <w:lang w:val="es-ES"/>
        </w:rPr>
        <w:t>ունեցող</w:t>
      </w:r>
      <w:r w:rsidRPr="006E68AD">
        <w:rPr>
          <w:rFonts w:ascii="Sylfaen" w:hAnsi="Sylfaen" w:cs="Arial"/>
          <w:sz w:val="20"/>
          <w:szCs w:val="20"/>
          <w:lang w:val="es-ES"/>
        </w:rPr>
        <w:t xml:space="preserve"> </w:t>
      </w:r>
      <w:r w:rsidRPr="006E68AD">
        <w:rPr>
          <w:rFonts w:ascii="Sylfaen" w:hAnsi="Sylfaen" w:cs="Sylfaen"/>
          <w:sz w:val="20"/>
          <w:szCs w:val="20"/>
          <w:lang w:val="es-ES"/>
        </w:rPr>
        <w:t>կազմակերպությունների</w:t>
      </w:r>
      <w:r w:rsidRPr="006E68AD">
        <w:rPr>
          <w:rFonts w:ascii="Sylfaen" w:hAnsi="Sylfaen" w:cs="Arial"/>
          <w:sz w:val="20"/>
          <w:szCs w:val="20"/>
          <w:lang w:val="es-ES"/>
        </w:rPr>
        <w:t xml:space="preserve"> </w:t>
      </w:r>
      <w:r w:rsidRPr="006E68AD">
        <w:rPr>
          <w:rFonts w:ascii="Sylfaen" w:hAnsi="Sylfaen" w:cs="Sylfaen"/>
          <w:sz w:val="20"/>
          <w:szCs w:val="20"/>
          <w:lang w:val="es-ES"/>
        </w:rPr>
        <w:t>միաժամանակյա</w:t>
      </w:r>
      <w:r w:rsidRPr="006E68AD">
        <w:rPr>
          <w:rFonts w:ascii="Sylfaen" w:hAnsi="Sylfaen" w:cs="Arial"/>
          <w:sz w:val="20"/>
          <w:szCs w:val="20"/>
          <w:lang w:val="es-ES"/>
        </w:rPr>
        <w:t xml:space="preserve"> </w:t>
      </w:r>
      <w:r w:rsidRPr="006E68AD">
        <w:rPr>
          <w:rFonts w:ascii="Sylfaen" w:hAnsi="Sylfaen" w:cs="Sylfaen"/>
          <w:sz w:val="20"/>
          <w:szCs w:val="20"/>
          <w:lang w:val="es-ES"/>
        </w:rPr>
        <w:t>մասնակցության</w:t>
      </w:r>
      <w:r w:rsidRPr="006E68AD">
        <w:rPr>
          <w:rFonts w:ascii="Sylfaen" w:hAnsi="Sylfaen" w:cs="Arial"/>
          <w:sz w:val="20"/>
          <w:szCs w:val="20"/>
          <w:lang w:val="es-ES"/>
        </w:rPr>
        <w:t xml:space="preserve"> </w:t>
      </w:r>
      <w:r w:rsidRPr="006E68AD">
        <w:rPr>
          <w:rFonts w:ascii="Sylfaen" w:hAnsi="Sylfaen" w:cs="Sylfaen"/>
          <w:sz w:val="20"/>
          <w:szCs w:val="20"/>
          <w:lang w:val="es-ES"/>
        </w:rPr>
        <w:t>դեպք</w:t>
      </w:r>
      <w:r w:rsidR="00D1325A" w:rsidRPr="006E68AD">
        <w:rPr>
          <w:rFonts w:ascii="Sylfaen" w:hAnsi="Sylfaen" w:cs="Arial"/>
          <w:sz w:val="20"/>
          <w:szCs w:val="20"/>
          <w:lang w:val="es-ES"/>
        </w:rPr>
        <w:t>.</w:t>
      </w:r>
    </w:p>
    <w:p w:rsidR="00D714F8" w:rsidRPr="006E68AD" w:rsidRDefault="00D714F8" w:rsidP="00D1325A">
      <w:pPr>
        <w:numPr>
          <w:ilvl w:val="0"/>
          <w:numId w:val="18"/>
        </w:numPr>
        <w:ind w:left="0" w:firstLine="720"/>
        <w:jc w:val="both"/>
        <w:rPr>
          <w:rFonts w:ascii="Sylfaen" w:hAnsi="Sylfaen" w:cs="Sylfaen"/>
          <w:sz w:val="20"/>
          <w:lang w:val="es-ES"/>
        </w:rPr>
      </w:pPr>
      <w:r w:rsidRPr="006E68AD">
        <w:rPr>
          <w:rFonts w:ascii="Sylfaen" w:hAnsi="Sylfaen" w:cs="Sylfaen"/>
          <w:sz w:val="20"/>
          <w:szCs w:val="20"/>
          <w:lang w:val="es-ES"/>
        </w:rPr>
        <w:t>ստորև</w:t>
      </w:r>
      <w:r w:rsidRPr="006E68AD">
        <w:rPr>
          <w:rFonts w:ascii="Sylfaen" w:hAnsi="Sylfaen" w:cs="Arial"/>
          <w:sz w:val="20"/>
          <w:szCs w:val="20"/>
          <w:lang w:val="es-ES"/>
        </w:rPr>
        <w:t xml:space="preserve"> </w:t>
      </w:r>
      <w:r w:rsidRPr="006E68AD">
        <w:rPr>
          <w:rFonts w:ascii="Sylfaen" w:hAnsi="Sylfaen" w:cs="Sylfaen"/>
          <w:sz w:val="20"/>
          <w:szCs w:val="20"/>
          <w:lang w:val="es-ES"/>
        </w:rPr>
        <w:t>ներկայացնում</w:t>
      </w:r>
      <w:r w:rsidRPr="006E68AD">
        <w:rPr>
          <w:rFonts w:ascii="Sylfaen" w:hAnsi="Sylfaen" w:cs="Arial"/>
          <w:sz w:val="20"/>
          <w:szCs w:val="20"/>
          <w:lang w:val="es-ES"/>
        </w:rPr>
        <w:t xml:space="preserve"> </w:t>
      </w:r>
      <w:r w:rsidRPr="006E68AD">
        <w:rPr>
          <w:rFonts w:ascii="Sylfaen" w:hAnsi="Sylfaen" w:cs="Sylfaen"/>
          <w:sz w:val="20"/>
          <w:szCs w:val="20"/>
          <w:lang w:val="es-ES"/>
        </w:rPr>
        <w:t>է</w:t>
      </w:r>
      <w:r w:rsidRPr="006E68AD">
        <w:rPr>
          <w:rFonts w:ascii="Sylfaen" w:hAnsi="Sylfaen" w:cs="Arial"/>
          <w:sz w:val="20"/>
          <w:szCs w:val="20"/>
          <w:lang w:val="es-ES"/>
        </w:rPr>
        <w:t xml:space="preserve"> </w:t>
      </w:r>
      <w:r w:rsidRPr="006E68AD">
        <w:rPr>
          <w:rFonts w:ascii="Sylfaen" w:hAnsi="Sylfaen" w:cs="Sylfaen"/>
          <w:sz w:val="20"/>
          <w:szCs w:val="20"/>
          <w:lang w:val="es-ES"/>
        </w:rPr>
        <w:t>հայտը</w:t>
      </w:r>
      <w:r w:rsidRPr="006E68AD">
        <w:rPr>
          <w:rFonts w:ascii="Sylfaen" w:hAnsi="Sylfaen" w:cs="Arial"/>
          <w:sz w:val="20"/>
          <w:szCs w:val="20"/>
          <w:lang w:val="es-ES"/>
        </w:rPr>
        <w:t xml:space="preserve"> </w:t>
      </w:r>
      <w:r w:rsidRPr="006E68AD">
        <w:rPr>
          <w:rFonts w:ascii="Sylfaen" w:hAnsi="Sylfaen" w:cs="Sylfaen"/>
          <w:sz w:val="20"/>
          <w:szCs w:val="20"/>
          <w:lang w:val="es-ES"/>
        </w:rPr>
        <w:t>ներկայացնելու</w:t>
      </w:r>
      <w:r w:rsidRPr="006E68AD">
        <w:rPr>
          <w:rFonts w:ascii="Sylfaen" w:hAnsi="Sylfaen" w:cs="Arial"/>
          <w:sz w:val="20"/>
          <w:szCs w:val="20"/>
          <w:lang w:val="es-ES"/>
        </w:rPr>
        <w:t xml:space="preserve"> </w:t>
      </w:r>
      <w:r w:rsidRPr="006E68AD">
        <w:rPr>
          <w:rFonts w:ascii="Sylfaen" w:hAnsi="Sylfaen" w:cs="Sylfaen"/>
          <w:sz w:val="20"/>
          <w:szCs w:val="20"/>
          <w:lang w:val="es-ES"/>
        </w:rPr>
        <w:t>օրվա</w:t>
      </w:r>
      <w:r w:rsidRPr="006E68AD">
        <w:rPr>
          <w:rFonts w:ascii="Sylfaen" w:hAnsi="Sylfaen" w:cs="Arial"/>
          <w:sz w:val="20"/>
          <w:szCs w:val="20"/>
          <w:lang w:val="es-ES"/>
        </w:rPr>
        <w:t xml:space="preserve"> </w:t>
      </w:r>
      <w:r w:rsidRPr="006E68AD">
        <w:rPr>
          <w:rFonts w:ascii="Sylfaen" w:hAnsi="Sylfaen" w:cs="Sylfaen"/>
          <w:sz w:val="20"/>
          <w:szCs w:val="20"/>
          <w:lang w:val="es-ES"/>
        </w:rPr>
        <w:t>դրությամբ</w:t>
      </w:r>
      <w:r w:rsidRPr="006E68AD">
        <w:rPr>
          <w:rFonts w:ascii="Sylfaen" w:hAnsi="Sylfaen" w:cs="Arial"/>
          <w:sz w:val="20"/>
          <w:szCs w:val="20"/>
          <w:lang w:val="es-ES"/>
        </w:rPr>
        <w:t xml:space="preserve"> </w:t>
      </w:r>
      <w:r w:rsidRPr="006E68AD">
        <w:rPr>
          <w:rFonts w:ascii="Sylfaen" w:hAnsi="Sylfaen" w:cs="Sylfaen"/>
          <w:sz w:val="20"/>
          <w:szCs w:val="20"/>
          <w:lang w:val="es-ES"/>
        </w:rPr>
        <w:t>ա</w:t>
      </w:r>
      <w:r w:rsidRPr="006E68AD">
        <w:rPr>
          <w:rFonts w:ascii="Sylfaen" w:hAnsi="Sylfaen" w:cs="Sylfaen"/>
          <w:sz w:val="20"/>
        </w:rPr>
        <w:t>յն</w:t>
      </w:r>
      <w:r w:rsidRPr="006E68AD">
        <w:rPr>
          <w:rFonts w:ascii="Sylfaen" w:hAnsi="Sylfaen" w:cs="Sylfaen"/>
          <w:sz w:val="20"/>
          <w:lang w:val="es-ES"/>
        </w:rPr>
        <w:t xml:space="preserve"> </w:t>
      </w:r>
      <w:r w:rsidRPr="006E68AD">
        <w:rPr>
          <w:rFonts w:ascii="Sylfaen" w:hAnsi="Sylfaen" w:cs="Sylfaen"/>
          <w:sz w:val="20"/>
        </w:rPr>
        <w:t>ֆիզիկական</w:t>
      </w:r>
      <w:r w:rsidRPr="006E68AD">
        <w:rPr>
          <w:rFonts w:ascii="Sylfaen" w:hAnsi="Sylfaen" w:cs="Sylfaen"/>
          <w:sz w:val="20"/>
          <w:lang w:val="es-ES"/>
        </w:rPr>
        <w:t xml:space="preserve"> </w:t>
      </w:r>
      <w:r w:rsidRPr="006E68AD">
        <w:rPr>
          <w:rFonts w:ascii="Sylfaen" w:hAnsi="Sylfaen" w:cs="Sylfaen"/>
          <w:sz w:val="20"/>
        </w:rPr>
        <w:t>անձի</w:t>
      </w:r>
      <w:r w:rsidRPr="006E68AD">
        <w:rPr>
          <w:rFonts w:ascii="Sylfaen" w:hAnsi="Sylfaen" w:cs="Sylfaen"/>
          <w:sz w:val="20"/>
          <w:lang w:val="es-ES"/>
        </w:rPr>
        <w:t xml:space="preserve"> (</w:t>
      </w:r>
      <w:r w:rsidRPr="006E68AD">
        <w:rPr>
          <w:rFonts w:ascii="Sylfaen" w:hAnsi="Sylfaen" w:cs="Sylfaen"/>
          <w:sz w:val="20"/>
        </w:rPr>
        <w:t>անձանց</w:t>
      </w:r>
      <w:r w:rsidRPr="006E68AD">
        <w:rPr>
          <w:rFonts w:ascii="Sylfaen" w:hAnsi="Sylfaen" w:cs="Sylfaen"/>
          <w:sz w:val="20"/>
          <w:lang w:val="es-ES"/>
        </w:rPr>
        <w:t xml:space="preserve">) </w:t>
      </w:r>
      <w:r w:rsidRPr="006E68AD">
        <w:rPr>
          <w:rFonts w:ascii="Sylfaen" w:hAnsi="Sylfaen" w:cs="Sylfaen"/>
          <w:sz w:val="20"/>
        </w:rPr>
        <w:t>տվյալները</w:t>
      </w:r>
      <w:r w:rsidRPr="006E68AD">
        <w:rPr>
          <w:rFonts w:ascii="Sylfaen" w:hAnsi="Sylfaen" w:cs="Sylfaen"/>
          <w:sz w:val="20"/>
          <w:lang w:val="es-ES"/>
        </w:rPr>
        <w:t xml:space="preserve">, </w:t>
      </w:r>
      <w:r w:rsidRPr="006E68AD">
        <w:rPr>
          <w:rFonts w:ascii="Sylfaen" w:hAnsi="Sylfaen" w:cs="Sylfaen"/>
          <w:sz w:val="20"/>
        </w:rPr>
        <w:t>ով</w:t>
      </w:r>
      <w:r w:rsidRPr="006E68AD">
        <w:rPr>
          <w:rFonts w:ascii="Sylfaen" w:hAnsi="Sylfaen" w:cs="Sylfaen"/>
          <w:sz w:val="20"/>
          <w:lang w:val="es-ES"/>
        </w:rPr>
        <w:t xml:space="preserve"> </w:t>
      </w:r>
      <w:r w:rsidRPr="006E68AD">
        <w:rPr>
          <w:rFonts w:ascii="Sylfaen" w:hAnsi="Sylfaen" w:cs="Sylfaen"/>
          <w:sz w:val="20"/>
        </w:rPr>
        <w:t>ուղղակի</w:t>
      </w:r>
      <w:r w:rsidRPr="006E68AD">
        <w:rPr>
          <w:rFonts w:ascii="Sylfaen" w:hAnsi="Sylfaen" w:cs="Sylfaen"/>
          <w:sz w:val="20"/>
          <w:lang w:val="es-ES"/>
        </w:rPr>
        <w:t xml:space="preserve"> </w:t>
      </w:r>
      <w:r w:rsidRPr="006E68AD">
        <w:rPr>
          <w:rFonts w:ascii="Sylfaen" w:hAnsi="Sylfaen" w:cs="Sylfaen"/>
          <w:sz w:val="20"/>
        </w:rPr>
        <w:t>կամ</w:t>
      </w:r>
      <w:r w:rsidRPr="006E68AD">
        <w:rPr>
          <w:rFonts w:ascii="Sylfaen" w:hAnsi="Sylfaen" w:cs="Sylfaen"/>
          <w:sz w:val="20"/>
          <w:lang w:val="es-ES"/>
        </w:rPr>
        <w:t xml:space="preserve"> </w:t>
      </w:r>
      <w:r w:rsidRPr="006E68AD">
        <w:rPr>
          <w:rFonts w:ascii="Sylfaen" w:hAnsi="Sylfaen" w:cs="Sylfaen"/>
          <w:sz w:val="20"/>
        </w:rPr>
        <w:t>անուղղակի</w:t>
      </w:r>
      <w:r w:rsidRPr="006E68AD">
        <w:rPr>
          <w:rFonts w:ascii="Sylfaen" w:hAnsi="Sylfaen" w:cs="Sylfaen"/>
          <w:sz w:val="20"/>
          <w:lang w:val="es-ES"/>
        </w:rPr>
        <w:t xml:space="preserve"> </w:t>
      </w:r>
      <w:r w:rsidRPr="006E68AD">
        <w:rPr>
          <w:rFonts w:ascii="Sylfaen" w:hAnsi="Sylfaen" w:cs="Sylfaen"/>
          <w:sz w:val="20"/>
        </w:rPr>
        <w:t>ունի</w:t>
      </w:r>
      <w:r w:rsidRPr="006E68AD">
        <w:rPr>
          <w:rFonts w:ascii="Sylfaen" w:hAnsi="Sylfaen" w:cs="Sylfaen"/>
          <w:sz w:val="20"/>
          <w:lang w:val="es-ES"/>
        </w:rPr>
        <w:t xml:space="preserve"> </w:t>
      </w:r>
      <w:r w:rsidRPr="006E68AD">
        <w:rPr>
          <w:rFonts w:ascii="Sylfaen" w:hAnsi="Sylfaen" w:cs="Sylfaen"/>
          <w:sz w:val="20"/>
        </w:rPr>
        <w:t>մասնակցի</w:t>
      </w:r>
      <w:r w:rsidRPr="006E68AD">
        <w:rPr>
          <w:rFonts w:ascii="Sylfaen" w:hAnsi="Sylfaen" w:cs="Sylfaen"/>
          <w:sz w:val="20"/>
          <w:lang w:val="es-ES"/>
        </w:rPr>
        <w:t xml:space="preserve"> </w:t>
      </w:r>
      <w:r w:rsidRPr="006E68AD">
        <w:rPr>
          <w:rFonts w:ascii="Sylfaen" w:hAnsi="Sylfaen" w:cs="Sylfaen"/>
          <w:sz w:val="20"/>
        </w:rPr>
        <w:t>կանոնադրական</w:t>
      </w:r>
      <w:r w:rsidRPr="006E68AD">
        <w:rPr>
          <w:rFonts w:ascii="Sylfaen" w:hAnsi="Sylfaen" w:cs="Sylfaen"/>
          <w:sz w:val="20"/>
          <w:lang w:val="es-ES"/>
        </w:rPr>
        <w:t xml:space="preserve"> </w:t>
      </w:r>
      <w:r w:rsidRPr="006E68AD">
        <w:rPr>
          <w:rFonts w:ascii="Sylfaen" w:hAnsi="Sylfaen" w:cs="Sylfaen"/>
          <w:sz w:val="20"/>
        </w:rPr>
        <w:t>կապիտալում</w:t>
      </w:r>
      <w:r w:rsidRPr="006E68AD">
        <w:rPr>
          <w:rFonts w:ascii="Sylfaen" w:hAnsi="Sylfaen" w:cs="Sylfaen"/>
          <w:sz w:val="20"/>
          <w:lang w:val="es-ES"/>
        </w:rPr>
        <w:t xml:space="preserve"> </w:t>
      </w:r>
      <w:r w:rsidRPr="006E68AD">
        <w:rPr>
          <w:rFonts w:ascii="Sylfaen" w:hAnsi="Sylfaen" w:cs="Sylfaen"/>
          <w:sz w:val="20"/>
        </w:rPr>
        <w:t>քվեարկող</w:t>
      </w:r>
      <w:r w:rsidRPr="006E68AD">
        <w:rPr>
          <w:rFonts w:ascii="Sylfaen" w:hAnsi="Sylfaen" w:cs="Sylfaen"/>
          <w:sz w:val="20"/>
          <w:lang w:val="es-ES"/>
        </w:rPr>
        <w:t xml:space="preserve"> </w:t>
      </w:r>
      <w:r w:rsidRPr="006E68AD">
        <w:rPr>
          <w:rFonts w:ascii="Sylfaen" w:hAnsi="Sylfaen" w:cs="Sylfaen"/>
          <w:sz w:val="20"/>
        </w:rPr>
        <w:t>բաժնետոմսերի</w:t>
      </w:r>
      <w:r w:rsidRPr="006E68AD">
        <w:rPr>
          <w:rFonts w:ascii="Sylfaen" w:hAnsi="Sylfaen" w:cs="Sylfaen"/>
          <w:sz w:val="20"/>
          <w:lang w:val="es-ES"/>
        </w:rPr>
        <w:t xml:space="preserve"> (</w:t>
      </w:r>
      <w:r w:rsidRPr="006E68AD">
        <w:rPr>
          <w:rFonts w:ascii="Sylfaen" w:hAnsi="Sylfaen" w:cs="Sylfaen"/>
          <w:sz w:val="20"/>
        </w:rPr>
        <w:t>բաժնեմասերի</w:t>
      </w:r>
      <w:r w:rsidRPr="006E68AD">
        <w:rPr>
          <w:rFonts w:ascii="Sylfaen" w:hAnsi="Sylfaen" w:cs="Sylfaen"/>
          <w:sz w:val="20"/>
          <w:lang w:val="es-ES"/>
        </w:rPr>
        <w:t xml:space="preserve">, </w:t>
      </w:r>
      <w:r w:rsidRPr="006E68AD">
        <w:rPr>
          <w:rFonts w:ascii="Sylfaen" w:hAnsi="Sylfaen" w:cs="Sylfaen"/>
          <w:sz w:val="20"/>
        </w:rPr>
        <w:t>փայերի</w:t>
      </w:r>
      <w:r w:rsidRPr="006E68AD">
        <w:rPr>
          <w:rFonts w:ascii="Sylfaen" w:hAnsi="Sylfaen" w:cs="Sylfaen"/>
          <w:sz w:val="20"/>
          <w:lang w:val="es-ES"/>
        </w:rPr>
        <w:t xml:space="preserve">) </w:t>
      </w:r>
      <w:r w:rsidRPr="006E68AD">
        <w:rPr>
          <w:rFonts w:ascii="Sylfaen" w:hAnsi="Sylfaen" w:cs="Sylfaen"/>
          <w:sz w:val="20"/>
        </w:rPr>
        <w:t>ավել</w:t>
      </w:r>
      <w:r w:rsidRPr="006E68AD">
        <w:rPr>
          <w:rFonts w:ascii="Sylfaen" w:hAnsi="Sylfaen" w:cs="Sylfaen"/>
          <w:sz w:val="20"/>
          <w:lang w:val="es-ES"/>
        </w:rPr>
        <w:t xml:space="preserve"> </w:t>
      </w:r>
      <w:r w:rsidRPr="006E68AD">
        <w:rPr>
          <w:rFonts w:ascii="Sylfaen" w:hAnsi="Sylfaen" w:cs="Sylfaen"/>
          <w:sz w:val="20"/>
        </w:rPr>
        <w:t>քան</w:t>
      </w:r>
      <w:r w:rsidRPr="006E68AD">
        <w:rPr>
          <w:rFonts w:ascii="Sylfaen" w:hAnsi="Sylfaen" w:cs="Sylfaen"/>
          <w:sz w:val="20"/>
          <w:lang w:val="es-ES"/>
        </w:rPr>
        <w:t xml:space="preserve"> </w:t>
      </w:r>
      <w:r w:rsidRPr="006E68AD">
        <w:rPr>
          <w:rFonts w:ascii="Sylfaen" w:hAnsi="Sylfaen" w:cs="Sylfaen"/>
          <w:sz w:val="20"/>
        </w:rPr>
        <w:t>տաս</w:t>
      </w:r>
      <w:r w:rsidRPr="006E68AD">
        <w:rPr>
          <w:rFonts w:ascii="Sylfaen" w:hAnsi="Sylfaen" w:cs="Sylfaen"/>
          <w:sz w:val="20"/>
          <w:lang w:val="es-ES"/>
        </w:rPr>
        <w:t xml:space="preserve"> </w:t>
      </w:r>
      <w:r w:rsidRPr="006E68AD">
        <w:rPr>
          <w:rFonts w:ascii="Sylfaen" w:hAnsi="Sylfaen" w:cs="Sylfaen"/>
          <w:sz w:val="20"/>
        </w:rPr>
        <w:t>տոկոսը</w:t>
      </w:r>
      <w:r w:rsidRPr="006E68AD">
        <w:rPr>
          <w:rFonts w:ascii="Sylfaen" w:hAnsi="Sylfaen" w:cs="Sylfaen"/>
          <w:sz w:val="20"/>
          <w:lang w:val="es-ES"/>
        </w:rPr>
        <w:t xml:space="preserve">, </w:t>
      </w:r>
      <w:r w:rsidRPr="006E68AD">
        <w:rPr>
          <w:rFonts w:ascii="Sylfaen" w:hAnsi="Sylfaen" w:cs="Sylfaen"/>
          <w:sz w:val="20"/>
        </w:rPr>
        <w:t>ներառյալ</w:t>
      </w:r>
      <w:r w:rsidRPr="006E68AD">
        <w:rPr>
          <w:rFonts w:ascii="Sylfaen" w:hAnsi="Sylfaen" w:cs="Sylfaen"/>
          <w:sz w:val="20"/>
          <w:lang w:val="es-ES"/>
        </w:rPr>
        <w:t xml:space="preserve"> </w:t>
      </w:r>
      <w:r w:rsidRPr="006E68AD">
        <w:rPr>
          <w:rFonts w:ascii="Sylfaen" w:hAnsi="Sylfaen" w:cs="Sylfaen"/>
          <w:sz w:val="20"/>
        </w:rPr>
        <w:t>ըստ</w:t>
      </w:r>
      <w:r w:rsidRPr="006E68AD">
        <w:rPr>
          <w:rFonts w:ascii="Sylfaen" w:hAnsi="Sylfaen" w:cs="Sylfaen"/>
          <w:sz w:val="20"/>
          <w:lang w:val="es-ES"/>
        </w:rPr>
        <w:t xml:space="preserve"> </w:t>
      </w:r>
      <w:r w:rsidRPr="006E68AD">
        <w:rPr>
          <w:rFonts w:ascii="Sylfaen" w:hAnsi="Sylfaen" w:cs="Sylfaen"/>
          <w:sz w:val="20"/>
        </w:rPr>
        <w:t>ներկայացնողի</w:t>
      </w:r>
      <w:r w:rsidRPr="006E68AD">
        <w:rPr>
          <w:rFonts w:ascii="Sylfaen" w:hAnsi="Sylfaen" w:cs="Sylfaen"/>
          <w:sz w:val="20"/>
          <w:lang w:val="es-ES"/>
        </w:rPr>
        <w:t xml:space="preserve"> </w:t>
      </w:r>
      <w:r w:rsidRPr="006E68AD">
        <w:rPr>
          <w:rFonts w:ascii="Sylfaen" w:hAnsi="Sylfaen" w:cs="Sylfaen"/>
          <w:sz w:val="20"/>
        </w:rPr>
        <w:t>բաժնետոմսերը</w:t>
      </w:r>
      <w:r w:rsidRPr="006E68AD">
        <w:rPr>
          <w:rFonts w:ascii="Sylfaen" w:hAnsi="Sylfaen" w:cs="Sylfaen"/>
          <w:sz w:val="20"/>
          <w:lang w:val="es-ES"/>
        </w:rPr>
        <w:t xml:space="preserve">, </w:t>
      </w:r>
      <w:r w:rsidRPr="006E68AD">
        <w:rPr>
          <w:rFonts w:ascii="Sylfaen" w:hAnsi="Sylfaen" w:cs="Sylfaen"/>
          <w:sz w:val="20"/>
        </w:rPr>
        <w:t>կամ</w:t>
      </w:r>
      <w:r w:rsidRPr="006E68AD">
        <w:rPr>
          <w:rFonts w:ascii="Sylfaen" w:hAnsi="Sylfaen" w:cs="Sylfaen"/>
          <w:sz w:val="20"/>
          <w:lang w:val="es-ES"/>
        </w:rPr>
        <w:t xml:space="preserve"> </w:t>
      </w:r>
      <w:r w:rsidRPr="006E68AD">
        <w:rPr>
          <w:rFonts w:ascii="Sylfaen" w:hAnsi="Sylfaen" w:cs="Sylfaen"/>
          <w:sz w:val="20"/>
        </w:rPr>
        <w:t>այն</w:t>
      </w:r>
      <w:r w:rsidRPr="006E68AD">
        <w:rPr>
          <w:rFonts w:ascii="Sylfaen" w:hAnsi="Sylfaen" w:cs="Sylfaen"/>
          <w:sz w:val="20"/>
          <w:lang w:val="es-ES"/>
        </w:rPr>
        <w:t xml:space="preserve"> </w:t>
      </w:r>
      <w:r w:rsidRPr="006E68AD">
        <w:rPr>
          <w:rFonts w:ascii="Sylfaen" w:hAnsi="Sylfaen" w:cs="Sylfaen"/>
          <w:sz w:val="20"/>
        </w:rPr>
        <w:t>անձի</w:t>
      </w:r>
      <w:r w:rsidRPr="006E68AD">
        <w:rPr>
          <w:rFonts w:ascii="Sylfaen" w:hAnsi="Sylfaen" w:cs="Sylfaen"/>
          <w:sz w:val="20"/>
          <w:lang w:val="es-ES"/>
        </w:rPr>
        <w:t xml:space="preserve"> (</w:t>
      </w:r>
      <w:r w:rsidRPr="006E68AD">
        <w:rPr>
          <w:rFonts w:ascii="Sylfaen" w:hAnsi="Sylfaen" w:cs="Sylfaen"/>
          <w:sz w:val="20"/>
        </w:rPr>
        <w:t>անձանց</w:t>
      </w:r>
      <w:r w:rsidRPr="006E68AD">
        <w:rPr>
          <w:rFonts w:ascii="Sylfaen" w:hAnsi="Sylfaen" w:cs="Sylfaen"/>
          <w:sz w:val="20"/>
          <w:lang w:val="es-ES"/>
        </w:rPr>
        <w:t xml:space="preserve">) </w:t>
      </w:r>
      <w:r w:rsidRPr="006E68AD">
        <w:rPr>
          <w:rFonts w:ascii="Sylfaen" w:hAnsi="Sylfaen" w:cs="Sylfaen"/>
          <w:sz w:val="20"/>
        </w:rPr>
        <w:t>տվյալները</w:t>
      </w:r>
      <w:r w:rsidRPr="006E68AD">
        <w:rPr>
          <w:rFonts w:ascii="Sylfaen" w:hAnsi="Sylfaen" w:cs="Sylfaen"/>
          <w:sz w:val="20"/>
          <w:lang w:val="es-ES"/>
        </w:rPr>
        <w:t xml:space="preserve">, </w:t>
      </w:r>
      <w:r w:rsidRPr="006E68AD">
        <w:rPr>
          <w:rFonts w:ascii="Sylfaen" w:hAnsi="Sylfaen" w:cs="Sylfaen"/>
          <w:sz w:val="20"/>
        </w:rPr>
        <w:t>ով</w:t>
      </w:r>
      <w:r w:rsidRPr="006E68AD">
        <w:rPr>
          <w:rFonts w:ascii="Sylfaen" w:hAnsi="Sylfaen" w:cs="Sylfaen"/>
          <w:sz w:val="20"/>
          <w:lang w:val="es-ES"/>
        </w:rPr>
        <w:t xml:space="preserve"> </w:t>
      </w:r>
      <w:r w:rsidRPr="006E68AD">
        <w:rPr>
          <w:rFonts w:ascii="Sylfaen" w:hAnsi="Sylfaen" w:cs="Sylfaen"/>
          <w:sz w:val="20"/>
        </w:rPr>
        <w:t>իրավունք</w:t>
      </w:r>
      <w:r w:rsidRPr="006E68AD">
        <w:rPr>
          <w:rFonts w:ascii="Sylfaen" w:hAnsi="Sylfaen" w:cs="Sylfaen"/>
          <w:sz w:val="20"/>
          <w:lang w:val="es-ES"/>
        </w:rPr>
        <w:t xml:space="preserve"> </w:t>
      </w:r>
      <w:r w:rsidRPr="006E68AD">
        <w:rPr>
          <w:rFonts w:ascii="Sylfaen" w:hAnsi="Sylfaen" w:cs="Sylfaen"/>
          <w:sz w:val="20"/>
        </w:rPr>
        <w:t>ունի</w:t>
      </w:r>
      <w:r w:rsidRPr="006E68AD">
        <w:rPr>
          <w:rFonts w:ascii="Sylfaen" w:hAnsi="Sylfaen" w:cs="Sylfaen"/>
          <w:sz w:val="20"/>
          <w:lang w:val="es-ES"/>
        </w:rPr>
        <w:t xml:space="preserve"> </w:t>
      </w:r>
      <w:r w:rsidRPr="006E68AD">
        <w:rPr>
          <w:rFonts w:ascii="Sylfaen" w:hAnsi="Sylfaen" w:cs="Sylfaen"/>
          <w:sz w:val="20"/>
        </w:rPr>
        <w:t>նշանակելու</w:t>
      </w:r>
      <w:r w:rsidRPr="006E68AD">
        <w:rPr>
          <w:rFonts w:ascii="Sylfaen" w:hAnsi="Sylfaen" w:cs="Sylfaen"/>
          <w:sz w:val="20"/>
          <w:lang w:val="es-ES"/>
        </w:rPr>
        <w:t xml:space="preserve"> </w:t>
      </w:r>
      <w:r w:rsidRPr="006E68AD">
        <w:rPr>
          <w:rFonts w:ascii="Sylfaen" w:hAnsi="Sylfaen" w:cs="Sylfaen"/>
          <w:sz w:val="20"/>
        </w:rPr>
        <w:t>կամ</w:t>
      </w:r>
      <w:r w:rsidRPr="006E68AD">
        <w:rPr>
          <w:rFonts w:ascii="Sylfaen" w:hAnsi="Sylfaen" w:cs="Sylfaen"/>
          <w:sz w:val="20"/>
          <w:lang w:val="es-ES"/>
        </w:rPr>
        <w:t xml:space="preserve"> </w:t>
      </w:r>
      <w:r w:rsidRPr="006E68AD">
        <w:rPr>
          <w:rFonts w:ascii="Sylfaen" w:hAnsi="Sylfaen" w:cs="Sylfaen"/>
          <w:sz w:val="20"/>
        </w:rPr>
        <w:t>ազատելու</w:t>
      </w:r>
      <w:r w:rsidRPr="006E68AD">
        <w:rPr>
          <w:rFonts w:ascii="Sylfaen" w:hAnsi="Sylfaen" w:cs="Sylfaen"/>
          <w:sz w:val="20"/>
          <w:lang w:val="es-ES"/>
        </w:rPr>
        <w:t xml:space="preserve"> </w:t>
      </w:r>
      <w:r w:rsidRPr="006E68AD">
        <w:rPr>
          <w:rFonts w:ascii="Sylfaen" w:hAnsi="Sylfaen" w:cs="Sylfaen"/>
          <w:sz w:val="20"/>
        </w:rPr>
        <w:t>մասնակցի</w:t>
      </w:r>
      <w:r w:rsidRPr="006E68AD">
        <w:rPr>
          <w:rFonts w:ascii="Sylfaen" w:hAnsi="Sylfaen" w:cs="Sylfaen"/>
          <w:sz w:val="20"/>
          <w:lang w:val="es-ES"/>
        </w:rPr>
        <w:t xml:space="preserve"> </w:t>
      </w:r>
      <w:r w:rsidRPr="006E68AD">
        <w:rPr>
          <w:rFonts w:ascii="Sylfaen" w:hAnsi="Sylfaen" w:cs="Sylfaen"/>
          <w:sz w:val="20"/>
        </w:rPr>
        <w:t>գործադիր</w:t>
      </w:r>
      <w:r w:rsidRPr="006E68AD">
        <w:rPr>
          <w:rFonts w:ascii="Sylfaen" w:hAnsi="Sylfaen" w:cs="Sylfaen"/>
          <w:sz w:val="20"/>
          <w:lang w:val="es-ES"/>
        </w:rPr>
        <w:t xml:space="preserve"> </w:t>
      </w:r>
      <w:r w:rsidRPr="006E68AD">
        <w:rPr>
          <w:rFonts w:ascii="Sylfaen" w:hAnsi="Sylfaen" w:cs="Sylfaen"/>
          <w:sz w:val="20"/>
        </w:rPr>
        <w:t>մարմնի</w:t>
      </w:r>
      <w:r w:rsidRPr="006E68AD">
        <w:rPr>
          <w:rFonts w:ascii="Sylfaen" w:hAnsi="Sylfaen" w:cs="Sylfaen"/>
          <w:sz w:val="20"/>
          <w:lang w:val="es-ES"/>
        </w:rPr>
        <w:t xml:space="preserve"> </w:t>
      </w:r>
      <w:r w:rsidRPr="006E68AD">
        <w:rPr>
          <w:rFonts w:ascii="Sylfaen" w:hAnsi="Sylfaen" w:cs="Sylfaen"/>
          <w:sz w:val="20"/>
        </w:rPr>
        <w:t>անդամներին</w:t>
      </w:r>
      <w:r w:rsidRPr="006E68AD">
        <w:rPr>
          <w:rFonts w:ascii="Sylfaen" w:hAnsi="Sylfaen" w:cs="Sylfaen"/>
          <w:sz w:val="20"/>
          <w:lang w:val="es-ES"/>
        </w:rPr>
        <w:t xml:space="preserve">, </w:t>
      </w:r>
      <w:r w:rsidRPr="006E68AD">
        <w:rPr>
          <w:rFonts w:ascii="Sylfaen" w:hAnsi="Sylfaen" w:cs="Sylfaen"/>
          <w:sz w:val="20"/>
        </w:rPr>
        <w:t>կամ</w:t>
      </w:r>
      <w:r w:rsidRPr="006E68AD">
        <w:rPr>
          <w:rFonts w:ascii="Sylfaen" w:hAnsi="Sylfaen" w:cs="Sylfaen"/>
          <w:sz w:val="20"/>
          <w:lang w:val="es-ES"/>
        </w:rPr>
        <w:t xml:space="preserve"> </w:t>
      </w:r>
      <w:r w:rsidRPr="006E68AD">
        <w:rPr>
          <w:rFonts w:ascii="Sylfaen" w:hAnsi="Sylfaen" w:cs="Sylfaen"/>
          <w:sz w:val="20"/>
        </w:rPr>
        <w:t>ստանում</w:t>
      </w:r>
      <w:r w:rsidRPr="006E68AD">
        <w:rPr>
          <w:rFonts w:ascii="Sylfaen" w:hAnsi="Sylfaen" w:cs="Sylfaen"/>
          <w:sz w:val="20"/>
          <w:lang w:val="es-ES"/>
        </w:rPr>
        <w:t xml:space="preserve"> </w:t>
      </w:r>
      <w:r w:rsidRPr="006E68AD">
        <w:rPr>
          <w:rFonts w:ascii="Sylfaen" w:hAnsi="Sylfaen" w:cs="Sylfaen"/>
          <w:sz w:val="20"/>
        </w:rPr>
        <w:t>է</w:t>
      </w:r>
      <w:r w:rsidRPr="006E68AD">
        <w:rPr>
          <w:rFonts w:ascii="Sylfaen" w:hAnsi="Sylfaen" w:cs="Sylfaen"/>
          <w:sz w:val="20"/>
          <w:lang w:val="es-ES"/>
        </w:rPr>
        <w:t xml:space="preserve"> </w:t>
      </w:r>
      <w:r w:rsidRPr="006E68AD">
        <w:rPr>
          <w:rFonts w:ascii="Sylfaen" w:hAnsi="Sylfaen" w:cs="Sylfaen"/>
          <w:sz w:val="20"/>
        </w:rPr>
        <w:t>մասնակցի</w:t>
      </w:r>
      <w:r w:rsidRPr="006E68AD">
        <w:rPr>
          <w:rFonts w:ascii="Sylfaen" w:hAnsi="Sylfaen" w:cs="Sylfaen"/>
          <w:sz w:val="20"/>
          <w:lang w:val="es-ES"/>
        </w:rPr>
        <w:t xml:space="preserve"> </w:t>
      </w:r>
      <w:r w:rsidRPr="006E68AD">
        <w:rPr>
          <w:rFonts w:ascii="Sylfaen" w:hAnsi="Sylfaen" w:cs="Sylfaen"/>
          <w:sz w:val="20"/>
        </w:rPr>
        <w:t>կողմից</w:t>
      </w:r>
      <w:r w:rsidRPr="006E68AD">
        <w:rPr>
          <w:rFonts w:ascii="Sylfaen" w:hAnsi="Sylfaen" w:cs="Sylfaen"/>
          <w:sz w:val="20"/>
          <w:lang w:val="es-ES"/>
        </w:rPr>
        <w:t xml:space="preserve"> </w:t>
      </w:r>
      <w:r w:rsidRPr="006E68AD">
        <w:rPr>
          <w:rFonts w:ascii="Sylfaen" w:hAnsi="Sylfaen" w:cs="Sylfaen"/>
          <w:sz w:val="20"/>
        </w:rPr>
        <w:t>իրականացվող</w:t>
      </w:r>
      <w:r w:rsidRPr="006E68AD">
        <w:rPr>
          <w:rFonts w:ascii="Sylfaen" w:hAnsi="Sylfaen" w:cs="Sylfaen"/>
          <w:sz w:val="20"/>
          <w:lang w:val="es-ES"/>
        </w:rPr>
        <w:t xml:space="preserve"> </w:t>
      </w:r>
      <w:r w:rsidRPr="006E68AD">
        <w:rPr>
          <w:rFonts w:ascii="Sylfaen" w:hAnsi="Sylfaen" w:cs="Sylfaen"/>
          <w:sz w:val="20"/>
        </w:rPr>
        <w:t>ձեռնարկատիրական</w:t>
      </w:r>
      <w:r w:rsidRPr="006E68AD">
        <w:rPr>
          <w:rFonts w:ascii="Sylfaen" w:hAnsi="Sylfaen" w:cs="Sylfaen"/>
          <w:sz w:val="20"/>
          <w:lang w:val="es-ES"/>
        </w:rPr>
        <w:t xml:space="preserve"> </w:t>
      </w:r>
      <w:r w:rsidRPr="006E68AD">
        <w:rPr>
          <w:rFonts w:ascii="Sylfaen" w:hAnsi="Sylfaen" w:cs="Sylfaen"/>
          <w:sz w:val="20"/>
        </w:rPr>
        <w:t>կամ</w:t>
      </w:r>
      <w:r w:rsidRPr="006E68AD">
        <w:rPr>
          <w:rFonts w:ascii="Sylfaen" w:hAnsi="Sylfaen" w:cs="Sylfaen"/>
          <w:sz w:val="20"/>
          <w:lang w:val="es-ES"/>
        </w:rPr>
        <w:t xml:space="preserve"> </w:t>
      </w:r>
      <w:r w:rsidRPr="006E68AD">
        <w:rPr>
          <w:rFonts w:ascii="Sylfaen" w:hAnsi="Sylfaen" w:cs="Sylfaen"/>
          <w:sz w:val="20"/>
        </w:rPr>
        <w:lastRenderedPageBreak/>
        <w:t>այլ</w:t>
      </w:r>
      <w:r w:rsidRPr="006E68AD">
        <w:rPr>
          <w:rFonts w:ascii="Sylfaen" w:hAnsi="Sylfaen" w:cs="Sylfaen"/>
          <w:sz w:val="20"/>
          <w:lang w:val="es-ES"/>
        </w:rPr>
        <w:t xml:space="preserve"> </w:t>
      </w:r>
      <w:r w:rsidRPr="006E68AD">
        <w:rPr>
          <w:rFonts w:ascii="Sylfaen" w:hAnsi="Sylfaen" w:cs="Sylfaen"/>
          <w:sz w:val="20"/>
        </w:rPr>
        <w:t>գործունեության</w:t>
      </w:r>
      <w:r w:rsidRPr="006E68AD">
        <w:rPr>
          <w:rFonts w:ascii="Sylfaen" w:hAnsi="Sylfaen" w:cs="Sylfaen"/>
          <w:sz w:val="20"/>
          <w:lang w:val="es-ES"/>
        </w:rPr>
        <w:t xml:space="preserve"> </w:t>
      </w:r>
      <w:r w:rsidRPr="006E68AD">
        <w:rPr>
          <w:rFonts w:ascii="Sylfaen" w:hAnsi="Sylfaen" w:cs="Sylfaen"/>
          <w:sz w:val="20"/>
        </w:rPr>
        <w:t>արդյունքում</w:t>
      </w:r>
      <w:r w:rsidRPr="006E68AD">
        <w:rPr>
          <w:rFonts w:ascii="Sylfaen" w:hAnsi="Sylfaen" w:cs="Sylfaen"/>
          <w:sz w:val="20"/>
          <w:lang w:val="es-ES"/>
        </w:rPr>
        <w:t xml:space="preserve"> </w:t>
      </w:r>
      <w:r w:rsidRPr="006E68AD">
        <w:rPr>
          <w:rFonts w:ascii="Sylfaen" w:hAnsi="Sylfaen" w:cs="Sylfaen"/>
          <w:sz w:val="20"/>
        </w:rPr>
        <w:t>ստացված</w:t>
      </w:r>
      <w:r w:rsidRPr="006E68AD">
        <w:rPr>
          <w:rFonts w:ascii="Sylfaen" w:hAnsi="Sylfaen" w:cs="Sylfaen"/>
          <w:sz w:val="20"/>
          <w:lang w:val="es-ES"/>
        </w:rPr>
        <w:t xml:space="preserve"> </w:t>
      </w:r>
      <w:r w:rsidRPr="006E68AD">
        <w:rPr>
          <w:rFonts w:ascii="Sylfaen" w:hAnsi="Sylfaen" w:cs="Sylfaen"/>
          <w:sz w:val="20"/>
        </w:rPr>
        <w:t>շահույթի</w:t>
      </w:r>
      <w:r w:rsidRPr="006E68AD">
        <w:rPr>
          <w:rFonts w:ascii="Sylfaen" w:hAnsi="Sylfaen" w:cs="Sylfaen"/>
          <w:sz w:val="20"/>
          <w:lang w:val="es-ES"/>
        </w:rPr>
        <w:t xml:space="preserve"> </w:t>
      </w:r>
      <w:r w:rsidRPr="006E68AD">
        <w:rPr>
          <w:rFonts w:ascii="Sylfaen" w:hAnsi="Sylfaen" w:cs="Sylfaen"/>
          <w:sz w:val="20"/>
        </w:rPr>
        <w:t>տասնհինգ</w:t>
      </w:r>
      <w:r w:rsidRPr="006E68AD">
        <w:rPr>
          <w:rFonts w:ascii="Sylfaen" w:hAnsi="Sylfaen" w:cs="Sylfaen"/>
          <w:sz w:val="20"/>
          <w:lang w:val="es-ES"/>
        </w:rPr>
        <w:t xml:space="preserve"> </w:t>
      </w:r>
      <w:r w:rsidRPr="006E68AD">
        <w:rPr>
          <w:rFonts w:ascii="Sylfaen" w:hAnsi="Sylfaen" w:cs="Sylfaen"/>
          <w:sz w:val="20"/>
        </w:rPr>
        <w:t>տոկոսից</w:t>
      </w:r>
      <w:r w:rsidRPr="006E68AD">
        <w:rPr>
          <w:rFonts w:ascii="Sylfaen" w:hAnsi="Sylfaen" w:cs="Sylfaen"/>
          <w:sz w:val="20"/>
          <w:lang w:val="es-ES"/>
        </w:rPr>
        <w:t xml:space="preserve"> </w:t>
      </w:r>
      <w:r w:rsidRPr="006E68AD">
        <w:rPr>
          <w:rFonts w:ascii="Sylfaen" w:hAnsi="Sylfaen" w:cs="Sylfaen"/>
          <w:sz w:val="20"/>
        </w:rPr>
        <w:t>ավելին</w:t>
      </w:r>
      <w:r w:rsidRPr="006E68AD">
        <w:rPr>
          <w:rFonts w:ascii="Sylfaen" w:hAnsi="Sylfaen" w:cs="Sylfaen"/>
          <w:sz w:val="20"/>
          <w:lang w:val="es-ES"/>
        </w:rPr>
        <w:t xml:space="preserve"> (</w:t>
      </w:r>
      <w:r w:rsidRPr="006E68AD">
        <w:rPr>
          <w:rFonts w:ascii="Sylfaen" w:hAnsi="Sylfaen" w:cs="Sylfaen"/>
          <w:sz w:val="20"/>
        </w:rPr>
        <w:t>իրական</w:t>
      </w:r>
      <w:r w:rsidRPr="006E68AD">
        <w:rPr>
          <w:rFonts w:ascii="Sylfaen" w:hAnsi="Sylfaen" w:cs="Sylfaen"/>
          <w:sz w:val="20"/>
          <w:lang w:val="es-ES"/>
        </w:rPr>
        <w:t xml:space="preserve"> </w:t>
      </w:r>
      <w:r w:rsidRPr="006E68AD">
        <w:rPr>
          <w:rFonts w:ascii="Sylfaen" w:hAnsi="Sylfaen" w:cs="Sylfaen"/>
          <w:sz w:val="20"/>
        </w:rPr>
        <w:t>շահառուներ</w:t>
      </w:r>
      <w:r w:rsidR="00E27703" w:rsidRPr="006E68AD">
        <w:rPr>
          <w:rFonts w:ascii="Sylfaen" w:hAnsi="Sylfaen" w:cs="Sylfaen"/>
          <w:sz w:val="20"/>
          <w:lang w:val="es-ES"/>
        </w:rPr>
        <w:t xml:space="preserve">)* </w:t>
      </w:r>
      <w:r w:rsidRPr="006E68AD">
        <w:rPr>
          <w:rFonts w:ascii="Sylfaen" w:hAnsi="Sylfaen"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D1325A" w:rsidRPr="006B605F" w:rsidTr="00D1325A">
        <w:tc>
          <w:tcPr>
            <w:tcW w:w="2570" w:type="dxa"/>
            <w:vAlign w:val="center"/>
          </w:tcPr>
          <w:p w:rsidR="00D1325A" w:rsidRPr="006E68AD" w:rsidRDefault="00D1325A" w:rsidP="00D1325A">
            <w:pPr>
              <w:pStyle w:val="31"/>
              <w:spacing w:line="240" w:lineRule="auto"/>
              <w:ind w:firstLine="342"/>
              <w:jc w:val="center"/>
              <w:rPr>
                <w:rFonts w:ascii="Sylfaen" w:hAnsi="Sylfaen"/>
                <w:sz w:val="28"/>
                <w:vertAlign w:val="superscript"/>
                <w:lang w:val="es-ES"/>
              </w:rPr>
            </w:pPr>
            <w:r w:rsidRPr="006E68AD">
              <w:rPr>
                <w:rFonts w:ascii="Sylfaen" w:hAnsi="Sylfaen" w:cs="Sylfaen"/>
                <w:sz w:val="28"/>
                <w:vertAlign w:val="superscript"/>
              </w:rPr>
              <w:t>Անունը</w:t>
            </w:r>
            <w:r w:rsidRPr="006E68AD">
              <w:rPr>
                <w:rFonts w:ascii="Sylfaen" w:hAnsi="Sylfaen"/>
                <w:sz w:val="28"/>
                <w:vertAlign w:val="superscript"/>
                <w:lang w:val="es-ES"/>
              </w:rPr>
              <w:t xml:space="preserve"> </w:t>
            </w:r>
            <w:r w:rsidRPr="006E68AD">
              <w:rPr>
                <w:rFonts w:ascii="Sylfaen" w:hAnsi="Sylfaen" w:cs="Sylfaen"/>
                <w:sz w:val="28"/>
                <w:vertAlign w:val="superscript"/>
              </w:rPr>
              <w:t>Ազգանունը</w:t>
            </w:r>
            <w:r w:rsidRPr="006E68AD">
              <w:rPr>
                <w:rFonts w:ascii="Sylfaen" w:hAnsi="Sylfaen"/>
                <w:sz w:val="28"/>
                <w:vertAlign w:val="superscript"/>
                <w:lang w:val="es-ES"/>
              </w:rPr>
              <w:t xml:space="preserve"> </w:t>
            </w:r>
            <w:r w:rsidRPr="006E68AD">
              <w:rPr>
                <w:rFonts w:ascii="Sylfaen" w:hAnsi="Sylfaen" w:cs="Sylfaen"/>
                <w:sz w:val="28"/>
                <w:vertAlign w:val="superscript"/>
              </w:rPr>
              <w:t>Հայրանունը</w:t>
            </w:r>
          </w:p>
        </w:tc>
        <w:tc>
          <w:tcPr>
            <w:tcW w:w="3960" w:type="dxa"/>
            <w:vAlign w:val="center"/>
          </w:tcPr>
          <w:p w:rsidR="00D1325A" w:rsidRPr="006E68AD" w:rsidRDefault="00D1325A" w:rsidP="00A4553E">
            <w:pPr>
              <w:pStyle w:val="31"/>
              <w:spacing w:line="240" w:lineRule="auto"/>
              <w:ind w:firstLine="0"/>
              <w:jc w:val="center"/>
              <w:rPr>
                <w:rFonts w:ascii="Sylfaen" w:hAnsi="Sylfaen"/>
                <w:sz w:val="28"/>
                <w:vertAlign w:val="superscript"/>
                <w:lang w:val="es-ES"/>
              </w:rPr>
            </w:pPr>
            <w:r w:rsidRPr="006E68AD">
              <w:rPr>
                <w:rFonts w:ascii="Sylfaen" w:hAnsi="Sylfaen" w:cs="Sylfaen"/>
                <w:sz w:val="28"/>
                <w:vertAlign w:val="superscript"/>
              </w:rPr>
              <w:t>ՀՀ</w:t>
            </w:r>
            <w:r w:rsidRPr="006E68AD">
              <w:rPr>
                <w:rFonts w:ascii="Sylfaen" w:hAnsi="Sylfaen"/>
                <w:sz w:val="28"/>
                <w:vertAlign w:val="superscript"/>
                <w:lang w:val="es-ES"/>
              </w:rPr>
              <w:t xml:space="preserve"> </w:t>
            </w:r>
            <w:r w:rsidRPr="006E68AD">
              <w:rPr>
                <w:rFonts w:ascii="Sylfaen" w:hAnsi="Sylfaen" w:cs="Sylfaen"/>
                <w:sz w:val="28"/>
                <w:vertAlign w:val="superscript"/>
              </w:rPr>
              <w:t>քաղաքացիների</w:t>
            </w:r>
            <w:r w:rsidRPr="006E68AD">
              <w:rPr>
                <w:rFonts w:ascii="Sylfaen" w:hAnsi="Sylfaen"/>
                <w:sz w:val="28"/>
                <w:vertAlign w:val="superscript"/>
                <w:lang w:val="es-ES"/>
              </w:rPr>
              <w:t xml:space="preserve"> </w:t>
            </w:r>
            <w:r w:rsidRPr="006E68AD">
              <w:rPr>
                <w:rFonts w:ascii="Sylfaen" w:hAnsi="Sylfaen" w:cs="Sylfaen"/>
                <w:sz w:val="28"/>
                <w:vertAlign w:val="superscript"/>
              </w:rPr>
              <w:t>համար</w:t>
            </w:r>
            <w:r w:rsidRPr="006E68AD">
              <w:rPr>
                <w:rFonts w:ascii="Sylfaen" w:hAnsi="Sylfaen"/>
                <w:sz w:val="28"/>
                <w:vertAlign w:val="superscript"/>
                <w:lang w:val="es-ES"/>
              </w:rPr>
              <w:t xml:space="preserve">` </w:t>
            </w:r>
            <w:r w:rsidRPr="006E68AD">
              <w:rPr>
                <w:rFonts w:ascii="Sylfaen" w:hAnsi="Sylfaen" w:cs="Sylfaen"/>
                <w:sz w:val="28"/>
                <w:vertAlign w:val="superscript"/>
              </w:rPr>
              <w:t>նույնականացման</w:t>
            </w:r>
            <w:r w:rsidRPr="006E68AD">
              <w:rPr>
                <w:rFonts w:ascii="Sylfaen" w:hAnsi="Sylfaen"/>
                <w:sz w:val="28"/>
                <w:vertAlign w:val="superscript"/>
                <w:lang w:val="es-ES"/>
              </w:rPr>
              <w:t xml:space="preserve"> </w:t>
            </w:r>
            <w:r w:rsidRPr="006E68AD">
              <w:rPr>
                <w:rFonts w:ascii="Sylfaen" w:hAnsi="Sylfaen" w:cs="Sylfaen"/>
                <w:sz w:val="28"/>
                <w:vertAlign w:val="superscript"/>
              </w:rPr>
              <w:t>քարտի</w:t>
            </w:r>
            <w:r w:rsidRPr="006E68AD">
              <w:rPr>
                <w:rFonts w:ascii="Sylfaen" w:hAnsi="Sylfaen"/>
                <w:sz w:val="28"/>
                <w:vertAlign w:val="superscript"/>
                <w:lang w:val="es-ES"/>
              </w:rPr>
              <w:t xml:space="preserve"> </w:t>
            </w:r>
            <w:r w:rsidRPr="006E68AD">
              <w:rPr>
                <w:rFonts w:ascii="Sylfaen" w:hAnsi="Sylfaen" w:cs="Sylfaen"/>
                <w:sz w:val="28"/>
                <w:vertAlign w:val="superscript"/>
              </w:rPr>
              <w:t>կամ</w:t>
            </w:r>
            <w:r w:rsidRPr="006E68AD">
              <w:rPr>
                <w:rFonts w:ascii="Sylfaen" w:hAnsi="Sylfaen"/>
                <w:sz w:val="28"/>
                <w:vertAlign w:val="superscript"/>
                <w:lang w:val="es-ES"/>
              </w:rPr>
              <w:t xml:space="preserve"> </w:t>
            </w:r>
            <w:r w:rsidRPr="006E68AD">
              <w:rPr>
                <w:rFonts w:ascii="Sylfaen" w:hAnsi="Sylfaen" w:cs="Sylfaen"/>
                <w:sz w:val="28"/>
                <w:vertAlign w:val="superscript"/>
              </w:rPr>
              <w:t>անձնագրի</w:t>
            </w:r>
            <w:r w:rsidRPr="006E68AD">
              <w:rPr>
                <w:rFonts w:ascii="Sylfaen" w:hAnsi="Sylfaen"/>
                <w:sz w:val="28"/>
                <w:vertAlign w:val="superscript"/>
                <w:lang w:val="es-ES"/>
              </w:rPr>
              <w:t xml:space="preserve"> </w:t>
            </w:r>
            <w:r w:rsidRPr="006E68AD">
              <w:rPr>
                <w:rFonts w:ascii="Sylfaen" w:hAnsi="Sylfaen" w:cs="Sylfaen"/>
                <w:sz w:val="28"/>
                <w:vertAlign w:val="superscript"/>
              </w:rPr>
              <w:t>կամ</w:t>
            </w:r>
            <w:r w:rsidRPr="006E68AD">
              <w:rPr>
                <w:rFonts w:ascii="Sylfaen" w:hAnsi="Sylfaen"/>
                <w:sz w:val="28"/>
                <w:vertAlign w:val="superscript"/>
                <w:lang w:val="es-ES"/>
              </w:rPr>
              <w:t xml:space="preserve"> </w:t>
            </w:r>
            <w:r w:rsidRPr="006E68AD">
              <w:rPr>
                <w:rFonts w:ascii="Sylfaen" w:hAnsi="Sylfaen" w:cs="Sylfaen"/>
                <w:sz w:val="28"/>
                <w:vertAlign w:val="superscript"/>
              </w:rPr>
              <w:t>ՀՀ</w:t>
            </w:r>
            <w:r w:rsidRPr="006E68AD">
              <w:rPr>
                <w:rFonts w:ascii="Sylfaen" w:hAnsi="Sylfaen"/>
                <w:sz w:val="28"/>
                <w:vertAlign w:val="superscript"/>
                <w:lang w:val="es-ES"/>
              </w:rPr>
              <w:t xml:space="preserve"> </w:t>
            </w:r>
            <w:r w:rsidRPr="006E68AD">
              <w:rPr>
                <w:rFonts w:ascii="Sylfaen" w:hAnsi="Sylfaen" w:cs="Sylfaen"/>
                <w:sz w:val="28"/>
                <w:vertAlign w:val="superscript"/>
              </w:rPr>
              <w:t>օրենսդրությամբ</w:t>
            </w:r>
            <w:r w:rsidRPr="006E68AD">
              <w:rPr>
                <w:rFonts w:ascii="Sylfaen" w:hAnsi="Sylfaen"/>
                <w:sz w:val="28"/>
                <w:vertAlign w:val="superscript"/>
                <w:lang w:val="es-ES"/>
              </w:rPr>
              <w:t xml:space="preserve"> </w:t>
            </w:r>
            <w:r w:rsidRPr="006E68AD">
              <w:rPr>
                <w:rFonts w:ascii="Sylfaen" w:hAnsi="Sylfaen" w:cs="Sylfaen"/>
                <w:sz w:val="28"/>
                <w:vertAlign w:val="superscript"/>
              </w:rPr>
              <w:t>նախատեսված</w:t>
            </w:r>
            <w:r w:rsidRPr="006E68AD">
              <w:rPr>
                <w:rFonts w:ascii="Sylfaen" w:hAnsi="Sylfaen"/>
                <w:sz w:val="28"/>
                <w:vertAlign w:val="superscript"/>
                <w:lang w:val="es-ES"/>
              </w:rPr>
              <w:t xml:space="preserve"> </w:t>
            </w:r>
            <w:r w:rsidRPr="006E68AD">
              <w:rPr>
                <w:rFonts w:ascii="Sylfaen" w:hAnsi="Sylfaen" w:cs="Sylfaen"/>
                <w:sz w:val="28"/>
                <w:vertAlign w:val="superscript"/>
              </w:rPr>
              <w:t>անձը</w:t>
            </w:r>
            <w:r w:rsidRPr="006E68AD">
              <w:rPr>
                <w:rFonts w:ascii="Sylfaen" w:hAnsi="Sylfaen"/>
                <w:sz w:val="28"/>
                <w:vertAlign w:val="superscript"/>
                <w:lang w:val="es-ES"/>
              </w:rPr>
              <w:t xml:space="preserve"> </w:t>
            </w:r>
            <w:r w:rsidRPr="006E68AD">
              <w:rPr>
                <w:rFonts w:ascii="Sylfaen" w:hAnsi="Sylfaen" w:cs="Sylfaen"/>
                <w:sz w:val="28"/>
                <w:vertAlign w:val="superscript"/>
              </w:rPr>
              <w:t>հաստատող</w:t>
            </w:r>
            <w:r w:rsidRPr="006E68AD">
              <w:rPr>
                <w:rFonts w:ascii="Sylfaen" w:hAnsi="Sylfaen"/>
                <w:sz w:val="28"/>
                <w:vertAlign w:val="superscript"/>
                <w:lang w:val="es-ES"/>
              </w:rPr>
              <w:t xml:space="preserve"> </w:t>
            </w:r>
            <w:r w:rsidRPr="006E68AD">
              <w:rPr>
                <w:rFonts w:ascii="Sylfaen" w:hAnsi="Sylfaen" w:cs="Sylfaen"/>
                <w:sz w:val="28"/>
                <w:vertAlign w:val="superscript"/>
              </w:rPr>
              <w:t>փաստաթղթի</w:t>
            </w:r>
            <w:r w:rsidRPr="006E68AD">
              <w:rPr>
                <w:rFonts w:ascii="Sylfaen" w:hAnsi="Sylfaen"/>
                <w:sz w:val="28"/>
                <w:vertAlign w:val="superscript"/>
                <w:lang w:val="es-ES"/>
              </w:rPr>
              <w:t xml:space="preserve"> </w:t>
            </w:r>
            <w:r w:rsidRPr="006E68AD">
              <w:rPr>
                <w:rFonts w:ascii="Sylfaen" w:hAnsi="Sylfaen" w:cs="Sylfaen"/>
                <w:sz w:val="28"/>
                <w:vertAlign w:val="superscript"/>
              </w:rPr>
              <w:t>տեսակը</w:t>
            </w:r>
            <w:r w:rsidRPr="006E68AD">
              <w:rPr>
                <w:rFonts w:ascii="Sylfaen" w:hAnsi="Sylfaen"/>
                <w:sz w:val="28"/>
                <w:vertAlign w:val="superscript"/>
                <w:lang w:val="es-ES"/>
              </w:rPr>
              <w:t xml:space="preserve"> </w:t>
            </w:r>
            <w:r w:rsidRPr="006E68AD">
              <w:rPr>
                <w:rFonts w:ascii="Sylfaen" w:hAnsi="Sylfaen" w:cs="Sylfaen"/>
                <w:sz w:val="28"/>
                <w:vertAlign w:val="superscript"/>
              </w:rPr>
              <w:t>և</w:t>
            </w:r>
            <w:r w:rsidRPr="006E68AD">
              <w:rPr>
                <w:rFonts w:ascii="Sylfaen" w:hAnsi="Sylfaen"/>
                <w:sz w:val="28"/>
                <w:vertAlign w:val="superscript"/>
                <w:lang w:val="es-ES"/>
              </w:rPr>
              <w:t xml:space="preserve"> </w:t>
            </w:r>
            <w:r w:rsidRPr="006E68AD">
              <w:rPr>
                <w:rFonts w:ascii="Sylfaen" w:hAnsi="Sylfaen" w:cs="Sylfaen"/>
                <w:sz w:val="28"/>
                <w:vertAlign w:val="superscript"/>
              </w:rPr>
              <w:t>համարը</w:t>
            </w:r>
            <w:r w:rsidRPr="006E68AD">
              <w:rPr>
                <w:rFonts w:ascii="Sylfaen" w:hAnsi="Sylfaen"/>
                <w:sz w:val="28"/>
                <w:vertAlign w:val="superscript"/>
                <w:lang w:val="es-ES"/>
              </w:rPr>
              <w:t xml:space="preserve"> </w:t>
            </w:r>
          </w:p>
        </w:tc>
        <w:tc>
          <w:tcPr>
            <w:tcW w:w="3370" w:type="dxa"/>
          </w:tcPr>
          <w:p w:rsidR="00D1325A" w:rsidRPr="006E68AD" w:rsidRDefault="00D1325A" w:rsidP="00A4553E">
            <w:pPr>
              <w:pStyle w:val="31"/>
              <w:spacing w:line="240" w:lineRule="auto"/>
              <w:ind w:firstLine="0"/>
              <w:jc w:val="center"/>
              <w:rPr>
                <w:rFonts w:ascii="Sylfaen" w:hAnsi="Sylfaen"/>
                <w:sz w:val="28"/>
                <w:vertAlign w:val="superscript"/>
                <w:lang w:val="es-ES"/>
              </w:rPr>
            </w:pPr>
            <w:r w:rsidRPr="006E68AD">
              <w:rPr>
                <w:rFonts w:ascii="Sylfaen" w:hAnsi="Sylfaen" w:cs="Sylfaen"/>
                <w:sz w:val="28"/>
                <w:vertAlign w:val="superscript"/>
              </w:rPr>
              <w:t>Օտարերկրյա</w:t>
            </w:r>
            <w:r w:rsidRPr="006E68AD">
              <w:rPr>
                <w:rFonts w:ascii="Sylfaen" w:hAnsi="Sylfaen"/>
                <w:sz w:val="28"/>
                <w:vertAlign w:val="superscript"/>
                <w:lang w:val="es-ES"/>
              </w:rPr>
              <w:t xml:space="preserve"> </w:t>
            </w:r>
            <w:r w:rsidRPr="006E68AD">
              <w:rPr>
                <w:rFonts w:ascii="Sylfaen" w:hAnsi="Sylfaen" w:cs="Sylfaen"/>
                <w:sz w:val="28"/>
                <w:vertAlign w:val="superscript"/>
              </w:rPr>
              <w:t>քաղաքացիների</w:t>
            </w:r>
            <w:r w:rsidRPr="006E68AD">
              <w:rPr>
                <w:rFonts w:ascii="Sylfaen" w:hAnsi="Sylfaen"/>
                <w:sz w:val="28"/>
                <w:vertAlign w:val="superscript"/>
                <w:lang w:val="es-ES"/>
              </w:rPr>
              <w:t xml:space="preserve"> </w:t>
            </w:r>
            <w:r w:rsidRPr="006E68AD">
              <w:rPr>
                <w:rFonts w:ascii="Sylfaen" w:hAnsi="Sylfaen" w:cs="Sylfaen"/>
                <w:sz w:val="28"/>
                <w:vertAlign w:val="superscript"/>
              </w:rPr>
              <w:t>համար</w:t>
            </w:r>
            <w:r w:rsidRPr="006E68AD">
              <w:rPr>
                <w:rFonts w:ascii="Sylfaen" w:hAnsi="Sylfaen"/>
                <w:sz w:val="28"/>
                <w:vertAlign w:val="superscript"/>
                <w:lang w:val="es-ES"/>
              </w:rPr>
              <w:t xml:space="preserve"> </w:t>
            </w:r>
            <w:r w:rsidRPr="006E68AD">
              <w:rPr>
                <w:rFonts w:ascii="Sylfaen" w:hAnsi="Sylfaen" w:cs="Sylfaen"/>
                <w:sz w:val="28"/>
                <w:vertAlign w:val="superscript"/>
              </w:rPr>
              <w:t>համապատասխան</w:t>
            </w:r>
            <w:r w:rsidRPr="006E68AD">
              <w:rPr>
                <w:rFonts w:ascii="Sylfaen" w:hAnsi="Sylfaen"/>
                <w:sz w:val="28"/>
                <w:vertAlign w:val="superscript"/>
                <w:lang w:val="es-ES"/>
              </w:rPr>
              <w:t xml:space="preserve"> </w:t>
            </w:r>
            <w:r w:rsidRPr="006E68AD">
              <w:rPr>
                <w:rFonts w:ascii="Sylfaen" w:hAnsi="Sylfaen" w:cs="Sylfaen"/>
                <w:sz w:val="28"/>
                <w:vertAlign w:val="superscript"/>
              </w:rPr>
              <w:t>երկրի</w:t>
            </w:r>
            <w:r w:rsidRPr="006E68AD">
              <w:rPr>
                <w:rFonts w:ascii="Sylfaen" w:hAnsi="Sylfaen"/>
                <w:sz w:val="28"/>
                <w:vertAlign w:val="superscript"/>
                <w:lang w:val="es-ES"/>
              </w:rPr>
              <w:t xml:space="preserve"> </w:t>
            </w:r>
            <w:r w:rsidRPr="006E68AD">
              <w:rPr>
                <w:rFonts w:ascii="Sylfaen" w:hAnsi="Sylfaen" w:cs="Sylfaen"/>
                <w:sz w:val="28"/>
                <w:vertAlign w:val="superscript"/>
              </w:rPr>
              <w:t>օրենսդրությամբ</w:t>
            </w:r>
            <w:r w:rsidRPr="006E68AD">
              <w:rPr>
                <w:rFonts w:ascii="Sylfaen" w:hAnsi="Sylfaen"/>
                <w:sz w:val="28"/>
                <w:vertAlign w:val="superscript"/>
                <w:lang w:val="es-ES"/>
              </w:rPr>
              <w:t xml:space="preserve"> </w:t>
            </w:r>
            <w:r w:rsidRPr="006E68AD">
              <w:rPr>
                <w:rFonts w:ascii="Sylfaen" w:hAnsi="Sylfaen" w:cs="Sylfaen"/>
                <w:sz w:val="28"/>
                <w:vertAlign w:val="superscript"/>
              </w:rPr>
              <w:t>նախատեսված</w:t>
            </w:r>
            <w:r w:rsidRPr="006E68AD">
              <w:rPr>
                <w:rFonts w:ascii="Sylfaen" w:hAnsi="Sylfaen"/>
                <w:sz w:val="28"/>
                <w:vertAlign w:val="superscript"/>
                <w:lang w:val="es-ES"/>
              </w:rPr>
              <w:t xml:space="preserve"> </w:t>
            </w:r>
            <w:r w:rsidRPr="006E68AD">
              <w:rPr>
                <w:rFonts w:ascii="Sylfaen" w:hAnsi="Sylfaen" w:cs="Sylfaen"/>
                <w:sz w:val="28"/>
                <w:vertAlign w:val="superscript"/>
              </w:rPr>
              <w:t>անձը</w:t>
            </w:r>
            <w:r w:rsidRPr="006E68AD">
              <w:rPr>
                <w:rFonts w:ascii="Sylfaen" w:hAnsi="Sylfaen"/>
                <w:sz w:val="28"/>
                <w:vertAlign w:val="superscript"/>
                <w:lang w:val="es-ES"/>
              </w:rPr>
              <w:t xml:space="preserve"> </w:t>
            </w:r>
            <w:r w:rsidRPr="006E68AD">
              <w:rPr>
                <w:rFonts w:ascii="Sylfaen" w:hAnsi="Sylfaen" w:cs="Sylfaen"/>
                <w:sz w:val="28"/>
                <w:vertAlign w:val="superscript"/>
              </w:rPr>
              <w:t>հաստատող</w:t>
            </w:r>
            <w:r w:rsidRPr="006E68AD">
              <w:rPr>
                <w:rFonts w:ascii="Sylfaen" w:hAnsi="Sylfaen"/>
                <w:sz w:val="28"/>
                <w:vertAlign w:val="superscript"/>
                <w:lang w:val="es-ES"/>
              </w:rPr>
              <w:t xml:space="preserve"> </w:t>
            </w:r>
            <w:r w:rsidRPr="006E68AD">
              <w:rPr>
                <w:rFonts w:ascii="Sylfaen" w:hAnsi="Sylfaen" w:cs="Sylfaen"/>
                <w:sz w:val="28"/>
                <w:vertAlign w:val="superscript"/>
              </w:rPr>
              <w:t>փաստաթղթի</w:t>
            </w:r>
            <w:r w:rsidRPr="006E68AD">
              <w:rPr>
                <w:rFonts w:ascii="Sylfaen" w:hAnsi="Sylfaen"/>
                <w:sz w:val="28"/>
                <w:vertAlign w:val="superscript"/>
                <w:lang w:val="es-ES"/>
              </w:rPr>
              <w:t xml:space="preserve"> </w:t>
            </w:r>
            <w:r w:rsidRPr="006E68AD">
              <w:rPr>
                <w:rFonts w:ascii="Sylfaen" w:hAnsi="Sylfaen" w:cs="Sylfaen"/>
                <w:sz w:val="28"/>
                <w:vertAlign w:val="superscript"/>
              </w:rPr>
              <w:t>տեսակը</w:t>
            </w:r>
            <w:r w:rsidRPr="006E68AD">
              <w:rPr>
                <w:rFonts w:ascii="Sylfaen" w:hAnsi="Sylfaen"/>
                <w:sz w:val="28"/>
                <w:vertAlign w:val="superscript"/>
                <w:lang w:val="es-ES"/>
              </w:rPr>
              <w:t xml:space="preserve"> </w:t>
            </w:r>
            <w:r w:rsidRPr="006E68AD">
              <w:rPr>
                <w:rFonts w:ascii="Sylfaen" w:hAnsi="Sylfaen" w:cs="Sylfaen"/>
                <w:sz w:val="28"/>
                <w:vertAlign w:val="superscript"/>
              </w:rPr>
              <w:t>և</w:t>
            </w:r>
            <w:r w:rsidRPr="006E68AD">
              <w:rPr>
                <w:rFonts w:ascii="Sylfaen" w:hAnsi="Sylfaen"/>
                <w:sz w:val="28"/>
                <w:vertAlign w:val="superscript"/>
                <w:lang w:val="es-ES"/>
              </w:rPr>
              <w:t xml:space="preserve"> </w:t>
            </w:r>
            <w:r w:rsidRPr="006E68AD">
              <w:rPr>
                <w:rFonts w:ascii="Sylfaen" w:hAnsi="Sylfaen" w:cs="Sylfaen"/>
                <w:sz w:val="28"/>
                <w:vertAlign w:val="superscript"/>
              </w:rPr>
              <w:t>համարը</w:t>
            </w:r>
            <w:r w:rsidRPr="006E68AD">
              <w:rPr>
                <w:rFonts w:ascii="Sylfaen" w:hAnsi="Sylfaen"/>
                <w:sz w:val="28"/>
                <w:vertAlign w:val="superscript"/>
                <w:lang w:val="es-ES"/>
              </w:rPr>
              <w:t xml:space="preserve"> </w:t>
            </w:r>
          </w:p>
        </w:tc>
      </w:tr>
      <w:tr w:rsidR="00D1325A" w:rsidRPr="006B605F" w:rsidTr="00D1325A">
        <w:tc>
          <w:tcPr>
            <w:tcW w:w="2570" w:type="dxa"/>
            <w:vAlign w:val="center"/>
          </w:tcPr>
          <w:p w:rsidR="00D1325A" w:rsidRPr="006E68AD" w:rsidRDefault="00D1325A" w:rsidP="00A4553E">
            <w:pPr>
              <w:pStyle w:val="31"/>
              <w:spacing w:line="240" w:lineRule="auto"/>
              <w:ind w:firstLine="0"/>
              <w:jc w:val="center"/>
              <w:rPr>
                <w:rFonts w:ascii="Sylfaen" w:hAnsi="Sylfaen"/>
                <w:sz w:val="26"/>
                <w:vertAlign w:val="superscript"/>
                <w:lang w:val="hy-AM"/>
              </w:rPr>
            </w:pPr>
          </w:p>
        </w:tc>
        <w:tc>
          <w:tcPr>
            <w:tcW w:w="3960" w:type="dxa"/>
            <w:vAlign w:val="center"/>
          </w:tcPr>
          <w:p w:rsidR="00D1325A" w:rsidRPr="006E68AD" w:rsidRDefault="00D1325A" w:rsidP="00A4553E">
            <w:pPr>
              <w:pStyle w:val="31"/>
              <w:spacing w:line="240" w:lineRule="auto"/>
              <w:ind w:firstLine="0"/>
              <w:jc w:val="center"/>
              <w:rPr>
                <w:rFonts w:ascii="Sylfaen" w:hAnsi="Sylfaen"/>
                <w:sz w:val="26"/>
                <w:vertAlign w:val="superscript"/>
                <w:lang w:val="es-ES"/>
              </w:rPr>
            </w:pPr>
          </w:p>
        </w:tc>
        <w:tc>
          <w:tcPr>
            <w:tcW w:w="3370" w:type="dxa"/>
          </w:tcPr>
          <w:p w:rsidR="00D1325A" w:rsidRPr="006E68AD" w:rsidRDefault="00D1325A" w:rsidP="00A4553E">
            <w:pPr>
              <w:pStyle w:val="31"/>
              <w:spacing w:line="240" w:lineRule="auto"/>
              <w:ind w:firstLine="0"/>
              <w:jc w:val="center"/>
              <w:rPr>
                <w:rFonts w:ascii="Sylfaen" w:hAnsi="Sylfaen"/>
                <w:sz w:val="26"/>
                <w:vertAlign w:val="superscript"/>
                <w:lang w:val="es-ES"/>
              </w:rPr>
            </w:pPr>
          </w:p>
        </w:tc>
      </w:tr>
      <w:tr w:rsidR="00D1325A" w:rsidRPr="006B605F" w:rsidTr="00D1325A">
        <w:tc>
          <w:tcPr>
            <w:tcW w:w="2570" w:type="dxa"/>
            <w:vAlign w:val="center"/>
          </w:tcPr>
          <w:p w:rsidR="00D1325A" w:rsidRPr="006E68AD" w:rsidRDefault="00D1325A" w:rsidP="00A4553E">
            <w:pPr>
              <w:pStyle w:val="31"/>
              <w:spacing w:line="240" w:lineRule="auto"/>
              <w:ind w:firstLine="0"/>
              <w:jc w:val="center"/>
              <w:rPr>
                <w:rFonts w:ascii="Sylfaen" w:hAnsi="Sylfaen"/>
                <w:sz w:val="26"/>
                <w:vertAlign w:val="superscript"/>
                <w:lang w:val="es-ES"/>
              </w:rPr>
            </w:pPr>
          </w:p>
        </w:tc>
        <w:tc>
          <w:tcPr>
            <w:tcW w:w="3960" w:type="dxa"/>
            <w:vAlign w:val="center"/>
          </w:tcPr>
          <w:p w:rsidR="00D1325A" w:rsidRPr="006E68AD" w:rsidRDefault="00D1325A" w:rsidP="00A4553E">
            <w:pPr>
              <w:pStyle w:val="31"/>
              <w:spacing w:line="240" w:lineRule="auto"/>
              <w:ind w:firstLine="0"/>
              <w:jc w:val="center"/>
              <w:rPr>
                <w:rFonts w:ascii="Sylfaen" w:hAnsi="Sylfaen"/>
                <w:sz w:val="26"/>
                <w:vertAlign w:val="superscript"/>
                <w:lang w:val="es-ES"/>
              </w:rPr>
            </w:pPr>
          </w:p>
        </w:tc>
        <w:tc>
          <w:tcPr>
            <w:tcW w:w="3370" w:type="dxa"/>
          </w:tcPr>
          <w:p w:rsidR="00D1325A" w:rsidRPr="006E68AD" w:rsidRDefault="00D1325A" w:rsidP="00A4553E">
            <w:pPr>
              <w:pStyle w:val="31"/>
              <w:spacing w:line="240" w:lineRule="auto"/>
              <w:ind w:firstLine="0"/>
              <w:jc w:val="center"/>
              <w:rPr>
                <w:rFonts w:ascii="Sylfaen" w:hAnsi="Sylfaen"/>
                <w:sz w:val="26"/>
                <w:vertAlign w:val="superscript"/>
                <w:lang w:val="es-ES"/>
              </w:rPr>
            </w:pPr>
          </w:p>
        </w:tc>
      </w:tr>
      <w:tr w:rsidR="00D1325A" w:rsidRPr="006B605F" w:rsidTr="00D1325A">
        <w:tc>
          <w:tcPr>
            <w:tcW w:w="2570" w:type="dxa"/>
            <w:vAlign w:val="center"/>
          </w:tcPr>
          <w:p w:rsidR="00D1325A" w:rsidRPr="006E68AD" w:rsidRDefault="00D1325A" w:rsidP="00A4553E">
            <w:pPr>
              <w:pStyle w:val="31"/>
              <w:spacing w:line="240" w:lineRule="auto"/>
              <w:ind w:firstLine="0"/>
              <w:jc w:val="center"/>
              <w:rPr>
                <w:rFonts w:ascii="Sylfaen" w:hAnsi="Sylfaen"/>
                <w:sz w:val="26"/>
                <w:vertAlign w:val="superscript"/>
                <w:lang w:val="es-ES"/>
              </w:rPr>
            </w:pPr>
          </w:p>
        </w:tc>
        <w:tc>
          <w:tcPr>
            <w:tcW w:w="3960" w:type="dxa"/>
            <w:vAlign w:val="center"/>
          </w:tcPr>
          <w:p w:rsidR="00D1325A" w:rsidRPr="006E68AD" w:rsidRDefault="00D1325A" w:rsidP="00A4553E">
            <w:pPr>
              <w:pStyle w:val="31"/>
              <w:spacing w:line="240" w:lineRule="auto"/>
              <w:ind w:firstLine="0"/>
              <w:jc w:val="center"/>
              <w:rPr>
                <w:rFonts w:ascii="Sylfaen" w:hAnsi="Sylfaen"/>
                <w:sz w:val="26"/>
                <w:vertAlign w:val="superscript"/>
                <w:lang w:val="es-ES"/>
              </w:rPr>
            </w:pPr>
          </w:p>
        </w:tc>
        <w:tc>
          <w:tcPr>
            <w:tcW w:w="3370" w:type="dxa"/>
          </w:tcPr>
          <w:p w:rsidR="00D1325A" w:rsidRPr="006E68AD" w:rsidRDefault="00D1325A" w:rsidP="00A4553E">
            <w:pPr>
              <w:pStyle w:val="31"/>
              <w:spacing w:line="240" w:lineRule="auto"/>
              <w:ind w:firstLine="0"/>
              <w:jc w:val="center"/>
              <w:rPr>
                <w:rFonts w:ascii="Sylfaen" w:hAnsi="Sylfaen"/>
                <w:sz w:val="26"/>
                <w:vertAlign w:val="superscript"/>
                <w:lang w:val="es-ES"/>
              </w:rPr>
            </w:pPr>
          </w:p>
        </w:tc>
      </w:tr>
    </w:tbl>
    <w:p w:rsidR="00B2572B" w:rsidRPr="006E68AD" w:rsidRDefault="00B2572B" w:rsidP="00D1325A">
      <w:pPr>
        <w:jc w:val="right"/>
        <w:rPr>
          <w:rFonts w:ascii="Sylfaen" w:hAnsi="Sylfaen"/>
          <w:sz w:val="10"/>
          <w:szCs w:val="10"/>
          <w:lang w:val="es-ES"/>
        </w:rPr>
      </w:pPr>
    </w:p>
    <w:p w:rsidR="00B2572B" w:rsidRPr="006E68AD" w:rsidRDefault="00B2572B" w:rsidP="00D1325A">
      <w:pPr>
        <w:jc w:val="right"/>
        <w:rPr>
          <w:rFonts w:ascii="Sylfaen" w:hAnsi="Sylfaen"/>
          <w:sz w:val="10"/>
          <w:szCs w:val="10"/>
          <w:lang w:val="es-ES"/>
        </w:rPr>
      </w:pPr>
    </w:p>
    <w:p w:rsidR="00D1325A" w:rsidRPr="006E68AD" w:rsidRDefault="00B2572B" w:rsidP="00D1325A">
      <w:pPr>
        <w:ind w:firstLine="708"/>
        <w:jc w:val="both"/>
        <w:rPr>
          <w:rFonts w:ascii="Sylfaen" w:hAnsi="Sylfaen" w:cs="Arial"/>
          <w:sz w:val="20"/>
          <w:szCs w:val="20"/>
          <w:lang w:val="es-ES"/>
        </w:rPr>
      </w:pPr>
      <w:r w:rsidRPr="006E68AD">
        <w:rPr>
          <w:rFonts w:ascii="Sylfaen" w:hAnsi="Sylfaen"/>
          <w:sz w:val="20"/>
          <w:lang w:val="es-ES"/>
        </w:rPr>
        <w:t xml:space="preserve"> </w:t>
      </w:r>
      <w:r w:rsidR="00DB3BC8" w:rsidRPr="006E68AD">
        <w:rPr>
          <w:rFonts w:ascii="Sylfaen" w:hAnsi="Sylfaen"/>
          <w:sz w:val="20"/>
          <w:lang w:val="es-ES"/>
        </w:rPr>
        <w:t>4</w:t>
      </w:r>
      <w:r w:rsidR="00DB3BC8" w:rsidRPr="006E68AD">
        <w:rPr>
          <w:rFonts w:ascii="Sylfaen" w:hAnsi="Sylfaen" w:cs="Arial"/>
          <w:sz w:val="20"/>
          <w:szCs w:val="20"/>
          <w:lang w:val="es-ES"/>
        </w:rPr>
        <w:t xml:space="preserve">) </w:t>
      </w:r>
      <w:r w:rsidR="00F321AD">
        <w:rPr>
          <w:rFonts w:ascii="Sylfaen" w:hAnsi="Sylfaen" w:cs="Sylfaen"/>
          <w:b/>
          <w:sz w:val="20"/>
          <w:szCs w:val="20"/>
          <w:lang w:val="es-ES"/>
        </w:rPr>
        <w:t>ԱՄԴՀՄԴ-ԳՀԱՊՁԲ-20/1</w:t>
      </w:r>
      <w:r w:rsidR="00E27703" w:rsidRPr="006E68AD">
        <w:rPr>
          <w:rFonts w:ascii="Sylfaen" w:hAnsi="Sylfaen"/>
          <w:b/>
          <w:sz w:val="20"/>
          <w:szCs w:val="20"/>
          <w:lang w:val="es-ES"/>
        </w:rPr>
        <w:t xml:space="preserve"> </w:t>
      </w:r>
      <w:r w:rsidR="00467A23" w:rsidRPr="006E68AD">
        <w:rPr>
          <w:rFonts w:ascii="Sylfaen" w:hAnsi="Sylfaen" w:cs="Sylfaen"/>
          <w:sz w:val="20"/>
          <w:szCs w:val="20"/>
          <w:lang w:val="es-ES"/>
        </w:rPr>
        <w:t>ծածկագրով</w:t>
      </w:r>
      <w:r w:rsidR="00467A23" w:rsidRPr="006E68AD">
        <w:rPr>
          <w:rFonts w:ascii="Sylfaen" w:hAnsi="Sylfaen" w:cs="Arial"/>
          <w:sz w:val="20"/>
          <w:szCs w:val="20"/>
          <w:lang w:val="es-ES"/>
        </w:rPr>
        <w:t xml:space="preserve"> </w:t>
      </w:r>
      <w:r w:rsidR="00D1325A" w:rsidRPr="006E68AD">
        <w:rPr>
          <w:rFonts w:ascii="Sylfaen" w:hAnsi="Sylfaen" w:cs="Sylfaen"/>
          <w:sz w:val="20"/>
          <w:szCs w:val="20"/>
          <w:lang w:val="es-ES"/>
        </w:rPr>
        <w:t>գնանշման</w:t>
      </w:r>
      <w:r w:rsidR="00D1325A" w:rsidRPr="006E68AD">
        <w:rPr>
          <w:rFonts w:ascii="Sylfaen" w:hAnsi="Sylfaen" w:cs="Arial"/>
          <w:sz w:val="20"/>
          <w:szCs w:val="20"/>
          <w:lang w:val="es-ES"/>
        </w:rPr>
        <w:t xml:space="preserve"> </w:t>
      </w:r>
      <w:r w:rsidR="00D1325A" w:rsidRPr="006E68AD">
        <w:rPr>
          <w:rFonts w:ascii="Sylfaen" w:hAnsi="Sylfaen" w:cs="Sylfaen"/>
          <w:sz w:val="20"/>
          <w:szCs w:val="20"/>
          <w:lang w:val="es-ES"/>
        </w:rPr>
        <w:t>հարցման</w:t>
      </w:r>
      <w:r w:rsidR="00D1325A" w:rsidRPr="006E68AD">
        <w:rPr>
          <w:rFonts w:ascii="Sylfaen" w:hAnsi="Sylfaen" w:cs="Arial"/>
          <w:sz w:val="20"/>
          <w:szCs w:val="20"/>
          <w:lang w:val="es-ES"/>
        </w:rPr>
        <w:t xml:space="preserve"> </w:t>
      </w:r>
      <w:r w:rsidR="00467A23" w:rsidRPr="006E68AD">
        <w:rPr>
          <w:rFonts w:ascii="Sylfaen" w:hAnsi="Sylfaen" w:cs="Sylfaen"/>
          <w:sz w:val="20"/>
          <w:szCs w:val="20"/>
          <w:lang w:val="es-ES"/>
        </w:rPr>
        <w:t>շրջանակում</w:t>
      </w:r>
      <w:r w:rsidR="00467A23" w:rsidRPr="006E68AD">
        <w:rPr>
          <w:rFonts w:ascii="Sylfaen" w:hAnsi="Sylfaen" w:cs="Arial"/>
          <w:sz w:val="20"/>
          <w:szCs w:val="20"/>
          <w:lang w:val="es-ES"/>
        </w:rPr>
        <w:t xml:space="preserve"> </w:t>
      </w:r>
      <w:r w:rsidR="00467A23" w:rsidRPr="006E68AD">
        <w:rPr>
          <w:rFonts w:ascii="Sylfaen" w:hAnsi="Sylfaen" w:cs="Sylfaen"/>
          <w:sz w:val="20"/>
          <w:szCs w:val="20"/>
          <w:lang w:val="es-ES"/>
        </w:rPr>
        <w:t>ընտրված</w:t>
      </w:r>
      <w:r w:rsidR="00467A23" w:rsidRPr="006E68AD">
        <w:rPr>
          <w:rFonts w:ascii="Sylfaen" w:hAnsi="Sylfaen" w:cs="Arial"/>
          <w:sz w:val="20"/>
          <w:szCs w:val="20"/>
          <w:lang w:val="es-ES"/>
        </w:rPr>
        <w:t xml:space="preserve"> </w:t>
      </w:r>
      <w:r w:rsidR="00467A23" w:rsidRPr="006E68AD">
        <w:rPr>
          <w:rFonts w:ascii="Sylfaen" w:hAnsi="Sylfaen" w:cs="Sylfaen"/>
          <w:sz w:val="20"/>
          <w:szCs w:val="20"/>
          <w:lang w:val="es-ES"/>
        </w:rPr>
        <w:t>մասնակից</w:t>
      </w:r>
      <w:r w:rsidR="00467A23" w:rsidRPr="006E68AD">
        <w:rPr>
          <w:rFonts w:ascii="Sylfaen" w:hAnsi="Sylfaen" w:cs="Arial"/>
          <w:sz w:val="20"/>
          <w:szCs w:val="20"/>
          <w:lang w:val="es-ES"/>
        </w:rPr>
        <w:t xml:space="preserve"> </w:t>
      </w:r>
      <w:r w:rsidR="00467A23" w:rsidRPr="006E68AD">
        <w:rPr>
          <w:rFonts w:ascii="Sylfaen" w:hAnsi="Sylfaen" w:cs="Sylfaen"/>
          <w:sz w:val="20"/>
          <w:szCs w:val="20"/>
          <w:lang w:val="es-ES"/>
        </w:rPr>
        <w:t>ճանաչվելու</w:t>
      </w:r>
      <w:r w:rsidR="00467A23" w:rsidRPr="006E68AD">
        <w:rPr>
          <w:rFonts w:ascii="Sylfaen" w:hAnsi="Sylfaen" w:cs="Arial"/>
          <w:sz w:val="20"/>
          <w:szCs w:val="20"/>
          <w:lang w:val="es-ES"/>
        </w:rPr>
        <w:t xml:space="preserve"> </w:t>
      </w:r>
      <w:r w:rsidR="00467A23" w:rsidRPr="006E68AD">
        <w:rPr>
          <w:rFonts w:ascii="Sylfaen" w:hAnsi="Sylfaen" w:cs="Sylfaen"/>
          <w:sz w:val="20"/>
          <w:szCs w:val="20"/>
          <w:lang w:val="es-ES"/>
        </w:rPr>
        <w:t>և</w:t>
      </w:r>
      <w:r w:rsidR="00467A23" w:rsidRPr="006E68AD">
        <w:rPr>
          <w:rFonts w:ascii="Sylfaen" w:hAnsi="Sylfaen" w:cs="Arial"/>
          <w:sz w:val="20"/>
          <w:szCs w:val="20"/>
          <w:lang w:val="es-ES"/>
        </w:rPr>
        <w:t xml:space="preserve"> </w:t>
      </w:r>
      <w:r w:rsidR="00467A23" w:rsidRPr="006E68AD">
        <w:rPr>
          <w:rFonts w:ascii="Sylfaen" w:hAnsi="Sylfaen" w:cs="Sylfaen"/>
          <w:sz w:val="20"/>
          <w:szCs w:val="20"/>
          <w:lang w:val="es-ES"/>
        </w:rPr>
        <w:t>պայմանագիր</w:t>
      </w:r>
      <w:r w:rsidR="00467A23" w:rsidRPr="006E68AD">
        <w:rPr>
          <w:rFonts w:ascii="Sylfaen" w:hAnsi="Sylfaen" w:cs="Arial"/>
          <w:sz w:val="20"/>
          <w:szCs w:val="20"/>
          <w:lang w:val="es-ES"/>
        </w:rPr>
        <w:t xml:space="preserve"> </w:t>
      </w:r>
      <w:r w:rsidR="00467A23" w:rsidRPr="006E68AD">
        <w:rPr>
          <w:rFonts w:ascii="Sylfaen" w:hAnsi="Sylfaen" w:cs="Sylfaen"/>
          <w:sz w:val="20"/>
          <w:szCs w:val="20"/>
          <w:lang w:val="es-ES"/>
        </w:rPr>
        <w:t>կնքելու</w:t>
      </w:r>
      <w:r w:rsidR="00467A23" w:rsidRPr="006E68AD">
        <w:rPr>
          <w:rFonts w:ascii="Sylfaen" w:hAnsi="Sylfaen" w:cs="Arial"/>
          <w:sz w:val="20"/>
          <w:szCs w:val="20"/>
          <w:lang w:val="es-ES"/>
        </w:rPr>
        <w:t xml:space="preserve"> </w:t>
      </w:r>
      <w:r w:rsidR="00467A23" w:rsidRPr="006E68AD">
        <w:rPr>
          <w:rFonts w:ascii="Sylfaen" w:hAnsi="Sylfaen" w:cs="Sylfaen"/>
          <w:sz w:val="20"/>
          <w:szCs w:val="20"/>
          <w:lang w:val="es-ES"/>
        </w:rPr>
        <w:t>դեպքում</w:t>
      </w:r>
      <w:r w:rsidR="00467A23" w:rsidRPr="006E68AD">
        <w:rPr>
          <w:rFonts w:ascii="Sylfaen" w:hAnsi="Sylfaen" w:cs="Arial"/>
          <w:sz w:val="20"/>
          <w:szCs w:val="20"/>
          <w:lang w:val="es-ES"/>
        </w:rPr>
        <w:t xml:space="preserve"> </w:t>
      </w:r>
      <w:r w:rsidR="00467A23" w:rsidRPr="006E68AD">
        <w:rPr>
          <w:rFonts w:ascii="Sylfaen" w:hAnsi="Sylfaen" w:cs="Sylfaen"/>
          <w:sz w:val="20"/>
          <w:szCs w:val="20"/>
          <w:lang w:val="es-ES"/>
        </w:rPr>
        <w:t>պայմանագրի</w:t>
      </w:r>
      <w:r w:rsidR="00467A23" w:rsidRPr="006E68AD">
        <w:rPr>
          <w:rFonts w:ascii="Sylfaen" w:hAnsi="Sylfaen" w:cs="Arial"/>
          <w:sz w:val="20"/>
          <w:szCs w:val="20"/>
          <w:lang w:val="es-ES"/>
        </w:rPr>
        <w:t xml:space="preserve"> </w:t>
      </w:r>
      <w:r w:rsidR="00467A23" w:rsidRPr="006E68AD">
        <w:rPr>
          <w:rFonts w:ascii="Sylfaen" w:hAnsi="Sylfaen" w:cs="Sylfaen"/>
          <w:sz w:val="20"/>
          <w:szCs w:val="20"/>
          <w:lang w:val="es-ES"/>
        </w:rPr>
        <w:t>կատարումն</w:t>
      </w:r>
      <w:r w:rsidR="00467A23" w:rsidRPr="006E68AD">
        <w:rPr>
          <w:rFonts w:ascii="Sylfaen" w:hAnsi="Sylfaen" w:cs="Arial"/>
          <w:sz w:val="20"/>
          <w:szCs w:val="20"/>
          <w:lang w:val="es-ES"/>
        </w:rPr>
        <w:t xml:space="preserve"> </w:t>
      </w:r>
      <w:r w:rsidR="00467A23" w:rsidRPr="006E68AD">
        <w:rPr>
          <w:rFonts w:ascii="Sylfaen" w:hAnsi="Sylfaen" w:cs="Sylfaen"/>
          <w:sz w:val="20"/>
          <w:szCs w:val="20"/>
          <w:lang w:val="es-ES"/>
        </w:rPr>
        <w:t>իրականացնելու</w:t>
      </w:r>
      <w:r w:rsidR="00467A23" w:rsidRPr="006E68AD">
        <w:rPr>
          <w:rFonts w:ascii="Sylfaen" w:hAnsi="Sylfaen" w:cs="Arial"/>
          <w:sz w:val="20"/>
          <w:szCs w:val="20"/>
          <w:lang w:val="es-ES"/>
        </w:rPr>
        <w:t xml:space="preserve"> </w:t>
      </w:r>
      <w:r w:rsidR="00467A23" w:rsidRPr="006E68AD">
        <w:rPr>
          <w:rFonts w:ascii="Sylfaen" w:hAnsi="Sylfaen" w:cs="Sylfaen"/>
          <w:sz w:val="20"/>
          <w:szCs w:val="20"/>
          <w:lang w:val="es-ES"/>
        </w:rPr>
        <w:t>է</w:t>
      </w:r>
      <w:r w:rsidR="00467A23" w:rsidRPr="006E68AD">
        <w:rPr>
          <w:rFonts w:ascii="Sylfaen" w:hAnsi="Sylfaen" w:cs="Arial"/>
          <w:sz w:val="20"/>
          <w:szCs w:val="20"/>
          <w:lang w:val="es-ES"/>
        </w:rPr>
        <w:t xml:space="preserve"> </w:t>
      </w:r>
      <w:r w:rsidR="00DB3BC8" w:rsidRPr="006E68AD">
        <w:rPr>
          <w:rFonts w:ascii="Sylfaen" w:hAnsi="Sylfaen" w:cs="Sylfaen"/>
          <w:sz w:val="20"/>
          <w:szCs w:val="20"/>
          <w:lang w:val="es-ES"/>
        </w:rPr>
        <w:t>թվով</w:t>
      </w:r>
      <w:r w:rsidR="00DB3BC8" w:rsidRPr="006E68AD">
        <w:rPr>
          <w:rFonts w:ascii="Sylfaen" w:hAnsi="Sylfaen" w:cs="Arial"/>
          <w:sz w:val="20"/>
          <w:szCs w:val="20"/>
          <w:lang w:val="es-ES"/>
        </w:rPr>
        <w:t xml:space="preserve"> </w:t>
      </w:r>
    </w:p>
    <w:p w:rsidR="00D1325A" w:rsidRPr="006E68AD" w:rsidRDefault="00D1325A" w:rsidP="00D1325A">
      <w:pPr>
        <w:jc w:val="both"/>
        <w:rPr>
          <w:rFonts w:ascii="Sylfaen" w:hAnsi="Sylfaen" w:cs="Arial"/>
          <w:sz w:val="20"/>
          <w:szCs w:val="20"/>
          <w:lang w:val="es-ES"/>
        </w:rPr>
      </w:pPr>
      <w:r w:rsidRPr="006E68AD">
        <w:rPr>
          <w:rFonts w:ascii="Sylfaen" w:hAnsi="Sylfaen" w:cs="Arial"/>
          <w:sz w:val="20"/>
          <w:szCs w:val="20"/>
          <w:u w:val="single"/>
          <w:lang w:val="es-ES"/>
        </w:rPr>
        <w:tab/>
      </w:r>
      <w:r w:rsidRPr="006E68AD">
        <w:rPr>
          <w:rFonts w:ascii="Sylfaen" w:hAnsi="Sylfaen" w:cs="Arial"/>
          <w:sz w:val="20"/>
          <w:szCs w:val="20"/>
          <w:u w:val="single"/>
          <w:lang w:val="es-ES"/>
        </w:rPr>
        <w:tab/>
      </w:r>
      <w:r w:rsidRPr="006E68AD">
        <w:rPr>
          <w:rFonts w:ascii="Sylfaen" w:hAnsi="Sylfaen" w:cs="Arial"/>
          <w:sz w:val="20"/>
          <w:szCs w:val="20"/>
          <w:u w:val="single"/>
          <w:lang w:val="es-ES"/>
        </w:rPr>
        <w:tab/>
      </w:r>
      <w:r w:rsidRPr="006E68AD">
        <w:rPr>
          <w:rFonts w:ascii="Sylfaen" w:hAnsi="Sylfaen" w:cs="Arial"/>
          <w:sz w:val="20"/>
          <w:szCs w:val="20"/>
          <w:u w:val="single"/>
          <w:lang w:val="es-ES"/>
        </w:rPr>
        <w:tab/>
      </w:r>
      <w:r w:rsidRPr="006E68AD">
        <w:rPr>
          <w:rFonts w:ascii="Sylfaen" w:hAnsi="Sylfaen" w:cs="Arial"/>
          <w:sz w:val="20"/>
          <w:szCs w:val="20"/>
          <w:lang w:val="es-ES"/>
        </w:rPr>
        <w:t xml:space="preserve"> </w:t>
      </w:r>
      <w:r w:rsidRPr="006E68AD">
        <w:rPr>
          <w:rFonts w:ascii="Sylfaen" w:hAnsi="Sylfaen" w:cs="Sylfaen"/>
          <w:sz w:val="20"/>
          <w:szCs w:val="20"/>
          <w:lang w:val="es-ES"/>
        </w:rPr>
        <w:t>աշխատակիցների</w:t>
      </w:r>
      <w:r w:rsidRPr="006E68AD">
        <w:rPr>
          <w:rFonts w:ascii="Sylfaen" w:hAnsi="Sylfaen" w:cs="Arial"/>
          <w:sz w:val="20"/>
          <w:szCs w:val="20"/>
          <w:lang w:val="es-ES"/>
        </w:rPr>
        <w:t xml:space="preserve"> </w:t>
      </w:r>
      <w:r w:rsidRPr="006E68AD">
        <w:rPr>
          <w:rFonts w:ascii="Sylfaen" w:hAnsi="Sylfaen" w:cs="Sylfaen"/>
          <w:sz w:val="20"/>
          <w:szCs w:val="20"/>
          <w:lang w:val="es-ES"/>
        </w:rPr>
        <w:t>միջոցով</w:t>
      </w:r>
      <w:r w:rsidRPr="006E68AD">
        <w:rPr>
          <w:rFonts w:ascii="Sylfaen" w:hAnsi="Sylfaen" w:cs="Arial"/>
          <w:sz w:val="20"/>
          <w:szCs w:val="20"/>
          <w:lang w:val="es-ES"/>
        </w:rPr>
        <w:t>:</w:t>
      </w:r>
    </w:p>
    <w:p w:rsidR="00D1325A" w:rsidRPr="006E68AD" w:rsidRDefault="00D1325A" w:rsidP="00D1325A">
      <w:pPr>
        <w:rPr>
          <w:rFonts w:ascii="Sylfaen" w:hAnsi="Sylfaen" w:cs="Arial"/>
          <w:vertAlign w:val="superscript"/>
          <w:lang w:val="es-ES"/>
        </w:rPr>
      </w:pPr>
      <w:r w:rsidRPr="006E68AD">
        <w:rPr>
          <w:rFonts w:ascii="Sylfaen" w:hAnsi="Sylfaen" w:cs="Arial"/>
          <w:vertAlign w:val="superscript"/>
          <w:lang w:val="es-ES"/>
        </w:rPr>
        <w:t xml:space="preserve">                       </w:t>
      </w:r>
      <w:r w:rsidRPr="006E68AD">
        <w:rPr>
          <w:rFonts w:ascii="Sylfaen" w:hAnsi="Sylfaen" w:cs="Sylfaen"/>
          <w:vertAlign w:val="superscript"/>
          <w:lang w:val="es-ES"/>
        </w:rPr>
        <w:t>քանակը</w:t>
      </w:r>
    </w:p>
    <w:p w:rsidR="00D1325A" w:rsidRPr="006E68AD" w:rsidRDefault="00D1325A" w:rsidP="00D1325A">
      <w:pPr>
        <w:ind w:left="8496" w:firstLine="708"/>
        <w:jc w:val="both"/>
        <w:rPr>
          <w:rFonts w:ascii="Sylfaen" w:hAnsi="Sylfaen" w:cs="Arial"/>
          <w:vertAlign w:val="superscript"/>
          <w:lang w:val="es-ES"/>
        </w:rPr>
      </w:pPr>
    </w:p>
    <w:p w:rsidR="00B2572B" w:rsidRPr="006E68AD" w:rsidRDefault="00B2572B" w:rsidP="00B2572B">
      <w:pPr>
        <w:jc w:val="both"/>
        <w:rPr>
          <w:rFonts w:ascii="Sylfaen" w:hAnsi="Sylfaen" w:cs="Arial"/>
          <w:sz w:val="20"/>
          <w:vertAlign w:val="superscript"/>
          <w:lang w:val="es-ES"/>
        </w:rPr>
      </w:pPr>
      <w:r w:rsidRPr="006E68AD">
        <w:rPr>
          <w:rFonts w:ascii="Sylfaen" w:hAnsi="Sylfaen"/>
          <w:sz w:val="20"/>
          <w:lang w:val="es-ES"/>
        </w:rPr>
        <w:t xml:space="preserve">    </w:t>
      </w:r>
      <w:r w:rsidRPr="006E68AD">
        <w:rPr>
          <w:rFonts w:ascii="Sylfaen" w:hAnsi="Sylfaen"/>
          <w:sz w:val="20"/>
          <w:lang w:val="hy-AM"/>
        </w:rPr>
        <w:t xml:space="preserve">___________________________________________________ </w:t>
      </w:r>
      <w:r w:rsidRPr="006E68AD">
        <w:rPr>
          <w:rFonts w:ascii="Sylfaen" w:hAnsi="Sylfaen"/>
          <w:sz w:val="20"/>
          <w:lang w:val="hy-AM"/>
        </w:rPr>
        <w:tab/>
        <w:t xml:space="preserve">                _____________</w:t>
      </w:r>
      <w:r w:rsidRPr="006E68AD">
        <w:rPr>
          <w:rFonts w:ascii="Sylfaen" w:hAnsi="Sylfaen"/>
          <w:sz w:val="20"/>
          <w:u w:val="single"/>
          <w:lang w:val="es-ES"/>
        </w:rPr>
        <w:tab/>
      </w:r>
      <w:r w:rsidRPr="006E68AD">
        <w:rPr>
          <w:rFonts w:ascii="Sylfaen" w:hAnsi="Sylfaen"/>
          <w:sz w:val="20"/>
          <w:u w:val="single"/>
          <w:lang w:val="es-ES"/>
        </w:rPr>
        <w:tab/>
      </w:r>
      <w:r w:rsidRPr="006E68AD">
        <w:rPr>
          <w:rFonts w:ascii="Sylfaen" w:hAnsi="Sylfaen"/>
          <w:sz w:val="20"/>
          <w:lang w:val="es-ES"/>
        </w:rPr>
        <w:tab/>
      </w:r>
      <w:r w:rsidRPr="006E68AD">
        <w:rPr>
          <w:rFonts w:ascii="Sylfaen" w:hAnsi="Sylfaen"/>
          <w:sz w:val="20"/>
          <w:lang w:val="es-ES"/>
        </w:rPr>
        <w:tab/>
      </w:r>
      <w:r w:rsidRPr="006E68AD">
        <w:rPr>
          <w:rFonts w:ascii="Sylfaen" w:hAnsi="Sylfaen"/>
          <w:sz w:val="20"/>
          <w:lang w:val="hy-AM"/>
        </w:rPr>
        <w:t xml:space="preserve"> </w:t>
      </w:r>
      <w:r w:rsidRPr="006E68AD">
        <w:rPr>
          <w:rFonts w:ascii="Sylfaen" w:hAnsi="Sylfaen" w:cs="Sylfaen"/>
          <w:sz w:val="20"/>
          <w:vertAlign w:val="superscript"/>
          <w:lang w:val="hy-AM"/>
        </w:rPr>
        <w:t>Մասնակցի</w:t>
      </w:r>
      <w:r w:rsidRPr="006E68AD">
        <w:rPr>
          <w:rFonts w:ascii="Sylfaen" w:hAnsi="Sylfaen" w:cs="Arial"/>
          <w:sz w:val="20"/>
          <w:vertAlign w:val="superscript"/>
          <w:lang w:val="hy-AM"/>
        </w:rPr>
        <w:t xml:space="preserve"> </w:t>
      </w:r>
      <w:r w:rsidRPr="006E68AD">
        <w:rPr>
          <w:rFonts w:ascii="Sylfaen" w:hAnsi="Sylfaen" w:cs="Sylfaen"/>
          <w:sz w:val="20"/>
          <w:vertAlign w:val="superscript"/>
          <w:lang w:val="hy-AM"/>
        </w:rPr>
        <w:t>անվանումը</w:t>
      </w:r>
      <w:r w:rsidRPr="006E68AD">
        <w:rPr>
          <w:rFonts w:ascii="Sylfaen" w:hAnsi="Sylfaen" w:cs="Arial"/>
          <w:sz w:val="20"/>
          <w:vertAlign w:val="superscript"/>
          <w:lang w:val="hy-AM"/>
        </w:rPr>
        <w:t xml:space="preserve"> </w:t>
      </w:r>
      <w:r w:rsidRPr="006E68AD">
        <w:rPr>
          <w:rFonts w:ascii="Sylfaen" w:hAnsi="Sylfaen"/>
          <w:sz w:val="20"/>
          <w:vertAlign w:val="superscript"/>
          <w:lang w:val="hy-AM"/>
        </w:rPr>
        <w:t xml:space="preserve"> (</w:t>
      </w:r>
      <w:r w:rsidRPr="006E68AD">
        <w:rPr>
          <w:rFonts w:ascii="Sylfaen" w:hAnsi="Sylfaen" w:cs="Sylfaen"/>
          <w:sz w:val="20"/>
          <w:vertAlign w:val="superscript"/>
          <w:lang w:val="hy-AM"/>
        </w:rPr>
        <w:t>ղեկավարի</w:t>
      </w:r>
      <w:r w:rsidRPr="006E68AD">
        <w:rPr>
          <w:rFonts w:ascii="Sylfaen" w:hAnsi="Sylfaen" w:cs="Arial"/>
          <w:sz w:val="20"/>
          <w:vertAlign w:val="superscript"/>
          <w:lang w:val="hy-AM"/>
        </w:rPr>
        <w:t xml:space="preserve"> </w:t>
      </w:r>
      <w:r w:rsidRPr="006E68AD">
        <w:rPr>
          <w:rFonts w:ascii="Sylfaen" w:hAnsi="Sylfaen" w:cs="Sylfaen"/>
          <w:sz w:val="20"/>
          <w:vertAlign w:val="superscript"/>
          <w:lang w:val="hy-AM"/>
        </w:rPr>
        <w:t>պաշտոնը</w:t>
      </w:r>
      <w:r w:rsidRPr="006E68AD">
        <w:rPr>
          <w:rFonts w:ascii="Sylfaen" w:hAnsi="Sylfaen" w:cs="Arial"/>
          <w:sz w:val="20"/>
          <w:vertAlign w:val="superscript"/>
          <w:lang w:val="hy-AM"/>
        </w:rPr>
        <w:t xml:space="preserve">, </w:t>
      </w:r>
      <w:r w:rsidRPr="006E68AD">
        <w:rPr>
          <w:rFonts w:ascii="Sylfaen" w:hAnsi="Sylfaen" w:cs="Sylfaen"/>
          <w:sz w:val="20"/>
          <w:vertAlign w:val="superscript"/>
        </w:rPr>
        <w:t>ա</w:t>
      </w:r>
      <w:r w:rsidRPr="006E68AD">
        <w:rPr>
          <w:rFonts w:ascii="Sylfaen" w:hAnsi="Sylfaen" w:cs="Sylfaen"/>
          <w:sz w:val="20"/>
          <w:vertAlign w:val="superscript"/>
          <w:lang w:val="hy-AM"/>
        </w:rPr>
        <w:t>նուն</w:t>
      </w:r>
      <w:r w:rsidRPr="006E68AD">
        <w:rPr>
          <w:rFonts w:ascii="Sylfaen" w:hAnsi="Sylfaen" w:cs="Arial"/>
          <w:sz w:val="20"/>
          <w:vertAlign w:val="superscript"/>
          <w:lang w:val="hy-AM"/>
        </w:rPr>
        <w:t xml:space="preserve"> </w:t>
      </w:r>
      <w:r w:rsidRPr="006E68AD">
        <w:rPr>
          <w:rFonts w:ascii="Sylfaen" w:hAnsi="Sylfaen" w:cs="Sylfaen"/>
          <w:sz w:val="20"/>
          <w:vertAlign w:val="superscript"/>
        </w:rPr>
        <w:t>ա</w:t>
      </w:r>
      <w:r w:rsidRPr="006E68AD">
        <w:rPr>
          <w:rFonts w:ascii="Sylfaen" w:hAnsi="Sylfaen" w:cs="Sylfaen"/>
          <w:sz w:val="20"/>
          <w:vertAlign w:val="superscript"/>
          <w:lang w:val="hy-AM"/>
        </w:rPr>
        <w:t>զգանունը</w:t>
      </w:r>
      <w:r w:rsidRPr="006E68AD">
        <w:rPr>
          <w:rFonts w:ascii="Sylfaen" w:hAnsi="Sylfaen" w:cs="Arial"/>
          <w:sz w:val="20"/>
          <w:vertAlign w:val="superscript"/>
          <w:lang w:val="hy-AM"/>
        </w:rPr>
        <w:t xml:space="preserve">)                                             </w:t>
      </w:r>
      <w:r w:rsidRPr="006E68AD">
        <w:rPr>
          <w:rFonts w:ascii="Sylfaen" w:hAnsi="Sylfaen" w:cs="Arial"/>
          <w:sz w:val="20"/>
          <w:vertAlign w:val="superscript"/>
          <w:lang w:val="es-ES"/>
        </w:rPr>
        <w:t xml:space="preserve">               </w:t>
      </w:r>
      <w:r w:rsidRPr="006E68AD">
        <w:rPr>
          <w:rFonts w:ascii="Sylfaen" w:hAnsi="Sylfaen" w:cs="Sylfaen"/>
          <w:sz w:val="20"/>
          <w:vertAlign w:val="superscript"/>
          <w:lang w:val="hy-AM"/>
        </w:rPr>
        <w:t>ստորագրությունը</w:t>
      </w:r>
      <w:r w:rsidRPr="006E68AD">
        <w:rPr>
          <w:rFonts w:ascii="Sylfaen" w:hAnsi="Sylfaen" w:cs="Arial"/>
          <w:sz w:val="20"/>
          <w:vertAlign w:val="superscript"/>
          <w:lang w:val="hy-AM"/>
        </w:rPr>
        <w:t>)</w:t>
      </w:r>
    </w:p>
    <w:p w:rsidR="00B2572B" w:rsidRPr="006E68AD" w:rsidRDefault="00B2572B" w:rsidP="00B2572B">
      <w:pPr>
        <w:jc w:val="both"/>
        <w:rPr>
          <w:rFonts w:ascii="Sylfaen" w:hAnsi="Sylfaen" w:cs="Arial"/>
          <w:sz w:val="20"/>
          <w:vertAlign w:val="superscript"/>
          <w:lang w:val="es-ES"/>
        </w:rPr>
      </w:pPr>
    </w:p>
    <w:p w:rsidR="00B2572B" w:rsidRPr="006E68AD" w:rsidRDefault="00B2572B" w:rsidP="00B2572B">
      <w:pPr>
        <w:jc w:val="both"/>
        <w:rPr>
          <w:rFonts w:ascii="Sylfaen" w:hAnsi="Sylfaen"/>
          <w:sz w:val="20"/>
          <w:lang w:val="hy-AM"/>
        </w:rPr>
      </w:pPr>
      <w:r w:rsidRPr="006E68AD">
        <w:rPr>
          <w:rFonts w:ascii="Sylfaen" w:hAnsi="Sylfaen"/>
          <w:sz w:val="20"/>
          <w:lang w:val="hy-AM"/>
        </w:rPr>
        <w:t xml:space="preserve">    </w:t>
      </w:r>
    </w:p>
    <w:p w:rsidR="00B2572B" w:rsidRPr="006E68AD" w:rsidRDefault="00B2572B" w:rsidP="00B2572B">
      <w:pPr>
        <w:jc w:val="right"/>
        <w:rPr>
          <w:rFonts w:ascii="Sylfaen" w:hAnsi="Sylfaen" w:cs="Arial"/>
          <w:sz w:val="20"/>
          <w:lang w:val="hy-AM"/>
        </w:rPr>
      </w:pPr>
      <w:r w:rsidRPr="006E68AD">
        <w:rPr>
          <w:rFonts w:ascii="Sylfaen" w:hAnsi="Sylfaen" w:cs="Sylfaen"/>
          <w:sz w:val="20"/>
          <w:lang w:val="hy-AM"/>
        </w:rPr>
        <w:t>Կ</w:t>
      </w:r>
      <w:r w:rsidRPr="006E68AD">
        <w:rPr>
          <w:rFonts w:ascii="Sylfaen" w:hAnsi="Sylfaen" w:cs="Arial"/>
          <w:sz w:val="20"/>
          <w:lang w:val="hy-AM"/>
        </w:rPr>
        <w:t xml:space="preserve">. </w:t>
      </w:r>
      <w:r w:rsidRPr="006E68AD">
        <w:rPr>
          <w:rFonts w:ascii="Sylfaen" w:hAnsi="Sylfaen" w:cs="Sylfaen"/>
          <w:sz w:val="20"/>
          <w:lang w:val="hy-AM"/>
        </w:rPr>
        <w:t>Տ</w:t>
      </w:r>
      <w:r w:rsidRPr="006E68AD">
        <w:rPr>
          <w:rFonts w:ascii="Sylfaen" w:hAnsi="Sylfaen" w:cs="Arial"/>
          <w:sz w:val="20"/>
          <w:lang w:val="hy-AM"/>
        </w:rPr>
        <w:t>.</w:t>
      </w:r>
      <w:r w:rsidRPr="006E68AD">
        <w:rPr>
          <w:rStyle w:val="af6"/>
          <w:rFonts w:ascii="Sylfaen" w:hAnsi="Sylfaen" w:cs="Arial"/>
          <w:color w:val="FFFFFF"/>
          <w:sz w:val="20"/>
          <w:lang w:val="hy-AM"/>
        </w:rPr>
        <w:footnoteReference w:id="4"/>
      </w:r>
      <w:r w:rsidRPr="006E68AD">
        <w:rPr>
          <w:rFonts w:ascii="Sylfaen" w:hAnsi="Sylfaen" w:cs="Arial"/>
          <w:sz w:val="20"/>
          <w:lang w:val="hy-AM"/>
        </w:rPr>
        <w:tab/>
      </w:r>
      <w:r w:rsidRPr="006E68AD">
        <w:rPr>
          <w:rFonts w:ascii="Sylfaen" w:hAnsi="Sylfaen" w:cs="Arial"/>
          <w:sz w:val="20"/>
          <w:lang w:val="hy-AM"/>
        </w:rPr>
        <w:tab/>
        <w:t xml:space="preserve"> </w:t>
      </w:r>
    </w:p>
    <w:p w:rsidR="00B2572B" w:rsidRPr="006E68AD" w:rsidRDefault="00B2572B" w:rsidP="00B2572B">
      <w:pPr>
        <w:pStyle w:val="31"/>
        <w:jc w:val="right"/>
        <w:rPr>
          <w:rFonts w:ascii="Sylfaen" w:hAnsi="Sylfaen"/>
          <w:b/>
        </w:rPr>
      </w:pPr>
    </w:p>
    <w:p w:rsidR="00B2572B" w:rsidRPr="006E68AD" w:rsidRDefault="00B2572B" w:rsidP="00B2572B">
      <w:pPr>
        <w:pStyle w:val="31"/>
        <w:jc w:val="right"/>
        <w:rPr>
          <w:rFonts w:ascii="Sylfaen" w:hAnsi="Sylfaen"/>
          <w:b/>
        </w:rPr>
      </w:pPr>
    </w:p>
    <w:p w:rsidR="00B2572B" w:rsidRPr="003516DA" w:rsidRDefault="00B2572B" w:rsidP="00B2572B">
      <w:pPr>
        <w:pStyle w:val="31"/>
        <w:jc w:val="right"/>
        <w:rPr>
          <w:rFonts w:ascii="Sylfaen" w:hAnsi="Sylfaen"/>
          <w:b/>
          <w:lang w:val="hy-AM"/>
        </w:rPr>
      </w:pPr>
    </w:p>
    <w:p w:rsidR="00CB2012" w:rsidRPr="003516DA" w:rsidRDefault="00CB2012" w:rsidP="00B2572B">
      <w:pPr>
        <w:pStyle w:val="31"/>
        <w:jc w:val="right"/>
        <w:rPr>
          <w:rFonts w:ascii="Sylfaen" w:hAnsi="Sylfaen"/>
          <w:b/>
          <w:lang w:val="hy-AM"/>
        </w:rPr>
      </w:pPr>
    </w:p>
    <w:p w:rsidR="00CB2012" w:rsidRPr="003516DA" w:rsidRDefault="00CB2012" w:rsidP="00B2572B">
      <w:pPr>
        <w:pStyle w:val="31"/>
        <w:jc w:val="right"/>
        <w:rPr>
          <w:rFonts w:ascii="Sylfaen" w:hAnsi="Sylfaen"/>
          <w:b/>
          <w:lang w:val="hy-AM"/>
        </w:rPr>
      </w:pPr>
    </w:p>
    <w:p w:rsidR="00CB2012" w:rsidRPr="003516DA" w:rsidRDefault="00CB2012" w:rsidP="00B2572B">
      <w:pPr>
        <w:pStyle w:val="31"/>
        <w:jc w:val="right"/>
        <w:rPr>
          <w:rFonts w:ascii="Sylfaen" w:hAnsi="Sylfaen"/>
          <w:b/>
          <w:lang w:val="hy-AM"/>
        </w:rPr>
      </w:pPr>
    </w:p>
    <w:p w:rsidR="00CB2012" w:rsidRPr="003516DA" w:rsidRDefault="00CB2012" w:rsidP="00B2572B">
      <w:pPr>
        <w:pStyle w:val="31"/>
        <w:jc w:val="right"/>
        <w:rPr>
          <w:rFonts w:ascii="Sylfaen" w:hAnsi="Sylfaen"/>
          <w:b/>
          <w:lang w:val="hy-AM"/>
        </w:rPr>
      </w:pPr>
    </w:p>
    <w:p w:rsidR="00CB2012" w:rsidRPr="003516DA" w:rsidRDefault="00CB2012" w:rsidP="00B2572B">
      <w:pPr>
        <w:pStyle w:val="31"/>
        <w:jc w:val="right"/>
        <w:rPr>
          <w:rFonts w:ascii="Sylfaen" w:hAnsi="Sylfaen"/>
          <w:b/>
          <w:lang w:val="hy-AM"/>
        </w:rPr>
      </w:pPr>
    </w:p>
    <w:p w:rsidR="00CB2012" w:rsidRPr="003516DA" w:rsidRDefault="00CB2012" w:rsidP="00B2572B">
      <w:pPr>
        <w:pStyle w:val="31"/>
        <w:jc w:val="right"/>
        <w:rPr>
          <w:rFonts w:ascii="Sylfaen" w:hAnsi="Sylfaen"/>
          <w:b/>
          <w:lang w:val="hy-AM"/>
        </w:rPr>
      </w:pPr>
    </w:p>
    <w:p w:rsidR="00CB2012" w:rsidRPr="003516DA" w:rsidRDefault="00CB2012" w:rsidP="00B2572B">
      <w:pPr>
        <w:pStyle w:val="31"/>
        <w:jc w:val="right"/>
        <w:rPr>
          <w:rFonts w:ascii="Sylfaen" w:hAnsi="Sylfaen"/>
          <w:b/>
          <w:lang w:val="hy-AM"/>
        </w:rPr>
      </w:pPr>
    </w:p>
    <w:p w:rsidR="00CB2012" w:rsidRPr="003516DA" w:rsidRDefault="00CB2012" w:rsidP="00B2572B">
      <w:pPr>
        <w:pStyle w:val="31"/>
        <w:jc w:val="right"/>
        <w:rPr>
          <w:rFonts w:ascii="Sylfaen" w:hAnsi="Sylfaen"/>
          <w:b/>
          <w:lang w:val="hy-AM"/>
        </w:rPr>
      </w:pPr>
    </w:p>
    <w:p w:rsidR="00CB2012" w:rsidRPr="003516DA" w:rsidRDefault="00CB2012" w:rsidP="00B2572B">
      <w:pPr>
        <w:pStyle w:val="31"/>
        <w:jc w:val="right"/>
        <w:rPr>
          <w:rFonts w:ascii="Sylfaen" w:hAnsi="Sylfaen"/>
          <w:b/>
          <w:lang w:val="hy-AM"/>
        </w:rPr>
      </w:pPr>
    </w:p>
    <w:p w:rsidR="00CB2012" w:rsidRPr="003516DA" w:rsidRDefault="00CB2012" w:rsidP="00B2572B">
      <w:pPr>
        <w:pStyle w:val="31"/>
        <w:jc w:val="right"/>
        <w:rPr>
          <w:rFonts w:ascii="Sylfaen" w:hAnsi="Sylfaen"/>
          <w:b/>
          <w:lang w:val="hy-AM"/>
        </w:rPr>
      </w:pPr>
    </w:p>
    <w:p w:rsidR="00CB2012" w:rsidRPr="003516DA" w:rsidRDefault="00CB2012" w:rsidP="00B2572B">
      <w:pPr>
        <w:pStyle w:val="31"/>
        <w:jc w:val="right"/>
        <w:rPr>
          <w:rFonts w:ascii="Sylfaen" w:hAnsi="Sylfaen"/>
          <w:b/>
          <w:lang w:val="hy-AM"/>
        </w:rPr>
      </w:pPr>
    </w:p>
    <w:p w:rsidR="00CB2012" w:rsidRPr="003516DA" w:rsidRDefault="00CB2012" w:rsidP="00B2572B">
      <w:pPr>
        <w:pStyle w:val="31"/>
        <w:jc w:val="right"/>
        <w:rPr>
          <w:rFonts w:ascii="Sylfaen" w:hAnsi="Sylfaen"/>
          <w:b/>
          <w:lang w:val="hy-AM"/>
        </w:rPr>
      </w:pPr>
    </w:p>
    <w:p w:rsidR="00CB2012" w:rsidRPr="003516DA" w:rsidRDefault="00CB2012" w:rsidP="00B2572B">
      <w:pPr>
        <w:pStyle w:val="31"/>
        <w:jc w:val="right"/>
        <w:rPr>
          <w:rFonts w:ascii="Sylfaen" w:hAnsi="Sylfaen"/>
          <w:b/>
          <w:lang w:val="hy-AM"/>
        </w:rPr>
      </w:pPr>
    </w:p>
    <w:p w:rsidR="00CB2012" w:rsidRPr="003516DA" w:rsidRDefault="00CB2012" w:rsidP="00B2572B">
      <w:pPr>
        <w:pStyle w:val="31"/>
        <w:jc w:val="right"/>
        <w:rPr>
          <w:rFonts w:ascii="Sylfaen" w:hAnsi="Sylfaen"/>
          <w:b/>
          <w:lang w:val="hy-AM"/>
        </w:rPr>
      </w:pPr>
    </w:p>
    <w:p w:rsidR="00CB2012" w:rsidRPr="003516DA" w:rsidRDefault="00CB2012" w:rsidP="00B2572B">
      <w:pPr>
        <w:pStyle w:val="31"/>
        <w:jc w:val="right"/>
        <w:rPr>
          <w:rFonts w:ascii="Sylfaen" w:hAnsi="Sylfaen"/>
          <w:b/>
          <w:lang w:val="hy-AM"/>
        </w:rPr>
      </w:pPr>
    </w:p>
    <w:p w:rsidR="00B2572B" w:rsidRPr="006E68AD" w:rsidRDefault="00B2572B" w:rsidP="00B2572B">
      <w:pPr>
        <w:pStyle w:val="31"/>
        <w:jc w:val="right"/>
        <w:rPr>
          <w:rFonts w:ascii="Sylfaen" w:hAnsi="Sylfaen"/>
          <w:b/>
        </w:rPr>
      </w:pPr>
      <w:r w:rsidRPr="006E68AD">
        <w:rPr>
          <w:rFonts w:ascii="Sylfaen" w:hAnsi="Sylfaen"/>
          <w:b/>
          <w:lang w:val="hy-AM"/>
        </w:rPr>
        <w:br w:type="page"/>
      </w:r>
    </w:p>
    <w:p w:rsidR="00B2572B" w:rsidRPr="006E68AD" w:rsidRDefault="00B2572B" w:rsidP="00D1325A">
      <w:pPr>
        <w:pStyle w:val="31"/>
        <w:spacing w:line="240" w:lineRule="auto"/>
        <w:jc w:val="right"/>
        <w:rPr>
          <w:rFonts w:ascii="Sylfaen" w:hAnsi="Sylfaen" w:cs="Arial"/>
          <w:b/>
          <w:lang w:val="hy-AM"/>
        </w:rPr>
      </w:pPr>
      <w:r w:rsidRPr="006E68AD">
        <w:rPr>
          <w:rFonts w:ascii="Sylfaen" w:hAnsi="Sylfaen" w:cs="Sylfaen"/>
          <w:b/>
          <w:lang w:val="hy-AM"/>
        </w:rPr>
        <w:lastRenderedPageBreak/>
        <w:t>Հավելված</w:t>
      </w:r>
      <w:r w:rsidRPr="006E68AD">
        <w:rPr>
          <w:rFonts w:ascii="Sylfaen" w:hAnsi="Sylfaen" w:cs="Arial"/>
          <w:b/>
          <w:lang w:val="hy-AM"/>
        </w:rPr>
        <w:t xml:space="preserve"> </w:t>
      </w:r>
      <w:r w:rsidR="001C54BC" w:rsidRPr="006E68AD">
        <w:rPr>
          <w:rFonts w:ascii="Sylfaen" w:hAnsi="Sylfaen" w:cs="Arial"/>
          <w:b/>
          <w:lang w:val="hy-AM"/>
        </w:rPr>
        <w:t>2</w:t>
      </w:r>
    </w:p>
    <w:p w:rsidR="00B2572B" w:rsidRPr="006E68AD" w:rsidRDefault="00F321AD" w:rsidP="0086749E">
      <w:pPr>
        <w:pStyle w:val="31"/>
        <w:spacing w:line="240" w:lineRule="auto"/>
        <w:jc w:val="right"/>
        <w:rPr>
          <w:rFonts w:ascii="Sylfaen" w:hAnsi="Sylfaen" w:cs="Arial"/>
          <w:b/>
          <w:lang w:val="hy-AM"/>
        </w:rPr>
      </w:pPr>
      <w:r>
        <w:rPr>
          <w:rFonts w:ascii="Sylfaen" w:hAnsi="Sylfaen" w:cs="Sylfaen"/>
          <w:b/>
          <w:lang w:val="es-ES"/>
        </w:rPr>
        <w:t>ԱՄԴՀՄԴ-ԳՀԱՊՁԲ-20/1</w:t>
      </w:r>
      <w:r w:rsidR="00E27703" w:rsidRPr="006E68AD">
        <w:rPr>
          <w:rFonts w:ascii="Sylfaen" w:hAnsi="Sylfaen"/>
          <w:b/>
          <w:lang w:val="es-ES"/>
        </w:rPr>
        <w:t xml:space="preserve"> </w:t>
      </w:r>
      <w:r w:rsidR="00B2572B" w:rsidRPr="006E68AD">
        <w:rPr>
          <w:rFonts w:ascii="Sylfaen" w:hAnsi="Sylfaen" w:cs="Sylfaen"/>
          <w:b/>
          <w:lang w:val="hy-AM"/>
        </w:rPr>
        <w:t>ծածկագրով</w:t>
      </w:r>
    </w:p>
    <w:p w:rsidR="00B2572B" w:rsidRPr="006E68AD" w:rsidRDefault="0086749E" w:rsidP="0086749E">
      <w:pPr>
        <w:pStyle w:val="31"/>
        <w:spacing w:line="240" w:lineRule="auto"/>
        <w:jc w:val="right"/>
        <w:rPr>
          <w:rFonts w:ascii="Sylfaen" w:hAnsi="Sylfaen" w:cs="Arial"/>
          <w:b/>
          <w:lang w:val="hy-AM"/>
        </w:rPr>
      </w:pPr>
      <w:r w:rsidRPr="006E68AD">
        <w:rPr>
          <w:rFonts w:ascii="Sylfaen" w:hAnsi="Sylfaen" w:cs="Sylfaen"/>
          <w:b/>
          <w:lang w:val="hy-AM"/>
        </w:rPr>
        <w:t xml:space="preserve">գնանշման հարցման </w:t>
      </w:r>
      <w:r w:rsidR="00B2572B" w:rsidRPr="006E68AD">
        <w:rPr>
          <w:rFonts w:ascii="Sylfaen" w:hAnsi="Sylfaen" w:cs="Sylfaen"/>
          <w:b/>
          <w:lang w:val="hy-AM"/>
        </w:rPr>
        <w:t>հրավերի</w:t>
      </w:r>
    </w:p>
    <w:p w:rsidR="00B2572B" w:rsidRPr="006E68AD" w:rsidRDefault="00B2572B" w:rsidP="00B2572B">
      <w:pPr>
        <w:rPr>
          <w:rFonts w:ascii="Sylfaen" w:hAnsi="Sylfaen"/>
          <w:lang w:val="hy-AM"/>
        </w:rPr>
      </w:pPr>
    </w:p>
    <w:p w:rsidR="00B2572B" w:rsidRPr="006E68AD" w:rsidRDefault="00B2572B" w:rsidP="00B2572B">
      <w:pPr>
        <w:ind w:firstLine="567"/>
        <w:jc w:val="center"/>
        <w:rPr>
          <w:rFonts w:ascii="Sylfaen" w:hAnsi="Sylfaen"/>
          <w:sz w:val="20"/>
          <w:lang w:val="hy-AM"/>
        </w:rPr>
      </w:pPr>
    </w:p>
    <w:p w:rsidR="00B2572B" w:rsidRPr="006E68AD" w:rsidRDefault="00B2572B" w:rsidP="00B2572B">
      <w:pPr>
        <w:ind w:left="-66"/>
        <w:jc w:val="center"/>
        <w:rPr>
          <w:rFonts w:ascii="Sylfaen" w:hAnsi="Sylfaen"/>
          <w:b/>
          <w:sz w:val="20"/>
          <w:lang w:val="hy-AM"/>
        </w:rPr>
      </w:pPr>
      <w:r w:rsidRPr="006E68AD">
        <w:rPr>
          <w:rFonts w:ascii="Sylfaen" w:hAnsi="Sylfaen" w:cs="Sylfaen"/>
          <w:b/>
          <w:sz w:val="20"/>
          <w:lang w:val="hy-AM"/>
        </w:rPr>
        <w:t>Գ</w:t>
      </w:r>
      <w:r w:rsidRPr="006E68AD">
        <w:rPr>
          <w:rFonts w:ascii="Sylfaen" w:hAnsi="Sylfaen"/>
          <w:b/>
          <w:sz w:val="20"/>
          <w:lang w:val="hy-AM"/>
        </w:rPr>
        <w:t xml:space="preserve"> </w:t>
      </w:r>
      <w:r w:rsidRPr="006E68AD">
        <w:rPr>
          <w:rFonts w:ascii="Sylfaen" w:hAnsi="Sylfaen" w:cs="Sylfaen"/>
          <w:b/>
          <w:sz w:val="20"/>
          <w:lang w:val="hy-AM"/>
        </w:rPr>
        <w:t>Ն</w:t>
      </w:r>
      <w:r w:rsidRPr="006E68AD">
        <w:rPr>
          <w:rFonts w:ascii="Sylfaen" w:hAnsi="Sylfaen"/>
          <w:b/>
          <w:sz w:val="20"/>
          <w:lang w:val="hy-AM"/>
        </w:rPr>
        <w:t xml:space="preserve"> </w:t>
      </w:r>
      <w:r w:rsidRPr="006E68AD">
        <w:rPr>
          <w:rFonts w:ascii="Sylfaen" w:hAnsi="Sylfaen" w:cs="Sylfaen"/>
          <w:b/>
          <w:sz w:val="20"/>
          <w:lang w:val="hy-AM"/>
        </w:rPr>
        <w:t>Ա</w:t>
      </w:r>
      <w:r w:rsidRPr="006E68AD">
        <w:rPr>
          <w:rFonts w:ascii="Sylfaen" w:hAnsi="Sylfaen"/>
          <w:b/>
          <w:sz w:val="20"/>
          <w:lang w:val="hy-AM"/>
        </w:rPr>
        <w:t xml:space="preserve"> </w:t>
      </w:r>
      <w:r w:rsidRPr="006E68AD">
        <w:rPr>
          <w:rFonts w:ascii="Sylfaen" w:hAnsi="Sylfaen" w:cs="Sylfaen"/>
          <w:b/>
          <w:sz w:val="20"/>
          <w:lang w:val="hy-AM"/>
        </w:rPr>
        <w:t>Յ</w:t>
      </w:r>
      <w:r w:rsidRPr="006E68AD">
        <w:rPr>
          <w:rFonts w:ascii="Sylfaen" w:hAnsi="Sylfaen"/>
          <w:b/>
          <w:sz w:val="20"/>
          <w:lang w:val="hy-AM"/>
        </w:rPr>
        <w:t xml:space="preserve"> </w:t>
      </w:r>
      <w:r w:rsidRPr="006E68AD">
        <w:rPr>
          <w:rFonts w:ascii="Sylfaen" w:hAnsi="Sylfaen" w:cs="Sylfaen"/>
          <w:b/>
          <w:sz w:val="20"/>
          <w:lang w:val="hy-AM"/>
        </w:rPr>
        <w:t>Ի</w:t>
      </w:r>
      <w:r w:rsidRPr="006E68AD">
        <w:rPr>
          <w:rFonts w:ascii="Sylfaen" w:hAnsi="Sylfaen"/>
          <w:b/>
          <w:sz w:val="20"/>
          <w:lang w:val="hy-AM"/>
        </w:rPr>
        <w:t xml:space="preserve"> </w:t>
      </w:r>
      <w:r w:rsidRPr="006E68AD">
        <w:rPr>
          <w:rFonts w:ascii="Sylfaen" w:hAnsi="Sylfaen" w:cs="Sylfaen"/>
          <w:b/>
          <w:sz w:val="20"/>
          <w:lang w:val="hy-AM"/>
        </w:rPr>
        <w:t>Ն</w:t>
      </w:r>
      <w:r w:rsidRPr="006E68AD">
        <w:rPr>
          <w:rFonts w:ascii="Sylfaen" w:hAnsi="Sylfaen"/>
          <w:b/>
          <w:sz w:val="20"/>
          <w:lang w:val="hy-AM"/>
        </w:rPr>
        <w:t xml:space="preserve">   </w:t>
      </w:r>
      <w:r w:rsidRPr="006E68AD">
        <w:rPr>
          <w:rFonts w:ascii="Sylfaen" w:hAnsi="Sylfaen" w:cs="Sylfaen"/>
          <w:b/>
          <w:sz w:val="20"/>
          <w:lang w:val="hy-AM"/>
        </w:rPr>
        <w:t>Ա</w:t>
      </w:r>
      <w:r w:rsidRPr="006E68AD">
        <w:rPr>
          <w:rFonts w:ascii="Sylfaen" w:hAnsi="Sylfaen"/>
          <w:b/>
          <w:sz w:val="20"/>
          <w:lang w:val="hy-AM"/>
        </w:rPr>
        <w:t xml:space="preserve"> </w:t>
      </w:r>
      <w:r w:rsidRPr="006E68AD">
        <w:rPr>
          <w:rFonts w:ascii="Sylfaen" w:hAnsi="Sylfaen" w:cs="Sylfaen"/>
          <w:b/>
          <w:sz w:val="20"/>
          <w:lang w:val="hy-AM"/>
        </w:rPr>
        <w:t>Ռ</w:t>
      </w:r>
      <w:r w:rsidRPr="006E68AD">
        <w:rPr>
          <w:rFonts w:ascii="Sylfaen" w:hAnsi="Sylfaen"/>
          <w:b/>
          <w:sz w:val="20"/>
          <w:lang w:val="hy-AM"/>
        </w:rPr>
        <w:t xml:space="preserve"> </w:t>
      </w:r>
      <w:r w:rsidRPr="006E68AD">
        <w:rPr>
          <w:rFonts w:ascii="Sylfaen" w:hAnsi="Sylfaen" w:cs="Sylfaen"/>
          <w:b/>
          <w:sz w:val="20"/>
          <w:lang w:val="hy-AM"/>
        </w:rPr>
        <w:t>Ա</w:t>
      </w:r>
      <w:r w:rsidRPr="006E68AD">
        <w:rPr>
          <w:rFonts w:ascii="Sylfaen" w:hAnsi="Sylfaen"/>
          <w:b/>
          <w:sz w:val="20"/>
          <w:lang w:val="hy-AM"/>
        </w:rPr>
        <w:t xml:space="preserve"> </w:t>
      </w:r>
      <w:r w:rsidRPr="006E68AD">
        <w:rPr>
          <w:rFonts w:ascii="Sylfaen" w:hAnsi="Sylfaen" w:cs="Sylfaen"/>
          <w:b/>
          <w:sz w:val="20"/>
          <w:lang w:val="hy-AM"/>
        </w:rPr>
        <w:t>Ջ</w:t>
      </w:r>
      <w:r w:rsidRPr="006E68AD">
        <w:rPr>
          <w:rFonts w:ascii="Sylfaen" w:hAnsi="Sylfaen"/>
          <w:b/>
          <w:sz w:val="20"/>
          <w:lang w:val="hy-AM"/>
        </w:rPr>
        <w:t xml:space="preserve"> </w:t>
      </w:r>
      <w:r w:rsidRPr="006E68AD">
        <w:rPr>
          <w:rFonts w:ascii="Sylfaen" w:hAnsi="Sylfaen" w:cs="Sylfaen"/>
          <w:b/>
          <w:sz w:val="20"/>
          <w:lang w:val="hy-AM"/>
        </w:rPr>
        <w:t>Ա</w:t>
      </w:r>
      <w:r w:rsidRPr="006E68AD">
        <w:rPr>
          <w:rFonts w:ascii="Sylfaen" w:hAnsi="Sylfaen"/>
          <w:b/>
          <w:sz w:val="20"/>
          <w:lang w:val="hy-AM"/>
        </w:rPr>
        <w:t xml:space="preserve"> </w:t>
      </w:r>
      <w:r w:rsidRPr="006E68AD">
        <w:rPr>
          <w:rFonts w:ascii="Sylfaen" w:hAnsi="Sylfaen" w:cs="Sylfaen"/>
          <w:b/>
          <w:sz w:val="20"/>
          <w:lang w:val="hy-AM"/>
        </w:rPr>
        <w:t>Ր</w:t>
      </w:r>
      <w:r w:rsidRPr="006E68AD">
        <w:rPr>
          <w:rFonts w:ascii="Sylfaen" w:hAnsi="Sylfaen"/>
          <w:b/>
          <w:sz w:val="20"/>
          <w:lang w:val="hy-AM"/>
        </w:rPr>
        <w:t xml:space="preserve"> </w:t>
      </w:r>
      <w:r w:rsidRPr="006E68AD">
        <w:rPr>
          <w:rFonts w:ascii="Sylfaen" w:hAnsi="Sylfaen" w:cs="Sylfaen"/>
          <w:b/>
          <w:sz w:val="20"/>
          <w:lang w:val="hy-AM"/>
        </w:rPr>
        <w:t>Կ</w:t>
      </w:r>
    </w:p>
    <w:p w:rsidR="00B2572B" w:rsidRPr="006E68AD" w:rsidRDefault="00B2572B" w:rsidP="00B2572B">
      <w:pPr>
        <w:ind w:firstLine="567"/>
        <w:rPr>
          <w:rFonts w:ascii="Sylfaen" w:hAnsi="Sylfaen"/>
          <w:lang w:val="hy-AM"/>
        </w:rPr>
      </w:pPr>
    </w:p>
    <w:p w:rsidR="00B2572B" w:rsidRPr="006E68AD" w:rsidRDefault="00B2572B" w:rsidP="00B2572B">
      <w:pPr>
        <w:ind w:firstLine="567"/>
        <w:jc w:val="both"/>
        <w:rPr>
          <w:rFonts w:ascii="Sylfaen" w:hAnsi="Sylfaen" w:cs="Arial"/>
          <w:lang w:val="hy-AM"/>
        </w:rPr>
      </w:pPr>
      <w:r w:rsidRPr="006E68AD">
        <w:rPr>
          <w:rFonts w:ascii="Sylfaen" w:hAnsi="Sylfaen" w:cs="Sylfaen"/>
          <w:sz w:val="20"/>
          <w:szCs w:val="20"/>
          <w:lang w:val="es-ES"/>
        </w:rPr>
        <w:t>Ուսումնասիրելով</w:t>
      </w:r>
      <w:r w:rsidRPr="006E68AD">
        <w:rPr>
          <w:rFonts w:ascii="Sylfaen" w:hAnsi="Sylfaen" w:cs="Arial"/>
          <w:sz w:val="20"/>
          <w:szCs w:val="20"/>
          <w:lang w:val="es-ES"/>
        </w:rPr>
        <w:t xml:space="preserve"> </w:t>
      </w:r>
      <w:r w:rsidR="00F321AD">
        <w:rPr>
          <w:rFonts w:ascii="Sylfaen" w:hAnsi="Sylfaen" w:cs="Sylfaen"/>
          <w:b/>
          <w:sz w:val="20"/>
          <w:szCs w:val="20"/>
          <w:lang w:val="es-ES"/>
        </w:rPr>
        <w:t>ԱՄԴՀՄԴ-ԳՀԱՊՁԲ-20/1</w:t>
      </w:r>
      <w:r w:rsidR="00E27703" w:rsidRPr="006E68AD">
        <w:rPr>
          <w:rFonts w:ascii="Sylfaen" w:hAnsi="Sylfaen"/>
          <w:b/>
          <w:sz w:val="20"/>
          <w:szCs w:val="20"/>
          <w:lang w:val="es-ES"/>
        </w:rPr>
        <w:t xml:space="preserve"> </w:t>
      </w:r>
      <w:r w:rsidRPr="006E68AD">
        <w:rPr>
          <w:rFonts w:ascii="Sylfaen" w:hAnsi="Sylfaen" w:cs="Sylfaen"/>
          <w:sz w:val="20"/>
          <w:szCs w:val="20"/>
          <w:lang w:val="es-ES"/>
        </w:rPr>
        <w:t>ծածկագրով</w:t>
      </w:r>
      <w:r w:rsidRPr="006E68AD">
        <w:rPr>
          <w:rFonts w:ascii="Sylfaen" w:hAnsi="Sylfaen" w:cs="Arial"/>
          <w:sz w:val="20"/>
          <w:szCs w:val="20"/>
          <w:lang w:val="es-ES"/>
        </w:rPr>
        <w:t xml:space="preserve"> </w:t>
      </w:r>
      <w:r w:rsidR="0086749E" w:rsidRPr="006E68AD">
        <w:rPr>
          <w:rFonts w:ascii="Sylfaen" w:hAnsi="Sylfaen" w:cs="Sylfaen"/>
          <w:sz w:val="20"/>
          <w:szCs w:val="20"/>
          <w:lang w:val="es-ES"/>
        </w:rPr>
        <w:t>գնանշման</w:t>
      </w:r>
      <w:r w:rsidR="0086749E" w:rsidRPr="006E68AD">
        <w:rPr>
          <w:rFonts w:ascii="Sylfaen" w:hAnsi="Sylfaen" w:cs="Arial"/>
          <w:sz w:val="20"/>
          <w:szCs w:val="20"/>
          <w:lang w:val="es-ES"/>
        </w:rPr>
        <w:t xml:space="preserve"> </w:t>
      </w:r>
      <w:r w:rsidR="0086749E" w:rsidRPr="006E68AD">
        <w:rPr>
          <w:rFonts w:ascii="Sylfaen" w:hAnsi="Sylfaen" w:cs="Sylfaen"/>
          <w:sz w:val="20"/>
          <w:szCs w:val="20"/>
          <w:lang w:val="es-ES"/>
        </w:rPr>
        <w:t>հարցման</w:t>
      </w:r>
      <w:r w:rsidR="0086749E" w:rsidRPr="006E68AD">
        <w:rPr>
          <w:rFonts w:ascii="Sylfaen" w:hAnsi="Sylfaen" w:cs="Arial"/>
          <w:sz w:val="20"/>
          <w:szCs w:val="20"/>
          <w:lang w:val="es-ES"/>
        </w:rPr>
        <w:t xml:space="preserve"> </w:t>
      </w:r>
      <w:r w:rsidRPr="006E68AD">
        <w:rPr>
          <w:rFonts w:ascii="Sylfaen" w:hAnsi="Sylfaen" w:cs="Sylfaen"/>
          <w:sz w:val="20"/>
          <w:szCs w:val="20"/>
          <w:lang w:val="es-ES"/>
        </w:rPr>
        <w:t>հրավերը</w:t>
      </w:r>
      <w:r w:rsidRPr="006E68AD">
        <w:rPr>
          <w:rFonts w:ascii="Sylfaen" w:hAnsi="Sylfaen" w:cs="Arial"/>
          <w:sz w:val="20"/>
          <w:szCs w:val="20"/>
          <w:lang w:val="es-ES"/>
        </w:rPr>
        <w:t xml:space="preserve">, </w:t>
      </w:r>
      <w:r w:rsidRPr="006E68AD">
        <w:rPr>
          <w:rFonts w:ascii="Sylfaen" w:hAnsi="Sylfaen" w:cs="Sylfaen"/>
          <w:sz w:val="20"/>
          <w:szCs w:val="20"/>
          <w:lang w:val="es-ES"/>
        </w:rPr>
        <w:t>այդ</w:t>
      </w:r>
      <w:r w:rsidRPr="006E68AD">
        <w:rPr>
          <w:rFonts w:ascii="Sylfaen" w:hAnsi="Sylfaen" w:cs="Arial"/>
          <w:sz w:val="20"/>
          <w:szCs w:val="20"/>
          <w:lang w:val="es-ES"/>
        </w:rPr>
        <w:t xml:space="preserve"> </w:t>
      </w:r>
      <w:r w:rsidRPr="006E68AD">
        <w:rPr>
          <w:rFonts w:ascii="Sylfaen" w:hAnsi="Sylfaen" w:cs="Sylfaen"/>
          <w:sz w:val="20"/>
          <w:szCs w:val="20"/>
          <w:lang w:val="es-ES"/>
        </w:rPr>
        <w:t>թվում</w:t>
      </w:r>
      <w:r w:rsidRPr="006E68AD">
        <w:rPr>
          <w:rFonts w:ascii="Sylfaen" w:hAnsi="Sylfaen" w:cs="Arial"/>
          <w:sz w:val="20"/>
          <w:szCs w:val="20"/>
          <w:lang w:val="es-ES"/>
        </w:rPr>
        <w:t xml:space="preserve"> </w:t>
      </w:r>
      <w:r w:rsidRPr="006E68AD">
        <w:rPr>
          <w:rFonts w:ascii="Sylfaen" w:hAnsi="Sylfaen" w:cs="Sylfaen"/>
          <w:sz w:val="20"/>
          <w:szCs w:val="20"/>
          <w:lang w:val="es-ES"/>
        </w:rPr>
        <w:t>կնքվելիք</w:t>
      </w:r>
      <w:r w:rsidRPr="006E68AD">
        <w:rPr>
          <w:rFonts w:ascii="Sylfaen" w:hAnsi="Sylfaen" w:cs="Arial"/>
          <w:sz w:val="20"/>
          <w:szCs w:val="20"/>
          <w:lang w:val="es-ES"/>
        </w:rPr>
        <w:t xml:space="preserve">  </w:t>
      </w:r>
      <w:r w:rsidRPr="006E68AD">
        <w:rPr>
          <w:rFonts w:ascii="Sylfaen" w:hAnsi="Sylfaen" w:cs="Sylfaen"/>
          <w:sz w:val="20"/>
          <w:szCs w:val="20"/>
          <w:lang w:val="es-ES"/>
        </w:rPr>
        <w:t>պայմանագրի</w:t>
      </w:r>
      <w:r w:rsidRPr="006E68AD">
        <w:rPr>
          <w:rFonts w:ascii="Sylfaen" w:hAnsi="Sylfaen" w:cs="Arial"/>
          <w:sz w:val="20"/>
          <w:szCs w:val="20"/>
          <w:lang w:val="es-ES"/>
        </w:rPr>
        <w:t xml:space="preserve"> </w:t>
      </w:r>
      <w:r w:rsidRPr="006E68AD">
        <w:rPr>
          <w:rFonts w:ascii="Sylfaen" w:hAnsi="Sylfaen" w:cs="Sylfaen"/>
          <w:sz w:val="20"/>
          <w:szCs w:val="20"/>
          <w:lang w:val="es-ES"/>
        </w:rPr>
        <w:t>նախագիծը</w:t>
      </w:r>
      <w:r w:rsidRPr="006E68AD">
        <w:rPr>
          <w:rFonts w:ascii="Sylfaen" w:hAnsi="Sylfaen" w:cs="Arial"/>
          <w:lang w:val="hy-AM"/>
        </w:rPr>
        <w:t xml:space="preserve">, </w:t>
      </w:r>
      <w:r w:rsidRPr="006E68AD">
        <w:rPr>
          <w:rFonts w:ascii="Sylfaen" w:hAnsi="Sylfaen"/>
          <w:sz w:val="20"/>
          <w:u w:val="single"/>
          <w:lang w:val="hy-AM"/>
        </w:rPr>
        <w:t xml:space="preserve">                  </w:t>
      </w:r>
      <w:r w:rsidRPr="006E68AD">
        <w:rPr>
          <w:rFonts w:ascii="Sylfaen" w:hAnsi="Sylfaen"/>
          <w:sz w:val="20"/>
          <w:u w:val="single"/>
          <w:lang w:val="hy-AM"/>
        </w:rPr>
        <w:tab/>
      </w:r>
      <w:r w:rsidRPr="006E68AD">
        <w:rPr>
          <w:rFonts w:ascii="Sylfaen" w:hAnsi="Sylfaen"/>
          <w:sz w:val="20"/>
          <w:u w:val="single"/>
          <w:lang w:val="hy-AM"/>
        </w:rPr>
        <w:tab/>
      </w:r>
      <w:r w:rsidRPr="006E68AD">
        <w:rPr>
          <w:rFonts w:ascii="Sylfaen" w:hAnsi="Sylfaen"/>
          <w:sz w:val="20"/>
          <w:u w:val="single"/>
          <w:lang w:val="hy-AM"/>
        </w:rPr>
        <w:tab/>
      </w:r>
      <w:r w:rsidRPr="006E68AD">
        <w:rPr>
          <w:rFonts w:ascii="Sylfaen" w:hAnsi="Sylfaen"/>
          <w:sz w:val="20"/>
          <w:u w:val="single"/>
          <w:lang w:val="hy-AM"/>
        </w:rPr>
        <w:tab/>
        <w:t xml:space="preserve">     </w:t>
      </w:r>
      <w:r w:rsidRPr="006E68AD">
        <w:rPr>
          <w:rFonts w:ascii="Sylfaen" w:hAnsi="Sylfaen"/>
          <w:sz w:val="20"/>
          <w:u w:val="single"/>
          <w:lang w:val="hy-AM"/>
        </w:rPr>
        <w:tab/>
      </w:r>
      <w:r w:rsidRPr="006E68AD">
        <w:rPr>
          <w:rFonts w:ascii="Sylfaen" w:hAnsi="Sylfaen"/>
          <w:sz w:val="20"/>
          <w:u w:val="single"/>
          <w:lang w:val="hy-AM"/>
        </w:rPr>
        <w:tab/>
        <w:t xml:space="preserve">           </w:t>
      </w:r>
      <w:r w:rsidRPr="006E68AD">
        <w:rPr>
          <w:rFonts w:ascii="Sylfaen" w:hAnsi="Sylfaen" w:cs="Arial"/>
          <w:sz w:val="20"/>
          <w:szCs w:val="20"/>
          <w:lang w:val="es-ES"/>
        </w:rPr>
        <w:t>-</w:t>
      </w:r>
      <w:r w:rsidRPr="006E68AD">
        <w:rPr>
          <w:rFonts w:ascii="Sylfaen" w:hAnsi="Sylfaen" w:cs="Sylfaen"/>
          <w:sz w:val="20"/>
          <w:szCs w:val="20"/>
          <w:lang w:val="es-ES"/>
        </w:rPr>
        <w:t>ն</w:t>
      </w:r>
      <w:r w:rsidRPr="006E68AD">
        <w:rPr>
          <w:rFonts w:ascii="Sylfaen" w:hAnsi="Sylfaen" w:cs="Arial"/>
          <w:sz w:val="20"/>
          <w:szCs w:val="20"/>
          <w:lang w:val="es-ES"/>
        </w:rPr>
        <w:t xml:space="preserve"> </w:t>
      </w:r>
      <w:r w:rsidRPr="006E68AD">
        <w:rPr>
          <w:rFonts w:ascii="Sylfaen" w:hAnsi="Sylfaen" w:cs="Sylfaen"/>
          <w:sz w:val="20"/>
          <w:szCs w:val="20"/>
          <w:lang w:val="es-ES"/>
        </w:rPr>
        <w:t>առաջարկում</w:t>
      </w:r>
      <w:r w:rsidRPr="006E68AD">
        <w:rPr>
          <w:rFonts w:ascii="Sylfaen" w:hAnsi="Sylfaen" w:cs="Arial"/>
          <w:sz w:val="20"/>
          <w:szCs w:val="20"/>
          <w:lang w:val="es-ES"/>
        </w:rPr>
        <w:t xml:space="preserve"> </w:t>
      </w:r>
      <w:r w:rsidRPr="006E68AD">
        <w:rPr>
          <w:rFonts w:ascii="Sylfaen" w:hAnsi="Sylfaen" w:cs="Sylfaen"/>
          <w:sz w:val="20"/>
          <w:szCs w:val="20"/>
          <w:lang w:val="es-ES"/>
        </w:rPr>
        <w:t>է</w:t>
      </w:r>
      <w:r w:rsidRPr="006E68AD">
        <w:rPr>
          <w:rFonts w:ascii="Sylfaen" w:hAnsi="Sylfaen" w:cs="Arial"/>
          <w:lang w:val="hy-AM"/>
        </w:rPr>
        <w:t xml:space="preserve">   </w:t>
      </w:r>
    </w:p>
    <w:p w:rsidR="00B2572B" w:rsidRPr="006E68AD" w:rsidRDefault="00B2572B" w:rsidP="00B2572B">
      <w:pPr>
        <w:ind w:firstLine="567"/>
        <w:jc w:val="both"/>
        <w:rPr>
          <w:rFonts w:ascii="Sylfaen" w:hAnsi="Sylfaen" w:cs="Arial"/>
        </w:rPr>
      </w:pPr>
      <w:r w:rsidRPr="006E68AD">
        <w:rPr>
          <w:rFonts w:ascii="Sylfaen" w:hAnsi="Sylfaen" w:cs="Sylfaen"/>
          <w:vertAlign w:val="superscript"/>
          <w:lang w:val="hy-AM"/>
        </w:rPr>
        <w:t xml:space="preserve">                                                                                     մասնակցի անվանումը</w:t>
      </w:r>
    </w:p>
    <w:p w:rsidR="00B2572B" w:rsidRPr="006E68AD" w:rsidRDefault="00B2572B" w:rsidP="00B2572B">
      <w:pPr>
        <w:jc w:val="both"/>
        <w:rPr>
          <w:rFonts w:ascii="Sylfaen" w:hAnsi="Sylfaen"/>
          <w:sz w:val="20"/>
          <w:lang w:val="hy-AM"/>
        </w:rPr>
      </w:pPr>
      <w:r w:rsidRPr="006E68AD">
        <w:rPr>
          <w:rFonts w:ascii="Sylfaen" w:hAnsi="Sylfaen" w:cs="Sylfaen"/>
          <w:sz w:val="20"/>
          <w:szCs w:val="20"/>
          <w:lang w:val="es-ES"/>
        </w:rPr>
        <w:t>պայմանագիրը</w:t>
      </w:r>
      <w:r w:rsidRPr="006E68AD">
        <w:rPr>
          <w:rFonts w:ascii="Sylfaen" w:hAnsi="Sylfaen" w:cs="Arial"/>
          <w:sz w:val="20"/>
          <w:szCs w:val="20"/>
          <w:lang w:val="es-ES"/>
        </w:rPr>
        <w:t xml:space="preserve"> </w:t>
      </w:r>
      <w:r w:rsidRPr="006E68AD">
        <w:rPr>
          <w:rFonts w:ascii="Sylfaen" w:hAnsi="Sylfaen" w:cs="Sylfaen"/>
          <w:sz w:val="20"/>
          <w:szCs w:val="20"/>
          <w:lang w:val="es-ES"/>
        </w:rPr>
        <w:t>կատարել</w:t>
      </w:r>
      <w:r w:rsidRPr="006E68AD">
        <w:rPr>
          <w:rFonts w:ascii="Sylfaen" w:hAnsi="Sylfaen" w:cs="Arial"/>
          <w:sz w:val="20"/>
          <w:szCs w:val="20"/>
          <w:lang w:val="es-ES"/>
        </w:rPr>
        <w:t xml:space="preserve"> </w:t>
      </w:r>
      <w:r w:rsidRPr="006E68AD">
        <w:rPr>
          <w:rFonts w:ascii="Sylfaen" w:hAnsi="Sylfaen" w:cs="Sylfaen"/>
          <w:sz w:val="20"/>
          <w:szCs w:val="20"/>
          <w:lang w:val="es-ES"/>
        </w:rPr>
        <w:t>ներքոհիշյալ</w:t>
      </w:r>
      <w:r w:rsidRPr="006E68AD">
        <w:rPr>
          <w:rFonts w:ascii="Sylfaen" w:hAnsi="Sylfaen" w:cs="Arial"/>
          <w:sz w:val="20"/>
          <w:szCs w:val="20"/>
          <w:lang w:val="es-ES"/>
        </w:rPr>
        <w:t xml:space="preserve"> </w:t>
      </w:r>
      <w:r w:rsidRPr="006E68AD">
        <w:rPr>
          <w:rFonts w:ascii="Sylfaen" w:hAnsi="Sylfaen" w:cs="Sylfaen"/>
          <w:sz w:val="20"/>
          <w:szCs w:val="20"/>
          <w:lang w:val="es-ES"/>
        </w:rPr>
        <w:t>ընդհանուր</w:t>
      </w:r>
      <w:r w:rsidRPr="006E68AD">
        <w:rPr>
          <w:rFonts w:ascii="Sylfaen" w:hAnsi="Sylfaen" w:cs="Arial"/>
          <w:sz w:val="20"/>
          <w:szCs w:val="20"/>
          <w:lang w:val="es-ES"/>
        </w:rPr>
        <w:t xml:space="preserve"> </w:t>
      </w:r>
      <w:r w:rsidRPr="006E68AD">
        <w:rPr>
          <w:rFonts w:ascii="Sylfaen" w:hAnsi="Sylfaen" w:cs="Sylfaen"/>
          <w:sz w:val="20"/>
          <w:szCs w:val="20"/>
          <w:lang w:val="es-ES"/>
        </w:rPr>
        <w:t>գներով</w:t>
      </w:r>
      <w:r w:rsidRPr="006E68AD">
        <w:rPr>
          <w:rFonts w:ascii="Sylfaen" w:hAnsi="Sylfaen" w:cs="Arial"/>
          <w:sz w:val="20"/>
          <w:szCs w:val="20"/>
          <w:lang w:val="es-ES"/>
        </w:rPr>
        <w:t>.</w:t>
      </w:r>
    </w:p>
    <w:p w:rsidR="00B2572B" w:rsidRPr="006E68AD" w:rsidRDefault="00B2572B" w:rsidP="00B2572B">
      <w:pPr>
        <w:jc w:val="center"/>
        <w:rPr>
          <w:rFonts w:ascii="Sylfaen" w:hAnsi="Sylfaen"/>
          <w:sz w:val="20"/>
          <w:lang w:val="hy-AM"/>
        </w:rPr>
      </w:pPr>
      <w:r w:rsidRPr="006E68AD">
        <w:rPr>
          <w:rFonts w:ascii="Sylfaen" w:hAnsi="Sylfaen"/>
          <w:sz w:val="20"/>
          <w:szCs w:val="20"/>
          <w:lang w:val="es-ES"/>
        </w:rPr>
        <w:t xml:space="preserve">                                                                                                                                   </w:t>
      </w:r>
      <w:r w:rsidRPr="006E68AD">
        <w:rPr>
          <w:rFonts w:ascii="Sylfaen" w:hAnsi="Sylfaen" w:cs="Sylfaen"/>
          <w:sz w:val="20"/>
          <w:lang w:val="es-ES"/>
        </w:rPr>
        <w:t>ՀՀ</w:t>
      </w:r>
      <w:r w:rsidRPr="006E68AD">
        <w:rPr>
          <w:rFonts w:ascii="Sylfaen" w:hAnsi="Sylfaen"/>
          <w:sz w:val="20"/>
          <w:lang w:val="es-ES"/>
        </w:rPr>
        <w:t xml:space="preserve"> </w:t>
      </w:r>
      <w:r w:rsidRPr="006E68AD">
        <w:rPr>
          <w:rFonts w:ascii="Sylfaen" w:hAnsi="Sylfaen" w:cs="Sylfaen"/>
          <w:sz w:val="20"/>
          <w:lang w:val="es-ES"/>
        </w:rPr>
        <w:t>դրամ</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126"/>
        <w:gridCol w:w="1057"/>
        <w:gridCol w:w="2360"/>
      </w:tblGrid>
      <w:tr w:rsidR="00B2572B" w:rsidRPr="006B605F" w:rsidTr="00B2572B">
        <w:trPr>
          <w:cantSplit/>
          <w:trHeight w:val="916"/>
          <w:jc w:val="center"/>
        </w:trPr>
        <w:tc>
          <w:tcPr>
            <w:tcW w:w="1136" w:type="dxa"/>
            <w:tcBorders>
              <w:top w:val="single" w:sz="4" w:space="0" w:color="auto"/>
              <w:left w:val="single" w:sz="4" w:space="0" w:color="auto"/>
              <w:right w:val="single" w:sz="4" w:space="0" w:color="auto"/>
            </w:tcBorders>
            <w:vAlign w:val="center"/>
          </w:tcPr>
          <w:p w:rsidR="00B2572B" w:rsidRPr="006E68AD" w:rsidRDefault="00B2572B" w:rsidP="00B2572B">
            <w:pPr>
              <w:jc w:val="center"/>
              <w:rPr>
                <w:rFonts w:ascii="Sylfaen" w:hAnsi="Sylfaen"/>
                <w:b/>
                <w:bCs/>
                <w:sz w:val="16"/>
                <w:szCs w:val="18"/>
                <w:lang w:val="es-ES"/>
              </w:rPr>
            </w:pPr>
            <w:r w:rsidRPr="006E68AD">
              <w:rPr>
                <w:rFonts w:ascii="Sylfaen" w:hAnsi="Sylfaen" w:cs="Sylfaen"/>
                <w:b/>
                <w:bCs/>
                <w:sz w:val="16"/>
                <w:szCs w:val="18"/>
                <w:lang w:val="es-ES"/>
              </w:rPr>
              <w:t>Չափա</w:t>
            </w:r>
            <w:r w:rsidRPr="006E68AD">
              <w:rPr>
                <w:rFonts w:ascii="Sylfaen" w:hAnsi="Sylfaen"/>
                <w:b/>
                <w:bCs/>
                <w:sz w:val="16"/>
                <w:szCs w:val="18"/>
                <w:lang w:val="es-ES"/>
              </w:rPr>
              <w:t>-</w:t>
            </w:r>
          </w:p>
          <w:p w:rsidR="00B2572B" w:rsidRPr="006E68AD" w:rsidRDefault="00B2572B" w:rsidP="00B2572B">
            <w:pPr>
              <w:jc w:val="center"/>
              <w:rPr>
                <w:rFonts w:ascii="Sylfaen" w:hAnsi="Sylfaen"/>
                <w:b/>
                <w:bCs/>
                <w:sz w:val="16"/>
                <w:lang w:val="es-ES"/>
              </w:rPr>
            </w:pPr>
            <w:r w:rsidRPr="006E68AD">
              <w:rPr>
                <w:rFonts w:ascii="Sylfaen" w:hAnsi="Sylfaen" w:cs="Sylfaen"/>
                <w:b/>
                <w:bCs/>
                <w:sz w:val="16"/>
                <w:szCs w:val="18"/>
                <w:lang w:val="es-ES"/>
              </w:rPr>
              <w:t>բաժինների</w:t>
            </w:r>
            <w:r w:rsidRPr="006E68AD">
              <w:rPr>
                <w:rFonts w:ascii="Sylfaen" w:hAnsi="Sylfaen"/>
                <w:b/>
                <w:bCs/>
                <w:sz w:val="16"/>
                <w:szCs w:val="18"/>
                <w:lang w:val="es-ES"/>
              </w:rPr>
              <w:t xml:space="preserve"> </w:t>
            </w:r>
            <w:r w:rsidRPr="006E68AD">
              <w:rPr>
                <w:rFonts w:ascii="Sylfaen" w:hAnsi="Sylfaen" w:cs="Sylfaen"/>
                <w:b/>
                <w:bCs/>
                <w:sz w:val="16"/>
                <w:szCs w:val="18"/>
                <w:lang w:val="es-ES"/>
              </w:rPr>
              <w:t>համարները</w:t>
            </w:r>
          </w:p>
        </w:tc>
        <w:tc>
          <w:tcPr>
            <w:tcW w:w="3259" w:type="dxa"/>
            <w:tcBorders>
              <w:top w:val="single" w:sz="4" w:space="0" w:color="auto"/>
              <w:left w:val="single" w:sz="4" w:space="0" w:color="auto"/>
              <w:right w:val="single" w:sz="4" w:space="0" w:color="auto"/>
            </w:tcBorders>
            <w:vAlign w:val="center"/>
          </w:tcPr>
          <w:p w:rsidR="00B2572B" w:rsidRPr="006E68AD" w:rsidRDefault="00B2572B" w:rsidP="00B2572B">
            <w:pPr>
              <w:jc w:val="center"/>
              <w:rPr>
                <w:rFonts w:ascii="Sylfaen" w:hAnsi="Sylfaen"/>
                <w:b/>
                <w:bCs/>
                <w:sz w:val="16"/>
                <w:szCs w:val="18"/>
                <w:lang w:val="es-ES"/>
              </w:rPr>
            </w:pPr>
            <w:r w:rsidRPr="006E68AD">
              <w:rPr>
                <w:rFonts w:ascii="Sylfaen" w:hAnsi="Sylfaen" w:cs="Sylfaen"/>
                <w:b/>
                <w:bCs/>
                <w:sz w:val="16"/>
                <w:szCs w:val="18"/>
                <w:lang w:val="es-ES"/>
              </w:rPr>
              <w:t>Ապրանքի</w:t>
            </w:r>
            <w:r w:rsidRPr="006E68AD">
              <w:rPr>
                <w:rFonts w:ascii="Sylfaen" w:hAnsi="Sylfaen"/>
                <w:b/>
                <w:bCs/>
                <w:sz w:val="16"/>
                <w:szCs w:val="18"/>
                <w:lang w:val="es-ES"/>
              </w:rPr>
              <w:t xml:space="preserve">  </w:t>
            </w:r>
            <w:r w:rsidRPr="006E68AD">
              <w:rPr>
                <w:rFonts w:ascii="Sylfaen" w:hAnsi="Sylfaen" w:cs="Sylfaen"/>
                <w:b/>
                <w:bCs/>
                <w:sz w:val="16"/>
                <w:szCs w:val="18"/>
                <w:lang w:val="es-ES"/>
              </w:rPr>
              <w:t>անվանումը</w:t>
            </w:r>
          </w:p>
        </w:tc>
        <w:tc>
          <w:tcPr>
            <w:tcW w:w="2126" w:type="dxa"/>
            <w:tcBorders>
              <w:top w:val="single" w:sz="4" w:space="0" w:color="auto"/>
              <w:left w:val="single" w:sz="4" w:space="0" w:color="auto"/>
              <w:right w:val="single" w:sz="4" w:space="0" w:color="auto"/>
            </w:tcBorders>
            <w:vAlign w:val="center"/>
          </w:tcPr>
          <w:p w:rsidR="00B2572B" w:rsidRPr="006E68AD" w:rsidRDefault="00B2572B" w:rsidP="00B2572B">
            <w:pPr>
              <w:jc w:val="center"/>
              <w:rPr>
                <w:rFonts w:ascii="Sylfaen" w:hAnsi="Sylfaen"/>
                <w:b/>
                <w:bCs/>
                <w:sz w:val="16"/>
                <w:szCs w:val="18"/>
                <w:lang w:val="es-ES"/>
              </w:rPr>
            </w:pPr>
            <w:r w:rsidRPr="006E68AD">
              <w:rPr>
                <w:rFonts w:ascii="Sylfaen" w:hAnsi="Sylfaen"/>
                <w:b/>
                <w:bCs/>
                <w:sz w:val="16"/>
                <w:szCs w:val="18"/>
                <w:lang w:val="es-ES"/>
              </w:rPr>
              <w:t xml:space="preserve"> </w:t>
            </w:r>
            <w:r w:rsidRPr="006E68AD">
              <w:rPr>
                <w:rFonts w:ascii="Sylfaen" w:hAnsi="Sylfaen" w:cs="Sylfaen"/>
                <w:b/>
                <w:bCs/>
                <w:sz w:val="16"/>
                <w:szCs w:val="18"/>
                <w:lang w:val="es-ES"/>
              </w:rPr>
              <w:t>Արժեքը</w:t>
            </w:r>
            <w:r w:rsidRPr="006E68AD">
              <w:rPr>
                <w:rFonts w:ascii="Sylfaen" w:hAnsi="Sylfaen"/>
                <w:b/>
                <w:bCs/>
                <w:sz w:val="16"/>
                <w:szCs w:val="18"/>
                <w:lang w:val="es-ES"/>
              </w:rPr>
              <w:t xml:space="preserve"> (</w:t>
            </w:r>
            <w:r w:rsidRPr="006E68AD">
              <w:rPr>
                <w:rFonts w:ascii="Sylfaen" w:hAnsi="Sylfaen" w:cs="Sylfaen"/>
                <w:b/>
                <w:bCs/>
                <w:sz w:val="16"/>
                <w:szCs w:val="18"/>
                <w:lang w:val="es-ES"/>
              </w:rPr>
              <w:t>ինքնարժեքի</w:t>
            </w:r>
            <w:r w:rsidRPr="006E68AD">
              <w:rPr>
                <w:rFonts w:ascii="Sylfaen" w:hAnsi="Sylfaen"/>
                <w:b/>
                <w:bCs/>
                <w:sz w:val="16"/>
                <w:szCs w:val="18"/>
                <w:lang w:val="es-ES"/>
              </w:rPr>
              <w:t xml:space="preserve"> </w:t>
            </w:r>
            <w:r w:rsidRPr="006E68AD">
              <w:rPr>
                <w:rFonts w:ascii="Sylfaen" w:hAnsi="Sylfaen" w:cs="Sylfaen"/>
                <w:b/>
                <w:bCs/>
                <w:sz w:val="16"/>
                <w:szCs w:val="18"/>
                <w:lang w:val="es-ES"/>
              </w:rPr>
              <w:t>և</w:t>
            </w:r>
            <w:r w:rsidRPr="006E68AD">
              <w:rPr>
                <w:rFonts w:ascii="Sylfaen" w:hAnsi="Sylfaen"/>
                <w:b/>
                <w:bCs/>
                <w:sz w:val="16"/>
                <w:szCs w:val="18"/>
                <w:lang w:val="es-ES"/>
              </w:rPr>
              <w:t xml:space="preserve"> </w:t>
            </w:r>
            <w:r w:rsidRPr="006E68AD">
              <w:rPr>
                <w:rFonts w:ascii="Sylfaen" w:hAnsi="Sylfaen" w:cs="Sylfaen"/>
                <w:b/>
                <w:bCs/>
                <w:sz w:val="16"/>
                <w:szCs w:val="18"/>
                <w:lang w:val="es-ES"/>
              </w:rPr>
              <w:t>կանխատեսվող</w:t>
            </w:r>
            <w:r w:rsidRPr="006E68AD">
              <w:rPr>
                <w:rFonts w:ascii="Sylfaen" w:hAnsi="Sylfaen"/>
                <w:b/>
                <w:bCs/>
                <w:sz w:val="16"/>
                <w:szCs w:val="18"/>
                <w:lang w:val="es-ES"/>
              </w:rPr>
              <w:t xml:space="preserve"> </w:t>
            </w:r>
            <w:r w:rsidRPr="006E68AD">
              <w:rPr>
                <w:rFonts w:ascii="Sylfaen" w:hAnsi="Sylfaen" w:cs="Sylfaen"/>
                <w:b/>
                <w:bCs/>
                <w:sz w:val="16"/>
                <w:szCs w:val="18"/>
                <w:lang w:val="es-ES"/>
              </w:rPr>
              <w:t>շահույթի</w:t>
            </w:r>
            <w:r w:rsidRPr="006E68AD">
              <w:rPr>
                <w:rFonts w:ascii="Sylfaen" w:hAnsi="Sylfaen"/>
                <w:b/>
                <w:bCs/>
                <w:sz w:val="16"/>
                <w:szCs w:val="18"/>
                <w:lang w:val="es-ES"/>
              </w:rPr>
              <w:t xml:space="preserve"> </w:t>
            </w:r>
            <w:r w:rsidRPr="006E68AD">
              <w:rPr>
                <w:rFonts w:ascii="Sylfaen" w:hAnsi="Sylfaen" w:cs="Sylfaen"/>
                <w:b/>
                <w:bCs/>
                <w:sz w:val="16"/>
                <w:szCs w:val="18"/>
                <w:lang w:val="es-ES"/>
              </w:rPr>
              <w:t>հանրագումարը</w:t>
            </w:r>
            <w:r w:rsidRPr="006E68AD">
              <w:rPr>
                <w:rFonts w:ascii="Sylfaen" w:hAnsi="Sylfaen"/>
                <w:b/>
                <w:bCs/>
                <w:sz w:val="16"/>
                <w:szCs w:val="18"/>
                <w:lang w:val="es-ES"/>
              </w:rPr>
              <w:t>)</w:t>
            </w:r>
          </w:p>
          <w:p w:rsidR="00B2572B" w:rsidRPr="006E68AD" w:rsidRDefault="00B2572B" w:rsidP="00B2572B">
            <w:pPr>
              <w:jc w:val="center"/>
              <w:rPr>
                <w:rFonts w:ascii="Sylfaen" w:hAnsi="Sylfaen"/>
                <w:b/>
                <w:bCs/>
                <w:sz w:val="16"/>
                <w:szCs w:val="18"/>
                <w:lang w:val="es-ES"/>
              </w:rPr>
            </w:pPr>
            <w:r w:rsidRPr="006E68AD">
              <w:rPr>
                <w:rFonts w:ascii="Sylfaen" w:hAnsi="Sylfaen"/>
                <w:b/>
                <w:bCs/>
                <w:sz w:val="16"/>
                <w:szCs w:val="18"/>
                <w:lang w:val="es-ES"/>
              </w:rPr>
              <w:t>/</w:t>
            </w:r>
            <w:r w:rsidRPr="006E68AD">
              <w:rPr>
                <w:rFonts w:ascii="Sylfaen" w:hAnsi="Sylfaen" w:cs="Sylfaen"/>
                <w:b/>
                <w:bCs/>
                <w:sz w:val="16"/>
                <w:szCs w:val="18"/>
                <w:lang w:val="es-ES"/>
              </w:rPr>
              <w:t>տառերով</w:t>
            </w:r>
            <w:r w:rsidRPr="006E68AD">
              <w:rPr>
                <w:rFonts w:ascii="Sylfaen" w:hAnsi="Sylfaen"/>
                <w:b/>
                <w:bCs/>
                <w:sz w:val="16"/>
                <w:szCs w:val="18"/>
                <w:lang w:val="es-ES"/>
              </w:rPr>
              <w:t xml:space="preserve"> </w:t>
            </w:r>
            <w:r w:rsidRPr="006E68AD">
              <w:rPr>
                <w:rFonts w:ascii="Sylfaen" w:hAnsi="Sylfaen" w:cs="Sylfaen"/>
                <w:b/>
                <w:bCs/>
                <w:sz w:val="16"/>
                <w:szCs w:val="18"/>
                <w:lang w:val="es-ES"/>
              </w:rPr>
              <w:t>և</w:t>
            </w:r>
            <w:r w:rsidRPr="006E68AD">
              <w:rPr>
                <w:rFonts w:ascii="Sylfaen" w:hAnsi="Sylfaen"/>
                <w:b/>
                <w:bCs/>
                <w:sz w:val="16"/>
                <w:szCs w:val="18"/>
                <w:lang w:val="es-ES"/>
              </w:rPr>
              <w:t xml:space="preserve"> </w:t>
            </w:r>
            <w:r w:rsidRPr="006E68AD">
              <w:rPr>
                <w:rFonts w:ascii="Sylfaen" w:hAnsi="Sylfaen" w:cs="Sylfaen"/>
                <w:b/>
                <w:bCs/>
                <w:sz w:val="16"/>
                <w:szCs w:val="18"/>
                <w:lang w:val="es-ES"/>
              </w:rPr>
              <w:t>թվերով</w:t>
            </w:r>
            <w:r w:rsidRPr="006E68AD">
              <w:rPr>
                <w:rFonts w:ascii="Sylfaen" w:hAnsi="Sylfaen"/>
                <w:b/>
                <w:bCs/>
                <w:sz w:val="16"/>
                <w:szCs w:val="18"/>
                <w:lang w:val="es-ES"/>
              </w:rPr>
              <w:t>/</w:t>
            </w:r>
          </w:p>
        </w:tc>
        <w:tc>
          <w:tcPr>
            <w:tcW w:w="1057" w:type="dxa"/>
            <w:tcBorders>
              <w:top w:val="single" w:sz="4" w:space="0" w:color="auto"/>
              <w:left w:val="single" w:sz="4" w:space="0" w:color="auto"/>
              <w:right w:val="single" w:sz="4" w:space="0" w:color="auto"/>
            </w:tcBorders>
            <w:vAlign w:val="center"/>
          </w:tcPr>
          <w:p w:rsidR="00B2572B" w:rsidRPr="006E68AD" w:rsidRDefault="00E27703" w:rsidP="00B2572B">
            <w:pPr>
              <w:jc w:val="center"/>
              <w:rPr>
                <w:rFonts w:ascii="Sylfaen" w:hAnsi="Sylfaen"/>
                <w:b/>
                <w:bCs/>
                <w:sz w:val="16"/>
                <w:szCs w:val="18"/>
                <w:lang w:val="es-ES"/>
              </w:rPr>
            </w:pPr>
            <w:r w:rsidRPr="006E68AD">
              <w:rPr>
                <w:rFonts w:ascii="Sylfaen" w:hAnsi="Sylfaen" w:cs="Sylfaen"/>
                <w:b/>
                <w:bCs/>
                <w:sz w:val="16"/>
                <w:szCs w:val="18"/>
                <w:lang w:val="es-ES"/>
              </w:rPr>
              <w:t>ԱԱՀ</w:t>
            </w:r>
            <w:r w:rsidRPr="006E68AD">
              <w:rPr>
                <w:rFonts w:ascii="Sylfaen" w:hAnsi="Sylfaen"/>
                <w:b/>
                <w:bCs/>
                <w:sz w:val="16"/>
                <w:szCs w:val="18"/>
                <w:lang w:val="es-ES"/>
              </w:rPr>
              <w:t>*</w:t>
            </w:r>
          </w:p>
          <w:p w:rsidR="00B2572B" w:rsidRPr="006E68AD" w:rsidRDefault="00B2572B" w:rsidP="00B2572B">
            <w:pPr>
              <w:jc w:val="center"/>
              <w:rPr>
                <w:rFonts w:ascii="Sylfaen" w:hAnsi="Sylfaen"/>
                <w:b/>
                <w:bCs/>
                <w:sz w:val="16"/>
                <w:szCs w:val="18"/>
                <w:lang w:val="es-ES"/>
              </w:rPr>
            </w:pPr>
            <w:r w:rsidRPr="006E68AD">
              <w:rPr>
                <w:rFonts w:ascii="Sylfaen" w:hAnsi="Sylfaen"/>
                <w:b/>
                <w:bCs/>
                <w:sz w:val="16"/>
                <w:szCs w:val="18"/>
                <w:lang w:val="es-ES"/>
              </w:rPr>
              <w:t>/</w:t>
            </w:r>
            <w:r w:rsidRPr="006E68AD">
              <w:rPr>
                <w:rFonts w:ascii="Sylfaen" w:hAnsi="Sylfaen" w:cs="Sylfaen"/>
                <w:b/>
                <w:bCs/>
                <w:sz w:val="16"/>
                <w:szCs w:val="18"/>
                <w:lang w:val="es-ES"/>
              </w:rPr>
              <w:t>տառերով</w:t>
            </w:r>
            <w:r w:rsidRPr="006E68AD">
              <w:rPr>
                <w:rFonts w:ascii="Sylfaen" w:hAnsi="Sylfaen"/>
                <w:b/>
                <w:bCs/>
                <w:sz w:val="16"/>
                <w:szCs w:val="18"/>
                <w:lang w:val="es-ES"/>
              </w:rPr>
              <w:t xml:space="preserve"> </w:t>
            </w:r>
            <w:r w:rsidRPr="006E68AD">
              <w:rPr>
                <w:rFonts w:ascii="Sylfaen" w:hAnsi="Sylfaen" w:cs="Sylfaen"/>
                <w:b/>
                <w:bCs/>
                <w:sz w:val="16"/>
                <w:szCs w:val="18"/>
                <w:lang w:val="es-ES"/>
              </w:rPr>
              <w:t>և</w:t>
            </w:r>
            <w:r w:rsidRPr="006E68AD">
              <w:rPr>
                <w:rFonts w:ascii="Sylfaen" w:hAnsi="Sylfaen"/>
                <w:b/>
                <w:bCs/>
                <w:sz w:val="16"/>
                <w:szCs w:val="18"/>
                <w:lang w:val="es-ES"/>
              </w:rPr>
              <w:t xml:space="preserve"> </w:t>
            </w:r>
            <w:r w:rsidRPr="006E68AD">
              <w:rPr>
                <w:rFonts w:ascii="Sylfaen" w:hAnsi="Sylfaen" w:cs="Sylfaen"/>
                <w:b/>
                <w:bCs/>
                <w:sz w:val="16"/>
                <w:szCs w:val="18"/>
                <w:lang w:val="es-ES"/>
              </w:rPr>
              <w:t>թվերով</w:t>
            </w:r>
            <w:r w:rsidRPr="006E68AD">
              <w:rPr>
                <w:rFonts w:ascii="Sylfaen" w:hAnsi="Sylfaen"/>
                <w:b/>
                <w:bCs/>
                <w:sz w:val="16"/>
                <w:szCs w:val="18"/>
                <w:lang w:val="es-ES"/>
              </w:rPr>
              <w:t>/</w:t>
            </w:r>
          </w:p>
        </w:tc>
        <w:tc>
          <w:tcPr>
            <w:tcW w:w="2360" w:type="dxa"/>
            <w:tcBorders>
              <w:top w:val="single" w:sz="4" w:space="0" w:color="auto"/>
              <w:left w:val="single" w:sz="4" w:space="0" w:color="auto"/>
              <w:right w:val="single" w:sz="4" w:space="0" w:color="auto"/>
            </w:tcBorders>
            <w:vAlign w:val="center"/>
          </w:tcPr>
          <w:p w:rsidR="00B2572B" w:rsidRPr="006E68AD" w:rsidRDefault="00B2572B" w:rsidP="00B2572B">
            <w:pPr>
              <w:jc w:val="center"/>
              <w:rPr>
                <w:rFonts w:ascii="Sylfaen" w:hAnsi="Sylfaen"/>
                <w:b/>
                <w:bCs/>
                <w:sz w:val="16"/>
                <w:szCs w:val="18"/>
                <w:lang w:val="es-ES"/>
              </w:rPr>
            </w:pPr>
            <w:r w:rsidRPr="006E68AD">
              <w:rPr>
                <w:rFonts w:ascii="Sylfaen" w:hAnsi="Sylfaen" w:cs="Sylfaen"/>
                <w:b/>
                <w:bCs/>
                <w:sz w:val="16"/>
                <w:szCs w:val="18"/>
                <w:lang w:val="es-ES"/>
              </w:rPr>
              <w:t>Ընդհանուր</w:t>
            </w:r>
            <w:r w:rsidRPr="006E68AD">
              <w:rPr>
                <w:rFonts w:ascii="Sylfaen" w:hAnsi="Sylfaen"/>
                <w:b/>
                <w:bCs/>
                <w:sz w:val="16"/>
                <w:szCs w:val="18"/>
                <w:lang w:val="es-ES"/>
              </w:rPr>
              <w:t xml:space="preserve"> </w:t>
            </w:r>
            <w:r w:rsidRPr="006E68AD">
              <w:rPr>
                <w:rFonts w:ascii="Sylfaen" w:hAnsi="Sylfaen" w:cs="Sylfaen"/>
                <w:b/>
                <w:bCs/>
                <w:sz w:val="16"/>
                <w:szCs w:val="18"/>
                <w:lang w:val="es-ES"/>
              </w:rPr>
              <w:t>գինը</w:t>
            </w:r>
          </w:p>
          <w:p w:rsidR="00B2572B" w:rsidRPr="006E68AD" w:rsidRDefault="00B2572B" w:rsidP="00B2572B">
            <w:pPr>
              <w:jc w:val="center"/>
              <w:rPr>
                <w:rFonts w:ascii="Sylfaen" w:hAnsi="Sylfaen"/>
                <w:b/>
                <w:bCs/>
                <w:sz w:val="16"/>
                <w:szCs w:val="18"/>
                <w:lang w:val="es-ES"/>
              </w:rPr>
            </w:pPr>
            <w:r w:rsidRPr="006E68AD">
              <w:rPr>
                <w:rFonts w:ascii="Sylfaen" w:hAnsi="Sylfaen"/>
                <w:b/>
                <w:bCs/>
                <w:sz w:val="16"/>
                <w:szCs w:val="18"/>
                <w:lang w:val="es-ES"/>
              </w:rPr>
              <w:t xml:space="preserve"> /</w:t>
            </w:r>
            <w:r w:rsidRPr="006E68AD">
              <w:rPr>
                <w:rFonts w:ascii="Sylfaen" w:hAnsi="Sylfaen" w:cs="Sylfaen"/>
                <w:b/>
                <w:bCs/>
                <w:sz w:val="16"/>
                <w:szCs w:val="18"/>
                <w:lang w:val="es-ES"/>
              </w:rPr>
              <w:t>տառերով</w:t>
            </w:r>
            <w:r w:rsidRPr="006E68AD">
              <w:rPr>
                <w:rFonts w:ascii="Sylfaen" w:hAnsi="Sylfaen"/>
                <w:b/>
                <w:bCs/>
                <w:sz w:val="16"/>
                <w:szCs w:val="18"/>
                <w:lang w:val="es-ES"/>
              </w:rPr>
              <w:t xml:space="preserve"> </w:t>
            </w:r>
            <w:r w:rsidRPr="006E68AD">
              <w:rPr>
                <w:rFonts w:ascii="Sylfaen" w:hAnsi="Sylfaen" w:cs="Sylfaen"/>
                <w:b/>
                <w:bCs/>
                <w:sz w:val="16"/>
                <w:szCs w:val="18"/>
                <w:lang w:val="es-ES"/>
              </w:rPr>
              <w:t>և</w:t>
            </w:r>
            <w:r w:rsidRPr="006E68AD">
              <w:rPr>
                <w:rFonts w:ascii="Sylfaen" w:hAnsi="Sylfaen"/>
                <w:b/>
                <w:bCs/>
                <w:sz w:val="16"/>
                <w:szCs w:val="18"/>
                <w:lang w:val="es-ES"/>
              </w:rPr>
              <w:t xml:space="preserve"> </w:t>
            </w:r>
            <w:r w:rsidRPr="006E68AD">
              <w:rPr>
                <w:rFonts w:ascii="Sylfaen" w:hAnsi="Sylfaen" w:cs="Sylfaen"/>
                <w:b/>
                <w:bCs/>
                <w:sz w:val="16"/>
                <w:szCs w:val="18"/>
                <w:lang w:val="es-ES"/>
              </w:rPr>
              <w:t>թվերով</w:t>
            </w:r>
            <w:r w:rsidRPr="006E68AD">
              <w:rPr>
                <w:rFonts w:ascii="Sylfaen" w:hAnsi="Sylfaen"/>
                <w:b/>
                <w:bCs/>
                <w:sz w:val="16"/>
                <w:szCs w:val="18"/>
                <w:lang w:val="es-ES"/>
              </w:rPr>
              <w:t>/</w:t>
            </w:r>
          </w:p>
        </w:tc>
      </w:tr>
      <w:tr w:rsidR="00B2572B" w:rsidRPr="006E68AD" w:rsidTr="00B2572B">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6E68AD" w:rsidRDefault="00B2572B" w:rsidP="00B2572B">
            <w:pPr>
              <w:jc w:val="center"/>
              <w:rPr>
                <w:rFonts w:ascii="Sylfaen" w:hAnsi="Sylfaen"/>
                <w:b/>
                <w:i/>
                <w:sz w:val="16"/>
                <w:lang w:val="es-ES"/>
              </w:rPr>
            </w:pPr>
            <w:r w:rsidRPr="006E68AD">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B2572B" w:rsidRPr="006E68AD" w:rsidRDefault="00B2572B" w:rsidP="00B2572B">
            <w:pPr>
              <w:jc w:val="center"/>
              <w:rPr>
                <w:rFonts w:ascii="Sylfaen" w:hAnsi="Sylfaen"/>
                <w:b/>
                <w:i/>
                <w:sz w:val="16"/>
                <w:lang w:val="es-ES"/>
              </w:rPr>
            </w:pPr>
            <w:r w:rsidRPr="006E68AD">
              <w:rPr>
                <w:rFonts w:ascii="Sylfaen" w:hAnsi="Sylfaen"/>
                <w:b/>
                <w:i/>
                <w:sz w:val="16"/>
                <w:lang w:val="es-ES"/>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B2572B" w:rsidRPr="006E68AD" w:rsidRDefault="00B2572B" w:rsidP="00B2572B">
            <w:pPr>
              <w:jc w:val="center"/>
              <w:rPr>
                <w:rFonts w:ascii="Sylfaen" w:hAnsi="Sylfaen"/>
                <w:i/>
                <w:sz w:val="16"/>
                <w:lang w:val="es-ES"/>
              </w:rPr>
            </w:pPr>
            <w:r w:rsidRPr="006E68AD">
              <w:rPr>
                <w:rFonts w:ascii="Sylfaen" w:hAnsi="Sylfaen"/>
                <w:b/>
                <w:i/>
                <w:sz w:val="16"/>
                <w:lang w:val="es-ES"/>
              </w:rPr>
              <w:t>3</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B2572B" w:rsidRPr="006E68AD" w:rsidRDefault="00B2572B" w:rsidP="00B2572B">
            <w:pPr>
              <w:jc w:val="center"/>
              <w:rPr>
                <w:rFonts w:ascii="Sylfaen" w:hAnsi="Sylfaen"/>
                <w:i/>
                <w:sz w:val="16"/>
                <w:lang w:val="es-ES"/>
              </w:rPr>
            </w:pPr>
            <w:r w:rsidRPr="006E68AD">
              <w:rPr>
                <w:rFonts w:ascii="Sylfaen" w:hAnsi="Sylfaen"/>
                <w:b/>
                <w:i/>
                <w:sz w:val="16"/>
                <w:lang w:val="es-ES"/>
              </w:rPr>
              <w:t>4</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B2572B" w:rsidRPr="006E68AD" w:rsidRDefault="00B2572B" w:rsidP="00B2572B">
            <w:pPr>
              <w:jc w:val="center"/>
              <w:rPr>
                <w:rFonts w:ascii="Sylfaen" w:hAnsi="Sylfaen"/>
                <w:i/>
                <w:sz w:val="16"/>
                <w:lang w:val="es-ES"/>
              </w:rPr>
            </w:pPr>
            <w:r w:rsidRPr="006E68AD">
              <w:rPr>
                <w:rFonts w:ascii="Sylfaen" w:hAnsi="Sylfaen"/>
                <w:b/>
                <w:i/>
                <w:sz w:val="16"/>
                <w:lang w:val="es-ES"/>
              </w:rPr>
              <w:t>5=3+4</w:t>
            </w:r>
          </w:p>
        </w:tc>
      </w:tr>
      <w:tr w:rsidR="00B2572B" w:rsidRPr="006B605F" w:rsidTr="00B2572B">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6E68AD" w:rsidRDefault="00B2572B" w:rsidP="00B2572B">
            <w:pPr>
              <w:jc w:val="center"/>
              <w:rPr>
                <w:rFonts w:ascii="Sylfaen" w:hAnsi="Sylfaen"/>
                <w:b/>
                <w:bCs/>
                <w:sz w:val="18"/>
                <w:lang w:val="es-ES"/>
              </w:rPr>
            </w:pPr>
            <w:r w:rsidRPr="006E68AD">
              <w:rPr>
                <w:rFonts w:ascii="Sylfaen" w:hAnsi="Sylfaen"/>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B2572B" w:rsidRPr="006E68AD" w:rsidRDefault="00B2572B" w:rsidP="00B2572B">
            <w:pPr>
              <w:rPr>
                <w:rFonts w:ascii="Sylfaen" w:hAnsi="Sylfaen"/>
                <w:sz w:val="18"/>
                <w:lang w:val="es-ES"/>
              </w:rPr>
            </w:pPr>
            <w:r w:rsidRPr="006E68AD">
              <w:rPr>
                <w:rFonts w:ascii="Sylfaen" w:hAnsi="Sylfaen"/>
                <w:sz w:val="20"/>
                <w:u w:val="single"/>
                <w:vertAlign w:val="subscript"/>
                <w:lang w:val="es-ES"/>
              </w:rPr>
              <w:t>&lt;&lt;</w:t>
            </w:r>
            <w:r w:rsidRPr="006E68AD">
              <w:rPr>
                <w:rFonts w:ascii="Sylfaen" w:hAnsi="Sylfaen" w:cs="Sylfaen"/>
                <w:sz w:val="20"/>
                <w:u w:val="single"/>
                <w:vertAlign w:val="subscript"/>
                <w:lang w:val="es-ES"/>
              </w:rPr>
              <w:t>Գնման</w:t>
            </w:r>
            <w:r w:rsidRPr="006E68AD">
              <w:rPr>
                <w:rFonts w:ascii="Sylfaen" w:hAnsi="Sylfaen"/>
                <w:sz w:val="20"/>
                <w:u w:val="single"/>
                <w:vertAlign w:val="subscript"/>
                <w:lang w:val="es-ES"/>
              </w:rPr>
              <w:t xml:space="preserve"> </w:t>
            </w:r>
            <w:r w:rsidRPr="006E68AD">
              <w:rPr>
                <w:rFonts w:ascii="Sylfaen" w:hAnsi="Sylfaen" w:cs="Sylfaen"/>
                <w:sz w:val="20"/>
                <w:u w:val="single"/>
                <w:vertAlign w:val="subscript"/>
                <w:lang w:val="es-ES"/>
              </w:rPr>
              <w:t>առարկայի</w:t>
            </w:r>
            <w:r w:rsidRPr="006E68AD">
              <w:rPr>
                <w:rFonts w:ascii="Sylfaen" w:hAnsi="Sylfaen"/>
                <w:sz w:val="20"/>
                <w:u w:val="single"/>
                <w:vertAlign w:val="subscript"/>
                <w:lang w:val="es-ES"/>
              </w:rPr>
              <w:t xml:space="preserve"> </w:t>
            </w:r>
            <w:r w:rsidRPr="006E68AD">
              <w:rPr>
                <w:rFonts w:ascii="Sylfaen" w:hAnsi="Sylfaen" w:cs="Sylfaen"/>
                <w:sz w:val="20"/>
                <w:u w:val="single"/>
                <w:vertAlign w:val="subscript"/>
                <w:lang w:val="es-ES"/>
              </w:rPr>
              <w:t>չափաբաժնի</w:t>
            </w:r>
            <w:r w:rsidRPr="006E68AD">
              <w:rPr>
                <w:rFonts w:ascii="Sylfaen" w:hAnsi="Sylfaen"/>
                <w:sz w:val="20"/>
                <w:u w:val="single"/>
                <w:vertAlign w:val="subscript"/>
                <w:lang w:val="es-ES"/>
              </w:rPr>
              <w:t xml:space="preserve"> </w:t>
            </w:r>
            <w:r w:rsidRPr="006E68AD">
              <w:rPr>
                <w:rFonts w:ascii="Sylfaen" w:hAnsi="Sylfaen" w:cs="Sylfaen"/>
                <w:sz w:val="20"/>
                <w:u w:val="single"/>
                <w:vertAlign w:val="subscript"/>
                <w:lang w:val="es-ES"/>
              </w:rPr>
              <w:t>անվանում</w:t>
            </w:r>
            <w:r w:rsidRPr="006E68AD">
              <w:rPr>
                <w:rFonts w:ascii="Sylfaen" w:hAnsi="Sylfaen"/>
                <w:sz w:val="20"/>
                <w:u w:val="single"/>
                <w:vertAlign w:val="subscript"/>
                <w:lang w:val="es-ES"/>
              </w:rPr>
              <w:t xml:space="preserve"> N1&gt;&gt;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6E68AD" w:rsidRDefault="00B2572B" w:rsidP="00B2572B">
            <w:pPr>
              <w:jc w:val="center"/>
              <w:rPr>
                <w:rFonts w:ascii="Sylfaen" w:hAnsi="Sylfaen"/>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B2572B" w:rsidRPr="006E68AD" w:rsidRDefault="00B2572B" w:rsidP="00B2572B">
            <w:pPr>
              <w:jc w:val="center"/>
              <w:rPr>
                <w:rFonts w:ascii="Sylfaen" w:hAnsi="Sylfaen"/>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B2572B" w:rsidRPr="006E68AD" w:rsidRDefault="00B2572B" w:rsidP="00B2572B">
            <w:pPr>
              <w:jc w:val="center"/>
              <w:rPr>
                <w:rFonts w:ascii="Sylfaen" w:hAnsi="Sylfaen"/>
                <w:lang w:val="es-ES"/>
              </w:rPr>
            </w:pPr>
          </w:p>
        </w:tc>
      </w:tr>
      <w:tr w:rsidR="00B2572B" w:rsidRPr="006B605F" w:rsidTr="00B2572B">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6E68AD" w:rsidRDefault="00B2572B" w:rsidP="00B2572B">
            <w:pPr>
              <w:jc w:val="center"/>
              <w:rPr>
                <w:rFonts w:ascii="Sylfaen" w:hAnsi="Sylfaen"/>
                <w:b/>
                <w:bCs/>
                <w:sz w:val="18"/>
                <w:lang w:val="es-ES"/>
              </w:rPr>
            </w:pPr>
            <w:r w:rsidRPr="006E68AD">
              <w:rPr>
                <w:rFonts w:ascii="Sylfaen" w:hAnsi="Sylfaen"/>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B2572B" w:rsidRPr="006E68AD" w:rsidRDefault="00B2572B" w:rsidP="00B2572B">
            <w:pPr>
              <w:rPr>
                <w:rFonts w:ascii="Sylfaen" w:hAnsi="Sylfaen"/>
                <w:sz w:val="18"/>
                <w:lang w:val="es-ES"/>
              </w:rPr>
            </w:pPr>
            <w:r w:rsidRPr="006E68AD">
              <w:rPr>
                <w:rFonts w:ascii="Sylfaen" w:hAnsi="Sylfaen"/>
                <w:sz w:val="20"/>
                <w:u w:val="single"/>
                <w:vertAlign w:val="subscript"/>
                <w:lang w:val="es-ES"/>
              </w:rPr>
              <w:t>&lt;&lt;</w:t>
            </w:r>
            <w:r w:rsidRPr="006E68AD">
              <w:rPr>
                <w:rFonts w:ascii="Sylfaen" w:hAnsi="Sylfaen" w:cs="Sylfaen"/>
                <w:sz w:val="20"/>
                <w:u w:val="single"/>
                <w:vertAlign w:val="subscript"/>
                <w:lang w:val="es-ES"/>
              </w:rPr>
              <w:t>Գնման</w:t>
            </w:r>
            <w:r w:rsidRPr="006E68AD">
              <w:rPr>
                <w:rFonts w:ascii="Sylfaen" w:hAnsi="Sylfaen"/>
                <w:sz w:val="20"/>
                <w:u w:val="single"/>
                <w:vertAlign w:val="subscript"/>
                <w:lang w:val="es-ES"/>
              </w:rPr>
              <w:t xml:space="preserve"> </w:t>
            </w:r>
            <w:r w:rsidRPr="006E68AD">
              <w:rPr>
                <w:rFonts w:ascii="Sylfaen" w:hAnsi="Sylfaen" w:cs="Sylfaen"/>
                <w:sz w:val="20"/>
                <w:u w:val="single"/>
                <w:vertAlign w:val="subscript"/>
                <w:lang w:val="es-ES"/>
              </w:rPr>
              <w:t>առարկայի</w:t>
            </w:r>
            <w:r w:rsidRPr="006E68AD">
              <w:rPr>
                <w:rFonts w:ascii="Sylfaen" w:hAnsi="Sylfaen"/>
                <w:sz w:val="20"/>
                <w:u w:val="single"/>
                <w:vertAlign w:val="subscript"/>
                <w:lang w:val="es-ES"/>
              </w:rPr>
              <w:t xml:space="preserve"> </w:t>
            </w:r>
            <w:r w:rsidRPr="006E68AD">
              <w:rPr>
                <w:rFonts w:ascii="Sylfaen" w:hAnsi="Sylfaen" w:cs="Sylfaen"/>
                <w:sz w:val="20"/>
                <w:u w:val="single"/>
                <w:vertAlign w:val="subscript"/>
                <w:lang w:val="es-ES"/>
              </w:rPr>
              <w:t>չափաբաժնի</w:t>
            </w:r>
            <w:r w:rsidRPr="006E68AD">
              <w:rPr>
                <w:rFonts w:ascii="Sylfaen" w:hAnsi="Sylfaen"/>
                <w:sz w:val="20"/>
                <w:u w:val="single"/>
                <w:vertAlign w:val="subscript"/>
                <w:lang w:val="es-ES"/>
              </w:rPr>
              <w:t xml:space="preserve"> </w:t>
            </w:r>
            <w:r w:rsidRPr="006E68AD">
              <w:rPr>
                <w:rFonts w:ascii="Sylfaen" w:hAnsi="Sylfaen" w:cs="Sylfaen"/>
                <w:sz w:val="20"/>
                <w:u w:val="single"/>
                <w:vertAlign w:val="subscript"/>
                <w:lang w:val="es-ES"/>
              </w:rPr>
              <w:t>անվանում</w:t>
            </w:r>
            <w:r w:rsidRPr="006E68AD">
              <w:rPr>
                <w:rFonts w:ascii="Sylfaen" w:hAnsi="Sylfaen"/>
                <w:sz w:val="20"/>
                <w:u w:val="single"/>
                <w:vertAlign w:val="subscript"/>
                <w:lang w:val="es-ES"/>
              </w:rPr>
              <w:t xml:space="preserve"> N2&gt;&gt;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6E68AD" w:rsidRDefault="00B2572B" w:rsidP="00B2572B">
            <w:pPr>
              <w:jc w:val="center"/>
              <w:rPr>
                <w:rFonts w:ascii="Sylfaen" w:hAnsi="Sylfaen"/>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B2572B" w:rsidRPr="006E68AD" w:rsidRDefault="00B2572B" w:rsidP="00B2572B">
            <w:pPr>
              <w:jc w:val="center"/>
              <w:rPr>
                <w:rFonts w:ascii="Sylfaen" w:hAnsi="Sylfaen"/>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B2572B" w:rsidRPr="006E68AD" w:rsidRDefault="00B2572B" w:rsidP="00B2572B">
            <w:pPr>
              <w:rPr>
                <w:rFonts w:ascii="Sylfaen" w:hAnsi="Sylfaen"/>
                <w:lang w:val="es-ES"/>
              </w:rPr>
            </w:pPr>
          </w:p>
        </w:tc>
      </w:tr>
      <w:tr w:rsidR="00B2572B" w:rsidRPr="006B605F" w:rsidTr="00B2572B">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6E68AD" w:rsidRDefault="00B2572B" w:rsidP="00B2572B">
            <w:pPr>
              <w:jc w:val="center"/>
              <w:rPr>
                <w:rFonts w:ascii="Sylfaen" w:hAnsi="Sylfaen"/>
                <w:b/>
                <w:bCs/>
                <w:sz w:val="18"/>
                <w:lang w:val="es-ES"/>
              </w:rPr>
            </w:pPr>
            <w:r w:rsidRPr="006E68AD">
              <w:rPr>
                <w:rFonts w:ascii="Sylfaen" w:hAnsi="Sylfaen"/>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B2572B" w:rsidRPr="006E68AD" w:rsidRDefault="00B2572B" w:rsidP="00B2572B">
            <w:pPr>
              <w:rPr>
                <w:rFonts w:ascii="Sylfaen" w:hAnsi="Sylfaen"/>
                <w:sz w:val="18"/>
                <w:lang w:val="es-ES"/>
              </w:rPr>
            </w:pPr>
            <w:r w:rsidRPr="006E68AD">
              <w:rPr>
                <w:rFonts w:ascii="Sylfaen" w:hAnsi="Sylfaen"/>
                <w:sz w:val="20"/>
                <w:u w:val="single"/>
                <w:vertAlign w:val="subscript"/>
                <w:lang w:val="es-ES"/>
              </w:rPr>
              <w:t>&lt;&lt;</w:t>
            </w:r>
            <w:r w:rsidRPr="006E68AD">
              <w:rPr>
                <w:rFonts w:ascii="Sylfaen" w:hAnsi="Sylfaen" w:cs="Sylfaen"/>
                <w:sz w:val="20"/>
                <w:u w:val="single"/>
                <w:vertAlign w:val="subscript"/>
                <w:lang w:val="es-ES"/>
              </w:rPr>
              <w:t>Գնման</w:t>
            </w:r>
            <w:r w:rsidRPr="006E68AD">
              <w:rPr>
                <w:rFonts w:ascii="Sylfaen" w:hAnsi="Sylfaen"/>
                <w:sz w:val="20"/>
                <w:u w:val="single"/>
                <w:vertAlign w:val="subscript"/>
                <w:lang w:val="es-ES"/>
              </w:rPr>
              <w:t xml:space="preserve"> </w:t>
            </w:r>
            <w:r w:rsidRPr="006E68AD">
              <w:rPr>
                <w:rFonts w:ascii="Sylfaen" w:hAnsi="Sylfaen" w:cs="Sylfaen"/>
                <w:sz w:val="20"/>
                <w:u w:val="single"/>
                <w:vertAlign w:val="subscript"/>
                <w:lang w:val="es-ES"/>
              </w:rPr>
              <w:t>առարկայի</w:t>
            </w:r>
            <w:r w:rsidRPr="006E68AD">
              <w:rPr>
                <w:rFonts w:ascii="Sylfaen" w:hAnsi="Sylfaen"/>
                <w:sz w:val="20"/>
                <w:u w:val="single"/>
                <w:vertAlign w:val="subscript"/>
                <w:lang w:val="es-ES"/>
              </w:rPr>
              <w:t xml:space="preserve"> </w:t>
            </w:r>
            <w:r w:rsidRPr="006E68AD">
              <w:rPr>
                <w:rFonts w:ascii="Sylfaen" w:hAnsi="Sylfaen" w:cs="Sylfaen"/>
                <w:sz w:val="20"/>
                <w:u w:val="single"/>
                <w:vertAlign w:val="subscript"/>
                <w:lang w:val="es-ES"/>
              </w:rPr>
              <w:t>չափաբաժնի</w:t>
            </w:r>
            <w:r w:rsidRPr="006E68AD">
              <w:rPr>
                <w:rFonts w:ascii="Sylfaen" w:hAnsi="Sylfaen"/>
                <w:sz w:val="20"/>
                <w:u w:val="single"/>
                <w:vertAlign w:val="subscript"/>
                <w:lang w:val="es-ES"/>
              </w:rPr>
              <w:t xml:space="preserve"> </w:t>
            </w:r>
            <w:r w:rsidRPr="006E68AD">
              <w:rPr>
                <w:rFonts w:ascii="Sylfaen" w:hAnsi="Sylfaen" w:cs="Sylfaen"/>
                <w:sz w:val="20"/>
                <w:u w:val="single"/>
                <w:vertAlign w:val="subscript"/>
                <w:lang w:val="es-ES"/>
              </w:rPr>
              <w:t>անվանում</w:t>
            </w:r>
            <w:r w:rsidRPr="006E68AD">
              <w:rPr>
                <w:rFonts w:ascii="Sylfaen" w:hAnsi="Sylfaen"/>
                <w:sz w:val="20"/>
                <w:u w:val="single"/>
                <w:vertAlign w:val="subscript"/>
                <w:lang w:val="es-ES"/>
              </w:rPr>
              <w:t xml:space="preserve"> N3&gt;&gt;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6E68AD" w:rsidRDefault="00B2572B" w:rsidP="00B2572B">
            <w:pPr>
              <w:jc w:val="center"/>
              <w:rPr>
                <w:rFonts w:ascii="Sylfaen" w:hAnsi="Sylfaen"/>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B2572B" w:rsidRPr="006E68AD" w:rsidRDefault="00B2572B" w:rsidP="00B2572B">
            <w:pPr>
              <w:jc w:val="center"/>
              <w:rPr>
                <w:rFonts w:ascii="Sylfaen" w:hAnsi="Sylfaen"/>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B2572B" w:rsidRPr="006E68AD" w:rsidRDefault="00B2572B" w:rsidP="00B2572B">
            <w:pPr>
              <w:jc w:val="center"/>
              <w:rPr>
                <w:rFonts w:ascii="Sylfaen" w:hAnsi="Sylfaen"/>
                <w:lang w:val="es-ES"/>
              </w:rPr>
            </w:pPr>
          </w:p>
        </w:tc>
      </w:tr>
      <w:tr w:rsidR="00B2572B" w:rsidRPr="006E68AD" w:rsidTr="00B2572B">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6E68AD" w:rsidRDefault="00B2572B" w:rsidP="00B2572B">
            <w:pPr>
              <w:jc w:val="center"/>
              <w:rPr>
                <w:rFonts w:ascii="Sylfaen" w:hAnsi="Sylfaen"/>
                <w:b/>
                <w:bCs/>
                <w:sz w:val="18"/>
                <w:lang w:val="es-ES"/>
              </w:rPr>
            </w:pPr>
            <w:r w:rsidRPr="006E68AD">
              <w:rPr>
                <w:rFonts w:ascii="Sylfaen" w:hAnsi="Sylfaen"/>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B2572B" w:rsidRPr="006E68AD" w:rsidRDefault="00B2572B" w:rsidP="00B2572B">
            <w:pPr>
              <w:rPr>
                <w:rFonts w:ascii="Sylfaen" w:hAnsi="Sylfaen"/>
                <w:sz w:val="18"/>
                <w:lang w:val="es-ES"/>
              </w:rPr>
            </w:pPr>
            <w:r w:rsidRPr="006E68AD">
              <w:rPr>
                <w:rFonts w:ascii="Sylfaen" w:hAnsi="Sylfaen"/>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6E68AD" w:rsidRDefault="00B2572B" w:rsidP="00B2572B">
            <w:pPr>
              <w:jc w:val="center"/>
              <w:rPr>
                <w:rFonts w:ascii="Sylfaen" w:hAnsi="Sylfaen"/>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B2572B" w:rsidRPr="006E68AD" w:rsidRDefault="00B2572B" w:rsidP="00B2572B">
            <w:pPr>
              <w:jc w:val="center"/>
              <w:rPr>
                <w:rFonts w:ascii="Sylfaen" w:hAnsi="Sylfaen"/>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B2572B" w:rsidRPr="006E68AD" w:rsidRDefault="00B2572B" w:rsidP="00B2572B">
            <w:pPr>
              <w:jc w:val="center"/>
              <w:rPr>
                <w:rFonts w:ascii="Sylfaen" w:hAnsi="Sylfaen"/>
                <w:lang w:val="es-ES"/>
              </w:rPr>
            </w:pPr>
          </w:p>
        </w:tc>
      </w:tr>
      <w:tr w:rsidR="00B2572B" w:rsidRPr="006E68AD" w:rsidTr="00B2572B">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6E68AD" w:rsidRDefault="00B2572B" w:rsidP="00B2572B">
            <w:pPr>
              <w:jc w:val="center"/>
              <w:rPr>
                <w:rFonts w:ascii="Sylfaen" w:hAnsi="Sylfaen"/>
                <w:b/>
                <w:bCs/>
                <w:sz w:val="18"/>
                <w:lang w:val="es-ES"/>
              </w:rPr>
            </w:pPr>
            <w:r w:rsidRPr="006E68AD">
              <w:rPr>
                <w:rFonts w:ascii="Sylfaen" w:hAnsi="Sylfaen"/>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B2572B" w:rsidRPr="006E68AD" w:rsidRDefault="00B2572B" w:rsidP="00B2572B">
            <w:pPr>
              <w:rPr>
                <w:rFonts w:ascii="Sylfaen" w:hAnsi="Sylfaen"/>
                <w:sz w:val="18"/>
                <w:lang w:val="es-ES"/>
              </w:rPr>
            </w:pPr>
            <w:r w:rsidRPr="006E68AD">
              <w:rPr>
                <w:rFonts w:ascii="Sylfaen" w:hAnsi="Sylfaen"/>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6E68AD" w:rsidRDefault="00B2572B" w:rsidP="00B2572B">
            <w:pPr>
              <w:jc w:val="center"/>
              <w:rPr>
                <w:rFonts w:ascii="Sylfaen" w:hAnsi="Sylfaen"/>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6E68AD" w:rsidRDefault="00B2572B" w:rsidP="00B2572B">
            <w:pPr>
              <w:jc w:val="center"/>
              <w:rPr>
                <w:rFonts w:ascii="Sylfaen" w:hAnsi="Sylfaen"/>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6E68AD" w:rsidRDefault="00B2572B" w:rsidP="00B2572B">
            <w:pPr>
              <w:jc w:val="center"/>
              <w:rPr>
                <w:rFonts w:ascii="Sylfaen" w:hAnsi="Sylfaen"/>
                <w:sz w:val="20"/>
                <w:lang w:val="es-ES"/>
              </w:rPr>
            </w:pPr>
          </w:p>
        </w:tc>
      </w:tr>
    </w:tbl>
    <w:p w:rsidR="00B2572B" w:rsidRPr="006E68AD" w:rsidRDefault="00B2572B" w:rsidP="00B2572B">
      <w:pPr>
        <w:rPr>
          <w:rFonts w:ascii="Sylfaen" w:hAnsi="Sylfaen"/>
          <w:sz w:val="18"/>
          <w:szCs w:val="18"/>
          <w:lang w:val="es-ES"/>
        </w:rPr>
      </w:pPr>
    </w:p>
    <w:p w:rsidR="00B2572B" w:rsidRPr="006E68AD" w:rsidRDefault="00B2572B" w:rsidP="00B2572B">
      <w:pPr>
        <w:rPr>
          <w:rFonts w:ascii="Sylfaen" w:hAnsi="Sylfaen"/>
          <w:sz w:val="18"/>
          <w:szCs w:val="18"/>
          <w:lang w:val="es-ES"/>
        </w:rPr>
      </w:pPr>
    </w:p>
    <w:p w:rsidR="00B2572B" w:rsidRPr="006E68AD" w:rsidRDefault="00B2572B" w:rsidP="00B2572B">
      <w:pPr>
        <w:rPr>
          <w:rFonts w:ascii="Sylfaen" w:hAnsi="Sylfaen"/>
          <w:sz w:val="18"/>
          <w:szCs w:val="18"/>
          <w:lang w:val="hy-AM"/>
        </w:rPr>
      </w:pPr>
    </w:p>
    <w:p w:rsidR="00B2572B" w:rsidRPr="006E68AD" w:rsidRDefault="00B2572B" w:rsidP="00B2572B">
      <w:pPr>
        <w:ind w:left="720" w:firstLine="720"/>
        <w:jc w:val="both"/>
        <w:rPr>
          <w:rFonts w:ascii="Sylfaen" w:hAnsi="Sylfaen"/>
          <w:sz w:val="20"/>
          <w:lang w:val="hy-AM"/>
        </w:rPr>
      </w:pPr>
      <w:r w:rsidRPr="006E68AD">
        <w:rPr>
          <w:rFonts w:ascii="Sylfaen" w:hAnsi="Sylfaen"/>
          <w:sz w:val="20"/>
        </w:rPr>
        <w:t xml:space="preserve">     </w:t>
      </w:r>
      <w:r w:rsidRPr="006E68AD">
        <w:rPr>
          <w:rFonts w:ascii="Sylfaen" w:hAnsi="Sylfaen"/>
          <w:sz w:val="20"/>
          <w:lang w:val="hy-AM"/>
        </w:rPr>
        <w:t xml:space="preserve">___________________________________________ </w:t>
      </w:r>
      <w:r w:rsidRPr="006E68AD">
        <w:rPr>
          <w:rFonts w:ascii="Sylfaen" w:hAnsi="Sylfaen"/>
          <w:sz w:val="20"/>
          <w:lang w:val="hy-AM"/>
        </w:rPr>
        <w:tab/>
        <w:t xml:space="preserve">                </w:t>
      </w:r>
      <w:r w:rsidRPr="006E68AD">
        <w:rPr>
          <w:rFonts w:ascii="Sylfaen" w:hAnsi="Sylfaen"/>
          <w:sz w:val="20"/>
        </w:rPr>
        <w:t xml:space="preserve">       </w:t>
      </w:r>
      <w:r w:rsidRPr="006E68AD">
        <w:rPr>
          <w:rFonts w:ascii="Sylfaen" w:hAnsi="Sylfaen"/>
          <w:sz w:val="20"/>
          <w:lang w:val="hy-AM"/>
        </w:rPr>
        <w:t xml:space="preserve">_____________ </w:t>
      </w:r>
    </w:p>
    <w:p w:rsidR="00B2572B" w:rsidRPr="006E68AD" w:rsidRDefault="00B2572B" w:rsidP="00B2572B">
      <w:pPr>
        <w:jc w:val="both"/>
        <w:rPr>
          <w:rFonts w:ascii="Sylfaen" w:hAnsi="Sylfaen"/>
          <w:sz w:val="20"/>
          <w:vertAlign w:val="superscript"/>
          <w:lang w:val="hy-AM"/>
        </w:rPr>
      </w:pPr>
      <w:r w:rsidRPr="006E68AD">
        <w:rPr>
          <w:rFonts w:ascii="Sylfaen" w:hAnsi="Sylfaen"/>
          <w:sz w:val="20"/>
          <w:vertAlign w:val="superscript"/>
          <w:lang w:val="hy-AM"/>
        </w:rPr>
        <w:t xml:space="preserve">                                                      </w:t>
      </w:r>
      <w:r w:rsidRPr="006E68AD">
        <w:rPr>
          <w:rFonts w:ascii="Sylfaen" w:hAnsi="Sylfaen" w:cs="Sylfaen"/>
          <w:sz w:val="20"/>
          <w:vertAlign w:val="superscript"/>
          <w:lang w:val="hy-AM"/>
        </w:rPr>
        <w:t>մասնակցի</w:t>
      </w:r>
      <w:r w:rsidRPr="006E68AD">
        <w:rPr>
          <w:rFonts w:ascii="Sylfaen" w:hAnsi="Sylfaen"/>
          <w:sz w:val="20"/>
          <w:vertAlign w:val="superscript"/>
          <w:lang w:val="hy-AM"/>
        </w:rPr>
        <w:t xml:space="preserve"> </w:t>
      </w:r>
      <w:r w:rsidRPr="006E68AD">
        <w:rPr>
          <w:rFonts w:ascii="Sylfaen" w:hAnsi="Sylfaen" w:cs="Sylfaen"/>
          <w:sz w:val="20"/>
          <w:vertAlign w:val="superscript"/>
          <w:lang w:val="hy-AM"/>
        </w:rPr>
        <w:t>անվանումը</w:t>
      </w:r>
      <w:r w:rsidRPr="006E68AD">
        <w:rPr>
          <w:rFonts w:ascii="Sylfaen" w:hAnsi="Sylfaen"/>
          <w:sz w:val="20"/>
          <w:vertAlign w:val="superscript"/>
          <w:lang w:val="hy-AM"/>
        </w:rPr>
        <w:t xml:space="preserve"> (</w:t>
      </w:r>
      <w:r w:rsidRPr="006E68AD">
        <w:rPr>
          <w:rFonts w:ascii="Sylfaen" w:hAnsi="Sylfaen" w:cs="Sylfaen"/>
          <w:sz w:val="20"/>
          <w:vertAlign w:val="superscript"/>
          <w:lang w:val="hy-AM"/>
        </w:rPr>
        <w:t>ղեկավարի</w:t>
      </w:r>
      <w:r w:rsidRPr="006E68AD">
        <w:rPr>
          <w:rFonts w:ascii="Sylfaen" w:hAnsi="Sylfaen"/>
          <w:sz w:val="20"/>
          <w:vertAlign w:val="superscript"/>
          <w:lang w:val="hy-AM"/>
        </w:rPr>
        <w:t xml:space="preserve"> </w:t>
      </w:r>
      <w:r w:rsidRPr="006E68AD">
        <w:rPr>
          <w:rFonts w:ascii="Sylfaen" w:hAnsi="Sylfaen" w:cs="Sylfaen"/>
          <w:sz w:val="20"/>
          <w:vertAlign w:val="superscript"/>
          <w:lang w:val="hy-AM"/>
        </w:rPr>
        <w:t>պաշտոնը</w:t>
      </w:r>
      <w:r w:rsidRPr="006E68AD">
        <w:rPr>
          <w:rFonts w:ascii="Sylfaen" w:hAnsi="Sylfaen"/>
          <w:sz w:val="20"/>
          <w:vertAlign w:val="superscript"/>
          <w:lang w:val="hy-AM"/>
        </w:rPr>
        <w:t xml:space="preserve">, </w:t>
      </w:r>
      <w:r w:rsidRPr="006E68AD">
        <w:rPr>
          <w:rFonts w:ascii="Sylfaen" w:hAnsi="Sylfaen" w:cs="Sylfaen"/>
          <w:sz w:val="20"/>
          <w:vertAlign w:val="superscript"/>
          <w:lang w:val="hy-AM"/>
        </w:rPr>
        <w:t>անուն</w:t>
      </w:r>
      <w:r w:rsidRPr="006E68AD">
        <w:rPr>
          <w:rFonts w:ascii="Sylfaen" w:hAnsi="Sylfaen"/>
          <w:sz w:val="20"/>
          <w:vertAlign w:val="superscript"/>
          <w:lang w:val="hy-AM"/>
        </w:rPr>
        <w:t xml:space="preserve"> </w:t>
      </w:r>
      <w:r w:rsidRPr="006E68AD">
        <w:rPr>
          <w:rFonts w:ascii="Sylfaen" w:hAnsi="Sylfaen" w:cs="Sylfaen"/>
          <w:sz w:val="20"/>
          <w:vertAlign w:val="superscript"/>
          <w:lang w:val="hy-AM"/>
        </w:rPr>
        <w:t>ազգանունը</w:t>
      </w:r>
      <w:r w:rsidRPr="006E68AD">
        <w:rPr>
          <w:rFonts w:ascii="Sylfaen" w:hAnsi="Sylfaen"/>
          <w:sz w:val="20"/>
          <w:vertAlign w:val="superscript"/>
          <w:lang w:val="hy-AM"/>
        </w:rPr>
        <w:t xml:space="preserve">)                                                       </w:t>
      </w:r>
      <w:r w:rsidRPr="006E68AD">
        <w:rPr>
          <w:rFonts w:ascii="Sylfaen" w:hAnsi="Sylfaen" w:cs="Sylfaen"/>
          <w:sz w:val="20"/>
          <w:vertAlign w:val="superscript"/>
          <w:lang w:val="hy-AM"/>
        </w:rPr>
        <w:t>ստորագրությունը</w:t>
      </w:r>
      <w:r w:rsidRPr="006E68AD">
        <w:rPr>
          <w:rFonts w:ascii="Sylfaen" w:hAnsi="Sylfaen"/>
          <w:sz w:val="20"/>
          <w:vertAlign w:val="superscript"/>
          <w:lang w:val="hy-AM"/>
        </w:rPr>
        <w:tab/>
      </w:r>
    </w:p>
    <w:p w:rsidR="00B2572B" w:rsidRPr="006E68AD" w:rsidRDefault="00B2572B" w:rsidP="00B2572B">
      <w:pPr>
        <w:jc w:val="right"/>
        <w:rPr>
          <w:rFonts w:ascii="Sylfaen" w:hAnsi="Sylfaen"/>
          <w:sz w:val="20"/>
          <w:lang w:val="hy-AM"/>
        </w:rPr>
      </w:pPr>
      <w:r w:rsidRPr="006E68AD">
        <w:rPr>
          <w:rFonts w:ascii="Sylfaen" w:hAnsi="Sylfaen"/>
          <w:sz w:val="20"/>
          <w:lang w:val="hy-AM"/>
        </w:rPr>
        <w:t xml:space="preserve">    </w:t>
      </w:r>
    </w:p>
    <w:p w:rsidR="00B2572B" w:rsidRPr="006E68AD" w:rsidRDefault="00B2572B" w:rsidP="00B2572B">
      <w:pPr>
        <w:jc w:val="right"/>
        <w:rPr>
          <w:rFonts w:ascii="Sylfaen" w:hAnsi="Sylfaen"/>
          <w:sz w:val="20"/>
          <w:lang w:val="hy-AM"/>
        </w:rPr>
      </w:pPr>
      <w:r w:rsidRPr="006E68AD">
        <w:rPr>
          <w:rFonts w:ascii="Sylfaen" w:hAnsi="Sylfaen" w:cs="Sylfaen"/>
          <w:sz w:val="20"/>
          <w:lang w:val="hy-AM"/>
        </w:rPr>
        <w:t>Կ</w:t>
      </w:r>
      <w:r w:rsidRPr="006E68AD">
        <w:rPr>
          <w:rFonts w:ascii="Sylfaen" w:hAnsi="Sylfaen"/>
          <w:sz w:val="20"/>
          <w:lang w:val="hy-AM"/>
        </w:rPr>
        <w:t xml:space="preserve">. </w:t>
      </w:r>
      <w:r w:rsidRPr="006E68AD">
        <w:rPr>
          <w:rFonts w:ascii="Sylfaen" w:hAnsi="Sylfaen" w:cs="Sylfaen"/>
          <w:sz w:val="20"/>
          <w:lang w:val="hy-AM"/>
        </w:rPr>
        <w:t>Տ</w:t>
      </w:r>
      <w:r w:rsidRPr="006E68AD">
        <w:rPr>
          <w:rFonts w:ascii="Sylfaen" w:hAnsi="Sylfaen"/>
          <w:sz w:val="20"/>
          <w:lang w:val="hy-AM"/>
        </w:rPr>
        <w:t>.</w:t>
      </w:r>
      <w:r w:rsidRPr="006E68AD">
        <w:rPr>
          <w:rStyle w:val="af6"/>
          <w:rFonts w:ascii="Sylfaen" w:hAnsi="Sylfaen"/>
          <w:color w:val="FFFFFF"/>
          <w:sz w:val="20"/>
          <w:lang w:val="hy-AM"/>
        </w:rPr>
        <w:footnoteReference w:id="5"/>
      </w:r>
      <w:r w:rsidRPr="006E68AD">
        <w:rPr>
          <w:rFonts w:ascii="Sylfaen" w:hAnsi="Sylfaen"/>
          <w:sz w:val="20"/>
          <w:lang w:val="hy-AM"/>
        </w:rPr>
        <w:tab/>
      </w:r>
      <w:r w:rsidRPr="006E68AD">
        <w:rPr>
          <w:rFonts w:ascii="Sylfaen" w:hAnsi="Sylfaen"/>
          <w:sz w:val="20"/>
          <w:lang w:val="hy-AM"/>
        </w:rPr>
        <w:tab/>
        <w:t xml:space="preserve"> </w:t>
      </w:r>
    </w:p>
    <w:p w:rsidR="00B2572B" w:rsidRPr="006E68AD" w:rsidRDefault="00B2572B" w:rsidP="00B2572B">
      <w:pPr>
        <w:jc w:val="right"/>
        <w:rPr>
          <w:rFonts w:ascii="Sylfaen" w:hAnsi="Sylfaen"/>
          <w:sz w:val="20"/>
          <w:lang w:val="hy-AM"/>
        </w:rPr>
      </w:pPr>
    </w:p>
    <w:p w:rsidR="00B2572B" w:rsidRPr="006E68AD" w:rsidRDefault="00B2572B" w:rsidP="00B2572B">
      <w:pPr>
        <w:rPr>
          <w:rFonts w:ascii="Sylfaen" w:hAnsi="Sylfaen" w:cs="Sylfaen"/>
          <w:i/>
          <w:sz w:val="16"/>
          <w:szCs w:val="16"/>
          <w:lang w:val="hy-AM" w:eastAsia="ru-RU"/>
        </w:rPr>
      </w:pPr>
    </w:p>
    <w:p w:rsidR="00B2572B" w:rsidRPr="006E68AD" w:rsidRDefault="00B2572B" w:rsidP="00B2572B">
      <w:pPr>
        <w:rPr>
          <w:rFonts w:ascii="Sylfaen" w:hAnsi="Sylfaen" w:cs="Sylfaen"/>
          <w:i/>
          <w:sz w:val="16"/>
          <w:szCs w:val="16"/>
          <w:lang w:val="hy-AM" w:eastAsia="ru-RU"/>
        </w:rPr>
      </w:pPr>
    </w:p>
    <w:p w:rsidR="00B2572B" w:rsidRPr="006E68AD" w:rsidRDefault="00B2572B" w:rsidP="00B2572B">
      <w:pPr>
        <w:rPr>
          <w:rFonts w:ascii="Sylfaen" w:hAnsi="Sylfaen" w:cs="Sylfaen"/>
          <w:i/>
          <w:sz w:val="16"/>
          <w:szCs w:val="16"/>
          <w:lang w:val="hy-AM" w:eastAsia="ru-RU"/>
        </w:rPr>
      </w:pPr>
    </w:p>
    <w:p w:rsidR="00B2572B" w:rsidRPr="006E68AD" w:rsidRDefault="00B2572B" w:rsidP="00B2572B">
      <w:pPr>
        <w:rPr>
          <w:rFonts w:ascii="Sylfaen" w:hAnsi="Sylfaen" w:cs="Sylfaen"/>
          <w:i/>
          <w:sz w:val="16"/>
          <w:szCs w:val="16"/>
          <w:lang w:val="hy-AM" w:eastAsia="ru-RU"/>
        </w:rPr>
      </w:pPr>
    </w:p>
    <w:p w:rsidR="00B2572B" w:rsidRPr="006E68AD" w:rsidRDefault="00B2572B" w:rsidP="00B2572B">
      <w:pPr>
        <w:rPr>
          <w:rFonts w:ascii="Sylfaen" w:hAnsi="Sylfaen" w:cs="Sylfaen"/>
          <w:i/>
          <w:sz w:val="16"/>
          <w:szCs w:val="16"/>
          <w:lang w:val="hy-AM" w:eastAsia="ru-RU"/>
        </w:rPr>
      </w:pPr>
    </w:p>
    <w:p w:rsidR="00B2572B" w:rsidRPr="006E68AD" w:rsidRDefault="00B2572B" w:rsidP="00B2572B">
      <w:pPr>
        <w:rPr>
          <w:rFonts w:ascii="Sylfaen" w:hAnsi="Sylfaen" w:cs="Sylfaen"/>
          <w:i/>
          <w:sz w:val="16"/>
          <w:szCs w:val="16"/>
          <w:lang w:val="hy-AM" w:eastAsia="ru-RU"/>
        </w:rPr>
      </w:pPr>
    </w:p>
    <w:p w:rsidR="00B2572B" w:rsidRPr="006E68AD" w:rsidRDefault="00B2572B" w:rsidP="00B2572B">
      <w:pPr>
        <w:rPr>
          <w:rFonts w:ascii="Sylfaen" w:hAnsi="Sylfaen" w:cs="Sylfaen"/>
          <w:i/>
          <w:sz w:val="16"/>
          <w:szCs w:val="16"/>
          <w:lang w:val="hy-AM" w:eastAsia="ru-RU"/>
        </w:rPr>
      </w:pPr>
    </w:p>
    <w:p w:rsidR="00B2572B" w:rsidRPr="006E68AD" w:rsidRDefault="00B2572B" w:rsidP="00B2572B">
      <w:pPr>
        <w:rPr>
          <w:rFonts w:ascii="Sylfaen" w:hAnsi="Sylfaen" w:cs="Sylfaen"/>
          <w:i/>
          <w:sz w:val="16"/>
          <w:szCs w:val="16"/>
          <w:lang w:val="hy-AM" w:eastAsia="ru-RU"/>
        </w:rPr>
      </w:pPr>
    </w:p>
    <w:p w:rsidR="00B2572B" w:rsidRPr="006E68AD" w:rsidRDefault="00B2572B" w:rsidP="00B2572B">
      <w:pPr>
        <w:rPr>
          <w:rFonts w:ascii="Sylfaen" w:hAnsi="Sylfaen" w:cs="Sylfaen"/>
          <w:i/>
          <w:sz w:val="16"/>
          <w:szCs w:val="16"/>
          <w:lang w:val="hy-AM" w:eastAsia="ru-RU"/>
        </w:rPr>
      </w:pPr>
    </w:p>
    <w:p w:rsidR="00B2572B" w:rsidRPr="006E68AD" w:rsidRDefault="00B2572B" w:rsidP="00B2572B">
      <w:pPr>
        <w:rPr>
          <w:rFonts w:ascii="Sylfaen" w:hAnsi="Sylfaen" w:cs="Sylfaen"/>
          <w:i/>
          <w:sz w:val="16"/>
          <w:szCs w:val="16"/>
          <w:lang w:val="hy-AM" w:eastAsia="ru-RU"/>
        </w:rPr>
      </w:pPr>
    </w:p>
    <w:p w:rsidR="00B2572B" w:rsidRPr="006E68AD" w:rsidRDefault="00B2572B" w:rsidP="00B2572B">
      <w:pPr>
        <w:rPr>
          <w:rFonts w:ascii="Sylfaen" w:hAnsi="Sylfaen" w:cs="Sylfaen"/>
          <w:i/>
          <w:sz w:val="16"/>
          <w:szCs w:val="16"/>
          <w:lang w:val="hy-AM" w:eastAsia="ru-RU"/>
        </w:rPr>
      </w:pPr>
    </w:p>
    <w:p w:rsidR="00B2572B" w:rsidRPr="006E68AD" w:rsidRDefault="00B2572B" w:rsidP="00B2572B">
      <w:pPr>
        <w:rPr>
          <w:rFonts w:ascii="Sylfaen" w:hAnsi="Sylfaen" w:cs="Sylfaen"/>
          <w:i/>
          <w:sz w:val="16"/>
          <w:szCs w:val="16"/>
          <w:lang w:val="hy-AM" w:eastAsia="ru-RU"/>
        </w:rPr>
      </w:pPr>
    </w:p>
    <w:p w:rsidR="00B2572B" w:rsidRPr="003516DA" w:rsidRDefault="00B2572B" w:rsidP="00B2572B">
      <w:pPr>
        <w:pStyle w:val="31"/>
        <w:jc w:val="right"/>
        <w:rPr>
          <w:rFonts w:ascii="Sylfaen" w:hAnsi="Sylfaen"/>
          <w:i/>
          <w:lang w:val="hy-AM"/>
        </w:rPr>
      </w:pPr>
    </w:p>
    <w:p w:rsidR="00CB2012" w:rsidRPr="003516DA" w:rsidRDefault="00CB2012" w:rsidP="00B2572B">
      <w:pPr>
        <w:pStyle w:val="31"/>
        <w:jc w:val="right"/>
        <w:rPr>
          <w:rFonts w:ascii="Sylfaen" w:hAnsi="Sylfaen"/>
          <w:i/>
          <w:lang w:val="hy-AM"/>
        </w:rPr>
      </w:pPr>
    </w:p>
    <w:p w:rsidR="00CB2012" w:rsidRPr="003516DA" w:rsidRDefault="00CB2012" w:rsidP="00B2572B">
      <w:pPr>
        <w:pStyle w:val="31"/>
        <w:jc w:val="right"/>
        <w:rPr>
          <w:rFonts w:ascii="Sylfaen" w:hAnsi="Sylfaen"/>
          <w:i/>
          <w:lang w:val="hy-AM"/>
        </w:rPr>
      </w:pPr>
    </w:p>
    <w:p w:rsidR="00CB2012" w:rsidRPr="003516DA" w:rsidRDefault="00CB2012" w:rsidP="00B2572B">
      <w:pPr>
        <w:pStyle w:val="31"/>
        <w:jc w:val="right"/>
        <w:rPr>
          <w:rFonts w:ascii="Sylfaen" w:hAnsi="Sylfaen"/>
          <w:i/>
          <w:lang w:val="hy-AM"/>
        </w:rPr>
      </w:pPr>
    </w:p>
    <w:p w:rsidR="00CB2012" w:rsidRPr="003516DA" w:rsidRDefault="00CB2012" w:rsidP="00B2572B">
      <w:pPr>
        <w:pStyle w:val="31"/>
        <w:jc w:val="right"/>
        <w:rPr>
          <w:rFonts w:ascii="Sylfaen" w:hAnsi="Sylfaen"/>
          <w:i/>
          <w:lang w:val="hy-AM"/>
        </w:rPr>
      </w:pPr>
    </w:p>
    <w:p w:rsidR="00CB2012" w:rsidRPr="003516DA" w:rsidRDefault="00CB2012" w:rsidP="00B2572B">
      <w:pPr>
        <w:pStyle w:val="31"/>
        <w:jc w:val="right"/>
        <w:rPr>
          <w:rFonts w:ascii="Sylfaen" w:hAnsi="Sylfaen"/>
          <w:i/>
          <w:lang w:val="hy-AM"/>
        </w:rPr>
      </w:pPr>
    </w:p>
    <w:p w:rsidR="00B2572B" w:rsidRPr="006E68AD" w:rsidDel="00377582" w:rsidRDefault="00B2572B" w:rsidP="00B2572B">
      <w:pPr>
        <w:pStyle w:val="31"/>
        <w:jc w:val="right"/>
        <w:rPr>
          <w:rFonts w:ascii="Sylfaen" w:hAnsi="Sylfaen"/>
          <w:i/>
          <w:lang w:val="es-ES" w:eastAsia="ru-RU"/>
        </w:rPr>
      </w:pPr>
      <w:r w:rsidRPr="006E68AD">
        <w:rPr>
          <w:rFonts w:ascii="Sylfaen" w:hAnsi="Sylfaen"/>
          <w:i/>
          <w:lang w:val="es-ES" w:eastAsia="ru-RU"/>
        </w:rPr>
        <w:br w:type="page"/>
      </w:r>
      <w:r w:rsidRPr="006E68AD" w:rsidDel="00377582">
        <w:rPr>
          <w:rFonts w:ascii="Sylfaen" w:hAnsi="Sylfaen"/>
          <w:i/>
          <w:lang w:val="es-ES" w:eastAsia="ru-RU"/>
        </w:rPr>
        <w:lastRenderedPageBreak/>
        <w:t xml:space="preserve"> </w:t>
      </w:r>
    </w:p>
    <w:p w:rsidR="00B2572B" w:rsidRPr="006E68AD" w:rsidRDefault="00B2572B" w:rsidP="00B2572B">
      <w:pPr>
        <w:ind w:firstLine="567"/>
        <w:jc w:val="right"/>
        <w:rPr>
          <w:rFonts w:ascii="Sylfaen" w:hAnsi="Sylfaen" w:cs="Arial"/>
          <w:b/>
          <w:sz w:val="20"/>
          <w:szCs w:val="20"/>
          <w:lang w:val="hy-AM"/>
        </w:rPr>
      </w:pPr>
      <w:r w:rsidRPr="006E68AD">
        <w:rPr>
          <w:rFonts w:ascii="Sylfaen" w:hAnsi="Sylfaen" w:cs="Sylfaen"/>
          <w:b/>
          <w:sz w:val="20"/>
          <w:szCs w:val="20"/>
          <w:lang w:val="hy-AM"/>
        </w:rPr>
        <w:t>Հավելված</w:t>
      </w:r>
      <w:r w:rsidRPr="006E68AD">
        <w:rPr>
          <w:rFonts w:ascii="Sylfaen" w:hAnsi="Sylfaen" w:cs="Arial"/>
          <w:b/>
          <w:sz w:val="20"/>
          <w:szCs w:val="20"/>
          <w:lang w:val="hy-AM"/>
        </w:rPr>
        <w:t xml:space="preserve"> </w:t>
      </w:r>
      <w:r w:rsidR="001C54BC" w:rsidRPr="006E68AD">
        <w:rPr>
          <w:rFonts w:ascii="Sylfaen" w:hAnsi="Sylfaen" w:cs="Arial"/>
          <w:b/>
          <w:sz w:val="20"/>
          <w:szCs w:val="20"/>
          <w:lang w:val="hy-AM"/>
        </w:rPr>
        <w:t>3</w:t>
      </w:r>
    </w:p>
    <w:p w:rsidR="00B2572B" w:rsidRPr="006E68AD" w:rsidRDefault="00F321AD" w:rsidP="00B2572B">
      <w:pPr>
        <w:pStyle w:val="31"/>
        <w:spacing w:line="240" w:lineRule="auto"/>
        <w:jc w:val="right"/>
        <w:rPr>
          <w:rFonts w:ascii="Sylfaen" w:hAnsi="Sylfaen" w:cs="Arial"/>
          <w:b/>
          <w:lang w:val="hy-AM"/>
        </w:rPr>
      </w:pPr>
      <w:r>
        <w:rPr>
          <w:rFonts w:ascii="Sylfaen" w:hAnsi="Sylfaen" w:cs="Sylfaen"/>
          <w:b/>
          <w:lang w:val="es-ES"/>
        </w:rPr>
        <w:t>ԱՄԴՀՄԴ-ԳՀԱՊՁԲ-20/1</w:t>
      </w:r>
      <w:r w:rsidR="00E27703" w:rsidRPr="006E68AD">
        <w:rPr>
          <w:rFonts w:ascii="Sylfaen" w:hAnsi="Sylfaen"/>
          <w:b/>
          <w:lang w:val="es-ES"/>
        </w:rPr>
        <w:t xml:space="preserve"> </w:t>
      </w:r>
      <w:r w:rsidR="00B2572B" w:rsidRPr="006E68AD">
        <w:rPr>
          <w:rFonts w:ascii="Sylfaen" w:hAnsi="Sylfaen" w:cs="Sylfaen"/>
          <w:b/>
          <w:lang w:val="hy-AM"/>
        </w:rPr>
        <w:t>ծածկագրով</w:t>
      </w:r>
    </w:p>
    <w:p w:rsidR="00B2572B" w:rsidRPr="006E68AD" w:rsidRDefault="0086749E" w:rsidP="00B2572B">
      <w:pPr>
        <w:pStyle w:val="31"/>
        <w:spacing w:line="240" w:lineRule="auto"/>
        <w:jc w:val="right"/>
        <w:rPr>
          <w:rFonts w:ascii="Sylfaen" w:hAnsi="Sylfaen" w:cs="Arial"/>
          <w:b/>
          <w:lang w:val="hy-AM"/>
        </w:rPr>
      </w:pPr>
      <w:r w:rsidRPr="006E68AD">
        <w:rPr>
          <w:rFonts w:ascii="Sylfaen" w:hAnsi="Sylfaen" w:cs="Sylfaen"/>
          <w:b/>
          <w:lang w:val="hy-AM"/>
        </w:rPr>
        <w:t xml:space="preserve">գնանշման հարցման </w:t>
      </w:r>
      <w:r w:rsidR="00B2572B" w:rsidRPr="006E68AD">
        <w:rPr>
          <w:rFonts w:ascii="Sylfaen" w:hAnsi="Sylfaen" w:cs="Sylfaen"/>
          <w:b/>
          <w:lang w:val="hy-AM"/>
        </w:rPr>
        <w:t>հրավերի</w:t>
      </w:r>
    </w:p>
    <w:p w:rsidR="00B2572B" w:rsidRPr="006E68AD" w:rsidRDefault="00B2572B" w:rsidP="00B2572B">
      <w:pPr>
        <w:pStyle w:val="31"/>
        <w:spacing w:line="240" w:lineRule="auto"/>
        <w:jc w:val="right"/>
        <w:rPr>
          <w:rFonts w:ascii="Sylfaen" w:hAnsi="Sylfaen"/>
          <w:szCs w:val="24"/>
          <w:lang w:val="hy-AM"/>
        </w:rPr>
      </w:pPr>
    </w:p>
    <w:p w:rsidR="00B2572B" w:rsidRPr="006E68AD" w:rsidRDefault="00B2572B" w:rsidP="00B2572B">
      <w:pPr>
        <w:rPr>
          <w:rFonts w:ascii="Sylfaen" w:hAnsi="Sylfaen"/>
          <w:lang w:val="hy-AM"/>
        </w:rPr>
      </w:pPr>
    </w:p>
    <w:p w:rsidR="00B2572B" w:rsidRPr="006E68AD" w:rsidRDefault="00B2572B" w:rsidP="00B2572B">
      <w:pPr>
        <w:ind w:left="-66"/>
        <w:jc w:val="center"/>
        <w:rPr>
          <w:rFonts w:ascii="Sylfaen" w:hAnsi="Sylfaen"/>
          <w:b/>
          <w:sz w:val="20"/>
          <w:lang w:val="hy-AM"/>
        </w:rPr>
      </w:pPr>
      <w:r w:rsidRPr="006E68AD">
        <w:rPr>
          <w:rFonts w:ascii="Sylfaen" w:hAnsi="Sylfaen" w:cs="Sylfaen"/>
          <w:b/>
          <w:sz w:val="20"/>
          <w:lang w:val="hy-AM"/>
        </w:rPr>
        <w:t>ԴԻՄՈՒՄ</w:t>
      </w:r>
    </w:p>
    <w:p w:rsidR="00B2572B" w:rsidRPr="006E68AD" w:rsidRDefault="00B2572B" w:rsidP="00B2572B">
      <w:pPr>
        <w:ind w:left="-66"/>
        <w:jc w:val="center"/>
        <w:rPr>
          <w:rFonts w:ascii="Sylfaen" w:hAnsi="Sylfaen"/>
          <w:b/>
          <w:sz w:val="20"/>
          <w:lang w:val="hy-AM"/>
        </w:rPr>
      </w:pPr>
      <w:r w:rsidRPr="006E68AD">
        <w:rPr>
          <w:rFonts w:ascii="Sylfaen" w:hAnsi="Sylfaen" w:cs="Sylfaen"/>
          <w:b/>
          <w:sz w:val="20"/>
          <w:lang w:val="hy-AM"/>
        </w:rPr>
        <w:t>առաջին</w:t>
      </w:r>
      <w:r w:rsidRPr="006E68AD">
        <w:rPr>
          <w:rFonts w:ascii="Sylfaen" w:hAnsi="Sylfaen"/>
          <w:b/>
          <w:sz w:val="20"/>
          <w:lang w:val="hy-AM"/>
        </w:rPr>
        <w:t xml:space="preserve"> </w:t>
      </w:r>
      <w:r w:rsidRPr="006E68AD">
        <w:rPr>
          <w:rFonts w:ascii="Sylfaen" w:hAnsi="Sylfaen" w:cs="Sylfaen"/>
          <w:b/>
          <w:sz w:val="20"/>
          <w:lang w:val="hy-AM"/>
        </w:rPr>
        <w:t>տեղը</w:t>
      </w:r>
      <w:r w:rsidRPr="006E68AD">
        <w:rPr>
          <w:rFonts w:ascii="Sylfaen" w:hAnsi="Sylfaen"/>
          <w:b/>
          <w:sz w:val="20"/>
          <w:lang w:val="hy-AM"/>
        </w:rPr>
        <w:t xml:space="preserve"> </w:t>
      </w:r>
      <w:r w:rsidRPr="006E68AD">
        <w:rPr>
          <w:rFonts w:ascii="Sylfaen" w:hAnsi="Sylfaen" w:cs="Sylfaen"/>
          <w:b/>
          <w:sz w:val="20"/>
          <w:lang w:val="hy-AM"/>
        </w:rPr>
        <w:t>զբաղեցրած</w:t>
      </w:r>
      <w:r w:rsidRPr="006E68AD">
        <w:rPr>
          <w:rFonts w:ascii="Sylfaen" w:hAnsi="Sylfaen"/>
          <w:b/>
          <w:sz w:val="20"/>
          <w:lang w:val="hy-AM"/>
        </w:rPr>
        <w:t xml:space="preserve"> </w:t>
      </w:r>
      <w:r w:rsidRPr="006E68AD">
        <w:rPr>
          <w:rFonts w:ascii="Sylfaen" w:hAnsi="Sylfaen" w:cs="Sylfaen"/>
          <w:b/>
          <w:sz w:val="20"/>
          <w:lang w:val="hy-AM"/>
        </w:rPr>
        <w:t>մասնակցի</w:t>
      </w:r>
      <w:r w:rsidRPr="006E68AD">
        <w:rPr>
          <w:rFonts w:ascii="Sylfaen" w:hAnsi="Sylfaen"/>
          <w:b/>
          <w:sz w:val="20"/>
          <w:lang w:val="hy-AM"/>
        </w:rPr>
        <w:t xml:space="preserve"> </w:t>
      </w:r>
      <w:r w:rsidRPr="006E68AD">
        <w:rPr>
          <w:rFonts w:ascii="Sylfaen" w:hAnsi="Sylfaen" w:cs="Sylfaen"/>
          <w:b/>
          <w:sz w:val="20"/>
          <w:lang w:val="hy-AM"/>
        </w:rPr>
        <w:t>կողմից</w:t>
      </w:r>
      <w:r w:rsidRPr="006E68AD">
        <w:rPr>
          <w:rFonts w:ascii="Sylfaen" w:hAnsi="Sylfaen"/>
          <w:b/>
          <w:sz w:val="20"/>
          <w:lang w:val="hy-AM"/>
        </w:rPr>
        <w:t xml:space="preserve"> </w:t>
      </w:r>
      <w:r w:rsidRPr="006E68AD">
        <w:rPr>
          <w:rFonts w:ascii="Sylfaen" w:hAnsi="Sylfaen" w:cs="Sylfaen"/>
          <w:b/>
          <w:sz w:val="20"/>
          <w:lang w:val="hy-AM"/>
        </w:rPr>
        <w:t>հրավերով</w:t>
      </w:r>
      <w:r w:rsidRPr="006E68AD">
        <w:rPr>
          <w:rFonts w:ascii="Sylfaen" w:hAnsi="Sylfaen"/>
          <w:b/>
          <w:sz w:val="20"/>
          <w:lang w:val="hy-AM"/>
        </w:rPr>
        <w:t xml:space="preserve"> </w:t>
      </w:r>
      <w:r w:rsidRPr="006E68AD">
        <w:rPr>
          <w:rFonts w:ascii="Sylfaen" w:hAnsi="Sylfaen" w:cs="Sylfaen"/>
          <w:b/>
          <w:sz w:val="20"/>
          <w:lang w:val="hy-AM"/>
        </w:rPr>
        <w:t>պահանջվող</w:t>
      </w:r>
      <w:r w:rsidRPr="006E68AD">
        <w:rPr>
          <w:rFonts w:ascii="Sylfaen" w:hAnsi="Sylfaen"/>
          <w:b/>
          <w:sz w:val="20"/>
          <w:lang w:val="hy-AM"/>
        </w:rPr>
        <w:t xml:space="preserve"> </w:t>
      </w:r>
      <w:r w:rsidRPr="006E68AD">
        <w:rPr>
          <w:rFonts w:ascii="Sylfaen" w:hAnsi="Sylfaen" w:cs="Sylfaen"/>
          <w:b/>
          <w:sz w:val="20"/>
          <w:lang w:val="hy-AM"/>
        </w:rPr>
        <w:t>փաստաթղթերի</w:t>
      </w:r>
      <w:r w:rsidRPr="006E68AD">
        <w:rPr>
          <w:rFonts w:ascii="Sylfaen" w:hAnsi="Sylfaen"/>
          <w:b/>
          <w:sz w:val="20"/>
          <w:lang w:val="hy-AM"/>
        </w:rPr>
        <w:t xml:space="preserve"> </w:t>
      </w:r>
      <w:r w:rsidRPr="006E68AD">
        <w:rPr>
          <w:rFonts w:ascii="Sylfaen" w:hAnsi="Sylfaen" w:cs="Sylfaen"/>
          <w:b/>
          <w:sz w:val="20"/>
          <w:lang w:val="hy-AM"/>
        </w:rPr>
        <w:t>ներկայացման</w:t>
      </w:r>
      <w:r w:rsidRPr="006E68AD">
        <w:rPr>
          <w:rFonts w:ascii="Sylfaen" w:hAnsi="Sylfaen"/>
          <w:b/>
          <w:sz w:val="20"/>
          <w:lang w:val="hy-AM"/>
        </w:rPr>
        <w:t xml:space="preserve"> </w:t>
      </w:r>
    </w:p>
    <w:p w:rsidR="00B2572B" w:rsidRPr="006E68AD" w:rsidRDefault="00B2572B" w:rsidP="00B2572B">
      <w:pPr>
        <w:rPr>
          <w:rFonts w:ascii="Sylfaen" w:hAnsi="Sylfaen"/>
          <w:lang w:val="hy-AM"/>
        </w:rPr>
      </w:pPr>
    </w:p>
    <w:p w:rsidR="00B2572B" w:rsidRPr="006E68AD" w:rsidRDefault="00B2572B" w:rsidP="00B2572B">
      <w:pPr>
        <w:rPr>
          <w:rFonts w:ascii="Sylfaen" w:hAnsi="Sylfaen"/>
          <w:lang w:val="hy-AM"/>
        </w:rPr>
      </w:pPr>
    </w:p>
    <w:p w:rsidR="00B2572B" w:rsidRPr="006E68AD" w:rsidRDefault="00B2572B" w:rsidP="00B2572B">
      <w:pPr>
        <w:ind w:firstLine="720"/>
        <w:jc w:val="both"/>
        <w:rPr>
          <w:rFonts w:ascii="Sylfaen" w:hAnsi="Sylfaen" w:cs="Sylfaen"/>
          <w:szCs w:val="28"/>
          <w:lang w:val="hy-AM"/>
        </w:rPr>
      </w:pPr>
    </w:p>
    <w:p w:rsidR="00B2572B" w:rsidRPr="006E68AD" w:rsidRDefault="00E27703" w:rsidP="00B2572B">
      <w:pPr>
        <w:spacing w:line="360" w:lineRule="auto"/>
        <w:ind w:firstLine="567"/>
        <w:jc w:val="both"/>
        <w:rPr>
          <w:rFonts w:ascii="Sylfaen" w:hAnsi="Sylfaen" w:cs="Arial"/>
          <w:sz w:val="20"/>
          <w:szCs w:val="20"/>
          <w:lang w:val="es-ES"/>
        </w:rPr>
      </w:pPr>
      <w:r w:rsidRPr="006E68AD">
        <w:rPr>
          <w:rFonts w:ascii="Sylfaen" w:hAnsi="Sylfaen" w:cs="Arial"/>
          <w:sz w:val="20"/>
          <w:szCs w:val="20"/>
          <w:u w:val="single"/>
          <w:lang w:val="es-ES"/>
        </w:rPr>
        <w:tab/>
      </w:r>
      <w:r w:rsidRPr="006E68AD">
        <w:rPr>
          <w:rFonts w:ascii="Sylfaen" w:hAnsi="Sylfaen" w:cs="Arial"/>
          <w:sz w:val="20"/>
          <w:szCs w:val="20"/>
          <w:u w:val="single"/>
          <w:lang w:val="es-ES"/>
        </w:rPr>
        <w:tab/>
      </w:r>
      <w:r w:rsidRPr="006E68AD">
        <w:rPr>
          <w:rFonts w:ascii="Sylfaen" w:hAnsi="Sylfaen" w:cs="Arial"/>
          <w:sz w:val="20"/>
          <w:szCs w:val="20"/>
          <w:u w:val="single"/>
          <w:lang w:val="es-ES"/>
        </w:rPr>
        <w:tab/>
      </w:r>
      <w:r w:rsidRPr="006E68AD">
        <w:rPr>
          <w:rFonts w:ascii="Sylfaen" w:hAnsi="Sylfaen" w:cs="Arial"/>
          <w:sz w:val="20"/>
          <w:szCs w:val="20"/>
          <w:u w:val="single"/>
          <w:lang w:val="es-ES"/>
        </w:rPr>
        <w:tab/>
      </w:r>
      <w:r w:rsidRPr="006E68AD">
        <w:rPr>
          <w:rFonts w:ascii="Sylfaen" w:hAnsi="Sylfaen" w:cs="Arial"/>
          <w:sz w:val="20"/>
          <w:szCs w:val="20"/>
          <w:u w:val="single"/>
          <w:lang w:val="es-ES"/>
        </w:rPr>
        <w:tab/>
      </w:r>
      <w:r w:rsidRPr="006E68AD">
        <w:rPr>
          <w:rFonts w:ascii="Sylfaen" w:hAnsi="Sylfaen" w:cs="Arial"/>
          <w:sz w:val="20"/>
          <w:szCs w:val="20"/>
          <w:u w:val="single"/>
          <w:lang w:val="es-ES"/>
        </w:rPr>
        <w:tab/>
      </w:r>
      <w:r w:rsidRPr="006E68AD">
        <w:rPr>
          <w:rFonts w:ascii="Sylfaen" w:hAnsi="Sylfaen" w:cs="Arial"/>
          <w:sz w:val="20"/>
          <w:szCs w:val="20"/>
          <w:u w:val="single"/>
          <w:lang w:val="es-ES"/>
        </w:rPr>
        <w:tab/>
      </w:r>
      <w:r w:rsidRPr="006E68AD">
        <w:rPr>
          <w:rFonts w:ascii="Sylfaen" w:hAnsi="Sylfaen" w:cs="Arial"/>
          <w:sz w:val="20"/>
          <w:szCs w:val="20"/>
          <w:u w:val="single"/>
          <w:lang w:val="es-ES"/>
        </w:rPr>
        <w:tab/>
        <w:t xml:space="preserve">      </w:t>
      </w:r>
      <w:r w:rsidR="00B2572B" w:rsidRPr="006E68AD">
        <w:rPr>
          <w:rFonts w:ascii="Sylfaen" w:hAnsi="Sylfaen" w:cs="Arial"/>
          <w:sz w:val="20"/>
          <w:szCs w:val="20"/>
          <w:u w:val="single"/>
          <w:lang w:val="es-ES"/>
        </w:rPr>
        <w:tab/>
      </w:r>
      <w:r w:rsidR="00B2572B" w:rsidRPr="006E68AD">
        <w:rPr>
          <w:rFonts w:ascii="Sylfaen" w:hAnsi="Sylfaen" w:cs="Arial"/>
          <w:sz w:val="20"/>
          <w:szCs w:val="20"/>
          <w:lang w:val="es-ES"/>
        </w:rPr>
        <w:t>-</w:t>
      </w:r>
      <w:r w:rsidR="00B2572B" w:rsidRPr="006E68AD">
        <w:rPr>
          <w:rFonts w:ascii="Sylfaen" w:hAnsi="Sylfaen" w:cs="Sylfaen"/>
          <w:sz w:val="20"/>
          <w:szCs w:val="20"/>
          <w:lang w:val="es-ES"/>
        </w:rPr>
        <w:t>ն</w:t>
      </w:r>
      <w:r w:rsidR="00B2572B" w:rsidRPr="006E68AD">
        <w:rPr>
          <w:rFonts w:ascii="Sylfaen" w:hAnsi="Sylfaen" w:cs="Arial"/>
          <w:sz w:val="20"/>
          <w:szCs w:val="20"/>
          <w:lang w:val="es-ES"/>
        </w:rPr>
        <w:t xml:space="preserve">, </w:t>
      </w:r>
      <w:r w:rsidR="00B2572B" w:rsidRPr="006E68AD">
        <w:rPr>
          <w:rFonts w:ascii="Sylfaen" w:hAnsi="Sylfaen" w:cs="Sylfaen"/>
          <w:sz w:val="20"/>
          <w:szCs w:val="20"/>
          <w:lang w:val="es-ES"/>
        </w:rPr>
        <w:t>որպես</w:t>
      </w:r>
      <w:r w:rsidR="00B2572B" w:rsidRPr="006E68AD">
        <w:rPr>
          <w:rFonts w:ascii="Sylfaen" w:hAnsi="Sylfaen" w:cs="Arial"/>
          <w:sz w:val="20"/>
          <w:szCs w:val="20"/>
          <w:lang w:val="es-ES"/>
        </w:rPr>
        <w:t xml:space="preserve"> </w:t>
      </w:r>
      <w:r w:rsidR="00F321AD">
        <w:rPr>
          <w:rFonts w:ascii="Sylfaen" w:hAnsi="Sylfaen" w:cs="Sylfaen"/>
          <w:b/>
          <w:sz w:val="20"/>
          <w:szCs w:val="20"/>
          <w:lang w:val="es-ES"/>
        </w:rPr>
        <w:t>ԱՄԴՀՄԴ-ԳՀԱՊՁԲ-20/1</w:t>
      </w:r>
    </w:p>
    <w:p w:rsidR="00B2572B" w:rsidRPr="006E68AD" w:rsidRDefault="00B2572B" w:rsidP="00B2572B">
      <w:pPr>
        <w:jc w:val="both"/>
        <w:rPr>
          <w:rFonts w:ascii="Sylfaen" w:hAnsi="Sylfaen" w:cs="Arial"/>
          <w:sz w:val="20"/>
          <w:szCs w:val="20"/>
          <w:u w:val="single"/>
          <w:lang w:val="es-ES"/>
        </w:rPr>
      </w:pPr>
      <w:r w:rsidRPr="006E68AD">
        <w:rPr>
          <w:rFonts w:ascii="Sylfaen" w:hAnsi="Sylfaen"/>
          <w:sz w:val="20"/>
          <w:vertAlign w:val="superscript"/>
          <w:lang w:val="es-ES"/>
        </w:rPr>
        <w:t xml:space="preserve">                                                    </w:t>
      </w:r>
      <w:r w:rsidRPr="006E68AD">
        <w:rPr>
          <w:rFonts w:ascii="Sylfaen" w:hAnsi="Sylfaen" w:cs="Sylfaen"/>
          <w:sz w:val="20"/>
          <w:vertAlign w:val="superscript"/>
          <w:lang w:val="hy-AM"/>
        </w:rPr>
        <w:t>առաջին</w:t>
      </w:r>
      <w:r w:rsidRPr="006E68AD">
        <w:rPr>
          <w:rFonts w:ascii="Sylfaen" w:hAnsi="Sylfaen"/>
          <w:sz w:val="20"/>
          <w:vertAlign w:val="superscript"/>
          <w:lang w:val="hy-AM"/>
        </w:rPr>
        <w:t xml:space="preserve"> </w:t>
      </w:r>
      <w:r w:rsidRPr="006E68AD">
        <w:rPr>
          <w:rFonts w:ascii="Sylfaen" w:hAnsi="Sylfaen" w:cs="Sylfaen"/>
          <w:sz w:val="20"/>
          <w:vertAlign w:val="superscript"/>
          <w:lang w:val="hy-AM"/>
        </w:rPr>
        <w:t>տեղը</w:t>
      </w:r>
      <w:r w:rsidRPr="006E68AD">
        <w:rPr>
          <w:rFonts w:ascii="Sylfaen" w:hAnsi="Sylfaen"/>
          <w:sz w:val="20"/>
          <w:vertAlign w:val="superscript"/>
          <w:lang w:val="hy-AM"/>
        </w:rPr>
        <w:t xml:space="preserve"> </w:t>
      </w:r>
      <w:r w:rsidRPr="006E68AD">
        <w:rPr>
          <w:rFonts w:ascii="Sylfaen" w:hAnsi="Sylfaen" w:cs="Sylfaen"/>
          <w:sz w:val="20"/>
          <w:vertAlign w:val="superscript"/>
          <w:lang w:val="hy-AM"/>
        </w:rPr>
        <w:t>զբաղեց</w:t>
      </w:r>
      <w:r w:rsidRPr="006E68AD">
        <w:rPr>
          <w:rFonts w:ascii="Sylfaen" w:hAnsi="Sylfaen" w:cs="Sylfaen"/>
          <w:sz w:val="20"/>
          <w:vertAlign w:val="superscript"/>
        </w:rPr>
        <w:t>րած</w:t>
      </w:r>
      <w:r w:rsidRPr="006E68AD">
        <w:rPr>
          <w:rFonts w:ascii="Sylfaen" w:hAnsi="Sylfaen"/>
          <w:sz w:val="20"/>
          <w:vertAlign w:val="superscript"/>
          <w:lang w:val="hy-AM"/>
        </w:rPr>
        <w:t xml:space="preserve"> </w:t>
      </w:r>
      <w:r w:rsidRPr="006E68AD">
        <w:rPr>
          <w:rFonts w:ascii="Sylfaen" w:hAnsi="Sylfaen" w:cs="Sylfaen"/>
          <w:sz w:val="20"/>
          <w:vertAlign w:val="superscript"/>
          <w:lang w:val="hy-AM"/>
        </w:rPr>
        <w:t>մասնակցի</w:t>
      </w:r>
      <w:r w:rsidRPr="006E68AD">
        <w:rPr>
          <w:rFonts w:ascii="Sylfaen" w:hAnsi="Sylfaen"/>
          <w:sz w:val="20"/>
          <w:vertAlign w:val="superscript"/>
          <w:lang w:val="hy-AM"/>
        </w:rPr>
        <w:t xml:space="preserve"> </w:t>
      </w:r>
      <w:r w:rsidRPr="006E68AD">
        <w:rPr>
          <w:rFonts w:ascii="Sylfaen" w:hAnsi="Sylfaen" w:cs="Sylfaen"/>
          <w:sz w:val="20"/>
          <w:vertAlign w:val="superscript"/>
          <w:lang w:val="hy-AM"/>
        </w:rPr>
        <w:t>անվանումը</w:t>
      </w:r>
    </w:p>
    <w:p w:rsidR="00B2572B" w:rsidRPr="006E68AD" w:rsidRDefault="00B2572B" w:rsidP="00B2572B">
      <w:pPr>
        <w:spacing w:line="360" w:lineRule="auto"/>
        <w:jc w:val="both"/>
        <w:rPr>
          <w:rFonts w:ascii="Sylfaen" w:hAnsi="Sylfaen"/>
          <w:lang w:val="hy-AM"/>
        </w:rPr>
      </w:pPr>
      <w:r w:rsidRPr="006E68AD">
        <w:rPr>
          <w:rFonts w:ascii="Sylfaen" w:hAnsi="Sylfaen" w:cs="Sylfaen"/>
          <w:sz w:val="20"/>
          <w:szCs w:val="20"/>
          <w:lang w:val="es-ES"/>
        </w:rPr>
        <w:t>ծածկագրով</w:t>
      </w:r>
      <w:r w:rsidRPr="006E68AD">
        <w:rPr>
          <w:rFonts w:ascii="Sylfaen" w:hAnsi="Sylfaen" w:cs="Arial"/>
          <w:sz w:val="20"/>
          <w:szCs w:val="20"/>
          <w:lang w:val="es-ES"/>
        </w:rPr>
        <w:t xml:space="preserve"> </w:t>
      </w:r>
      <w:r w:rsidR="001761B8" w:rsidRPr="006E68AD">
        <w:rPr>
          <w:rFonts w:ascii="Sylfaen" w:hAnsi="Sylfaen" w:cs="Sylfaen"/>
          <w:sz w:val="20"/>
          <w:szCs w:val="20"/>
          <w:lang w:val="es-ES"/>
        </w:rPr>
        <w:t>գնանշման</w:t>
      </w:r>
      <w:r w:rsidR="001761B8" w:rsidRPr="006E68AD">
        <w:rPr>
          <w:rFonts w:ascii="Sylfaen" w:hAnsi="Sylfaen" w:cs="Arial"/>
          <w:sz w:val="20"/>
          <w:szCs w:val="20"/>
          <w:lang w:val="es-ES"/>
        </w:rPr>
        <w:t xml:space="preserve"> </w:t>
      </w:r>
      <w:r w:rsidR="001761B8" w:rsidRPr="006E68AD">
        <w:rPr>
          <w:rFonts w:ascii="Sylfaen" w:hAnsi="Sylfaen" w:cs="Sylfaen"/>
          <w:sz w:val="20"/>
          <w:szCs w:val="20"/>
          <w:lang w:val="es-ES"/>
        </w:rPr>
        <w:t>հարցման</w:t>
      </w:r>
      <w:r w:rsidR="001761B8" w:rsidRPr="006E68AD">
        <w:rPr>
          <w:rFonts w:ascii="Sylfaen" w:hAnsi="Sylfaen" w:cs="Arial"/>
          <w:sz w:val="20"/>
          <w:szCs w:val="20"/>
          <w:lang w:val="es-ES"/>
        </w:rPr>
        <w:t xml:space="preserve"> </w:t>
      </w:r>
      <w:r w:rsidRPr="006E68AD">
        <w:rPr>
          <w:rFonts w:ascii="Sylfaen" w:hAnsi="Sylfaen" w:cs="Sylfaen"/>
          <w:sz w:val="20"/>
          <w:szCs w:val="20"/>
          <w:lang w:val="es-ES"/>
        </w:rPr>
        <w:t>շրջանակում</w:t>
      </w:r>
      <w:r w:rsidRPr="006E68AD">
        <w:rPr>
          <w:rFonts w:ascii="Sylfaen" w:hAnsi="Sylfaen" w:cs="Arial"/>
          <w:sz w:val="20"/>
          <w:szCs w:val="20"/>
          <w:lang w:val="es-ES"/>
        </w:rPr>
        <w:t xml:space="preserve"> </w:t>
      </w:r>
      <w:r w:rsidRPr="006E68AD">
        <w:rPr>
          <w:rFonts w:ascii="Sylfaen" w:hAnsi="Sylfaen" w:cs="Sylfaen"/>
          <w:sz w:val="20"/>
          <w:szCs w:val="20"/>
          <w:lang w:val="es-ES"/>
        </w:rPr>
        <w:t>առաջին</w:t>
      </w:r>
      <w:r w:rsidRPr="006E68AD">
        <w:rPr>
          <w:rFonts w:ascii="Sylfaen" w:hAnsi="Sylfaen" w:cs="Arial"/>
          <w:sz w:val="20"/>
          <w:szCs w:val="20"/>
          <w:lang w:val="es-ES"/>
        </w:rPr>
        <w:t xml:space="preserve"> </w:t>
      </w:r>
      <w:r w:rsidRPr="006E68AD">
        <w:rPr>
          <w:rFonts w:ascii="Sylfaen" w:hAnsi="Sylfaen" w:cs="Sylfaen"/>
          <w:sz w:val="20"/>
          <w:szCs w:val="20"/>
          <w:lang w:val="es-ES"/>
        </w:rPr>
        <w:t>տեղը</w:t>
      </w:r>
      <w:r w:rsidRPr="006E68AD">
        <w:rPr>
          <w:rFonts w:ascii="Sylfaen" w:hAnsi="Sylfaen" w:cs="Arial"/>
          <w:sz w:val="20"/>
          <w:szCs w:val="20"/>
          <w:lang w:val="es-ES"/>
        </w:rPr>
        <w:t xml:space="preserve"> </w:t>
      </w:r>
      <w:r w:rsidRPr="006E68AD">
        <w:rPr>
          <w:rFonts w:ascii="Sylfaen" w:hAnsi="Sylfaen" w:cs="Sylfaen"/>
          <w:sz w:val="20"/>
          <w:szCs w:val="20"/>
          <w:lang w:val="es-ES"/>
        </w:rPr>
        <w:t>զբաղեցրած</w:t>
      </w:r>
      <w:r w:rsidRPr="006E68AD">
        <w:rPr>
          <w:rFonts w:ascii="Sylfaen" w:hAnsi="Sylfaen" w:cs="Arial"/>
          <w:sz w:val="20"/>
          <w:szCs w:val="20"/>
          <w:lang w:val="es-ES"/>
        </w:rPr>
        <w:t xml:space="preserve"> </w:t>
      </w:r>
      <w:r w:rsidRPr="006E68AD">
        <w:rPr>
          <w:rFonts w:ascii="Sylfaen" w:hAnsi="Sylfaen" w:cs="Sylfaen"/>
          <w:sz w:val="20"/>
          <w:szCs w:val="20"/>
          <w:lang w:val="es-ES"/>
        </w:rPr>
        <w:t>մասնակից</w:t>
      </w:r>
      <w:r w:rsidRPr="006E68AD">
        <w:rPr>
          <w:rFonts w:ascii="Sylfaen" w:hAnsi="Sylfaen" w:cs="Arial"/>
          <w:sz w:val="20"/>
          <w:szCs w:val="20"/>
          <w:lang w:val="es-ES"/>
        </w:rPr>
        <w:t xml:space="preserve">, </w:t>
      </w:r>
      <w:r w:rsidRPr="006E68AD">
        <w:rPr>
          <w:rFonts w:ascii="Sylfaen" w:hAnsi="Sylfaen" w:cs="Sylfaen"/>
          <w:sz w:val="20"/>
          <w:szCs w:val="20"/>
          <w:lang w:val="es-ES"/>
        </w:rPr>
        <w:t>կից</w:t>
      </w:r>
      <w:r w:rsidRPr="006E68AD">
        <w:rPr>
          <w:rFonts w:ascii="Sylfaen" w:hAnsi="Sylfaen" w:cs="Arial"/>
          <w:sz w:val="20"/>
          <w:szCs w:val="20"/>
          <w:lang w:val="es-ES"/>
        </w:rPr>
        <w:t xml:space="preserve"> </w:t>
      </w:r>
      <w:r w:rsidRPr="006E68AD">
        <w:rPr>
          <w:rFonts w:ascii="Sylfaen" w:hAnsi="Sylfaen" w:cs="Sylfaen"/>
          <w:sz w:val="20"/>
          <w:szCs w:val="20"/>
          <w:lang w:val="es-ES"/>
        </w:rPr>
        <w:t>ներկայացնում</w:t>
      </w:r>
      <w:r w:rsidRPr="006E68AD">
        <w:rPr>
          <w:rFonts w:ascii="Sylfaen" w:hAnsi="Sylfaen" w:cs="Arial"/>
          <w:sz w:val="20"/>
          <w:szCs w:val="20"/>
          <w:lang w:val="es-ES"/>
        </w:rPr>
        <w:t xml:space="preserve"> </w:t>
      </w:r>
      <w:r w:rsidRPr="006E68AD">
        <w:rPr>
          <w:rFonts w:ascii="Sylfaen" w:hAnsi="Sylfaen" w:cs="Sylfaen"/>
          <w:sz w:val="20"/>
          <w:szCs w:val="20"/>
          <w:lang w:val="es-ES"/>
        </w:rPr>
        <w:t>է</w:t>
      </w:r>
      <w:r w:rsidRPr="006E68AD">
        <w:rPr>
          <w:rFonts w:ascii="Sylfaen" w:hAnsi="Sylfaen" w:cs="Arial"/>
          <w:sz w:val="20"/>
          <w:szCs w:val="20"/>
          <w:lang w:val="es-ES"/>
        </w:rPr>
        <w:t xml:space="preserve"> </w:t>
      </w:r>
      <w:r w:rsidRPr="006E68AD">
        <w:rPr>
          <w:rFonts w:ascii="Sylfaen" w:hAnsi="Sylfaen" w:cs="Sylfaen"/>
          <w:sz w:val="20"/>
          <w:szCs w:val="20"/>
          <w:lang w:val="es-ES"/>
        </w:rPr>
        <w:t>առաջարկվող</w:t>
      </w:r>
      <w:r w:rsidRPr="006E68AD">
        <w:rPr>
          <w:rFonts w:ascii="Sylfaen" w:hAnsi="Sylfaen" w:cs="Arial"/>
          <w:sz w:val="20"/>
          <w:szCs w:val="20"/>
          <w:lang w:val="es-ES"/>
        </w:rPr>
        <w:t xml:space="preserve"> </w:t>
      </w:r>
      <w:r w:rsidRPr="006E68AD">
        <w:rPr>
          <w:rFonts w:ascii="Sylfaen" w:hAnsi="Sylfaen" w:cs="Sylfaen"/>
          <w:sz w:val="20"/>
          <w:szCs w:val="20"/>
          <w:lang w:val="es-ES"/>
        </w:rPr>
        <w:t>ապրանքի</w:t>
      </w:r>
      <w:r w:rsidRPr="006E68AD">
        <w:rPr>
          <w:rFonts w:ascii="Sylfaen" w:hAnsi="Sylfaen" w:cs="Arial"/>
          <w:sz w:val="20"/>
          <w:szCs w:val="20"/>
          <w:lang w:val="es-ES"/>
        </w:rPr>
        <w:t xml:space="preserve">` </w:t>
      </w:r>
      <w:r w:rsidRPr="006E68AD">
        <w:rPr>
          <w:rFonts w:ascii="Sylfaen" w:hAnsi="Sylfaen" w:cs="Sylfaen"/>
          <w:sz w:val="20"/>
          <w:szCs w:val="20"/>
          <w:lang w:val="es-ES"/>
        </w:rPr>
        <w:t>անվանումը</w:t>
      </w:r>
      <w:r w:rsidR="00E27703" w:rsidRPr="006E68AD">
        <w:rPr>
          <w:rFonts w:ascii="Sylfaen" w:hAnsi="Sylfaen" w:cs="Arial"/>
          <w:sz w:val="20"/>
          <w:szCs w:val="20"/>
          <w:lang w:val="es-ES"/>
        </w:rPr>
        <w:t>:</w:t>
      </w:r>
    </w:p>
    <w:p w:rsidR="00B2572B" w:rsidRPr="006E68AD" w:rsidRDefault="00B2572B" w:rsidP="00B2572B">
      <w:pPr>
        <w:ind w:left="720" w:firstLine="720"/>
        <w:jc w:val="right"/>
        <w:rPr>
          <w:rFonts w:ascii="Sylfaen" w:hAnsi="Sylfaen"/>
          <w:sz w:val="20"/>
          <w:lang w:val="es-ES"/>
        </w:rPr>
      </w:pPr>
    </w:p>
    <w:p w:rsidR="00B2572B" w:rsidRPr="006E68AD" w:rsidRDefault="00B2572B" w:rsidP="00B2572B">
      <w:pPr>
        <w:ind w:left="720" w:firstLine="720"/>
        <w:jc w:val="right"/>
        <w:rPr>
          <w:rFonts w:ascii="Sylfaen" w:hAnsi="Sylfaen"/>
          <w:sz w:val="20"/>
          <w:lang w:val="es-ES"/>
        </w:rPr>
      </w:pPr>
    </w:p>
    <w:p w:rsidR="00B2572B" w:rsidRPr="006E68AD" w:rsidRDefault="00B2572B" w:rsidP="00B2572B">
      <w:pPr>
        <w:ind w:left="720" w:firstLine="720"/>
        <w:jc w:val="right"/>
        <w:rPr>
          <w:rFonts w:ascii="Sylfaen" w:hAnsi="Sylfaen"/>
          <w:sz w:val="20"/>
          <w:lang w:val="es-ES"/>
        </w:rPr>
      </w:pPr>
    </w:p>
    <w:p w:rsidR="00B2572B" w:rsidRPr="006E68AD" w:rsidRDefault="00B2572B" w:rsidP="00B2572B">
      <w:pPr>
        <w:ind w:left="720" w:firstLine="720"/>
        <w:jc w:val="right"/>
        <w:rPr>
          <w:rFonts w:ascii="Sylfaen" w:hAnsi="Sylfaen"/>
          <w:sz w:val="20"/>
          <w:lang w:val="es-ES"/>
        </w:rPr>
      </w:pPr>
    </w:p>
    <w:p w:rsidR="00B2572B" w:rsidRPr="006E68AD" w:rsidRDefault="00B2572B" w:rsidP="00B2572B">
      <w:pPr>
        <w:ind w:left="720" w:firstLine="720"/>
        <w:jc w:val="right"/>
        <w:rPr>
          <w:rFonts w:ascii="Sylfaen" w:hAnsi="Sylfaen"/>
          <w:sz w:val="20"/>
          <w:lang w:val="es-ES"/>
        </w:rPr>
      </w:pPr>
    </w:p>
    <w:p w:rsidR="00B2572B" w:rsidRPr="006E68AD" w:rsidRDefault="00B2572B" w:rsidP="00B2572B">
      <w:pPr>
        <w:rPr>
          <w:rFonts w:ascii="Sylfaen" w:hAnsi="Sylfaen"/>
          <w:sz w:val="20"/>
          <w:lang w:val="es-ES"/>
        </w:rPr>
      </w:pPr>
    </w:p>
    <w:p w:rsidR="00B2572B" w:rsidRPr="006E68AD" w:rsidRDefault="00B2572B" w:rsidP="00B2572B">
      <w:pPr>
        <w:jc w:val="both"/>
        <w:rPr>
          <w:rFonts w:ascii="Sylfaen" w:hAnsi="Sylfaen"/>
          <w:sz w:val="20"/>
          <w:u w:val="single"/>
          <w:lang w:val="es-ES"/>
        </w:rPr>
      </w:pPr>
      <w:r w:rsidRPr="006E68AD">
        <w:rPr>
          <w:rFonts w:ascii="Sylfaen" w:hAnsi="Sylfaen"/>
          <w:sz w:val="20"/>
          <w:u w:val="single"/>
          <w:lang w:val="es-ES"/>
        </w:rPr>
        <w:tab/>
      </w:r>
      <w:r w:rsidRPr="006E68AD">
        <w:rPr>
          <w:rFonts w:ascii="Sylfaen" w:hAnsi="Sylfaen"/>
          <w:sz w:val="20"/>
          <w:u w:val="single"/>
          <w:lang w:val="es-ES"/>
        </w:rPr>
        <w:tab/>
      </w:r>
      <w:r w:rsidRPr="006E68AD">
        <w:rPr>
          <w:rFonts w:ascii="Sylfaen" w:hAnsi="Sylfaen"/>
          <w:sz w:val="20"/>
          <w:u w:val="single"/>
          <w:lang w:val="es-ES"/>
        </w:rPr>
        <w:tab/>
      </w:r>
      <w:r w:rsidRPr="006E68AD">
        <w:rPr>
          <w:rFonts w:ascii="Sylfaen" w:hAnsi="Sylfaen"/>
          <w:sz w:val="20"/>
          <w:u w:val="single"/>
          <w:lang w:val="es-ES"/>
        </w:rPr>
        <w:tab/>
      </w:r>
      <w:r w:rsidRPr="006E68AD">
        <w:rPr>
          <w:rFonts w:ascii="Sylfaen" w:hAnsi="Sylfaen"/>
          <w:sz w:val="20"/>
          <w:u w:val="single"/>
          <w:lang w:val="es-ES"/>
        </w:rPr>
        <w:tab/>
      </w:r>
      <w:r w:rsidRPr="006E68AD">
        <w:rPr>
          <w:rFonts w:ascii="Sylfaen" w:hAnsi="Sylfaen"/>
          <w:sz w:val="20"/>
          <w:u w:val="single"/>
          <w:lang w:val="es-ES"/>
        </w:rPr>
        <w:tab/>
      </w:r>
      <w:r w:rsidRPr="006E68AD">
        <w:rPr>
          <w:rFonts w:ascii="Sylfaen" w:hAnsi="Sylfaen"/>
          <w:sz w:val="20"/>
          <w:u w:val="single"/>
          <w:lang w:val="es-ES"/>
        </w:rPr>
        <w:tab/>
      </w:r>
      <w:r w:rsidRPr="006E68AD">
        <w:rPr>
          <w:rFonts w:ascii="Sylfaen" w:hAnsi="Sylfaen"/>
          <w:sz w:val="20"/>
          <w:u w:val="single"/>
          <w:lang w:val="es-ES"/>
        </w:rPr>
        <w:tab/>
      </w:r>
      <w:r w:rsidRPr="006E68AD">
        <w:rPr>
          <w:rFonts w:ascii="Sylfaen" w:hAnsi="Sylfaen"/>
          <w:sz w:val="20"/>
          <w:u w:val="single"/>
          <w:lang w:val="es-ES"/>
        </w:rPr>
        <w:tab/>
      </w:r>
      <w:r w:rsidRPr="006E68AD">
        <w:rPr>
          <w:rFonts w:ascii="Sylfaen" w:hAnsi="Sylfaen"/>
          <w:sz w:val="20"/>
          <w:lang w:val="es-ES"/>
        </w:rPr>
        <w:tab/>
      </w:r>
      <w:r w:rsidRPr="006E68AD">
        <w:rPr>
          <w:rFonts w:ascii="Sylfaen" w:hAnsi="Sylfaen"/>
          <w:sz w:val="20"/>
          <w:u w:val="single"/>
          <w:lang w:val="es-ES"/>
        </w:rPr>
        <w:tab/>
      </w:r>
      <w:r w:rsidRPr="006E68AD">
        <w:rPr>
          <w:rFonts w:ascii="Sylfaen" w:hAnsi="Sylfaen"/>
          <w:sz w:val="20"/>
          <w:u w:val="single"/>
          <w:lang w:val="es-ES"/>
        </w:rPr>
        <w:tab/>
      </w:r>
      <w:r w:rsidRPr="006E68AD">
        <w:rPr>
          <w:rFonts w:ascii="Sylfaen" w:hAnsi="Sylfaen"/>
          <w:sz w:val="20"/>
          <w:u w:val="single"/>
          <w:lang w:val="es-ES"/>
        </w:rPr>
        <w:tab/>
      </w:r>
    </w:p>
    <w:p w:rsidR="00B2572B" w:rsidRPr="006E68AD" w:rsidRDefault="00B2572B" w:rsidP="00B2572B">
      <w:pPr>
        <w:jc w:val="both"/>
        <w:rPr>
          <w:rFonts w:ascii="Sylfaen" w:hAnsi="Sylfaen" w:cs="Sylfaen"/>
          <w:sz w:val="20"/>
          <w:vertAlign w:val="superscript"/>
          <w:lang w:val="hy-AM"/>
        </w:rPr>
      </w:pPr>
      <w:r w:rsidRPr="006E68AD">
        <w:rPr>
          <w:rFonts w:ascii="Sylfaen" w:hAnsi="Sylfaen" w:cs="Sylfaen"/>
          <w:sz w:val="20"/>
          <w:vertAlign w:val="superscript"/>
          <w:lang w:val="es-ES"/>
        </w:rPr>
        <w:t xml:space="preserve">      </w:t>
      </w:r>
      <w:r w:rsidRPr="006E68AD">
        <w:rPr>
          <w:rFonts w:ascii="Sylfaen" w:hAnsi="Sylfaen" w:cs="Sylfaen"/>
          <w:sz w:val="20"/>
          <w:vertAlign w:val="superscript"/>
          <w:lang w:val="hy-AM"/>
        </w:rPr>
        <w:t>առաջին տեղը զբաղեցրած    մասնակցի անվանումը (ղեկավարի պաշտոնը, անուն ազգանունը)</w:t>
      </w:r>
      <w:r w:rsidRPr="006E68AD">
        <w:rPr>
          <w:rFonts w:ascii="Sylfaen" w:hAnsi="Sylfaen" w:cs="Sylfaen"/>
          <w:sz w:val="20"/>
          <w:vertAlign w:val="superscript"/>
          <w:lang w:val="es-ES"/>
        </w:rPr>
        <w:t xml:space="preserve">  </w:t>
      </w:r>
      <w:r w:rsidRPr="006E68AD">
        <w:rPr>
          <w:rFonts w:ascii="Sylfaen" w:hAnsi="Sylfaen" w:cs="Sylfaen"/>
          <w:sz w:val="20"/>
          <w:vertAlign w:val="superscript"/>
          <w:lang w:val="es-ES"/>
        </w:rPr>
        <w:tab/>
      </w:r>
      <w:r w:rsidRPr="006E68AD">
        <w:rPr>
          <w:rFonts w:ascii="Sylfaen" w:hAnsi="Sylfaen" w:cs="Sylfaen"/>
          <w:sz w:val="20"/>
          <w:vertAlign w:val="superscript"/>
          <w:lang w:val="es-ES"/>
        </w:rPr>
        <w:tab/>
      </w:r>
      <w:r w:rsidRPr="006E68AD">
        <w:rPr>
          <w:rFonts w:ascii="Sylfaen" w:hAnsi="Sylfaen" w:cs="Sylfaen"/>
          <w:sz w:val="20"/>
          <w:vertAlign w:val="superscript"/>
          <w:lang w:val="es-ES"/>
        </w:rPr>
        <w:tab/>
      </w:r>
      <w:r w:rsidRPr="006E68AD">
        <w:rPr>
          <w:rFonts w:ascii="Sylfaen" w:hAnsi="Sylfaen" w:cs="Sylfaen"/>
          <w:sz w:val="20"/>
          <w:vertAlign w:val="superscript"/>
          <w:lang w:val="es-ES"/>
        </w:rPr>
        <w:tab/>
      </w:r>
      <w:r w:rsidRPr="006E68AD">
        <w:rPr>
          <w:rFonts w:ascii="Sylfaen" w:hAnsi="Sylfaen" w:cs="Sylfaen"/>
          <w:sz w:val="20"/>
          <w:vertAlign w:val="superscript"/>
          <w:lang w:val="hy-AM"/>
        </w:rPr>
        <w:t>ստորագրություն</w:t>
      </w:r>
      <w:r w:rsidRPr="006E68AD">
        <w:rPr>
          <w:rFonts w:ascii="Sylfaen" w:hAnsi="Sylfaen" w:cs="Sylfaen"/>
          <w:sz w:val="20"/>
          <w:vertAlign w:val="superscript"/>
          <w:lang w:val="hy-AM"/>
        </w:rPr>
        <w:tab/>
      </w:r>
    </w:p>
    <w:p w:rsidR="00B2572B" w:rsidRPr="006E68AD" w:rsidRDefault="00B2572B" w:rsidP="00B2572B">
      <w:pPr>
        <w:jc w:val="both"/>
        <w:rPr>
          <w:rFonts w:ascii="Sylfaen" w:hAnsi="Sylfaen"/>
          <w:sz w:val="20"/>
          <w:lang w:val="es-ES"/>
        </w:rPr>
      </w:pPr>
    </w:p>
    <w:p w:rsidR="00B2572B" w:rsidRPr="006E68AD" w:rsidRDefault="00B2572B" w:rsidP="00B2572B">
      <w:pPr>
        <w:jc w:val="both"/>
        <w:rPr>
          <w:rFonts w:ascii="Sylfaen" w:hAnsi="Sylfaen"/>
          <w:sz w:val="20"/>
          <w:lang w:val="hy-AM"/>
        </w:rPr>
      </w:pPr>
      <w:r w:rsidRPr="006E68AD">
        <w:rPr>
          <w:rFonts w:ascii="Sylfaen" w:hAnsi="Sylfaen"/>
          <w:sz w:val="20"/>
          <w:lang w:val="hy-AM"/>
        </w:rPr>
        <w:t xml:space="preserve"> </w:t>
      </w:r>
    </w:p>
    <w:p w:rsidR="00B2572B" w:rsidRPr="006E68AD" w:rsidRDefault="00B2572B" w:rsidP="00B2572B">
      <w:pPr>
        <w:jc w:val="right"/>
        <w:rPr>
          <w:rFonts w:ascii="Sylfaen" w:hAnsi="Sylfaen"/>
          <w:sz w:val="20"/>
          <w:lang w:val="hy-AM"/>
        </w:rPr>
      </w:pPr>
      <w:r w:rsidRPr="006E68AD">
        <w:rPr>
          <w:rFonts w:ascii="Sylfaen" w:hAnsi="Sylfaen"/>
          <w:sz w:val="20"/>
          <w:lang w:val="hy-AM"/>
        </w:rPr>
        <w:t xml:space="preserve">    </w:t>
      </w:r>
    </w:p>
    <w:p w:rsidR="00B2572B" w:rsidRPr="006E68AD" w:rsidRDefault="00B2572B" w:rsidP="00B2572B">
      <w:pPr>
        <w:jc w:val="right"/>
        <w:rPr>
          <w:rFonts w:ascii="Sylfaen" w:hAnsi="Sylfaen" w:cs="Arial"/>
          <w:sz w:val="20"/>
          <w:lang w:val="hy-AM"/>
        </w:rPr>
      </w:pPr>
      <w:r w:rsidRPr="006E68AD">
        <w:rPr>
          <w:rFonts w:ascii="Sylfaen" w:hAnsi="Sylfaen" w:cs="Sylfaen"/>
          <w:sz w:val="20"/>
          <w:lang w:val="hy-AM"/>
        </w:rPr>
        <w:t>Կ</w:t>
      </w:r>
      <w:r w:rsidRPr="006E68AD">
        <w:rPr>
          <w:rFonts w:ascii="Sylfaen" w:hAnsi="Sylfaen" w:cs="Arial"/>
          <w:sz w:val="20"/>
          <w:lang w:val="hy-AM"/>
        </w:rPr>
        <w:t xml:space="preserve">. </w:t>
      </w:r>
      <w:r w:rsidRPr="006E68AD">
        <w:rPr>
          <w:rFonts w:ascii="Sylfaen" w:hAnsi="Sylfaen" w:cs="Sylfaen"/>
          <w:sz w:val="20"/>
          <w:lang w:val="hy-AM"/>
        </w:rPr>
        <w:t>Տ</w:t>
      </w:r>
      <w:r w:rsidRPr="006E68AD">
        <w:rPr>
          <w:rFonts w:ascii="Sylfaen" w:hAnsi="Sylfaen" w:cs="Arial"/>
          <w:sz w:val="20"/>
          <w:lang w:val="hy-AM"/>
        </w:rPr>
        <w:t>.</w:t>
      </w:r>
      <w:r w:rsidRPr="006E68AD">
        <w:rPr>
          <w:rStyle w:val="af6"/>
          <w:rFonts w:ascii="Sylfaen" w:hAnsi="Sylfaen" w:cs="Arial"/>
          <w:color w:val="FFFFFF"/>
          <w:sz w:val="20"/>
          <w:lang w:val="hy-AM"/>
        </w:rPr>
        <w:footnoteReference w:id="6"/>
      </w:r>
      <w:r w:rsidRPr="006E68AD">
        <w:rPr>
          <w:rFonts w:ascii="Sylfaen" w:hAnsi="Sylfaen" w:cs="Arial"/>
          <w:color w:val="FFFFFF"/>
          <w:sz w:val="20"/>
          <w:lang w:val="hy-AM"/>
        </w:rPr>
        <w:tab/>
      </w:r>
      <w:r w:rsidRPr="006E68AD">
        <w:rPr>
          <w:rFonts w:ascii="Sylfaen" w:hAnsi="Sylfaen" w:cs="Arial"/>
          <w:sz w:val="20"/>
          <w:lang w:val="hy-AM"/>
        </w:rPr>
        <w:tab/>
        <w:t xml:space="preserve"> </w:t>
      </w:r>
    </w:p>
    <w:p w:rsidR="00B2572B" w:rsidRPr="006E68AD" w:rsidRDefault="00B2572B" w:rsidP="00B2572B">
      <w:pPr>
        <w:jc w:val="right"/>
        <w:rPr>
          <w:rFonts w:ascii="Sylfaen" w:hAnsi="Sylfaen"/>
          <w:sz w:val="20"/>
          <w:lang w:val="hy-AM"/>
        </w:rPr>
      </w:pPr>
    </w:p>
    <w:p w:rsidR="00B2572B" w:rsidRPr="006E68AD" w:rsidRDefault="00B2572B" w:rsidP="00B2572B">
      <w:pPr>
        <w:jc w:val="right"/>
        <w:rPr>
          <w:rFonts w:ascii="Sylfaen" w:hAnsi="Sylfaen"/>
          <w:sz w:val="20"/>
          <w:lang w:val="hy-AM"/>
        </w:rPr>
      </w:pPr>
    </w:p>
    <w:p w:rsidR="00B2572B" w:rsidRPr="006E68AD" w:rsidRDefault="00B2572B" w:rsidP="00B2572B">
      <w:pPr>
        <w:jc w:val="right"/>
        <w:rPr>
          <w:rFonts w:ascii="Sylfaen" w:hAnsi="Sylfaen"/>
          <w:sz w:val="20"/>
          <w:lang w:val="hy-AM"/>
        </w:rPr>
      </w:pPr>
    </w:p>
    <w:p w:rsidR="00B2572B" w:rsidRPr="006E68AD" w:rsidRDefault="00B2572B" w:rsidP="00B2572B">
      <w:pPr>
        <w:jc w:val="right"/>
        <w:rPr>
          <w:rFonts w:ascii="Sylfaen" w:hAnsi="Sylfaen"/>
          <w:sz w:val="20"/>
          <w:lang w:val="hy-AM"/>
        </w:rPr>
      </w:pPr>
    </w:p>
    <w:p w:rsidR="00B2572B" w:rsidRPr="006E68AD" w:rsidRDefault="00B2572B" w:rsidP="00B2572B">
      <w:pPr>
        <w:jc w:val="right"/>
        <w:rPr>
          <w:rFonts w:ascii="Sylfaen" w:hAnsi="Sylfaen"/>
          <w:sz w:val="20"/>
          <w:lang w:val="hy-AM"/>
        </w:rPr>
      </w:pPr>
    </w:p>
    <w:p w:rsidR="00B2572B" w:rsidRPr="006E68AD" w:rsidRDefault="00B2572B" w:rsidP="00B2572B">
      <w:pPr>
        <w:jc w:val="right"/>
        <w:rPr>
          <w:rFonts w:ascii="Sylfaen" w:hAnsi="Sylfaen"/>
          <w:sz w:val="20"/>
          <w:lang w:val="hy-AM"/>
        </w:rPr>
      </w:pPr>
    </w:p>
    <w:p w:rsidR="00B2572B" w:rsidRPr="006E68AD" w:rsidRDefault="00B2572B" w:rsidP="00B2572B">
      <w:pPr>
        <w:jc w:val="right"/>
        <w:rPr>
          <w:rFonts w:ascii="Sylfaen" w:hAnsi="Sylfaen"/>
          <w:sz w:val="20"/>
          <w:lang w:val="hy-AM"/>
        </w:rPr>
      </w:pPr>
    </w:p>
    <w:p w:rsidR="00B2572B" w:rsidRPr="006E68AD" w:rsidRDefault="00B2572B" w:rsidP="00B2572B">
      <w:pPr>
        <w:jc w:val="right"/>
        <w:rPr>
          <w:rFonts w:ascii="Sylfaen" w:hAnsi="Sylfaen"/>
          <w:sz w:val="20"/>
          <w:lang w:val="hy-AM"/>
        </w:rPr>
      </w:pPr>
    </w:p>
    <w:p w:rsidR="00B2572B" w:rsidRPr="006E68AD" w:rsidRDefault="00B2572B" w:rsidP="00B2572B">
      <w:pPr>
        <w:jc w:val="right"/>
        <w:rPr>
          <w:rFonts w:ascii="Sylfaen" w:hAnsi="Sylfaen"/>
          <w:sz w:val="20"/>
          <w:lang w:val="hy-AM"/>
        </w:rPr>
      </w:pPr>
    </w:p>
    <w:p w:rsidR="00B2572B" w:rsidRPr="006E68AD" w:rsidRDefault="00B2572B" w:rsidP="00B2572B">
      <w:pPr>
        <w:jc w:val="right"/>
        <w:rPr>
          <w:rFonts w:ascii="Sylfaen" w:hAnsi="Sylfaen"/>
          <w:sz w:val="20"/>
          <w:lang w:val="hy-AM"/>
        </w:rPr>
      </w:pPr>
    </w:p>
    <w:p w:rsidR="00B2572B" w:rsidRPr="006E68AD" w:rsidRDefault="00B2572B" w:rsidP="00B2572B">
      <w:pPr>
        <w:jc w:val="right"/>
        <w:rPr>
          <w:rFonts w:ascii="Sylfaen" w:hAnsi="Sylfaen"/>
          <w:sz w:val="20"/>
          <w:lang w:val="hy-AM"/>
        </w:rPr>
      </w:pPr>
    </w:p>
    <w:p w:rsidR="00B2572B" w:rsidRPr="006E68AD" w:rsidRDefault="00B2572B" w:rsidP="00B2572B">
      <w:pPr>
        <w:jc w:val="right"/>
        <w:rPr>
          <w:rFonts w:ascii="Sylfaen" w:hAnsi="Sylfaen"/>
          <w:sz w:val="20"/>
          <w:lang w:val="hy-AM"/>
        </w:rPr>
      </w:pPr>
    </w:p>
    <w:p w:rsidR="00B2572B" w:rsidRPr="006E68AD" w:rsidRDefault="00B2572B" w:rsidP="00B2572B">
      <w:pPr>
        <w:jc w:val="right"/>
        <w:rPr>
          <w:rFonts w:ascii="Sylfaen" w:hAnsi="Sylfaen"/>
          <w:sz w:val="20"/>
          <w:lang w:val="hy-AM"/>
        </w:rPr>
      </w:pPr>
    </w:p>
    <w:p w:rsidR="00B2572B" w:rsidRPr="006E68AD" w:rsidRDefault="00B2572B" w:rsidP="00B2572B">
      <w:pPr>
        <w:jc w:val="right"/>
        <w:rPr>
          <w:rFonts w:ascii="Sylfaen" w:hAnsi="Sylfaen"/>
          <w:sz w:val="20"/>
          <w:lang w:val="hy-AM"/>
        </w:rPr>
      </w:pPr>
    </w:p>
    <w:p w:rsidR="00B2572B" w:rsidRPr="006E68AD" w:rsidRDefault="00B2572B" w:rsidP="00B2572B">
      <w:pPr>
        <w:jc w:val="right"/>
        <w:rPr>
          <w:rFonts w:ascii="Sylfaen" w:hAnsi="Sylfaen"/>
          <w:sz w:val="20"/>
          <w:lang w:val="hy-AM"/>
        </w:rPr>
      </w:pPr>
    </w:p>
    <w:p w:rsidR="00B2572B" w:rsidRPr="003516DA" w:rsidRDefault="00B2572B" w:rsidP="00B2572B">
      <w:pPr>
        <w:jc w:val="right"/>
        <w:rPr>
          <w:rFonts w:ascii="Sylfaen" w:hAnsi="Sylfaen"/>
          <w:sz w:val="20"/>
          <w:lang w:val="hy-AM"/>
        </w:rPr>
      </w:pPr>
    </w:p>
    <w:p w:rsidR="00CB2012" w:rsidRPr="003516DA" w:rsidRDefault="00CB2012" w:rsidP="00B2572B">
      <w:pPr>
        <w:jc w:val="right"/>
        <w:rPr>
          <w:rFonts w:ascii="Sylfaen" w:hAnsi="Sylfaen"/>
          <w:sz w:val="20"/>
          <w:lang w:val="hy-AM"/>
        </w:rPr>
      </w:pPr>
    </w:p>
    <w:p w:rsidR="00CB2012" w:rsidRPr="003516DA" w:rsidRDefault="00CB2012" w:rsidP="00B2572B">
      <w:pPr>
        <w:jc w:val="right"/>
        <w:rPr>
          <w:rFonts w:ascii="Sylfaen" w:hAnsi="Sylfaen"/>
          <w:sz w:val="20"/>
          <w:lang w:val="hy-AM"/>
        </w:rPr>
      </w:pPr>
    </w:p>
    <w:p w:rsidR="00CB2012" w:rsidRPr="003516DA" w:rsidRDefault="00CB2012" w:rsidP="00B2572B">
      <w:pPr>
        <w:jc w:val="right"/>
        <w:rPr>
          <w:rFonts w:ascii="Sylfaen" w:hAnsi="Sylfaen"/>
          <w:sz w:val="20"/>
          <w:lang w:val="hy-AM"/>
        </w:rPr>
      </w:pPr>
    </w:p>
    <w:p w:rsidR="00CB2012" w:rsidRPr="003516DA" w:rsidRDefault="00CB2012" w:rsidP="00B2572B">
      <w:pPr>
        <w:jc w:val="right"/>
        <w:rPr>
          <w:rFonts w:ascii="Sylfaen" w:hAnsi="Sylfaen"/>
          <w:sz w:val="20"/>
          <w:lang w:val="hy-AM"/>
        </w:rPr>
      </w:pPr>
    </w:p>
    <w:p w:rsidR="00CB2012" w:rsidRPr="003516DA" w:rsidRDefault="00CB2012" w:rsidP="00B2572B">
      <w:pPr>
        <w:jc w:val="right"/>
        <w:rPr>
          <w:rFonts w:ascii="Sylfaen" w:hAnsi="Sylfaen"/>
          <w:sz w:val="20"/>
          <w:lang w:val="hy-AM"/>
        </w:rPr>
      </w:pPr>
    </w:p>
    <w:p w:rsidR="00CB2012" w:rsidRPr="003516DA" w:rsidRDefault="00CB2012" w:rsidP="00B2572B">
      <w:pPr>
        <w:jc w:val="right"/>
        <w:rPr>
          <w:rFonts w:ascii="Sylfaen" w:hAnsi="Sylfaen"/>
          <w:sz w:val="20"/>
          <w:lang w:val="hy-AM"/>
        </w:rPr>
      </w:pPr>
    </w:p>
    <w:p w:rsidR="00CB2012" w:rsidRPr="003516DA" w:rsidRDefault="00CB2012" w:rsidP="00B2572B">
      <w:pPr>
        <w:jc w:val="right"/>
        <w:rPr>
          <w:rFonts w:ascii="Sylfaen" w:hAnsi="Sylfaen"/>
          <w:sz w:val="20"/>
          <w:lang w:val="hy-AM"/>
        </w:rPr>
      </w:pPr>
    </w:p>
    <w:p w:rsidR="00CB2012" w:rsidRPr="003516DA" w:rsidRDefault="00CB2012" w:rsidP="00B2572B">
      <w:pPr>
        <w:jc w:val="right"/>
        <w:rPr>
          <w:rFonts w:ascii="Sylfaen" w:hAnsi="Sylfaen"/>
          <w:sz w:val="20"/>
          <w:lang w:val="hy-AM"/>
        </w:rPr>
      </w:pPr>
    </w:p>
    <w:p w:rsidR="00CB2012" w:rsidRPr="003516DA" w:rsidRDefault="00CB2012" w:rsidP="00B2572B">
      <w:pPr>
        <w:jc w:val="right"/>
        <w:rPr>
          <w:rFonts w:ascii="Sylfaen" w:hAnsi="Sylfaen"/>
          <w:sz w:val="20"/>
          <w:lang w:val="hy-AM"/>
        </w:rPr>
      </w:pPr>
    </w:p>
    <w:p w:rsidR="00B2572B" w:rsidRPr="006E68AD" w:rsidRDefault="00B2572B" w:rsidP="00B2572B">
      <w:pPr>
        <w:jc w:val="right"/>
        <w:rPr>
          <w:rFonts w:ascii="Sylfaen" w:hAnsi="Sylfaen"/>
          <w:sz w:val="20"/>
          <w:lang w:val="hy-AM"/>
        </w:rPr>
      </w:pPr>
    </w:p>
    <w:p w:rsidR="00B2572B" w:rsidRPr="006E68AD" w:rsidRDefault="00B2572B" w:rsidP="00CB2012">
      <w:pPr>
        <w:jc w:val="right"/>
        <w:rPr>
          <w:rFonts w:ascii="Sylfaen" w:hAnsi="Sylfaen" w:cs="Arial"/>
          <w:b/>
          <w:i/>
          <w:lang w:val="hy-AM"/>
        </w:rPr>
      </w:pPr>
      <w:r w:rsidRPr="006E68AD">
        <w:rPr>
          <w:rFonts w:ascii="Sylfaen" w:hAnsi="Sylfaen"/>
          <w:sz w:val="20"/>
          <w:lang w:val="hy-AM"/>
        </w:rPr>
        <w:br w:type="page"/>
      </w:r>
      <w:r w:rsidRPr="006E68AD">
        <w:rPr>
          <w:rFonts w:ascii="Sylfaen" w:hAnsi="Sylfaen" w:cs="Sylfaen"/>
          <w:b/>
          <w:i/>
          <w:lang w:val="hy-AM"/>
        </w:rPr>
        <w:lastRenderedPageBreak/>
        <w:t>Հավելված</w:t>
      </w:r>
      <w:r w:rsidRPr="006E68AD">
        <w:rPr>
          <w:rFonts w:ascii="Sylfaen" w:hAnsi="Sylfaen" w:cs="Arial"/>
          <w:b/>
          <w:i/>
          <w:lang w:val="hy-AM"/>
        </w:rPr>
        <w:t xml:space="preserve"> </w:t>
      </w:r>
      <w:r w:rsidR="002459FA" w:rsidRPr="006E68AD">
        <w:rPr>
          <w:rFonts w:ascii="Sylfaen" w:hAnsi="Sylfaen" w:cs="Arial"/>
          <w:b/>
          <w:i/>
          <w:lang w:val="hy-AM"/>
        </w:rPr>
        <w:t>3</w:t>
      </w:r>
      <w:r w:rsidRPr="006E68AD">
        <w:rPr>
          <w:rFonts w:ascii="Sylfaen" w:hAnsi="Sylfaen" w:cs="Arial"/>
          <w:b/>
          <w:i/>
          <w:lang w:val="hy-AM"/>
        </w:rPr>
        <w:t>.1</w:t>
      </w:r>
    </w:p>
    <w:p w:rsidR="00B2572B" w:rsidRPr="006E68AD" w:rsidRDefault="00F321AD" w:rsidP="00B2572B">
      <w:pPr>
        <w:pStyle w:val="31"/>
        <w:spacing w:line="240" w:lineRule="auto"/>
        <w:jc w:val="right"/>
        <w:rPr>
          <w:rFonts w:ascii="Sylfaen" w:hAnsi="Sylfaen" w:cs="Arial"/>
          <w:b/>
          <w:lang w:val="hy-AM"/>
        </w:rPr>
      </w:pPr>
      <w:r>
        <w:rPr>
          <w:rFonts w:ascii="Sylfaen" w:hAnsi="Sylfaen" w:cs="Sylfaen"/>
          <w:b/>
          <w:lang w:val="es-ES"/>
        </w:rPr>
        <w:t>ԱՄԴՀՄԴ-ԳՀԱՊՁԲ-20/1</w:t>
      </w:r>
      <w:r w:rsidR="00E27703" w:rsidRPr="006E68AD">
        <w:rPr>
          <w:rFonts w:ascii="Sylfaen" w:hAnsi="Sylfaen"/>
          <w:b/>
          <w:lang w:val="es-ES"/>
        </w:rPr>
        <w:t xml:space="preserve"> </w:t>
      </w:r>
      <w:r w:rsidR="00B2572B" w:rsidRPr="006E68AD">
        <w:rPr>
          <w:rFonts w:ascii="Sylfaen" w:hAnsi="Sylfaen" w:cs="Sylfaen"/>
          <w:b/>
          <w:lang w:val="hy-AM"/>
        </w:rPr>
        <w:t>ծածկագրով</w:t>
      </w:r>
    </w:p>
    <w:p w:rsidR="00B2572B" w:rsidRPr="006E68AD" w:rsidRDefault="00D84B27" w:rsidP="00B2572B">
      <w:pPr>
        <w:pStyle w:val="31"/>
        <w:spacing w:line="240" w:lineRule="auto"/>
        <w:jc w:val="right"/>
        <w:rPr>
          <w:rFonts w:ascii="Sylfaen" w:hAnsi="Sylfaen" w:cs="Arial"/>
          <w:b/>
          <w:lang w:val="hy-AM"/>
        </w:rPr>
      </w:pPr>
      <w:r w:rsidRPr="006E68AD">
        <w:rPr>
          <w:rFonts w:ascii="Sylfaen" w:hAnsi="Sylfaen" w:cs="Sylfaen"/>
          <w:b/>
          <w:lang w:val="hy-AM"/>
        </w:rPr>
        <w:t xml:space="preserve">գնանշման հարցման </w:t>
      </w:r>
      <w:r w:rsidR="00B2572B" w:rsidRPr="006E68AD">
        <w:rPr>
          <w:rFonts w:ascii="Sylfaen" w:hAnsi="Sylfaen" w:cs="Sylfaen"/>
          <w:b/>
          <w:lang w:val="hy-AM"/>
        </w:rPr>
        <w:t>հրավերի</w:t>
      </w:r>
    </w:p>
    <w:p w:rsidR="00B2572B" w:rsidRPr="006E68AD" w:rsidRDefault="00B2572B" w:rsidP="00B2572B">
      <w:pPr>
        <w:ind w:left="-66"/>
        <w:jc w:val="center"/>
        <w:rPr>
          <w:rFonts w:ascii="Sylfaen" w:hAnsi="Sylfaen"/>
          <w:b/>
          <w:lang w:val="hy-AM"/>
        </w:rPr>
      </w:pPr>
    </w:p>
    <w:p w:rsidR="00B2572B" w:rsidRPr="006E68AD" w:rsidRDefault="00B2572B" w:rsidP="00B2572B">
      <w:pPr>
        <w:pStyle w:val="3"/>
        <w:spacing w:line="240" w:lineRule="auto"/>
        <w:ind w:firstLine="567"/>
        <w:jc w:val="left"/>
        <w:rPr>
          <w:rFonts w:ascii="Sylfaen" w:hAnsi="Sylfaen"/>
          <w:b/>
          <w:lang w:val="hy-AM"/>
        </w:rPr>
      </w:pPr>
    </w:p>
    <w:p w:rsidR="00B2572B" w:rsidRPr="006E68AD" w:rsidRDefault="00B2572B" w:rsidP="00B2572B">
      <w:pPr>
        <w:pStyle w:val="3"/>
        <w:spacing w:line="240" w:lineRule="auto"/>
        <w:ind w:firstLine="567"/>
        <w:rPr>
          <w:rFonts w:ascii="Sylfaen" w:hAnsi="Sylfaen"/>
          <w:b/>
          <w:i w:val="0"/>
          <w:lang w:val="hy-AM"/>
        </w:rPr>
      </w:pPr>
      <w:r w:rsidRPr="006E68AD">
        <w:rPr>
          <w:rFonts w:ascii="Sylfaen" w:hAnsi="Sylfaen" w:cs="Sylfaen"/>
          <w:b/>
          <w:i w:val="0"/>
          <w:lang w:val="hy-AM"/>
        </w:rPr>
        <w:t>ՆԿԱՐԱԳԻՐ</w:t>
      </w:r>
    </w:p>
    <w:p w:rsidR="00B2572B" w:rsidRPr="006E68AD" w:rsidRDefault="00B2572B" w:rsidP="00B2572B">
      <w:pPr>
        <w:pStyle w:val="3"/>
        <w:spacing w:line="240" w:lineRule="auto"/>
        <w:ind w:firstLine="567"/>
        <w:rPr>
          <w:rFonts w:ascii="Sylfaen" w:hAnsi="Sylfaen"/>
          <w:b/>
          <w:i w:val="0"/>
          <w:lang w:val="hy-AM"/>
        </w:rPr>
      </w:pPr>
      <w:r w:rsidRPr="006E68AD">
        <w:rPr>
          <w:rFonts w:ascii="Sylfaen" w:hAnsi="Sylfaen" w:cs="Sylfaen"/>
          <w:b/>
          <w:i w:val="0"/>
          <w:lang w:val="hy-AM"/>
        </w:rPr>
        <w:t>առաջին</w:t>
      </w:r>
      <w:r w:rsidRPr="006E68AD">
        <w:rPr>
          <w:rFonts w:ascii="Sylfaen" w:hAnsi="Sylfaen"/>
          <w:b/>
          <w:i w:val="0"/>
          <w:lang w:val="hy-AM"/>
        </w:rPr>
        <w:t xml:space="preserve"> </w:t>
      </w:r>
      <w:r w:rsidRPr="006E68AD">
        <w:rPr>
          <w:rFonts w:ascii="Sylfaen" w:hAnsi="Sylfaen" w:cs="Sylfaen"/>
          <w:b/>
          <w:i w:val="0"/>
          <w:lang w:val="hy-AM"/>
        </w:rPr>
        <w:t>տեղը</w:t>
      </w:r>
      <w:r w:rsidRPr="006E68AD">
        <w:rPr>
          <w:rFonts w:ascii="Sylfaen" w:hAnsi="Sylfaen"/>
          <w:b/>
          <w:i w:val="0"/>
          <w:lang w:val="hy-AM"/>
        </w:rPr>
        <w:t xml:space="preserve"> </w:t>
      </w:r>
      <w:r w:rsidRPr="006E68AD">
        <w:rPr>
          <w:rFonts w:ascii="Sylfaen" w:hAnsi="Sylfaen" w:cs="Sylfaen"/>
          <w:b/>
          <w:i w:val="0"/>
          <w:lang w:val="hy-AM"/>
        </w:rPr>
        <w:t>զբաղեցրած</w:t>
      </w:r>
      <w:r w:rsidRPr="006E68AD">
        <w:rPr>
          <w:rFonts w:ascii="Sylfaen" w:hAnsi="Sylfaen"/>
          <w:b/>
          <w:i w:val="0"/>
          <w:lang w:val="hy-AM"/>
        </w:rPr>
        <w:t xml:space="preserve"> </w:t>
      </w:r>
      <w:r w:rsidRPr="006E68AD">
        <w:rPr>
          <w:rFonts w:ascii="Sylfaen" w:hAnsi="Sylfaen" w:cs="Sylfaen"/>
          <w:b/>
          <w:i w:val="0"/>
          <w:lang w:val="hy-AM"/>
        </w:rPr>
        <w:t>մասնակից</w:t>
      </w:r>
      <w:r w:rsidRPr="006E68AD">
        <w:rPr>
          <w:rFonts w:ascii="Sylfaen" w:hAnsi="Sylfaen"/>
          <w:b/>
          <w:i w:val="0"/>
          <w:lang w:val="hy-AM"/>
        </w:rPr>
        <w:t xml:space="preserve"> </w:t>
      </w:r>
      <w:r w:rsidRPr="006E68AD">
        <w:rPr>
          <w:rFonts w:ascii="Sylfaen" w:hAnsi="Sylfaen" w:cs="Sylfaen"/>
          <w:b/>
          <w:i w:val="0"/>
          <w:lang w:val="hy-AM"/>
        </w:rPr>
        <w:t>կողմից</w:t>
      </w:r>
      <w:r w:rsidRPr="006E68AD">
        <w:rPr>
          <w:rFonts w:ascii="Sylfaen" w:hAnsi="Sylfaen"/>
          <w:b/>
          <w:i w:val="0"/>
          <w:lang w:val="hy-AM"/>
        </w:rPr>
        <w:t xml:space="preserve"> </w:t>
      </w:r>
      <w:r w:rsidRPr="006E68AD">
        <w:rPr>
          <w:rFonts w:ascii="Sylfaen" w:hAnsi="Sylfaen" w:cs="Sylfaen"/>
          <w:b/>
          <w:i w:val="0"/>
          <w:lang w:val="hy-AM"/>
        </w:rPr>
        <w:t>առաջարկվող</w:t>
      </w:r>
      <w:r w:rsidRPr="006E68AD">
        <w:rPr>
          <w:rFonts w:ascii="Sylfaen" w:hAnsi="Sylfaen"/>
          <w:b/>
          <w:i w:val="0"/>
          <w:lang w:val="hy-AM"/>
        </w:rPr>
        <w:t xml:space="preserve"> </w:t>
      </w:r>
      <w:r w:rsidRPr="006E68AD">
        <w:rPr>
          <w:rFonts w:ascii="Sylfaen" w:hAnsi="Sylfaen" w:cs="Sylfaen"/>
          <w:b/>
          <w:i w:val="0"/>
          <w:lang w:val="hy-AM"/>
        </w:rPr>
        <w:t>ապրանքի</w:t>
      </w:r>
      <w:r w:rsidRPr="006E68AD">
        <w:rPr>
          <w:rFonts w:ascii="Sylfaen" w:hAnsi="Sylfaen"/>
          <w:b/>
          <w:i w:val="0"/>
          <w:lang w:val="hy-AM"/>
        </w:rPr>
        <w:t xml:space="preserve"> </w:t>
      </w:r>
      <w:r w:rsidRPr="006E68AD">
        <w:rPr>
          <w:rFonts w:ascii="Sylfaen" w:hAnsi="Sylfaen" w:cs="Sylfaen"/>
          <w:b/>
          <w:i w:val="0"/>
          <w:lang w:val="hy-AM"/>
        </w:rPr>
        <w:t>ամբողջական</w:t>
      </w:r>
      <w:r w:rsidRPr="006E68AD">
        <w:rPr>
          <w:rFonts w:ascii="Sylfaen" w:hAnsi="Sylfaen"/>
          <w:b/>
          <w:i w:val="0"/>
          <w:lang w:val="hy-AM"/>
        </w:rPr>
        <w:t xml:space="preserve"> </w:t>
      </w:r>
    </w:p>
    <w:p w:rsidR="00B2572B" w:rsidRPr="006E68AD" w:rsidRDefault="00B2572B" w:rsidP="00B2572B">
      <w:pPr>
        <w:pStyle w:val="3"/>
        <w:spacing w:line="240" w:lineRule="auto"/>
        <w:ind w:firstLine="567"/>
        <w:rPr>
          <w:rFonts w:ascii="Sylfaen" w:hAnsi="Sylfaen" w:cs="Arial"/>
          <w:lang w:val="es-ES"/>
        </w:rPr>
      </w:pPr>
    </w:p>
    <w:p w:rsidR="00B2572B" w:rsidRPr="006E68AD" w:rsidRDefault="00E27703" w:rsidP="00B2572B">
      <w:pPr>
        <w:spacing w:line="360" w:lineRule="auto"/>
        <w:ind w:firstLine="567"/>
        <w:jc w:val="both"/>
        <w:rPr>
          <w:rFonts w:ascii="Sylfaen" w:hAnsi="Sylfaen" w:cs="Arial"/>
          <w:sz w:val="20"/>
          <w:szCs w:val="20"/>
          <w:lang w:val="es-ES"/>
        </w:rPr>
      </w:pPr>
      <w:r w:rsidRPr="006E68AD">
        <w:rPr>
          <w:rFonts w:ascii="Sylfaen" w:hAnsi="Sylfaen" w:cs="Arial"/>
          <w:sz w:val="20"/>
          <w:szCs w:val="20"/>
          <w:u w:val="single"/>
          <w:lang w:val="es-ES"/>
        </w:rPr>
        <w:tab/>
      </w:r>
      <w:r w:rsidRPr="006E68AD">
        <w:rPr>
          <w:rFonts w:ascii="Sylfaen" w:hAnsi="Sylfaen" w:cs="Arial"/>
          <w:sz w:val="20"/>
          <w:szCs w:val="20"/>
          <w:u w:val="single"/>
          <w:lang w:val="es-ES"/>
        </w:rPr>
        <w:tab/>
      </w:r>
      <w:r w:rsidRPr="006E68AD">
        <w:rPr>
          <w:rFonts w:ascii="Sylfaen" w:hAnsi="Sylfaen" w:cs="Arial"/>
          <w:sz w:val="20"/>
          <w:szCs w:val="20"/>
          <w:u w:val="single"/>
          <w:lang w:val="es-ES"/>
        </w:rPr>
        <w:tab/>
      </w:r>
      <w:r w:rsidRPr="006E68AD">
        <w:rPr>
          <w:rFonts w:ascii="Sylfaen" w:hAnsi="Sylfaen" w:cs="Arial"/>
          <w:sz w:val="20"/>
          <w:szCs w:val="20"/>
          <w:u w:val="single"/>
          <w:lang w:val="es-ES"/>
        </w:rPr>
        <w:tab/>
      </w:r>
      <w:r w:rsidRPr="006E68AD">
        <w:rPr>
          <w:rFonts w:ascii="Sylfaen" w:hAnsi="Sylfaen" w:cs="Arial"/>
          <w:sz w:val="20"/>
          <w:szCs w:val="20"/>
          <w:u w:val="single"/>
          <w:lang w:val="es-ES"/>
        </w:rPr>
        <w:tab/>
      </w:r>
      <w:r w:rsidRPr="006E68AD">
        <w:rPr>
          <w:rFonts w:ascii="Sylfaen" w:hAnsi="Sylfaen" w:cs="Arial"/>
          <w:sz w:val="20"/>
          <w:szCs w:val="20"/>
          <w:u w:val="single"/>
          <w:lang w:val="es-ES"/>
        </w:rPr>
        <w:tab/>
      </w:r>
      <w:r w:rsidRPr="006E68AD">
        <w:rPr>
          <w:rFonts w:ascii="Sylfaen" w:hAnsi="Sylfaen" w:cs="Arial"/>
          <w:sz w:val="20"/>
          <w:szCs w:val="20"/>
          <w:u w:val="single"/>
          <w:lang w:val="es-ES"/>
        </w:rPr>
        <w:tab/>
      </w:r>
      <w:r w:rsidRPr="006E68AD">
        <w:rPr>
          <w:rFonts w:ascii="Sylfaen" w:hAnsi="Sylfaen" w:cs="Arial"/>
          <w:sz w:val="20"/>
          <w:szCs w:val="20"/>
          <w:u w:val="single"/>
          <w:lang w:val="es-ES"/>
        </w:rPr>
        <w:tab/>
        <w:t xml:space="preserve">      </w:t>
      </w:r>
      <w:r w:rsidR="00B2572B" w:rsidRPr="006E68AD">
        <w:rPr>
          <w:rFonts w:ascii="Sylfaen" w:hAnsi="Sylfaen" w:cs="Arial"/>
          <w:sz w:val="20"/>
          <w:szCs w:val="20"/>
          <w:u w:val="single"/>
          <w:lang w:val="es-ES"/>
        </w:rPr>
        <w:tab/>
      </w:r>
      <w:r w:rsidR="00B2572B" w:rsidRPr="006E68AD">
        <w:rPr>
          <w:rFonts w:ascii="Sylfaen" w:hAnsi="Sylfaen" w:cs="Arial"/>
          <w:sz w:val="20"/>
          <w:szCs w:val="20"/>
          <w:lang w:val="es-ES"/>
        </w:rPr>
        <w:t>-</w:t>
      </w:r>
      <w:r w:rsidR="00B2572B" w:rsidRPr="006E68AD">
        <w:rPr>
          <w:rFonts w:ascii="Sylfaen" w:hAnsi="Sylfaen" w:cs="Sylfaen"/>
          <w:sz w:val="20"/>
          <w:szCs w:val="20"/>
          <w:lang w:val="es-ES"/>
        </w:rPr>
        <w:t>ն</w:t>
      </w:r>
      <w:r w:rsidR="00B2572B" w:rsidRPr="006E68AD">
        <w:rPr>
          <w:rFonts w:ascii="Sylfaen" w:hAnsi="Sylfaen" w:cs="Arial"/>
          <w:sz w:val="20"/>
          <w:szCs w:val="20"/>
          <w:lang w:val="es-ES"/>
        </w:rPr>
        <w:t xml:space="preserve">, </w:t>
      </w:r>
      <w:r w:rsidR="00B2572B" w:rsidRPr="006E68AD">
        <w:rPr>
          <w:rFonts w:ascii="Sylfaen" w:hAnsi="Sylfaen" w:cs="Sylfaen"/>
          <w:sz w:val="20"/>
          <w:szCs w:val="20"/>
          <w:lang w:val="es-ES"/>
        </w:rPr>
        <w:t>որպես</w:t>
      </w:r>
      <w:r w:rsidR="00B2572B" w:rsidRPr="006E68AD">
        <w:rPr>
          <w:rFonts w:ascii="Sylfaen" w:hAnsi="Sylfaen" w:cs="Arial"/>
          <w:sz w:val="20"/>
          <w:szCs w:val="20"/>
          <w:lang w:val="es-ES"/>
        </w:rPr>
        <w:t xml:space="preserve"> </w:t>
      </w:r>
      <w:r w:rsidR="00F321AD">
        <w:rPr>
          <w:rFonts w:ascii="Sylfaen" w:hAnsi="Sylfaen" w:cs="Sylfaen"/>
          <w:b/>
          <w:sz w:val="20"/>
          <w:szCs w:val="20"/>
          <w:lang w:val="es-ES"/>
        </w:rPr>
        <w:t>ԱՄԴՀՄԴ-ԳՀԱՊՁԲ-20/1</w:t>
      </w:r>
    </w:p>
    <w:p w:rsidR="00B2572B" w:rsidRPr="006E68AD" w:rsidRDefault="00B2572B" w:rsidP="00B2572B">
      <w:pPr>
        <w:jc w:val="both"/>
        <w:rPr>
          <w:rFonts w:ascii="Sylfaen" w:hAnsi="Sylfaen" w:cs="Arial"/>
          <w:sz w:val="20"/>
          <w:szCs w:val="20"/>
          <w:u w:val="single"/>
          <w:lang w:val="es-ES"/>
        </w:rPr>
      </w:pPr>
      <w:r w:rsidRPr="006E68AD">
        <w:rPr>
          <w:rFonts w:ascii="Sylfaen" w:hAnsi="Sylfaen"/>
          <w:sz w:val="20"/>
          <w:vertAlign w:val="superscript"/>
          <w:lang w:val="es-ES"/>
        </w:rPr>
        <w:t xml:space="preserve">                                                    </w:t>
      </w:r>
      <w:r w:rsidRPr="006E68AD">
        <w:rPr>
          <w:rFonts w:ascii="Sylfaen" w:hAnsi="Sylfaen" w:cs="Sylfaen"/>
          <w:sz w:val="20"/>
          <w:vertAlign w:val="superscript"/>
          <w:lang w:val="hy-AM"/>
        </w:rPr>
        <w:t>առաջին</w:t>
      </w:r>
      <w:r w:rsidRPr="006E68AD">
        <w:rPr>
          <w:rFonts w:ascii="Sylfaen" w:hAnsi="Sylfaen"/>
          <w:sz w:val="20"/>
          <w:vertAlign w:val="superscript"/>
          <w:lang w:val="hy-AM"/>
        </w:rPr>
        <w:t xml:space="preserve"> </w:t>
      </w:r>
      <w:r w:rsidRPr="006E68AD">
        <w:rPr>
          <w:rFonts w:ascii="Sylfaen" w:hAnsi="Sylfaen" w:cs="Sylfaen"/>
          <w:sz w:val="20"/>
          <w:vertAlign w:val="superscript"/>
          <w:lang w:val="hy-AM"/>
        </w:rPr>
        <w:t>տեղը</w:t>
      </w:r>
      <w:r w:rsidRPr="006E68AD">
        <w:rPr>
          <w:rFonts w:ascii="Sylfaen" w:hAnsi="Sylfaen"/>
          <w:sz w:val="20"/>
          <w:vertAlign w:val="superscript"/>
          <w:lang w:val="hy-AM"/>
        </w:rPr>
        <w:t xml:space="preserve"> </w:t>
      </w:r>
      <w:r w:rsidRPr="006E68AD">
        <w:rPr>
          <w:rFonts w:ascii="Sylfaen" w:hAnsi="Sylfaen" w:cs="Sylfaen"/>
          <w:sz w:val="20"/>
          <w:vertAlign w:val="superscript"/>
          <w:lang w:val="hy-AM"/>
        </w:rPr>
        <w:t>զբաղեց</w:t>
      </w:r>
      <w:r w:rsidRPr="006E68AD">
        <w:rPr>
          <w:rFonts w:ascii="Sylfaen" w:hAnsi="Sylfaen" w:cs="Sylfaen"/>
          <w:sz w:val="20"/>
          <w:vertAlign w:val="superscript"/>
        </w:rPr>
        <w:t>րած</w:t>
      </w:r>
      <w:r w:rsidRPr="006E68AD">
        <w:rPr>
          <w:rFonts w:ascii="Sylfaen" w:hAnsi="Sylfaen"/>
          <w:sz w:val="20"/>
          <w:vertAlign w:val="superscript"/>
          <w:lang w:val="hy-AM"/>
        </w:rPr>
        <w:t xml:space="preserve"> </w:t>
      </w:r>
      <w:r w:rsidRPr="006E68AD">
        <w:rPr>
          <w:rFonts w:ascii="Sylfaen" w:hAnsi="Sylfaen" w:cs="Sylfaen"/>
          <w:sz w:val="20"/>
          <w:vertAlign w:val="superscript"/>
          <w:lang w:val="hy-AM"/>
        </w:rPr>
        <w:t>մասնակցի</w:t>
      </w:r>
      <w:r w:rsidRPr="006E68AD">
        <w:rPr>
          <w:rFonts w:ascii="Sylfaen" w:hAnsi="Sylfaen"/>
          <w:sz w:val="20"/>
          <w:vertAlign w:val="superscript"/>
          <w:lang w:val="hy-AM"/>
        </w:rPr>
        <w:t xml:space="preserve"> </w:t>
      </w:r>
      <w:r w:rsidRPr="006E68AD">
        <w:rPr>
          <w:rFonts w:ascii="Sylfaen" w:hAnsi="Sylfaen" w:cs="Sylfaen"/>
          <w:sz w:val="20"/>
          <w:vertAlign w:val="superscript"/>
          <w:lang w:val="hy-AM"/>
        </w:rPr>
        <w:t>անվանումը</w:t>
      </w:r>
    </w:p>
    <w:p w:rsidR="00B2572B" w:rsidRPr="006E68AD" w:rsidRDefault="00B2572B" w:rsidP="00B2572B">
      <w:pPr>
        <w:spacing w:line="360" w:lineRule="auto"/>
        <w:jc w:val="both"/>
        <w:rPr>
          <w:rFonts w:ascii="Sylfaen" w:hAnsi="Sylfaen"/>
          <w:lang w:val="hy-AM"/>
        </w:rPr>
      </w:pPr>
      <w:r w:rsidRPr="006E68AD">
        <w:rPr>
          <w:rFonts w:ascii="Sylfaen" w:hAnsi="Sylfaen" w:cs="Sylfaen"/>
          <w:sz w:val="20"/>
          <w:szCs w:val="20"/>
          <w:lang w:val="es-ES"/>
        </w:rPr>
        <w:t>ծածկագրով</w:t>
      </w:r>
      <w:r w:rsidRPr="006E68AD">
        <w:rPr>
          <w:rFonts w:ascii="Sylfaen" w:hAnsi="Sylfaen" w:cs="Arial"/>
          <w:sz w:val="20"/>
          <w:szCs w:val="20"/>
          <w:lang w:val="es-ES"/>
        </w:rPr>
        <w:t xml:space="preserve"> </w:t>
      </w:r>
      <w:r w:rsidR="00D84B27" w:rsidRPr="006E68AD">
        <w:rPr>
          <w:rFonts w:ascii="Sylfaen" w:hAnsi="Sylfaen" w:cs="Sylfaen"/>
          <w:sz w:val="20"/>
          <w:szCs w:val="20"/>
          <w:lang w:val="es-ES"/>
        </w:rPr>
        <w:t>գնանշման</w:t>
      </w:r>
      <w:r w:rsidR="00D84B27" w:rsidRPr="006E68AD">
        <w:rPr>
          <w:rFonts w:ascii="Sylfaen" w:hAnsi="Sylfaen" w:cs="Arial"/>
          <w:sz w:val="20"/>
          <w:szCs w:val="20"/>
          <w:lang w:val="es-ES"/>
        </w:rPr>
        <w:t xml:space="preserve"> </w:t>
      </w:r>
      <w:r w:rsidR="00D84B27" w:rsidRPr="006E68AD">
        <w:rPr>
          <w:rFonts w:ascii="Sylfaen" w:hAnsi="Sylfaen" w:cs="Sylfaen"/>
          <w:sz w:val="20"/>
          <w:szCs w:val="20"/>
          <w:lang w:val="es-ES"/>
        </w:rPr>
        <w:t>հարցման</w:t>
      </w:r>
      <w:r w:rsidR="00D84B27" w:rsidRPr="006E68AD">
        <w:rPr>
          <w:rFonts w:ascii="Sylfaen" w:hAnsi="Sylfaen" w:cs="Arial"/>
          <w:sz w:val="20"/>
          <w:szCs w:val="20"/>
          <w:lang w:val="es-ES"/>
        </w:rPr>
        <w:t xml:space="preserve"> </w:t>
      </w:r>
      <w:r w:rsidRPr="006E68AD">
        <w:rPr>
          <w:rFonts w:ascii="Sylfaen" w:hAnsi="Sylfaen" w:cs="Sylfaen"/>
          <w:sz w:val="20"/>
          <w:szCs w:val="20"/>
          <w:lang w:val="es-ES"/>
        </w:rPr>
        <w:t>շրջանակում</w:t>
      </w:r>
      <w:r w:rsidRPr="006E68AD">
        <w:rPr>
          <w:rFonts w:ascii="Sylfaen" w:hAnsi="Sylfaen" w:cs="Arial"/>
          <w:sz w:val="20"/>
          <w:szCs w:val="20"/>
          <w:lang w:val="es-ES"/>
        </w:rPr>
        <w:t xml:space="preserve"> </w:t>
      </w:r>
      <w:r w:rsidRPr="006E68AD">
        <w:rPr>
          <w:rFonts w:ascii="Sylfaen" w:hAnsi="Sylfaen" w:cs="Sylfaen"/>
          <w:sz w:val="20"/>
          <w:szCs w:val="20"/>
          <w:lang w:val="es-ES"/>
        </w:rPr>
        <w:t>առաջին</w:t>
      </w:r>
      <w:r w:rsidRPr="006E68AD">
        <w:rPr>
          <w:rFonts w:ascii="Sylfaen" w:hAnsi="Sylfaen" w:cs="Arial"/>
          <w:sz w:val="20"/>
          <w:szCs w:val="20"/>
          <w:lang w:val="es-ES"/>
        </w:rPr>
        <w:t xml:space="preserve"> </w:t>
      </w:r>
      <w:r w:rsidRPr="006E68AD">
        <w:rPr>
          <w:rFonts w:ascii="Sylfaen" w:hAnsi="Sylfaen" w:cs="Sylfaen"/>
          <w:sz w:val="20"/>
          <w:szCs w:val="20"/>
          <w:lang w:val="es-ES"/>
        </w:rPr>
        <w:t>տեղը</w:t>
      </w:r>
      <w:r w:rsidRPr="006E68AD">
        <w:rPr>
          <w:rFonts w:ascii="Sylfaen" w:hAnsi="Sylfaen" w:cs="Arial"/>
          <w:sz w:val="20"/>
          <w:szCs w:val="20"/>
          <w:lang w:val="es-ES"/>
        </w:rPr>
        <w:t xml:space="preserve"> </w:t>
      </w:r>
      <w:r w:rsidRPr="006E68AD">
        <w:rPr>
          <w:rFonts w:ascii="Sylfaen" w:hAnsi="Sylfaen" w:cs="Sylfaen"/>
          <w:sz w:val="20"/>
          <w:szCs w:val="20"/>
          <w:lang w:val="es-ES"/>
        </w:rPr>
        <w:t>զբաղեցրած</w:t>
      </w:r>
      <w:r w:rsidRPr="006E68AD">
        <w:rPr>
          <w:rFonts w:ascii="Sylfaen" w:hAnsi="Sylfaen" w:cs="Arial"/>
          <w:sz w:val="20"/>
          <w:szCs w:val="20"/>
          <w:lang w:val="es-ES"/>
        </w:rPr>
        <w:t xml:space="preserve"> </w:t>
      </w:r>
      <w:r w:rsidRPr="006E68AD">
        <w:rPr>
          <w:rFonts w:ascii="Sylfaen" w:hAnsi="Sylfaen" w:cs="Sylfaen"/>
          <w:sz w:val="20"/>
          <w:szCs w:val="20"/>
          <w:lang w:val="es-ES"/>
        </w:rPr>
        <w:t>մասնակից</w:t>
      </w:r>
      <w:r w:rsidRPr="006E68AD">
        <w:rPr>
          <w:rFonts w:ascii="Sylfaen" w:hAnsi="Sylfaen" w:cs="Arial"/>
          <w:sz w:val="20"/>
          <w:szCs w:val="20"/>
          <w:lang w:val="es-ES"/>
        </w:rPr>
        <w:t xml:space="preserve">, </w:t>
      </w:r>
      <w:r w:rsidRPr="006E68AD">
        <w:rPr>
          <w:rFonts w:ascii="Sylfaen" w:hAnsi="Sylfaen" w:cs="Sylfaen"/>
          <w:sz w:val="20"/>
          <w:szCs w:val="20"/>
          <w:lang w:val="es-ES"/>
        </w:rPr>
        <w:t>ըստ</w:t>
      </w:r>
      <w:r w:rsidRPr="006E68AD">
        <w:rPr>
          <w:rFonts w:ascii="Sylfaen" w:hAnsi="Sylfaen" w:cs="Arial"/>
          <w:sz w:val="20"/>
          <w:szCs w:val="20"/>
          <w:lang w:val="es-ES"/>
        </w:rPr>
        <w:t xml:space="preserve"> </w:t>
      </w:r>
      <w:r w:rsidRPr="006E68AD">
        <w:rPr>
          <w:rFonts w:ascii="Sylfaen" w:hAnsi="Sylfaen" w:cs="Sylfaen"/>
          <w:sz w:val="20"/>
          <w:szCs w:val="20"/>
          <w:lang w:val="es-ES"/>
        </w:rPr>
        <w:t>չափաբաժինների</w:t>
      </w:r>
      <w:r w:rsidRPr="006E68AD">
        <w:rPr>
          <w:rFonts w:ascii="Sylfaen" w:hAnsi="Sylfaen" w:cs="Arial"/>
          <w:sz w:val="20"/>
          <w:szCs w:val="20"/>
          <w:lang w:val="es-ES"/>
        </w:rPr>
        <w:t xml:space="preserve"> </w:t>
      </w:r>
      <w:r w:rsidRPr="006E68AD">
        <w:rPr>
          <w:rFonts w:ascii="Sylfaen" w:hAnsi="Sylfaen" w:cs="Sylfaen"/>
          <w:sz w:val="20"/>
          <w:szCs w:val="20"/>
          <w:lang w:val="es-ES"/>
        </w:rPr>
        <w:t>ստորև</w:t>
      </w:r>
      <w:r w:rsidRPr="006E68AD">
        <w:rPr>
          <w:rFonts w:ascii="Sylfaen" w:hAnsi="Sylfaen" w:cs="Arial"/>
          <w:sz w:val="20"/>
          <w:szCs w:val="20"/>
          <w:lang w:val="es-ES"/>
        </w:rPr>
        <w:t xml:space="preserve"> </w:t>
      </w:r>
      <w:r w:rsidRPr="006E68AD">
        <w:rPr>
          <w:rFonts w:ascii="Sylfaen" w:hAnsi="Sylfaen" w:cs="Sylfaen"/>
          <w:sz w:val="20"/>
          <w:szCs w:val="20"/>
          <w:lang w:val="es-ES"/>
        </w:rPr>
        <w:t>ներկայացնում</w:t>
      </w:r>
      <w:r w:rsidRPr="006E68AD">
        <w:rPr>
          <w:rFonts w:ascii="Sylfaen" w:hAnsi="Sylfaen" w:cs="Arial"/>
          <w:sz w:val="20"/>
          <w:szCs w:val="20"/>
          <w:lang w:val="es-ES"/>
        </w:rPr>
        <w:t xml:space="preserve"> </w:t>
      </w:r>
      <w:r w:rsidRPr="006E68AD">
        <w:rPr>
          <w:rFonts w:ascii="Sylfaen" w:hAnsi="Sylfaen" w:cs="Sylfaen"/>
          <w:sz w:val="20"/>
          <w:szCs w:val="20"/>
          <w:lang w:val="es-ES"/>
        </w:rPr>
        <w:t>է</w:t>
      </w:r>
      <w:r w:rsidRPr="006E68AD">
        <w:rPr>
          <w:rFonts w:ascii="Sylfaen" w:hAnsi="Sylfaen" w:cs="Arial"/>
          <w:sz w:val="20"/>
          <w:szCs w:val="20"/>
          <w:lang w:val="es-ES"/>
        </w:rPr>
        <w:t xml:space="preserve"> </w:t>
      </w:r>
      <w:r w:rsidRPr="006E68AD">
        <w:rPr>
          <w:rFonts w:ascii="Sylfaen" w:hAnsi="Sylfaen" w:cs="Sylfaen"/>
          <w:sz w:val="20"/>
          <w:szCs w:val="20"/>
          <w:lang w:val="es-ES"/>
        </w:rPr>
        <w:t>իր</w:t>
      </w:r>
      <w:r w:rsidRPr="006E68AD">
        <w:rPr>
          <w:rFonts w:ascii="Sylfaen" w:hAnsi="Sylfaen" w:cs="Arial"/>
          <w:sz w:val="20"/>
          <w:szCs w:val="20"/>
          <w:lang w:val="es-ES"/>
        </w:rPr>
        <w:t xml:space="preserve"> </w:t>
      </w:r>
      <w:r w:rsidRPr="006E68AD">
        <w:rPr>
          <w:rFonts w:ascii="Sylfaen" w:hAnsi="Sylfaen" w:cs="Sylfaen"/>
          <w:sz w:val="20"/>
          <w:szCs w:val="20"/>
          <w:lang w:val="es-ES"/>
        </w:rPr>
        <w:t>կողմից</w:t>
      </w:r>
      <w:r w:rsidRPr="006E68AD">
        <w:rPr>
          <w:rFonts w:ascii="Sylfaen" w:hAnsi="Sylfaen" w:cs="Arial"/>
          <w:sz w:val="20"/>
          <w:szCs w:val="20"/>
          <w:lang w:val="es-ES"/>
        </w:rPr>
        <w:t xml:space="preserve"> </w:t>
      </w:r>
      <w:r w:rsidRPr="006E68AD">
        <w:rPr>
          <w:rFonts w:ascii="Sylfaen" w:hAnsi="Sylfaen" w:cs="Sylfaen"/>
          <w:sz w:val="20"/>
          <w:szCs w:val="20"/>
          <w:lang w:val="es-ES"/>
        </w:rPr>
        <w:t>առաջարկվող</w:t>
      </w:r>
      <w:r w:rsidRPr="006E68AD">
        <w:rPr>
          <w:rFonts w:ascii="Sylfaen" w:hAnsi="Sylfaen" w:cs="Arial"/>
          <w:sz w:val="20"/>
          <w:szCs w:val="20"/>
          <w:lang w:val="es-ES"/>
        </w:rPr>
        <w:t xml:space="preserve"> </w:t>
      </w:r>
      <w:r w:rsidRPr="006E68AD">
        <w:rPr>
          <w:rFonts w:ascii="Sylfaen" w:hAnsi="Sylfaen" w:cs="Sylfaen"/>
          <w:sz w:val="20"/>
          <w:szCs w:val="20"/>
          <w:lang w:val="es-ES"/>
        </w:rPr>
        <w:t>ապրանքի</w:t>
      </w:r>
      <w:r w:rsidRPr="006E68AD">
        <w:rPr>
          <w:rFonts w:ascii="Sylfaen" w:hAnsi="Sylfaen" w:cs="Arial"/>
          <w:sz w:val="20"/>
          <w:szCs w:val="20"/>
          <w:lang w:val="es-ES"/>
        </w:rPr>
        <w:t xml:space="preserve">` </w:t>
      </w:r>
      <w:r w:rsidRPr="006E68AD">
        <w:rPr>
          <w:rFonts w:ascii="Sylfaen" w:hAnsi="Sylfaen" w:cs="Sylfaen"/>
          <w:sz w:val="20"/>
          <w:szCs w:val="20"/>
          <w:lang w:val="es-ES"/>
        </w:rPr>
        <w:t>անվանումը</w:t>
      </w:r>
      <w:r w:rsidRPr="006E68AD">
        <w:rPr>
          <w:rFonts w:ascii="Sylfaen" w:hAnsi="Sylfaen" w:cs="Arial"/>
          <w:sz w:val="20"/>
          <w:szCs w:val="20"/>
          <w:lang w:val="es-ES"/>
        </w:rPr>
        <w:t xml:space="preserve">, </w:t>
      </w:r>
      <w:r w:rsidRPr="006E68AD">
        <w:rPr>
          <w:rFonts w:ascii="Sylfaen" w:hAnsi="Sylfaen" w:cs="Sylfaen"/>
          <w:sz w:val="20"/>
          <w:szCs w:val="20"/>
          <w:lang w:val="es-ES"/>
        </w:rPr>
        <w:t>ծագման</w:t>
      </w:r>
      <w:r w:rsidRPr="006E68AD">
        <w:rPr>
          <w:rFonts w:ascii="Sylfaen" w:hAnsi="Sylfaen" w:cs="Arial"/>
          <w:sz w:val="20"/>
          <w:szCs w:val="20"/>
          <w:lang w:val="es-ES"/>
        </w:rPr>
        <w:t xml:space="preserve"> </w:t>
      </w:r>
      <w:r w:rsidRPr="006E68AD">
        <w:rPr>
          <w:rFonts w:ascii="Sylfaen" w:hAnsi="Sylfaen" w:cs="Sylfaen"/>
          <w:sz w:val="20"/>
          <w:szCs w:val="20"/>
          <w:lang w:val="es-ES"/>
        </w:rPr>
        <w:t>երկիրը</w:t>
      </w:r>
      <w:r w:rsidRPr="006E68AD">
        <w:rPr>
          <w:rFonts w:ascii="Sylfaen" w:hAnsi="Sylfaen" w:cs="Arial"/>
          <w:sz w:val="20"/>
          <w:szCs w:val="20"/>
          <w:lang w:val="es-ES"/>
        </w:rPr>
        <w:t xml:space="preserve"> </w:t>
      </w:r>
      <w:r w:rsidRPr="006E68AD">
        <w:rPr>
          <w:rFonts w:ascii="Sylfaen" w:hAnsi="Sylfaen" w:cs="Sylfaen"/>
          <w:sz w:val="20"/>
          <w:szCs w:val="20"/>
          <w:lang w:val="es-ES"/>
        </w:rPr>
        <w:t>և</w:t>
      </w:r>
      <w:r w:rsidRPr="006E68AD">
        <w:rPr>
          <w:rFonts w:ascii="Sylfaen" w:hAnsi="Sylfaen" w:cs="Arial"/>
          <w:sz w:val="20"/>
          <w:szCs w:val="20"/>
          <w:lang w:val="es-ES"/>
        </w:rPr>
        <w:t xml:space="preserve"> </w:t>
      </w:r>
      <w:r w:rsidRPr="006E68AD">
        <w:rPr>
          <w:rFonts w:ascii="Sylfaen" w:hAnsi="Sylfaen" w:cs="Sylfaen"/>
          <w:sz w:val="20"/>
          <w:szCs w:val="20"/>
          <w:lang w:val="es-ES"/>
        </w:rPr>
        <w:t>տեխնիկական</w:t>
      </w:r>
      <w:r w:rsidRPr="006E68AD">
        <w:rPr>
          <w:rFonts w:ascii="Sylfaen" w:hAnsi="Sylfaen" w:cs="Arial"/>
          <w:sz w:val="20"/>
          <w:szCs w:val="20"/>
          <w:lang w:val="es-ES"/>
        </w:rPr>
        <w:t xml:space="preserve"> </w:t>
      </w:r>
      <w:r w:rsidRPr="006E68AD">
        <w:rPr>
          <w:rFonts w:ascii="Sylfaen" w:hAnsi="Sylfaen" w:cs="Sylfaen"/>
          <w:sz w:val="20"/>
          <w:szCs w:val="20"/>
          <w:lang w:val="es-ES"/>
        </w:rPr>
        <w:t>բնութագրերը</w:t>
      </w:r>
      <w:r w:rsidRPr="006E68AD">
        <w:rPr>
          <w:rFonts w:ascii="Sylfaen" w:hAnsi="Sylfaen" w:cs="Arial"/>
          <w:sz w:val="20"/>
          <w:szCs w:val="20"/>
          <w:lang w:val="es-ES"/>
        </w:rPr>
        <w:t>.</w:t>
      </w:r>
      <w:r w:rsidR="002330C1" w:rsidRPr="006E68AD">
        <w:rPr>
          <w:rStyle w:val="af6"/>
          <w:rFonts w:ascii="Sylfaen" w:hAnsi="Sylfaen" w:cs="Arial"/>
          <w:color w:val="FFFFFF"/>
          <w:sz w:val="20"/>
          <w:szCs w:val="20"/>
          <w:lang w:val="es-ES"/>
        </w:rPr>
        <w:footnoteReference w:id="7"/>
      </w:r>
      <w:del w:id="31" w:author="Sergey Shahnazaryan" w:date="2019-05-20T15:54:00Z">
        <w:r w:rsidRPr="006E68AD" w:rsidDel="002459FA">
          <w:rPr>
            <w:rFonts w:ascii="Sylfaen" w:hAnsi="Sylfaen" w:cs="Arial"/>
            <w:sz w:val="20"/>
            <w:szCs w:val="20"/>
            <w:lang w:val="es-ES"/>
          </w:rPr>
          <w:delText xml:space="preserve"> </w:delText>
        </w:r>
      </w:del>
    </w:p>
    <w:p w:rsidR="00B2572B" w:rsidRPr="006E68AD" w:rsidRDefault="00B2572B" w:rsidP="00B2572B">
      <w:pPr>
        <w:pStyle w:val="3"/>
        <w:spacing w:line="240" w:lineRule="auto"/>
        <w:ind w:firstLine="567"/>
        <w:rPr>
          <w:rFonts w:ascii="Sylfaen" w:hAnsi="Sylfaen" w:cs="Arial"/>
          <w:lang w:val="es-ES"/>
        </w:rPr>
      </w:pPr>
    </w:p>
    <w:p w:rsidR="00B2572B" w:rsidRPr="006E68AD" w:rsidRDefault="00B2572B" w:rsidP="00B2572B">
      <w:pPr>
        <w:rPr>
          <w:rFonts w:ascii="Sylfaen" w:hAnsi="Sylfaen"/>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gridCol w:w="2650"/>
        <w:gridCol w:w="2381"/>
        <w:gridCol w:w="3703"/>
      </w:tblGrid>
      <w:tr w:rsidR="00B2572B" w:rsidRPr="006E68AD" w:rsidTr="00E27703">
        <w:tc>
          <w:tcPr>
            <w:tcW w:w="1368" w:type="dxa"/>
            <w:vMerge w:val="restart"/>
            <w:vAlign w:val="center"/>
          </w:tcPr>
          <w:p w:rsidR="00B2572B" w:rsidRPr="006E68AD" w:rsidRDefault="00B2572B" w:rsidP="00B2572B">
            <w:pPr>
              <w:jc w:val="center"/>
              <w:rPr>
                <w:rFonts w:ascii="Sylfaen" w:hAnsi="Sylfaen"/>
                <w:b/>
                <w:bCs/>
                <w:sz w:val="16"/>
                <w:szCs w:val="18"/>
                <w:lang w:val="es-ES"/>
              </w:rPr>
            </w:pPr>
            <w:r w:rsidRPr="006E68AD">
              <w:rPr>
                <w:rFonts w:ascii="Sylfaen" w:hAnsi="Sylfaen" w:cs="Sylfaen"/>
                <w:b/>
                <w:bCs/>
                <w:sz w:val="16"/>
                <w:szCs w:val="18"/>
                <w:lang w:val="es-ES"/>
              </w:rPr>
              <w:t>Չափաբաժնի</w:t>
            </w:r>
            <w:r w:rsidRPr="006E68AD">
              <w:rPr>
                <w:rFonts w:ascii="Sylfaen" w:hAnsi="Sylfaen"/>
                <w:b/>
                <w:bCs/>
                <w:sz w:val="16"/>
                <w:szCs w:val="18"/>
                <w:lang w:val="es-ES"/>
              </w:rPr>
              <w:t xml:space="preserve"> </w:t>
            </w:r>
            <w:r w:rsidRPr="006E68AD">
              <w:rPr>
                <w:rFonts w:ascii="Sylfaen" w:hAnsi="Sylfaen" w:cs="Sylfaen"/>
                <w:b/>
                <w:bCs/>
                <w:sz w:val="16"/>
                <w:szCs w:val="18"/>
                <w:lang w:val="es-ES"/>
              </w:rPr>
              <w:t>համար</w:t>
            </w:r>
          </w:p>
        </w:tc>
        <w:tc>
          <w:tcPr>
            <w:tcW w:w="8910" w:type="dxa"/>
            <w:gridSpan w:val="3"/>
            <w:vAlign w:val="center"/>
          </w:tcPr>
          <w:p w:rsidR="00B2572B" w:rsidRPr="006E68AD" w:rsidRDefault="00B2572B" w:rsidP="00B2572B">
            <w:pPr>
              <w:jc w:val="center"/>
              <w:rPr>
                <w:rFonts w:ascii="Sylfaen" w:hAnsi="Sylfaen"/>
                <w:b/>
                <w:bCs/>
                <w:sz w:val="16"/>
                <w:szCs w:val="18"/>
                <w:lang w:val="es-ES"/>
              </w:rPr>
            </w:pPr>
            <w:r w:rsidRPr="006E68AD">
              <w:rPr>
                <w:rFonts w:ascii="Sylfaen" w:hAnsi="Sylfaen" w:cs="Sylfaen"/>
                <w:b/>
                <w:bCs/>
                <w:sz w:val="16"/>
                <w:szCs w:val="18"/>
                <w:lang w:val="es-ES"/>
              </w:rPr>
              <w:t>Առաջարկվող</w:t>
            </w:r>
            <w:r w:rsidRPr="006E68AD">
              <w:rPr>
                <w:rFonts w:ascii="Sylfaen" w:hAnsi="Sylfaen"/>
                <w:b/>
                <w:bCs/>
                <w:sz w:val="16"/>
                <w:szCs w:val="18"/>
                <w:lang w:val="es-ES"/>
              </w:rPr>
              <w:t xml:space="preserve"> </w:t>
            </w:r>
            <w:r w:rsidRPr="006E68AD">
              <w:rPr>
                <w:rFonts w:ascii="Sylfaen" w:hAnsi="Sylfaen" w:cs="Sylfaen"/>
                <w:b/>
                <w:bCs/>
                <w:sz w:val="16"/>
                <w:szCs w:val="18"/>
                <w:lang w:val="es-ES"/>
              </w:rPr>
              <w:t>ապրանքի</w:t>
            </w:r>
          </w:p>
        </w:tc>
      </w:tr>
      <w:tr w:rsidR="00E27703" w:rsidRPr="006E68AD" w:rsidTr="00E27703">
        <w:tc>
          <w:tcPr>
            <w:tcW w:w="1368" w:type="dxa"/>
            <w:vMerge/>
            <w:vAlign w:val="center"/>
          </w:tcPr>
          <w:p w:rsidR="00E27703" w:rsidRPr="006E68AD" w:rsidRDefault="00E27703" w:rsidP="00B2572B">
            <w:pPr>
              <w:jc w:val="center"/>
              <w:rPr>
                <w:rFonts w:ascii="Sylfaen" w:hAnsi="Sylfaen"/>
                <w:b/>
                <w:bCs/>
                <w:sz w:val="16"/>
                <w:szCs w:val="18"/>
                <w:lang w:val="es-ES"/>
              </w:rPr>
            </w:pPr>
          </w:p>
        </w:tc>
        <w:tc>
          <w:tcPr>
            <w:tcW w:w="2700" w:type="dxa"/>
            <w:vAlign w:val="center"/>
          </w:tcPr>
          <w:p w:rsidR="00E27703" w:rsidRPr="006E68AD" w:rsidRDefault="00E27703" w:rsidP="00B2572B">
            <w:pPr>
              <w:jc w:val="center"/>
              <w:rPr>
                <w:rFonts w:ascii="Sylfaen" w:hAnsi="Sylfaen"/>
                <w:b/>
                <w:bCs/>
                <w:sz w:val="16"/>
                <w:szCs w:val="18"/>
                <w:lang w:val="es-ES"/>
              </w:rPr>
            </w:pPr>
            <w:r w:rsidRPr="006E68AD">
              <w:rPr>
                <w:rFonts w:ascii="Sylfaen" w:hAnsi="Sylfaen" w:cs="Sylfaen"/>
                <w:b/>
                <w:bCs/>
                <w:sz w:val="16"/>
                <w:szCs w:val="18"/>
                <w:lang w:val="es-ES"/>
              </w:rPr>
              <w:t>անվանումը</w:t>
            </w:r>
          </w:p>
        </w:tc>
        <w:tc>
          <w:tcPr>
            <w:tcW w:w="2430" w:type="dxa"/>
            <w:vAlign w:val="center"/>
          </w:tcPr>
          <w:p w:rsidR="00E27703" w:rsidRPr="006E68AD" w:rsidRDefault="00E27703" w:rsidP="00B2572B">
            <w:pPr>
              <w:jc w:val="center"/>
              <w:rPr>
                <w:rFonts w:ascii="Sylfaen" w:hAnsi="Sylfaen"/>
                <w:b/>
                <w:bCs/>
                <w:sz w:val="16"/>
                <w:szCs w:val="18"/>
                <w:lang w:val="es-ES"/>
              </w:rPr>
            </w:pPr>
            <w:r w:rsidRPr="006E68AD">
              <w:rPr>
                <w:rFonts w:ascii="Sylfaen" w:hAnsi="Sylfaen" w:cs="Sylfaen"/>
                <w:b/>
                <w:bCs/>
                <w:sz w:val="16"/>
                <w:szCs w:val="18"/>
                <w:lang w:val="es-ES"/>
              </w:rPr>
              <w:t>ծագման</w:t>
            </w:r>
            <w:r w:rsidRPr="006E68AD">
              <w:rPr>
                <w:rFonts w:ascii="Sylfaen" w:hAnsi="Sylfaen"/>
                <w:b/>
                <w:bCs/>
                <w:sz w:val="16"/>
                <w:szCs w:val="18"/>
                <w:lang w:val="es-ES"/>
              </w:rPr>
              <w:t xml:space="preserve"> </w:t>
            </w:r>
            <w:r w:rsidRPr="006E68AD">
              <w:rPr>
                <w:rFonts w:ascii="Sylfaen" w:hAnsi="Sylfaen" w:cs="Sylfaen"/>
                <w:b/>
                <w:bCs/>
                <w:sz w:val="16"/>
                <w:szCs w:val="18"/>
                <w:lang w:val="es-ES"/>
              </w:rPr>
              <w:t>երկիրը</w:t>
            </w:r>
          </w:p>
        </w:tc>
        <w:tc>
          <w:tcPr>
            <w:tcW w:w="3780" w:type="dxa"/>
            <w:vAlign w:val="center"/>
          </w:tcPr>
          <w:p w:rsidR="00E27703" w:rsidRPr="006E68AD" w:rsidRDefault="00E27703" w:rsidP="00B2572B">
            <w:pPr>
              <w:jc w:val="center"/>
              <w:rPr>
                <w:rFonts w:ascii="Sylfaen" w:hAnsi="Sylfaen"/>
                <w:b/>
                <w:bCs/>
                <w:sz w:val="16"/>
                <w:szCs w:val="18"/>
                <w:lang w:val="es-ES"/>
              </w:rPr>
            </w:pPr>
            <w:r w:rsidRPr="006E68AD">
              <w:rPr>
                <w:rFonts w:ascii="Sylfaen" w:hAnsi="Sylfaen" w:cs="Sylfaen"/>
                <w:b/>
                <w:bCs/>
                <w:sz w:val="16"/>
                <w:szCs w:val="18"/>
                <w:lang w:val="es-ES"/>
              </w:rPr>
              <w:t>տեխնիկական</w:t>
            </w:r>
            <w:r w:rsidRPr="006E68AD">
              <w:rPr>
                <w:rFonts w:ascii="Sylfaen" w:hAnsi="Sylfaen"/>
                <w:b/>
                <w:bCs/>
                <w:sz w:val="16"/>
                <w:szCs w:val="18"/>
                <w:lang w:val="es-ES"/>
              </w:rPr>
              <w:t xml:space="preserve"> </w:t>
            </w:r>
            <w:r w:rsidRPr="006E68AD">
              <w:rPr>
                <w:rFonts w:ascii="Sylfaen" w:hAnsi="Sylfaen" w:cs="Sylfaen"/>
                <w:b/>
                <w:bCs/>
                <w:sz w:val="16"/>
                <w:szCs w:val="18"/>
                <w:lang w:val="es-ES"/>
              </w:rPr>
              <w:t>բնութագրերը</w:t>
            </w:r>
          </w:p>
        </w:tc>
      </w:tr>
      <w:tr w:rsidR="00E27703" w:rsidRPr="006E68AD" w:rsidTr="00E27703">
        <w:tc>
          <w:tcPr>
            <w:tcW w:w="1368" w:type="dxa"/>
          </w:tcPr>
          <w:p w:rsidR="00E27703" w:rsidRPr="006E68AD" w:rsidRDefault="00E27703" w:rsidP="00B2572B">
            <w:pPr>
              <w:pStyle w:val="3"/>
              <w:spacing w:line="240" w:lineRule="auto"/>
              <w:jc w:val="left"/>
              <w:rPr>
                <w:rFonts w:ascii="Sylfaen" w:hAnsi="Sylfaen"/>
                <w:b/>
                <w:lang w:val="hy-AM"/>
              </w:rPr>
            </w:pPr>
          </w:p>
        </w:tc>
        <w:tc>
          <w:tcPr>
            <w:tcW w:w="2700" w:type="dxa"/>
          </w:tcPr>
          <w:p w:rsidR="00E27703" w:rsidRPr="006E68AD" w:rsidRDefault="00E27703" w:rsidP="00B2572B">
            <w:pPr>
              <w:pStyle w:val="3"/>
              <w:spacing w:line="240" w:lineRule="auto"/>
              <w:jc w:val="left"/>
              <w:rPr>
                <w:rFonts w:ascii="Sylfaen" w:hAnsi="Sylfaen"/>
                <w:b/>
                <w:lang w:val="hy-AM"/>
              </w:rPr>
            </w:pPr>
          </w:p>
        </w:tc>
        <w:tc>
          <w:tcPr>
            <w:tcW w:w="2430" w:type="dxa"/>
          </w:tcPr>
          <w:p w:rsidR="00E27703" w:rsidRPr="006E68AD" w:rsidRDefault="00E27703" w:rsidP="00B2572B">
            <w:pPr>
              <w:pStyle w:val="3"/>
              <w:spacing w:line="240" w:lineRule="auto"/>
              <w:jc w:val="left"/>
              <w:rPr>
                <w:rFonts w:ascii="Sylfaen" w:hAnsi="Sylfaen"/>
                <w:b/>
                <w:lang w:val="hy-AM"/>
              </w:rPr>
            </w:pPr>
          </w:p>
        </w:tc>
        <w:tc>
          <w:tcPr>
            <w:tcW w:w="3780" w:type="dxa"/>
          </w:tcPr>
          <w:p w:rsidR="00E27703" w:rsidRPr="006E68AD" w:rsidRDefault="00E27703" w:rsidP="00B2572B">
            <w:pPr>
              <w:pStyle w:val="3"/>
              <w:spacing w:line="240" w:lineRule="auto"/>
              <w:jc w:val="left"/>
              <w:rPr>
                <w:rFonts w:ascii="Sylfaen" w:hAnsi="Sylfaen"/>
                <w:b/>
                <w:lang w:val="hy-AM"/>
              </w:rPr>
            </w:pPr>
          </w:p>
        </w:tc>
      </w:tr>
      <w:tr w:rsidR="00E27703" w:rsidRPr="006E68AD" w:rsidTr="00E27703">
        <w:tc>
          <w:tcPr>
            <w:tcW w:w="1368" w:type="dxa"/>
          </w:tcPr>
          <w:p w:rsidR="00E27703" w:rsidRPr="006E68AD" w:rsidRDefault="00E27703" w:rsidP="00B2572B">
            <w:pPr>
              <w:pStyle w:val="3"/>
              <w:spacing w:line="240" w:lineRule="auto"/>
              <w:jc w:val="left"/>
              <w:rPr>
                <w:rFonts w:ascii="Sylfaen" w:hAnsi="Sylfaen"/>
                <w:b/>
                <w:lang w:val="hy-AM"/>
              </w:rPr>
            </w:pPr>
          </w:p>
        </w:tc>
        <w:tc>
          <w:tcPr>
            <w:tcW w:w="2700" w:type="dxa"/>
          </w:tcPr>
          <w:p w:rsidR="00E27703" w:rsidRPr="006E68AD" w:rsidRDefault="00E27703" w:rsidP="00B2572B">
            <w:pPr>
              <w:pStyle w:val="3"/>
              <w:spacing w:line="240" w:lineRule="auto"/>
              <w:jc w:val="left"/>
              <w:rPr>
                <w:rFonts w:ascii="Sylfaen" w:hAnsi="Sylfaen"/>
                <w:b/>
                <w:lang w:val="hy-AM"/>
              </w:rPr>
            </w:pPr>
          </w:p>
        </w:tc>
        <w:tc>
          <w:tcPr>
            <w:tcW w:w="2430" w:type="dxa"/>
          </w:tcPr>
          <w:p w:rsidR="00E27703" w:rsidRPr="006E68AD" w:rsidRDefault="00E27703" w:rsidP="00B2572B">
            <w:pPr>
              <w:pStyle w:val="3"/>
              <w:spacing w:line="240" w:lineRule="auto"/>
              <w:jc w:val="left"/>
              <w:rPr>
                <w:rFonts w:ascii="Sylfaen" w:hAnsi="Sylfaen"/>
                <w:b/>
                <w:lang w:val="hy-AM"/>
              </w:rPr>
            </w:pPr>
          </w:p>
        </w:tc>
        <w:tc>
          <w:tcPr>
            <w:tcW w:w="3780" w:type="dxa"/>
          </w:tcPr>
          <w:p w:rsidR="00E27703" w:rsidRPr="006E68AD" w:rsidRDefault="00E27703" w:rsidP="00B2572B">
            <w:pPr>
              <w:pStyle w:val="3"/>
              <w:spacing w:line="240" w:lineRule="auto"/>
              <w:jc w:val="left"/>
              <w:rPr>
                <w:rFonts w:ascii="Sylfaen" w:hAnsi="Sylfaen"/>
                <w:b/>
                <w:lang w:val="hy-AM"/>
              </w:rPr>
            </w:pPr>
          </w:p>
        </w:tc>
      </w:tr>
      <w:tr w:rsidR="00E27703" w:rsidRPr="006E68AD" w:rsidTr="00E27703">
        <w:tc>
          <w:tcPr>
            <w:tcW w:w="1368" w:type="dxa"/>
          </w:tcPr>
          <w:p w:rsidR="00E27703" w:rsidRPr="006E68AD" w:rsidRDefault="00E27703" w:rsidP="00B2572B">
            <w:pPr>
              <w:pStyle w:val="3"/>
              <w:spacing w:line="240" w:lineRule="auto"/>
              <w:jc w:val="left"/>
              <w:rPr>
                <w:rFonts w:ascii="Sylfaen" w:hAnsi="Sylfaen"/>
                <w:b/>
                <w:lang w:val="hy-AM"/>
              </w:rPr>
            </w:pPr>
          </w:p>
        </w:tc>
        <w:tc>
          <w:tcPr>
            <w:tcW w:w="2700" w:type="dxa"/>
          </w:tcPr>
          <w:p w:rsidR="00E27703" w:rsidRPr="006E68AD" w:rsidRDefault="00E27703" w:rsidP="00B2572B">
            <w:pPr>
              <w:pStyle w:val="3"/>
              <w:spacing w:line="240" w:lineRule="auto"/>
              <w:jc w:val="left"/>
              <w:rPr>
                <w:rFonts w:ascii="Sylfaen" w:hAnsi="Sylfaen"/>
                <w:b/>
                <w:lang w:val="hy-AM"/>
              </w:rPr>
            </w:pPr>
          </w:p>
        </w:tc>
        <w:tc>
          <w:tcPr>
            <w:tcW w:w="2430" w:type="dxa"/>
          </w:tcPr>
          <w:p w:rsidR="00E27703" w:rsidRPr="006E68AD" w:rsidRDefault="00E27703" w:rsidP="00B2572B">
            <w:pPr>
              <w:pStyle w:val="3"/>
              <w:spacing w:line="240" w:lineRule="auto"/>
              <w:jc w:val="left"/>
              <w:rPr>
                <w:rFonts w:ascii="Sylfaen" w:hAnsi="Sylfaen"/>
                <w:b/>
                <w:lang w:val="hy-AM"/>
              </w:rPr>
            </w:pPr>
          </w:p>
        </w:tc>
        <w:tc>
          <w:tcPr>
            <w:tcW w:w="3780" w:type="dxa"/>
          </w:tcPr>
          <w:p w:rsidR="00E27703" w:rsidRPr="006E68AD" w:rsidRDefault="00E27703" w:rsidP="00B2572B">
            <w:pPr>
              <w:pStyle w:val="3"/>
              <w:spacing w:line="240" w:lineRule="auto"/>
              <w:jc w:val="left"/>
              <w:rPr>
                <w:rFonts w:ascii="Sylfaen" w:hAnsi="Sylfaen"/>
                <w:b/>
                <w:lang w:val="hy-AM"/>
              </w:rPr>
            </w:pPr>
          </w:p>
        </w:tc>
      </w:tr>
    </w:tbl>
    <w:p w:rsidR="00B2572B" w:rsidRPr="006E68AD" w:rsidRDefault="00B2572B" w:rsidP="00B2572B">
      <w:pPr>
        <w:pStyle w:val="3"/>
        <w:spacing w:line="240" w:lineRule="auto"/>
        <w:ind w:firstLine="567"/>
        <w:jc w:val="left"/>
        <w:rPr>
          <w:rFonts w:ascii="Sylfaen" w:hAnsi="Sylfaen"/>
          <w:b/>
          <w:lang w:val="en-US"/>
        </w:rPr>
      </w:pPr>
    </w:p>
    <w:p w:rsidR="00B2572B" w:rsidRPr="006E68AD" w:rsidRDefault="00B2572B" w:rsidP="00B2572B">
      <w:pPr>
        <w:pStyle w:val="3"/>
        <w:spacing w:line="240" w:lineRule="auto"/>
        <w:ind w:firstLine="567"/>
        <w:jc w:val="left"/>
        <w:rPr>
          <w:rFonts w:ascii="Sylfaen" w:hAnsi="Sylfaen"/>
          <w:b/>
          <w:lang w:val="en-US"/>
        </w:rPr>
      </w:pPr>
    </w:p>
    <w:p w:rsidR="00B2572B" w:rsidRPr="006E68AD" w:rsidRDefault="00B2572B" w:rsidP="00B2572B">
      <w:pPr>
        <w:pStyle w:val="3"/>
        <w:spacing w:line="240" w:lineRule="auto"/>
        <w:ind w:firstLine="567"/>
        <w:jc w:val="left"/>
        <w:rPr>
          <w:rFonts w:ascii="Sylfaen" w:hAnsi="Sylfaen"/>
          <w:b/>
          <w:lang w:val="en-US"/>
        </w:rPr>
      </w:pPr>
    </w:p>
    <w:p w:rsidR="00B2572B" w:rsidRPr="006E68AD" w:rsidRDefault="00B2572B" w:rsidP="00B2572B">
      <w:pPr>
        <w:pStyle w:val="3"/>
        <w:spacing w:line="240" w:lineRule="auto"/>
        <w:ind w:firstLine="567"/>
        <w:jc w:val="left"/>
        <w:rPr>
          <w:rFonts w:ascii="Sylfaen" w:hAnsi="Sylfaen"/>
          <w:b/>
          <w:lang w:val="en-US"/>
        </w:rPr>
      </w:pPr>
    </w:p>
    <w:p w:rsidR="00B2572B" w:rsidRPr="006E68AD" w:rsidRDefault="00B2572B" w:rsidP="00B2572B">
      <w:pPr>
        <w:rPr>
          <w:rFonts w:ascii="Sylfaen" w:hAnsi="Sylfaen"/>
          <w:sz w:val="20"/>
          <w:lang w:val="es-ES"/>
        </w:rPr>
      </w:pPr>
    </w:p>
    <w:p w:rsidR="00B2572B" w:rsidRPr="006E68AD" w:rsidRDefault="00B2572B" w:rsidP="00B2572B">
      <w:pPr>
        <w:jc w:val="both"/>
        <w:rPr>
          <w:rFonts w:ascii="Sylfaen" w:hAnsi="Sylfaen"/>
          <w:sz w:val="20"/>
          <w:u w:val="single"/>
        </w:rPr>
      </w:pPr>
      <w:r w:rsidRPr="006E68AD">
        <w:rPr>
          <w:rFonts w:ascii="Sylfaen" w:hAnsi="Sylfaen"/>
          <w:sz w:val="20"/>
          <w:u w:val="single"/>
        </w:rPr>
        <w:tab/>
      </w:r>
      <w:r w:rsidRPr="006E68AD">
        <w:rPr>
          <w:rFonts w:ascii="Sylfaen" w:hAnsi="Sylfaen"/>
          <w:sz w:val="20"/>
          <w:u w:val="single"/>
        </w:rPr>
        <w:tab/>
      </w:r>
      <w:r w:rsidRPr="006E68AD">
        <w:rPr>
          <w:rFonts w:ascii="Sylfaen" w:hAnsi="Sylfaen"/>
          <w:sz w:val="20"/>
          <w:u w:val="single"/>
        </w:rPr>
        <w:tab/>
      </w:r>
      <w:r w:rsidRPr="006E68AD">
        <w:rPr>
          <w:rFonts w:ascii="Sylfaen" w:hAnsi="Sylfaen"/>
          <w:sz w:val="20"/>
          <w:u w:val="single"/>
        </w:rPr>
        <w:tab/>
      </w:r>
      <w:r w:rsidRPr="006E68AD">
        <w:rPr>
          <w:rFonts w:ascii="Sylfaen" w:hAnsi="Sylfaen"/>
          <w:sz w:val="20"/>
          <w:u w:val="single"/>
        </w:rPr>
        <w:tab/>
      </w:r>
      <w:r w:rsidRPr="006E68AD">
        <w:rPr>
          <w:rFonts w:ascii="Sylfaen" w:hAnsi="Sylfaen"/>
          <w:sz w:val="20"/>
          <w:u w:val="single"/>
        </w:rPr>
        <w:tab/>
      </w:r>
      <w:r w:rsidRPr="006E68AD">
        <w:rPr>
          <w:rFonts w:ascii="Sylfaen" w:hAnsi="Sylfaen"/>
          <w:sz w:val="20"/>
          <w:u w:val="single"/>
        </w:rPr>
        <w:tab/>
      </w:r>
      <w:r w:rsidRPr="006E68AD">
        <w:rPr>
          <w:rFonts w:ascii="Sylfaen" w:hAnsi="Sylfaen"/>
          <w:sz w:val="20"/>
          <w:u w:val="single"/>
        </w:rPr>
        <w:tab/>
      </w:r>
      <w:r w:rsidRPr="006E68AD">
        <w:rPr>
          <w:rFonts w:ascii="Sylfaen" w:hAnsi="Sylfaen"/>
          <w:sz w:val="20"/>
          <w:u w:val="single"/>
        </w:rPr>
        <w:tab/>
      </w:r>
      <w:r w:rsidRPr="006E68AD">
        <w:rPr>
          <w:rFonts w:ascii="Sylfaen" w:hAnsi="Sylfaen"/>
          <w:sz w:val="20"/>
        </w:rPr>
        <w:tab/>
      </w:r>
      <w:r w:rsidRPr="006E68AD">
        <w:rPr>
          <w:rFonts w:ascii="Sylfaen" w:hAnsi="Sylfaen"/>
          <w:sz w:val="20"/>
          <w:u w:val="single"/>
        </w:rPr>
        <w:tab/>
      </w:r>
      <w:r w:rsidRPr="006E68AD">
        <w:rPr>
          <w:rFonts w:ascii="Sylfaen" w:hAnsi="Sylfaen"/>
          <w:sz w:val="20"/>
          <w:u w:val="single"/>
        </w:rPr>
        <w:tab/>
      </w:r>
      <w:r w:rsidRPr="006E68AD">
        <w:rPr>
          <w:rFonts w:ascii="Sylfaen" w:hAnsi="Sylfaen"/>
          <w:sz w:val="20"/>
          <w:u w:val="single"/>
        </w:rPr>
        <w:tab/>
      </w:r>
    </w:p>
    <w:p w:rsidR="00B2572B" w:rsidRPr="006E68AD" w:rsidRDefault="00E27703" w:rsidP="00B3623D">
      <w:pPr>
        <w:rPr>
          <w:rFonts w:ascii="Sylfaen" w:hAnsi="Sylfaen" w:cs="Sylfaen"/>
          <w:sz w:val="20"/>
        </w:rPr>
      </w:pPr>
      <w:r w:rsidRPr="006E68AD">
        <w:rPr>
          <w:rFonts w:ascii="Sylfaen" w:hAnsi="Sylfaen" w:cs="Sylfaen"/>
          <w:sz w:val="20"/>
          <w:vertAlign w:val="superscript"/>
        </w:rPr>
        <w:t xml:space="preserve">          </w:t>
      </w:r>
      <w:r w:rsidR="00B2572B" w:rsidRPr="006E68AD">
        <w:rPr>
          <w:rFonts w:ascii="Sylfaen" w:hAnsi="Sylfaen" w:cs="Sylfaen"/>
          <w:sz w:val="20"/>
          <w:vertAlign w:val="superscript"/>
          <w:lang w:val="hy-AM"/>
        </w:rPr>
        <w:t>առաջին տեղը զբաղեցրած    մասնակցի անվանումը (ղեկավարի պաշտոնը, անուն ազգանունը)</w:t>
      </w:r>
      <w:r w:rsidR="00B2572B" w:rsidRPr="006E68AD">
        <w:rPr>
          <w:rFonts w:ascii="Sylfaen" w:hAnsi="Sylfaen" w:cs="Sylfaen"/>
          <w:sz w:val="20"/>
          <w:vertAlign w:val="superscript"/>
        </w:rPr>
        <w:t xml:space="preserve">  </w:t>
      </w:r>
      <w:r w:rsidR="00B2572B" w:rsidRPr="006E68AD">
        <w:rPr>
          <w:rFonts w:ascii="Sylfaen" w:hAnsi="Sylfaen" w:cs="Sylfaen"/>
          <w:sz w:val="20"/>
          <w:vertAlign w:val="superscript"/>
        </w:rPr>
        <w:tab/>
      </w:r>
      <w:r w:rsidR="00B2572B" w:rsidRPr="006E68AD">
        <w:rPr>
          <w:rFonts w:ascii="Sylfaen" w:hAnsi="Sylfaen" w:cs="Sylfaen"/>
          <w:sz w:val="20"/>
          <w:vertAlign w:val="superscript"/>
        </w:rPr>
        <w:tab/>
      </w:r>
      <w:r w:rsidR="00B2572B" w:rsidRPr="006E68AD">
        <w:rPr>
          <w:rFonts w:ascii="Sylfaen" w:hAnsi="Sylfaen" w:cs="Sylfaen"/>
          <w:vertAlign w:val="superscript"/>
        </w:rPr>
        <w:t xml:space="preserve">           </w:t>
      </w:r>
      <w:r w:rsidR="00B2572B" w:rsidRPr="006E68AD">
        <w:rPr>
          <w:rFonts w:ascii="Sylfaen" w:hAnsi="Sylfaen" w:cs="Sylfaen"/>
          <w:sz w:val="20"/>
          <w:vertAlign w:val="superscript"/>
          <w:lang w:val="hy-AM"/>
        </w:rPr>
        <w:t>ստորագրությո</w:t>
      </w:r>
      <w:r w:rsidR="002459FA" w:rsidRPr="006E68AD">
        <w:rPr>
          <w:rFonts w:ascii="Sylfaen" w:hAnsi="Sylfaen" w:cs="Sylfaen"/>
          <w:sz w:val="20"/>
          <w:vertAlign w:val="superscript"/>
        </w:rPr>
        <w:t>ւն</w:t>
      </w:r>
      <w:r w:rsidR="00B2572B" w:rsidRPr="006E68AD">
        <w:rPr>
          <w:rFonts w:ascii="Sylfaen" w:hAnsi="Sylfaen" w:cs="Sylfaen"/>
          <w:sz w:val="20"/>
          <w:lang w:val="hy-AM"/>
        </w:rPr>
        <w:t xml:space="preserve"> </w:t>
      </w:r>
    </w:p>
    <w:p w:rsidR="00B2572B" w:rsidRPr="006E68AD" w:rsidRDefault="00B2572B" w:rsidP="00B2572B">
      <w:pPr>
        <w:jc w:val="right"/>
        <w:rPr>
          <w:rFonts w:ascii="Sylfaen" w:hAnsi="Sylfaen" w:cs="Sylfaen"/>
          <w:sz w:val="20"/>
        </w:rPr>
      </w:pPr>
    </w:p>
    <w:p w:rsidR="00B2572B" w:rsidRPr="006E68AD" w:rsidRDefault="00B2572B" w:rsidP="00B2572B">
      <w:pPr>
        <w:jc w:val="right"/>
        <w:rPr>
          <w:rFonts w:ascii="Sylfaen" w:hAnsi="Sylfaen" w:cs="Sylfaen"/>
          <w:sz w:val="20"/>
        </w:rPr>
      </w:pPr>
    </w:p>
    <w:p w:rsidR="00B2572B" w:rsidRPr="006E68AD" w:rsidRDefault="00B2572B" w:rsidP="00B2572B">
      <w:pPr>
        <w:jc w:val="right"/>
        <w:rPr>
          <w:rFonts w:ascii="Sylfaen" w:hAnsi="Sylfaen" w:cs="Arial"/>
          <w:sz w:val="20"/>
          <w:lang w:val="hy-AM"/>
        </w:rPr>
      </w:pPr>
      <w:r w:rsidRPr="006E68AD">
        <w:rPr>
          <w:rFonts w:ascii="Sylfaen" w:hAnsi="Sylfaen" w:cs="Sylfaen"/>
          <w:sz w:val="20"/>
          <w:lang w:val="hy-AM"/>
        </w:rPr>
        <w:t>Կ</w:t>
      </w:r>
      <w:r w:rsidRPr="006E68AD">
        <w:rPr>
          <w:rFonts w:ascii="Sylfaen" w:hAnsi="Sylfaen" w:cs="Arial"/>
          <w:sz w:val="20"/>
          <w:lang w:val="hy-AM"/>
        </w:rPr>
        <w:t xml:space="preserve">. </w:t>
      </w:r>
      <w:r w:rsidRPr="006E68AD">
        <w:rPr>
          <w:rFonts w:ascii="Sylfaen" w:hAnsi="Sylfaen" w:cs="Sylfaen"/>
          <w:sz w:val="20"/>
          <w:lang w:val="hy-AM"/>
        </w:rPr>
        <w:t>Տ</w:t>
      </w:r>
      <w:r w:rsidRPr="006E68AD">
        <w:rPr>
          <w:rFonts w:ascii="Sylfaen" w:hAnsi="Sylfaen" w:cs="Arial"/>
          <w:sz w:val="20"/>
          <w:lang w:val="hy-AM"/>
        </w:rPr>
        <w:t>.</w:t>
      </w:r>
      <w:r w:rsidRPr="006E68AD">
        <w:rPr>
          <w:rStyle w:val="af6"/>
          <w:rFonts w:ascii="Sylfaen" w:hAnsi="Sylfaen" w:cs="Arial"/>
          <w:color w:val="FFFFFF"/>
          <w:sz w:val="20"/>
          <w:lang w:val="hy-AM"/>
        </w:rPr>
        <w:footnoteReference w:id="8"/>
      </w:r>
      <w:r w:rsidRPr="006E68AD">
        <w:rPr>
          <w:rFonts w:ascii="Sylfaen" w:hAnsi="Sylfaen" w:cs="Arial"/>
          <w:sz w:val="20"/>
          <w:lang w:val="hy-AM"/>
        </w:rPr>
        <w:tab/>
      </w:r>
      <w:r w:rsidRPr="006E68AD">
        <w:rPr>
          <w:rFonts w:ascii="Sylfaen" w:hAnsi="Sylfaen" w:cs="Arial"/>
          <w:sz w:val="20"/>
          <w:lang w:val="hy-AM"/>
        </w:rPr>
        <w:tab/>
        <w:t xml:space="preserve"> </w:t>
      </w:r>
    </w:p>
    <w:p w:rsidR="00B2572B" w:rsidRPr="006E68AD" w:rsidRDefault="00B2572B" w:rsidP="00B2572B">
      <w:pPr>
        <w:jc w:val="right"/>
        <w:rPr>
          <w:rFonts w:ascii="Sylfaen" w:hAnsi="Sylfaen"/>
          <w:sz w:val="20"/>
          <w:lang w:val="hy-AM"/>
        </w:rPr>
      </w:pPr>
    </w:p>
    <w:p w:rsidR="00B2572B" w:rsidRPr="006E68AD" w:rsidRDefault="00B2572B" w:rsidP="00B2572B">
      <w:pPr>
        <w:jc w:val="right"/>
        <w:rPr>
          <w:rFonts w:ascii="Sylfaen" w:hAnsi="Sylfaen"/>
          <w:sz w:val="20"/>
          <w:lang w:val="hy-AM"/>
        </w:rPr>
      </w:pPr>
    </w:p>
    <w:p w:rsidR="00CB2012" w:rsidRPr="006E68AD" w:rsidRDefault="00CB2012" w:rsidP="00F52F4A">
      <w:pPr>
        <w:pStyle w:val="3"/>
        <w:spacing w:line="240" w:lineRule="auto"/>
        <w:ind w:firstLine="567"/>
        <w:jc w:val="right"/>
        <w:rPr>
          <w:rFonts w:ascii="Sylfaen" w:hAnsi="Sylfaen"/>
          <w:b/>
          <w:lang w:val="en-US"/>
        </w:rPr>
      </w:pPr>
    </w:p>
    <w:p w:rsidR="00CB2012" w:rsidRPr="006E68AD" w:rsidRDefault="00CB2012" w:rsidP="00F52F4A">
      <w:pPr>
        <w:pStyle w:val="3"/>
        <w:spacing w:line="240" w:lineRule="auto"/>
        <w:ind w:firstLine="567"/>
        <w:jc w:val="right"/>
        <w:rPr>
          <w:rFonts w:ascii="Sylfaen" w:hAnsi="Sylfaen"/>
          <w:b/>
          <w:lang w:val="en-US"/>
        </w:rPr>
      </w:pPr>
    </w:p>
    <w:p w:rsidR="00CB2012" w:rsidRPr="006E68AD" w:rsidRDefault="00CB2012" w:rsidP="00F52F4A">
      <w:pPr>
        <w:pStyle w:val="3"/>
        <w:spacing w:line="240" w:lineRule="auto"/>
        <w:ind w:firstLine="567"/>
        <w:jc w:val="right"/>
        <w:rPr>
          <w:rFonts w:ascii="Sylfaen" w:hAnsi="Sylfaen"/>
          <w:b/>
          <w:lang w:val="en-US"/>
        </w:rPr>
      </w:pPr>
    </w:p>
    <w:p w:rsidR="00CB2012" w:rsidRPr="006E68AD" w:rsidRDefault="00CB2012" w:rsidP="00F52F4A">
      <w:pPr>
        <w:pStyle w:val="3"/>
        <w:spacing w:line="240" w:lineRule="auto"/>
        <w:ind w:firstLine="567"/>
        <w:jc w:val="right"/>
        <w:rPr>
          <w:rFonts w:ascii="Sylfaen" w:hAnsi="Sylfaen"/>
          <w:b/>
          <w:lang w:val="en-US"/>
        </w:rPr>
      </w:pPr>
    </w:p>
    <w:p w:rsidR="00CB2012" w:rsidRPr="006E68AD" w:rsidRDefault="00CB2012" w:rsidP="00F52F4A">
      <w:pPr>
        <w:pStyle w:val="3"/>
        <w:spacing w:line="240" w:lineRule="auto"/>
        <w:ind w:firstLine="567"/>
        <w:jc w:val="right"/>
        <w:rPr>
          <w:rFonts w:ascii="Sylfaen" w:hAnsi="Sylfaen"/>
          <w:b/>
          <w:lang w:val="en-US"/>
        </w:rPr>
      </w:pPr>
    </w:p>
    <w:p w:rsidR="00CB2012" w:rsidRPr="006E68AD" w:rsidRDefault="00CB2012" w:rsidP="00F52F4A">
      <w:pPr>
        <w:pStyle w:val="3"/>
        <w:spacing w:line="240" w:lineRule="auto"/>
        <w:ind w:firstLine="567"/>
        <w:jc w:val="right"/>
        <w:rPr>
          <w:rFonts w:ascii="Sylfaen" w:hAnsi="Sylfaen"/>
          <w:b/>
          <w:lang w:val="en-US"/>
        </w:rPr>
      </w:pPr>
    </w:p>
    <w:p w:rsidR="00CB2012" w:rsidRPr="006E68AD" w:rsidRDefault="00CB2012" w:rsidP="00F52F4A">
      <w:pPr>
        <w:pStyle w:val="3"/>
        <w:spacing w:line="240" w:lineRule="auto"/>
        <w:ind w:firstLine="567"/>
        <w:jc w:val="right"/>
        <w:rPr>
          <w:rFonts w:ascii="Sylfaen" w:hAnsi="Sylfaen"/>
          <w:b/>
          <w:lang w:val="en-US"/>
        </w:rPr>
      </w:pPr>
    </w:p>
    <w:p w:rsidR="00CB2012" w:rsidRPr="006E68AD" w:rsidRDefault="00CB2012" w:rsidP="00F52F4A">
      <w:pPr>
        <w:pStyle w:val="3"/>
        <w:spacing w:line="240" w:lineRule="auto"/>
        <w:ind w:firstLine="567"/>
        <w:jc w:val="right"/>
        <w:rPr>
          <w:rFonts w:ascii="Sylfaen" w:hAnsi="Sylfaen"/>
          <w:b/>
          <w:lang w:val="en-US"/>
        </w:rPr>
      </w:pPr>
    </w:p>
    <w:p w:rsidR="00CB2012" w:rsidRPr="006E68AD" w:rsidRDefault="00CB2012" w:rsidP="00F52F4A">
      <w:pPr>
        <w:pStyle w:val="3"/>
        <w:spacing w:line="240" w:lineRule="auto"/>
        <w:ind w:firstLine="567"/>
        <w:jc w:val="right"/>
        <w:rPr>
          <w:rFonts w:ascii="Sylfaen" w:hAnsi="Sylfaen"/>
          <w:b/>
          <w:lang w:val="en-US"/>
        </w:rPr>
      </w:pPr>
    </w:p>
    <w:p w:rsidR="00CB2012" w:rsidRPr="006E68AD" w:rsidRDefault="00CB2012" w:rsidP="00F52F4A">
      <w:pPr>
        <w:pStyle w:val="3"/>
        <w:spacing w:line="240" w:lineRule="auto"/>
        <w:ind w:firstLine="567"/>
        <w:jc w:val="right"/>
        <w:rPr>
          <w:rFonts w:ascii="Sylfaen" w:hAnsi="Sylfaen"/>
          <w:b/>
          <w:lang w:val="en-US"/>
        </w:rPr>
      </w:pPr>
    </w:p>
    <w:p w:rsidR="00CB2012" w:rsidRPr="006E68AD" w:rsidRDefault="00CB2012" w:rsidP="00F52F4A">
      <w:pPr>
        <w:pStyle w:val="3"/>
        <w:spacing w:line="240" w:lineRule="auto"/>
        <w:ind w:firstLine="567"/>
        <w:jc w:val="right"/>
        <w:rPr>
          <w:rFonts w:ascii="Sylfaen" w:hAnsi="Sylfaen"/>
          <w:b/>
          <w:lang w:val="en-US"/>
        </w:rPr>
      </w:pPr>
    </w:p>
    <w:p w:rsidR="00CB2012" w:rsidRPr="006E68AD" w:rsidRDefault="00CB2012" w:rsidP="00F52F4A">
      <w:pPr>
        <w:pStyle w:val="3"/>
        <w:spacing w:line="240" w:lineRule="auto"/>
        <w:ind w:firstLine="567"/>
        <w:jc w:val="right"/>
        <w:rPr>
          <w:rFonts w:ascii="Sylfaen" w:hAnsi="Sylfaen"/>
          <w:b/>
          <w:lang w:val="en-US"/>
        </w:rPr>
      </w:pPr>
    </w:p>
    <w:p w:rsidR="00CB2012" w:rsidRPr="006E68AD" w:rsidRDefault="00CB2012" w:rsidP="00F52F4A">
      <w:pPr>
        <w:pStyle w:val="3"/>
        <w:spacing w:line="240" w:lineRule="auto"/>
        <w:ind w:firstLine="567"/>
        <w:jc w:val="right"/>
        <w:rPr>
          <w:rFonts w:ascii="Sylfaen" w:hAnsi="Sylfaen"/>
          <w:b/>
          <w:lang w:val="en-US"/>
        </w:rPr>
      </w:pPr>
    </w:p>
    <w:p w:rsidR="00CB2012" w:rsidRPr="006E68AD" w:rsidRDefault="00CB2012" w:rsidP="00F52F4A">
      <w:pPr>
        <w:pStyle w:val="3"/>
        <w:spacing w:line="240" w:lineRule="auto"/>
        <w:ind w:firstLine="567"/>
        <w:jc w:val="right"/>
        <w:rPr>
          <w:rFonts w:ascii="Sylfaen" w:hAnsi="Sylfaen"/>
          <w:b/>
          <w:lang w:val="en-US"/>
        </w:rPr>
      </w:pPr>
    </w:p>
    <w:p w:rsidR="00CB2012" w:rsidRPr="006E68AD" w:rsidRDefault="00CB2012" w:rsidP="00F52F4A">
      <w:pPr>
        <w:pStyle w:val="3"/>
        <w:spacing w:line="240" w:lineRule="auto"/>
        <w:ind w:firstLine="567"/>
        <w:jc w:val="right"/>
        <w:rPr>
          <w:rFonts w:ascii="Sylfaen" w:hAnsi="Sylfaen"/>
          <w:b/>
          <w:lang w:val="en-US"/>
        </w:rPr>
      </w:pPr>
    </w:p>
    <w:p w:rsidR="00CB2012" w:rsidRPr="006E68AD" w:rsidRDefault="00CB2012" w:rsidP="00F52F4A">
      <w:pPr>
        <w:pStyle w:val="3"/>
        <w:spacing w:line="240" w:lineRule="auto"/>
        <w:ind w:firstLine="567"/>
        <w:jc w:val="right"/>
        <w:rPr>
          <w:rFonts w:ascii="Sylfaen" w:hAnsi="Sylfaen"/>
          <w:b/>
          <w:lang w:val="en-US"/>
        </w:rPr>
      </w:pPr>
    </w:p>
    <w:p w:rsidR="00CB2012" w:rsidRPr="006E68AD" w:rsidRDefault="00CB2012" w:rsidP="00F52F4A">
      <w:pPr>
        <w:pStyle w:val="3"/>
        <w:spacing w:line="240" w:lineRule="auto"/>
        <w:ind w:firstLine="567"/>
        <w:jc w:val="right"/>
        <w:rPr>
          <w:rFonts w:ascii="Sylfaen" w:hAnsi="Sylfaen"/>
          <w:b/>
          <w:lang w:val="en-US"/>
        </w:rPr>
      </w:pPr>
    </w:p>
    <w:p w:rsidR="00CB2012" w:rsidRPr="006E68AD" w:rsidRDefault="00CB2012" w:rsidP="00F52F4A">
      <w:pPr>
        <w:pStyle w:val="3"/>
        <w:spacing w:line="240" w:lineRule="auto"/>
        <w:ind w:firstLine="567"/>
        <w:jc w:val="right"/>
        <w:rPr>
          <w:rFonts w:ascii="Sylfaen" w:hAnsi="Sylfaen"/>
          <w:b/>
          <w:lang w:val="en-US"/>
        </w:rPr>
      </w:pPr>
    </w:p>
    <w:p w:rsidR="00CB2012" w:rsidRPr="006E68AD" w:rsidRDefault="00CB2012" w:rsidP="00F52F4A">
      <w:pPr>
        <w:pStyle w:val="3"/>
        <w:spacing w:line="240" w:lineRule="auto"/>
        <w:ind w:firstLine="567"/>
        <w:jc w:val="right"/>
        <w:rPr>
          <w:rFonts w:ascii="Sylfaen" w:hAnsi="Sylfaen"/>
          <w:b/>
          <w:lang w:val="en-US"/>
        </w:rPr>
      </w:pPr>
    </w:p>
    <w:p w:rsidR="00F52F4A" w:rsidRPr="006E68AD" w:rsidRDefault="00B2572B" w:rsidP="00F52F4A">
      <w:pPr>
        <w:pStyle w:val="3"/>
        <w:spacing w:line="240" w:lineRule="auto"/>
        <w:ind w:firstLine="567"/>
        <w:jc w:val="right"/>
        <w:rPr>
          <w:rFonts w:ascii="Sylfaen" w:hAnsi="Sylfaen" w:cs="Sylfaen"/>
          <w:b/>
          <w:lang w:val="hy-AM"/>
        </w:rPr>
      </w:pPr>
      <w:r w:rsidRPr="006E68AD">
        <w:rPr>
          <w:rFonts w:ascii="Sylfaen" w:hAnsi="Sylfaen"/>
          <w:b/>
          <w:lang w:val="hy-AM"/>
        </w:rPr>
        <w:t xml:space="preserve"> </w:t>
      </w:r>
      <w:r w:rsidRPr="006E68AD">
        <w:rPr>
          <w:rFonts w:ascii="Sylfaen" w:hAnsi="Sylfaen"/>
          <w:b/>
          <w:lang w:val="hy-AM"/>
        </w:rPr>
        <w:br w:type="page"/>
      </w:r>
    </w:p>
    <w:p w:rsidR="00B3623D" w:rsidRPr="006E68AD" w:rsidRDefault="00071D1C" w:rsidP="00071D1C">
      <w:pPr>
        <w:pStyle w:val="31"/>
        <w:spacing w:line="240" w:lineRule="auto"/>
        <w:jc w:val="right"/>
        <w:rPr>
          <w:rFonts w:ascii="Sylfaen" w:hAnsi="Sylfaen" w:cs="Sylfaen"/>
          <w:b/>
          <w:lang w:val="en-US"/>
        </w:rPr>
      </w:pPr>
      <w:r w:rsidRPr="006E68AD">
        <w:rPr>
          <w:rFonts w:ascii="Sylfaen" w:hAnsi="Sylfaen" w:cs="Sylfaen"/>
          <w:b/>
          <w:lang w:val="hy-AM"/>
        </w:rPr>
        <w:lastRenderedPageBreak/>
        <w:t>Հավելված</w:t>
      </w:r>
      <w:r w:rsidR="002459FA" w:rsidRPr="006E68AD">
        <w:rPr>
          <w:rFonts w:ascii="Sylfaen" w:hAnsi="Sylfaen" w:cs="Sylfaen"/>
          <w:b/>
          <w:lang w:val="en-US"/>
        </w:rPr>
        <w:t xml:space="preserve"> 4</w:t>
      </w:r>
    </w:p>
    <w:p w:rsidR="00071D1C" w:rsidRPr="006E68AD" w:rsidRDefault="00F321AD" w:rsidP="00071D1C">
      <w:pPr>
        <w:pStyle w:val="31"/>
        <w:spacing w:line="240" w:lineRule="auto"/>
        <w:jc w:val="right"/>
        <w:rPr>
          <w:rFonts w:ascii="Sylfaen" w:hAnsi="Sylfaen" w:cs="Sylfaen"/>
          <w:b/>
          <w:lang w:val="hy-AM"/>
        </w:rPr>
      </w:pPr>
      <w:r>
        <w:rPr>
          <w:rFonts w:ascii="Sylfaen" w:hAnsi="Sylfaen" w:cs="Sylfaen"/>
          <w:b/>
          <w:lang w:val="es-ES"/>
        </w:rPr>
        <w:t>ԱՄԴՀՄԴ-ԳՀԱՊՁԲ-20/1</w:t>
      </w:r>
      <w:r w:rsidR="00E27703" w:rsidRPr="006E68AD">
        <w:rPr>
          <w:rFonts w:ascii="Sylfaen" w:hAnsi="Sylfaen"/>
          <w:b/>
          <w:lang w:val="es-ES"/>
        </w:rPr>
        <w:t xml:space="preserve"> </w:t>
      </w:r>
      <w:r w:rsidR="00071D1C" w:rsidRPr="006E68AD">
        <w:rPr>
          <w:rFonts w:ascii="Sylfaen" w:hAnsi="Sylfaen" w:cs="Sylfaen"/>
          <w:b/>
          <w:lang w:val="hy-AM"/>
        </w:rPr>
        <w:t>ծածկագրով</w:t>
      </w:r>
    </w:p>
    <w:p w:rsidR="00071D1C" w:rsidRPr="006E68AD" w:rsidRDefault="00D84B27" w:rsidP="00071D1C">
      <w:pPr>
        <w:pStyle w:val="31"/>
        <w:spacing w:line="240" w:lineRule="auto"/>
        <w:jc w:val="right"/>
        <w:rPr>
          <w:rFonts w:ascii="Sylfaen" w:hAnsi="Sylfaen" w:cs="Sylfaen"/>
          <w:b/>
          <w:lang w:val="hy-AM"/>
        </w:rPr>
      </w:pPr>
      <w:r w:rsidRPr="003516DA">
        <w:rPr>
          <w:rFonts w:ascii="Sylfaen" w:hAnsi="Sylfaen" w:cs="Sylfaen"/>
          <w:b/>
          <w:lang w:val="hy-AM"/>
        </w:rPr>
        <w:t xml:space="preserve">գնանշման հարցման </w:t>
      </w:r>
      <w:r w:rsidR="00071D1C" w:rsidRPr="006E68AD">
        <w:rPr>
          <w:rFonts w:ascii="Sylfaen" w:hAnsi="Sylfaen" w:cs="Sylfaen"/>
          <w:b/>
          <w:lang w:val="hy-AM"/>
        </w:rPr>
        <w:t>հրավերի</w:t>
      </w:r>
    </w:p>
    <w:p w:rsidR="00071D1C" w:rsidRPr="006E68AD" w:rsidRDefault="00071D1C" w:rsidP="00071D1C">
      <w:pPr>
        <w:jc w:val="right"/>
        <w:rPr>
          <w:rFonts w:ascii="Sylfaen" w:hAnsi="Sylfaen"/>
          <w:i/>
          <w:sz w:val="20"/>
          <w:lang w:val="hy-AM"/>
        </w:rPr>
      </w:pPr>
    </w:p>
    <w:p w:rsidR="00071D1C" w:rsidRPr="003516DA" w:rsidRDefault="00071D1C" w:rsidP="00071D1C">
      <w:pPr>
        <w:tabs>
          <w:tab w:val="left" w:pos="2268"/>
        </w:tabs>
        <w:ind w:left="-284" w:firstLine="284"/>
        <w:jc w:val="right"/>
        <w:rPr>
          <w:rFonts w:ascii="Sylfaen" w:hAnsi="Sylfaen"/>
          <w:lang w:val="hy-AM"/>
        </w:rPr>
      </w:pPr>
    </w:p>
    <w:p w:rsidR="00606A9F" w:rsidRPr="003516DA" w:rsidRDefault="00606A9F" w:rsidP="00071D1C">
      <w:pPr>
        <w:tabs>
          <w:tab w:val="left" w:pos="2268"/>
        </w:tabs>
        <w:ind w:left="-284" w:firstLine="284"/>
        <w:jc w:val="right"/>
        <w:rPr>
          <w:rFonts w:ascii="Sylfaen" w:hAnsi="Sylfaen"/>
          <w:lang w:val="hy-AM"/>
        </w:rPr>
      </w:pPr>
    </w:p>
    <w:p w:rsidR="00606A9F" w:rsidRPr="006E68AD" w:rsidRDefault="00606A9F" w:rsidP="00606A9F">
      <w:pPr>
        <w:ind w:left="-142" w:firstLine="142"/>
        <w:jc w:val="center"/>
        <w:rPr>
          <w:rFonts w:ascii="Sylfaen" w:hAnsi="Sylfaen"/>
          <w:b/>
          <w:sz w:val="22"/>
          <w:lang w:val="hy-AM"/>
        </w:rPr>
      </w:pPr>
      <w:r w:rsidRPr="006E68AD">
        <w:rPr>
          <w:rFonts w:ascii="Sylfaen" w:hAnsi="Sylfaen" w:cs="Sylfaen"/>
          <w:b/>
          <w:sz w:val="22"/>
          <w:lang w:val="hy-AM"/>
        </w:rPr>
        <w:t>ՊԵՏՈՒԹՅԱՆ</w:t>
      </w:r>
      <w:r w:rsidRPr="006E68AD">
        <w:rPr>
          <w:rFonts w:ascii="Sylfaen" w:hAnsi="Sylfaen" w:cs="Times Armenian"/>
          <w:b/>
          <w:sz w:val="22"/>
          <w:lang w:val="hy-AM"/>
        </w:rPr>
        <w:t xml:space="preserve">  </w:t>
      </w:r>
      <w:r w:rsidRPr="006E68AD">
        <w:rPr>
          <w:rFonts w:ascii="Sylfaen" w:hAnsi="Sylfaen" w:cs="Sylfaen"/>
          <w:b/>
          <w:sz w:val="22"/>
          <w:lang w:val="hy-AM"/>
        </w:rPr>
        <w:t>ԿԱՐԻՔՆԵՐԻ</w:t>
      </w:r>
      <w:r w:rsidRPr="006E68AD">
        <w:rPr>
          <w:rFonts w:ascii="Sylfaen" w:hAnsi="Sylfaen" w:cs="Times Armenian"/>
          <w:b/>
          <w:sz w:val="22"/>
          <w:lang w:val="hy-AM"/>
        </w:rPr>
        <w:t xml:space="preserve"> </w:t>
      </w:r>
      <w:r w:rsidRPr="006E68AD">
        <w:rPr>
          <w:rFonts w:ascii="Sylfaen" w:hAnsi="Sylfaen" w:cs="Sylfaen"/>
          <w:b/>
          <w:sz w:val="22"/>
          <w:lang w:val="hy-AM"/>
        </w:rPr>
        <w:t>ՀԱՄԱՐ</w:t>
      </w:r>
      <w:r w:rsidRPr="003516DA">
        <w:rPr>
          <w:rFonts w:ascii="Sylfaen" w:hAnsi="Sylfaen" w:cs="Sylfaen"/>
          <w:b/>
          <w:sz w:val="22"/>
          <w:lang w:val="hy-AM"/>
        </w:rPr>
        <w:t xml:space="preserve"> ԱՊՐԱՆՔԻ</w:t>
      </w:r>
      <w:r w:rsidRPr="006E68AD">
        <w:rPr>
          <w:rFonts w:ascii="Sylfaen" w:hAnsi="Sylfaen" w:cs="Sylfaen"/>
          <w:b/>
          <w:sz w:val="22"/>
          <w:lang w:val="hy-AM"/>
        </w:rPr>
        <w:t xml:space="preserve"> ՄԱՏԱԿԱՐԱՐՄԱՆ</w:t>
      </w:r>
    </w:p>
    <w:p w:rsidR="00606A9F" w:rsidRPr="006E68AD" w:rsidRDefault="00606A9F" w:rsidP="00606A9F">
      <w:pPr>
        <w:ind w:left="-142" w:firstLine="142"/>
        <w:jc w:val="center"/>
        <w:rPr>
          <w:rFonts w:ascii="Sylfaen" w:hAnsi="Sylfaen" w:cs="Times Armenian"/>
          <w:b/>
          <w:lang w:val="hy-AM"/>
        </w:rPr>
      </w:pPr>
      <w:r w:rsidRPr="006E68AD">
        <w:rPr>
          <w:rFonts w:ascii="Sylfaen" w:hAnsi="Sylfaen" w:cs="Sylfaen"/>
          <w:b/>
          <w:sz w:val="22"/>
          <w:lang w:val="hy-AM"/>
        </w:rPr>
        <w:t>ՊԱՅՄԱՆԱԳԻՐ</w:t>
      </w:r>
      <w:r w:rsidRPr="006E68AD">
        <w:rPr>
          <w:rFonts w:ascii="Sylfaen" w:hAnsi="Sylfaen" w:cs="Times Armenian"/>
          <w:b/>
          <w:sz w:val="22"/>
          <w:lang w:val="hy-AM"/>
        </w:rPr>
        <w:t xml:space="preserve">   </w:t>
      </w:r>
    </w:p>
    <w:p w:rsidR="00606A9F" w:rsidRPr="006E68AD" w:rsidRDefault="00606A9F" w:rsidP="00606A9F">
      <w:pPr>
        <w:ind w:left="-142" w:firstLine="142"/>
        <w:jc w:val="center"/>
        <w:rPr>
          <w:rFonts w:ascii="Sylfaen" w:hAnsi="Sylfaen"/>
          <w:b/>
          <w:u w:val="single"/>
          <w:lang w:val="hy-AM"/>
        </w:rPr>
      </w:pPr>
      <w:r w:rsidRPr="006E68AD">
        <w:rPr>
          <w:rFonts w:ascii="Sylfaen" w:hAnsi="Sylfaen"/>
          <w:b/>
          <w:lang w:val="hy-AM"/>
        </w:rPr>
        <w:t xml:space="preserve">N </w:t>
      </w:r>
      <w:r w:rsidRPr="006E68AD">
        <w:rPr>
          <w:rFonts w:ascii="Sylfaen" w:hAnsi="Sylfaen"/>
          <w:b/>
          <w:u w:val="single"/>
          <w:lang w:val="hy-AM"/>
        </w:rPr>
        <w:tab/>
      </w:r>
      <w:r w:rsidRPr="006E68AD">
        <w:rPr>
          <w:rFonts w:ascii="Sylfaen" w:hAnsi="Sylfaen"/>
          <w:b/>
          <w:u w:val="single"/>
          <w:lang w:val="hy-AM"/>
        </w:rPr>
        <w:tab/>
      </w:r>
      <w:r w:rsidRPr="006E68AD">
        <w:rPr>
          <w:rFonts w:ascii="Sylfaen" w:hAnsi="Sylfaen"/>
          <w:b/>
          <w:u w:val="single"/>
          <w:lang w:val="hy-AM"/>
        </w:rPr>
        <w:tab/>
      </w:r>
      <w:r w:rsidRPr="006E68AD">
        <w:rPr>
          <w:rFonts w:ascii="Sylfaen" w:hAnsi="Sylfaen"/>
          <w:b/>
          <w:u w:val="single"/>
          <w:lang w:val="hy-AM"/>
        </w:rPr>
        <w:tab/>
      </w:r>
    </w:p>
    <w:p w:rsidR="00606A9F" w:rsidRPr="006E68AD" w:rsidRDefault="00606A9F" w:rsidP="00606A9F">
      <w:pPr>
        <w:jc w:val="center"/>
        <w:rPr>
          <w:rFonts w:ascii="Sylfaen" w:hAnsi="Sylfaen" w:cs="Sylfaen"/>
          <w:sz w:val="20"/>
          <w:lang w:val="hy-AM"/>
        </w:rPr>
      </w:pPr>
    </w:p>
    <w:p w:rsidR="00606A9F" w:rsidRPr="006E68AD" w:rsidRDefault="00E27703" w:rsidP="00606A9F">
      <w:pPr>
        <w:tabs>
          <w:tab w:val="left" w:pos="720"/>
          <w:tab w:val="left" w:pos="1440"/>
          <w:tab w:val="left" w:pos="8865"/>
        </w:tabs>
        <w:jc w:val="both"/>
        <w:rPr>
          <w:rFonts w:ascii="Sylfaen" w:hAnsi="Sylfaen" w:cs="Sylfaen"/>
          <w:sz w:val="20"/>
          <w:lang w:val="hy-AM"/>
        </w:rPr>
      </w:pPr>
      <w:r w:rsidRPr="006E68AD">
        <w:rPr>
          <w:rFonts w:ascii="Sylfaen" w:hAnsi="Sylfaen" w:cs="Sylfaen"/>
          <w:sz w:val="20"/>
          <w:lang w:val="hy-AM"/>
        </w:rPr>
        <w:t xml:space="preserve">Գ. </w:t>
      </w:r>
      <w:r w:rsidR="00F75A86">
        <w:rPr>
          <w:rFonts w:ascii="Sylfaen" w:hAnsi="Sylfaen" w:cs="Sylfaen"/>
          <w:sz w:val="20"/>
          <w:lang w:val="hy-AM"/>
        </w:rPr>
        <w:t>Դալար</w:t>
      </w:r>
      <w:r w:rsidRPr="006E68AD">
        <w:rPr>
          <w:rFonts w:ascii="Sylfaen" w:hAnsi="Sylfaen" w:cs="Sylfaen"/>
          <w:sz w:val="20"/>
          <w:lang w:val="hy-AM"/>
        </w:rPr>
        <w:t xml:space="preserve">         </w:t>
      </w:r>
      <w:r w:rsidR="00606A9F" w:rsidRPr="006E68AD">
        <w:rPr>
          <w:rFonts w:ascii="Sylfaen" w:hAnsi="Sylfaen" w:cs="Sylfaen"/>
          <w:sz w:val="20"/>
          <w:lang w:val="hy-AM"/>
        </w:rPr>
        <w:t xml:space="preserve">                                                                                          </w:t>
      </w:r>
      <w:r w:rsidR="00606A9F" w:rsidRPr="006E68AD">
        <w:rPr>
          <w:rFonts w:ascii="Sylfaen" w:hAnsi="Sylfaen"/>
          <w:lang w:val="hy-AM"/>
        </w:rPr>
        <w:t>«</w:t>
      </w:r>
      <w:r w:rsidR="00606A9F" w:rsidRPr="006E68AD">
        <w:rPr>
          <w:rFonts w:ascii="Sylfaen" w:hAnsi="Sylfaen"/>
          <w:u w:val="single"/>
          <w:lang w:val="hy-AM"/>
        </w:rPr>
        <w:t xml:space="preserve">     </w:t>
      </w:r>
      <w:r w:rsidR="00606A9F" w:rsidRPr="006E68AD">
        <w:rPr>
          <w:rFonts w:ascii="Sylfaen" w:hAnsi="Sylfaen"/>
          <w:lang w:val="hy-AM"/>
        </w:rPr>
        <w:t xml:space="preserve">» </w:t>
      </w:r>
      <w:r w:rsidR="00606A9F" w:rsidRPr="006E68AD">
        <w:rPr>
          <w:rFonts w:ascii="Sylfaen" w:hAnsi="Sylfaen"/>
          <w:u w:val="single"/>
          <w:lang w:val="hy-AM"/>
        </w:rPr>
        <w:t xml:space="preserve">          </w:t>
      </w:r>
      <w:r w:rsidR="00606A9F" w:rsidRPr="006E68AD">
        <w:rPr>
          <w:rFonts w:ascii="Sylfaen" w:hAnsi="Sylfaen"/>
          <w:lang w:val="hy-AM"/>
        </w:rPr>
        <w:t xml:space="preserve"> </w:t>
      </w:r>
      <w:r w:rsidR="00606A9F" w:rsidRPr="006E68AD">
        <w:rPr>
          <w:rFonts w:ascii="Sylfaen" w:hAnsi="Sylfaen" w:cs="Sylfaen"/>
          <w:sz w:val="20"/>
          <w:lang w:val="hy-AM"/>
        </w:rPr>
        <w:t>20   թ.</w:t>
      </w:r>
    </w:p>
    <w:p w:rsidR="00606A9F" w:rsidRPr="006E68AD" w:rsidRDefault="00606A9F" w:rsidP="00606A9F">
      <w:pPr>
        <w:tabs>
          <w:tab w:val="left" w:pos="720"/>
          <w:tab w:val="left" w:pos="1440"/>
          <w:tab w:val="left" w:pos="8865"/>
        </w:tabs>
        <w:jc w:val="both"/>
        <w:rPr>
          <w:rFonts w:ascii="Sylfaen" w:hAnsi="Sylfaen" w:cs="Sylfaen"/>
          <w:sz w:val="20"/>
          <w:lang w:val="hy-AM"/>
        </w:rPr>
      </w:pPr>
    </w:p>
    <w:p w:rsidR="00606A9F" w:rsidRPr="006E68AD" w:rsidRDefault="00E27703" w:rsidP="00606A9F">
      <w:pPr>
        <w:ind w:firstLine="720"/>
        <w:jc w:val="both"/>
        <w:rPr>
          <w:rFonts w:ascii="Sylfaen" w:hAnsi="Sylfaen"/>
          <w:sz w:val="20"/>
          <w:szCs w:val="20"/>
          <w:lang w:val="hy-AM"/>
        </w:rPr>
      </w:pPr>
      <w:r w:rsidRPr="006E68AD">
        <w:rPr>
          <w:rFonts w:ascii="Sylfaen" w:hAnsi="Sylfaen"/>
          <w:sz w:val="20"/>
          <w:szCs w:val="20"/>
          <w:lang w:val="hy-AM"/>
        </w:rPr>
        <w:t>«</w:t>
      </w:r>
      <w:r w:rsidRPr="006E68AD">
        <w:rPr>
          <w:rFonts w:ascii="Sylfaen" w:hAnsi="Sylfaen" w:cs="Sylfaen"/>
          <w:sz w:val="20"/>
          <w:szCs w:val="20"/>
          <w:lang w:val="hy-AM"/>
        </w:rPr>
        <w:t>ՀՀ</w:t>
      </w:r>
      <w:r w:rsidRPr="006E68AD">
        <w:rPr>
          <w:rFonts w:ascii="Sylfaen" w:hAnsi="Sylfaen"/>
          <w:sz w:val="20"/>
          <w:szCs w:val="20"/>
          <w:lang w:val="hy-AM"/>
        </w:rPr>
        <w:t xml:space="preserve"> </w:t>
      </w:r>
      <w:r w:rsidRPr="006E68AD">
        <w:rPr>
          <w:rFonts w:ascii="Sylfaen" w:hAnsi="Sylfaen" w:cs="Sylfaen"/>
          <w:sz w:val="20"/>
          <w:szCs w:val="20"/>
          <w:lang w:val="hy-AM"/>
        </w:rPr>
        <w:t>Արարատի</w:t>
      </w:r>
      <w:r w:rsidRPr="006E68AD">
        <w:rPr>
          <w:rFonts w:ascii="Sylfaen" w:hAnsi="Sylfaen"/>
          <w:sz w:val="20"/>
          <w:szCs w:val="20"/>
          <w:lang w:val="hy-AM"/>
        </w:rPr>
        <w:t xml:space="preserve"> </w:t>
      </w:r>
      <w:r w:rsidRPr="006E68AD">
        <w:rPr>
          <w:rFonts w:ascii="Sylfaen" w:hAnsi="Sylfaen" w:cs="Sylfaen"/>
          <w:sz w:val="20"/>
          <w:szCs w:val="20"/>
          <w:lang w:val="hy-AM"/>
        </w:rPr>
        <w:t>մարզի</w:t>
      </w:r>
      <w:r w:rsidRPr="006E68AD">
        <w:rPr>
          <w:rFonts w:ascii="Sylfaen" w:hAnsi="Sylfaen"/>
          <w:sz w:val="20"/>
          <w:szCs w:val="20"/>
          <w:lang w:val="hy-AM"/>
        </w:rPr>
        <w:t xml:space="preserve"> </w:t>
      </w:r>
      <w:r w:rsidR="00F75A86">
        <w:rPr>
          <w:rFonts w:ascii="Sylfaen" w:hAnsi="Sylfaen" w:cs="Sylfaen"/>
          <w:sz w:val="20"/>
          <w:szCs w:val="20"/>
          <w:lang w:val="hy-AM"/>
        </w:rPr>
        <w:t>Դալարի միջնակարգ</w:t>
      </w:r>
      <w:r w:rsidRPr="006E68AD">
        <w:rPr>
          <w:rFonts w:ascii="Sylfaen" w:hAnsi="Sylfaen"/>
          <w:sz w:val="20"/>
          <w:szCs w:val="20"/>
          <w:lang w:val="hy-AM"/>
        </w:rPr>
        <w:t xml:space="preserve"> </w:t>
      </w:r>
      <w:r w:rsidRPr="006E68AD">
        <w:rPr>
          <w:rFonts w:ascii="Sylfaen" w:hAnsi="Sylfaen" w:cs="Sylfaen"/>
          <w:sz w:val="20"/>
          <w:szCs w:val="20"/>
          <w:lang w:val="hy-AM"/>
        </w:rPr>
        <w:t>դպրոց</w:t>
      </w:r>
      <w:r w:rsidRPr="006E68AD">
        <w:rPr>
          <w:rFonts w:ascii="Sylfaen" w:hAnsi="Sylfaen" w:cs="Arial Armenian"/>
          <w:sz w:val="20"/>
          <w:szCs w:val="20"/>
          <w:lang w:val="hy-AM"/>
        </w:rPr>
        <w:t>»</w:t>
      </w:r>
      <w:r w:rsidRPr="006E68AD">
        <w:rPr>
          <w:rFonts w:ascii="Sylfaen" w:hAnsi="Sylfaen"/>
          <w:sz w:val="20"/>
          <w:szCs w:val="20"/>
          <w:lang w:val="hy-AM"/>
        </w:rPr>
        <w:t xml:space="preserve"> </w:t>
      </w:r>
      <w:r w:rsidRPr="006E68AD">
        <w:rPr>
          <w:rFonts w:ascii="Sylfaen" w:hAnsi="Sylfaen" w:cs="Sylfaen"/>
          <w:sz w:val="20"/>
          <w:szCs w:val="20"/>
          <w:lang w:val="hy-AM"/>
        </w:rPr>
        <w:t>ՊՈԱԿ</w:t>
      </w:r>
      <w:r w:rsidRPr="006E68AD">
        <w:rPr>
          <w:rFonts w:ascii="Sylfaen" w:hAnsi="Sylfaen"/>
          <w:sz w:val="20"/>
          <w:szCs w:val="20"/>
          <w:lang w:val="hy-AM"/>
        </w:rPr>
        <w:t>-</w:t>
      </w:r>
      <w:r w:rsidRPr="006E68AD">
        <w:rPr>
          <w:rFonts w:ascii="Sylfaen" w:hAnsi="Sylfaen" w:cs="Sylfaen"/>
          <w:sz w:val="20"/>
          <w:szCs w:val="20"/>
          <w:lang w:val="hy-AM"/>
        </w:rPr>
        <w:t>ը</w:t>
      </w:r>
      <w:r w:rsidRPr="006E68AD">
        <w:rPr>
          <w:rFonts w:ascii="Sylfaen" w:hAnsi="Sylfaen"/>
          <w:sz w:val="20"/>
          <w:szCs w:val="20"/>
          <w:lang w:val="hy-AM"/>
        </w:rPr>
        <w:t xml:space="preserve"> </w:t>
      </w:r>
      <w:r w:rsidR="007D1ABB" w:rsidRPr="006E68AD">
        <w:rPr>
          <w:rFonts w:ascii="Sylfaen" w:hAnsi="Sylfaen"/>
          <w:sz w:val="20"/>
          <w:szCs w:val="20"/>
          <w:lang w:val="hy-AM"/>
        </w:rPr>
        <w:t xml:space="preserve"> </w:t>
      </w:r>
      <w:r w:rsidR="007D1ABB" w:rsidRPr="006E68AD">
        <w:rPr>
          <w:rFonts w:ascii="Sylfaen" w:hAnsi="Sylfaen" w:cs="Sylfaen"/>
          <w:sz w:val="20"/>
          <w:szCs w:val="20"/>
          <w:lang w:val="hy-AM"/>
        </w:rPr>
        <w:t>ի</w:t>
      </w:r>
      <w:r w:rsidR="007D1ABB" w:rsidRPr="006E68AD">
        <w:rPr>
          <w:rFonts w:ascii="Sylfaen" w:hAnsi="Sylfaen"/>
          <w:sz w:val="20"/>
          <w:szCs w:val="20"/>
          <w:lang w:val="hy-AM"/>
        </w:rPr>
        <w:t xml:space="preserve"> </w:t>
      </w:r>
      <w:r w:rsidR="007D1ABB" w:rsidRPr="006E68AD">
        <w:rPr>
          <w:rFonts w:ascii="Sylfaen" w:hAnsi="Sylfaen" w:cs="Sylfaen"/>
          <w:sz w:val="20"/>
          <w:szCs w:val="20"/>
          <w:lang w:val="hy-AM"/>
        </w:rPr>
        <w:t>դեմս</w:t>
      </w:r>
      <w:r w:rsidR="007D1ABB" w:rsidRPr="006E68AD">
        <w:rPr>
          <w:rFonts w:ascii="Sylfaen" w:hAnsi="Sylfaen"/>
          <w:sz w:val="20"/>
          <w:szCs w:val="20"/>
          <w:lang w:val="hy-AM"/>
        </w:rPr>
        <w:t xml:space="preserve"> </w:t>
      </w:r>
      <w:r w:rsidR="007D1ABB" w:rsidRPr="006E68AD">
        <w:rPr>
          <w:rFonts w:ascii="Sylfaen" w:hAnsi="Sylfaen" w:cs="Sylfaen"/>
          <w:sz w:val="20"/>
          <w:szCs w:val="20"/>
          <w:lang w:val="hy-AM"/>
        </w:rPr>
        <w:t>տնօրեն</w:t>
      </w:r>
      <w:r w:rsidR="007D1ABB" w:rsidRPr="006E68AD">
        <w:rPr>
          <w:rFonts w:ascii="Sylfaen" w:hAnsi="Sylfaen"/>
          <w:sz w:val="20"/>
          <w:szCs w:val="20"/>
          <w:lang w:val="hy-AM"/>
        </w:rPr>
        <w:t xml:space="preserve"> </w:t>
      </w:r>
      <w:r w:rsidR="00F321AD">
        <w:rPr>
          <w:rFonts w:ascii="Sylfaen" w:hAnsi="Sylfaen" w:cs="Sylfaen"/>
          <w:sz w:val="20"/>
          <w:szCs w:val="20"/>
          <w:lang w:val="hy-AM"/>
        </w:rPr>
        <w:t>Ն</w:t>
      </w:r>
      <w:r w:rsidR="00F321AD">
        <w:rPr>
          <w:sz w:val="20"/>
          <w:szCs w:val="20"/>
          <w:lang w:val="hy-AM"/>
        </w:rPr>
        <w:t>․</w:t>
      </w:r>
      <w:r w:rsidR="00F321AD">
        <w:rPr>
          <w:rFonts w:ascii="Sylfaen" w:hAnsi="Sylfaen" w:cs="Sylfaen"/>
          <w:sz w:val="20"/>
          <w:szCs w:val="20"/>
          <w:lang w:val="hy-AM"/>
        </w:rPr>
        <w:t xml:space="preserve"> Ստեփանյանի</w:t>
      </w:r>
      <w:r w:rsidR="00606A9F" w:rsidRPr="006E68AD">
        <w:rPr>
          <w:rFonts w:ascii="Sylfaen" w:hAnsi="Sylfaen"/>
          <w:sz w:val="20"/>
          <w:szCs w:val="20"/>
          <w:lang w:val="hy-AM"/>
        </w:rPr>
        <w:t xml:space="preserve">, </w:t>
      </w:r>
      <w:r w:rsidR="00606A9F" w:rsidRPr="006E68AD">
        <w:rPr>
          <w:rFonts w:ascii="Sylfaen" w:hAnsi="Sylfaen" w:cs="Sylfaen"/>
          <w:sz w:val="20"/>
          <w:szCs w:val="20"/>
          <w:lang w:val="hy-AM"/>
        </w:rPr>
        <w:t>որը</w:t>
      </w:r>
      <w:r w:rsidR="00606A9F" w:rsidRPr="006E68AD">
        <w:rPr>
          <w:rFonts w:ascii="Sylfaen" w:hAnsi="Sylfaen"/>
          <w:sz w:val="20"/>
          <w:szCs w:val="20"/>
          <w:lang w:val="hy-AM"/>
        </w:rPr>
        <w:t xml:space="preserve"> </w:t>
      </w:r>
      <w:r w:rsidR="00606A9F" w:rsidRPr="006E68AD">
        <w:rPr>
          <w:rFonts w:ascii="Sylfaen" w:hAnsi="Sylfaen" w:cs="Sylfaen"/>
          <w:sz w:val="20"/>
          <w:szCs w:val="20"/>
          <w:lang w:val="hy-AM"/>
        </w:rPr>
        <w:t>գործում</w:t>
      </w:r>
      <w:r w:rsidR="00606A9F" w:rsidRPr="006E68AD">
        <w:rPr>
          <w:rFonts w:ascii="Sylfaen" w:hAnsi="Sylfaen"/>
          <w:sz w:val="20"/>
          <w:szCs w:val="20"/>
          <w:lang w:val="hy-AM"/>
        </w:rPr>
        <w:t xml:space="preserve"> </w:t>
      </w:r>
      <w:r w:rsidR="00606A9F" w:rsidRPr="006E68AD">
        <w:rPr>
          <w:rFonts w:ascii="Sylfaen" w:hAnsi="Sylfaen" w:cs="Sylfaen"/>
          <w:sz w:val="20"/>
          <w:szCs w:val="20"/>
          <w:lang w:val="hy-AM"/>
        </w:rPr>
        <w:t>է</w:t>
      </w:r>
      <w:r w:rsidR="007D1ABB" w:rsidRPr="006E68AD">
        <w:rPr>
          <w:rFonts w:ascii="Sylfaen" w:hAnsi="Sylfaen"/>
          <w:sz w:val="20"/>
          <w:szCs w:val="20"/>
          <w:lang w:val="hy-AM"/>
        </w:rPr>
        <w:t xml:space="preserve"> </w:t>
      </w:r>
      <w:r w:rsidR="007D1ABB" w:rsidRPr="006E68AD">
        <w:rPr>
          <w:rFonts w:ascii="Sylfaen" w:hAnsi="Sylfaen" w:cs="Sylfaen"/>
          <w:sz w:val="20"/>
          <w:szCs w:val="20"/>
          <w:lang w:val="hy-AM"/>
        </w:rPr>
        <w:t>ՊՈԱԿ</w:t>
      </w:r>
      <w:r w:rsidR="00606A9F" w:rsidRPr="006E68AD">
        <w:rPr>
          <w:rFonts w:ascii="Sylfaen" w:hAnsi="Sylfaen"/>
          <w:sz w:val="20"/>
          <w:szCs w:val="20"/>
          <w:lang w:val="hy-AM"/>
        </w:rPr>
        <w:t>-</w:t>
      </w:r>
      <w:r w:rsidR="00606A9F" w:rsidRPr="006E68AD">
        <w:rPr>
          <w:rFonts w:ascii="Sylfaen" w:hAnsi="Sylfaen" w:cs="Sylfaen"/>
          <w:sz w:val="20"/>
          <w:szCs w:val="20"/>
          <w:lang w:val="hy-AM"/>
        </w:rPr>
        <w:t>ի</w:t>
      </w:r>
      <w:r w:rsidR="00606A9F" w:rsidRPr="006E68AD">
        <w:rPr>
          <w:rFonts w:ascii="Sylfaen" w:hAnsi="Sylfaen"/>
          <w:sz w:val="20"/>
          <w:szCs w:val="20"/>
          <w:lang w:val="hy-AM"/>
        </w:rPr>
        <w:t xml:space="preserve"> </w:t>
      </w:r>
      <w:r w:rsidR="00606A9F" w:rsidRPr="006E68AD">
        <w:rPr>
          <w:rFonts w:ascii="Sylfaen" w:hAnsi="Sylfaen" w:cs="Sylfaen"/>
          <w:sz w:val="20"/>
          <w:szCs w:val="20"/>
          <w:lang w:val="hy-AM"/>
        </w:rPr>
        <w:t>կանոնադրության</w:t>
      </w:r>
      <w:r w:rsidR="00606A9F" w:rsidRPr="006E68AD">
        <w:rPr>
          <w:rFonts w:ascii="Sylfaen" w:hAnsi="Sylfaen"/>
          <w:sz w:val="20"/>
          <w:szCs w:val="20"/>
          <w:lang w:val="hy-AM"/>
        </w:rPr>
        <w:t xml:space="preserve"> </w:t>
      </w:r>
      <w:r w:rsidR="00606A9F" w:rsidRPr="006E68AD">
        <w:rPr>
          <w:rFonts w:ascii="Sylfaen" w:hAnsi="Sylfaen" w:cs="Sylfaen"/>
          <w:sz w:val="20"/>
          <w:szCs w:val="20"/>
          <w:lang w:val="hy-AM"/>
        </w:rPr>
        <w:t>հիման</w:t>
      </w:r>
      <w:r w:rsidR="00606A9F" w:rsidRPr="006E68AD">
        <w:rPr>
          <w:rFonts w:ascii="Sylfaen" w:hAnsi="Sylfaen"/>
          <w:sz w:val="20"/>
          <w:szCs w:val="20"/>
          <w:lang w:val="hy-AM"/>
        </w:rPr>
        <w:t xml:space="preserve"> </w:t>
      </w:r>
      <w:r w:rsidR="00606A9F" w:rsidRPr="006E68AD">
        <w:rPr>
          <w:rFonts w:ascii="Sylfaen" w:hAnsi="Sylfaen" w:cs="Sylfaen"/>
          <w:sz w:val="20"/>
          <w:szCs w:val="20"/>
          <w:lang w:val="hy-AM"/>
        </w:rPr>
        <w:t>վրա</w:t>
      </w:r>
      <w:r w:rsidR="00606A9F" w:rsidRPr="006E68AD">
        <w:rPr>
          <w:rFonts w:ascii="Sylfaen" w:hAnsi="Sylfaen"/>
          <w:sz w:val="20"/>
          <w:szCs w:val="20"/>
          <w:lang w:val="hy-AM"/>
        </w:rPr>
        <w:t xml:space="preserve">, </w:t>
      </w:r>
      <w:r w:rsidR="00606A9F" w:rsidRPr="006E68AD">
        <w:rPr>
          <w:rFonts w:ascii="Sylfaen" w:hAnsi="Sylfaen" w:cs="Sylfaen"/>
          <w:sz w:val="20"/>
          <w:szCs w:val="20"/>
          <w:lang w:val="hy-AM"/>
        </w:rPr>
        <w:t>այսուհետ</w:t>
      </w:r>
      <w:r w:rsidR="00606A9F" w:rsidRPr="006E68AD">
        <w:rPr>
          <w:rFonts w:ascii="Sylfaen" w:hAnsi="Sylfaen"/>
          <w:sz w:val="20"/>
          <w:szCs w:val="20"/>
          <w:lang w:val="hy-AM"/>
        </w:rPr>
        <w:t xml:space="preserve"> </w:t>
      </w:r>
      <w:r w:rsidR="00606A9F" w:rsidRPr="006E68AD">
        <w:rPr>
          <w:rFonts w:ascii="Sylfaen" w:hAnsi="Sylfaen" w:cs="Arial Armenian"/>
          <w:sz w:val="20"/>
          <w:szCs w:val="20"/>
          <w:lang w:val="hy-AM"/>
        </w:rPr>
        <w:t>«</w:t>
      </w:r>
      <w:r w:rsidR="00606A9F" w:rsidRPr="006E68AD">
        <w:rPr>
          <w:rFonts w:ascii="Sylfaen" w:hAnsi="Sylfaen" w:cs="Sylfaen"/>
          <w:sz w:val="20"/>
          <w:szCs w:val="20"/>
          <w:lang w:val="hy-AM"/>
        </w:rPr>
        <w:t>Գնորդ</w:t>
      </w:r>
      <w:r w:rsidR="00606A9F" w:rsidRPr="006E68AD">
        <w:rPr>
          <w:rFonts w:ascii="Sylfaen" w:hAnsi="Sylfaen" w:cs="Arial Armenian"/>
          <w:sz w:val="20"/>
          <w:szCs w:val="20"/>
          <w:lang w:val="hy-AM"/>
        </w:rPr>
        <w:t>»</w:t>
      </w:r>
      <w:r w:rsidR="00606A9F" w:rsidRPr="006E68AD">
        <w:rPr>
          <w:rFonts w:ascii="Sylfaen" w:hAnsi="Sylfaen"/>
          <w:sz w:val="20"/>
          <w:szCs w:val="20"/>
          <w:lang w:val="hy-AM"/>
        </w:rPr>
        <w:t xml:space="preserve">, </w:t>
      </w:r>
      <w:r w:rsidR="00606A9F" w:rsidRPr="006E68AD">
        <w:rPr>
          <w:rFonts w:ascii="Sylfaen" w:hAnsi="Sylfaen" w:cs="Sylfaen"/>
          <w:sz w:val="20"/>
          <w:szCs w:val="20"/>
          <w:lang w:val="hy-AM"/>
        </w:rPr>
        <w:t>մի</w:t>
      </w:r>
      <w:r w:rsidR="00606A9F" w:rsidRPr="006E68AD">
        <w:rPr>
          <w:rFonts w:ascii="Sylfaen" w:hAnsi="Sylfaen"/>
          <w:sz w:val="20"/>
          <w:szCs w:val="20"/>
          <w:lang w:val="hy-AM"/>
        </w:rPr>
        <w:t xml:space="preserve"> </w:t>
      </w:r>
      <w:r w:rsidR="00606A9F" w:rsidRPr="006E68AD">
        <w:rPr>
          <w:rFonts w:ascii="Sylfaen" w:hAnsi="Sylfaen" w:cs="Sylfaen"/>
          <w:sz w:val="20"/>
          <w:szCs w:val="20"/>
          <w:lang w:val="hy-AM"/>
        </w:rPr>
        <w:t>կողմից</w:t>
      </w:r>
      <w:r w:rsidR="00606A9F" w:rsidRPr="006E68AD">
        <w:rPr>
          <w:rFonts w:ascii="Sylfaen" w:hAnsi="Sylfaen"/>
          <w:sz w:val="20"/>
          <w:szCs w:val="20"/>
          <w:lang w:val="hy-AM"/>
        </w:rPr>
        <w:t xml:space="preserve">,  </w:t>
      </w:r>
      <w:r w:rsidR="00606A9F" w:rsidRPr="006E68AD">
        <w:rPr>
          <w:rFonts w:ascii="Sylfaen" w:hAnsi="Sylfaen" w:cs="Sylfaen"/>
          <w:sz w:val="20"/>
          <w:szCs w:val="20"/>
          <w:lang w:val="hy-AM"/>
        </w:rPr>
        <w:t>և</w:t>
      </w:r>
      <w:r w:rsidR="00606A9F" w:rsidRPr="006E68AD">
        <w:rPr>
          <w:rFonts w:ascii="Sylfaen" w:hAnsi="Sylfaen"/>
          <w:sz w:val="20"/>
          <w:szCs w:val="20"/>
          <w:lang w:val="hy-AM"/>
        </w:rPr>
        <w:t xml:space="preserve"> __________________-</w:t>
      </w:r>
      <w:r w:rsidR="00606A9F" w:rsidRPr="006E68AD">
        <w:rPr>
          <w:rFonts w:ascii="Sylfaen" w:hAnsi="Sylfaen" w:cs="Sylfaen"/>
          <w:sz w:val="20"/>
          <w:szCs w:val="20"/>
          <w:lang w:val="hy-AM"/>
        </w:rPr>
        <w:t>ը</w:t>
      </w:r>
      <w:r w:rsidR="00606A9F" w:rsidRPr="006E68AD">
        <w:rPr>
          <w:rFonts w:ascii="Sylfaen" w:hAnsi="Sylfaen"/>
          <w:sz w:val="20"/>
          <w:szCs w:val="20"/>
          <w:lang w:val="hy-AM"/>
        </w:rPr>
        <w:t xml:space="preserve">, </w:t>
      </w:r>
      <w:r w:rsidR="00606A9F" w:rsidRPr="006E68AD">
        <w:rPr>
          <w:rFonts w:ascii="Sylfaen" w:hAnsi="Sylfaen" w:cs="Sylfaen"/>
          <w:sz w:val="20"/>
          <w:szCs w:val="20"/>
          <w:lang w:val="hy-AM"/>
        </w:rPr>
        <w:t>ի</w:t>
      </w:r>
      <w:r w:rsidR="00606A9F" w:rsidRPr="006E68AD">
        <w:rPr>
          <w:rFonts w:ascii="Sylfaen" w:hAnsi="Sylfaen"/>
          <w:sz w:val="20"/>
          <w:szCs w:val="20"/>
          <w:lang w:val="hy-AM"/>
        </w:rPr>
        <w:t xml:space="preserve"> </w:t>
      </w:r>
      <w:r w:rsidR="00606A9F" w:rsidRPr="006E68AD">
        <w:rPr>
          <w:rFonts w:ascii="Sylfaen" w:hAnsi="Sylfaen" w:cs="Sylfaen"/>
          <w:sz w:val="20"/>
          <w:szCs w:val="20"/>
          <w:lang w:val="hy-AM"/>
        </w:rPr>
        <w:t>դեմս</w:t>
      </w:r>
      <w:r w:rsidR="00606A9F" w:rsidRPr="006E68AD">
        <w:rPr>
          <w:rFonts w:ascii="Sylfaen" w:hAnsi="Sylfaen"/>
          <w:sz w:val="20"/>
          <w:szCs w:val="20"/>
          <w:lang w:val="hy-AM"/>
        </w:rPr>
        <w:t xml:space="preserve"> </w:t>
      </w:r>
      <w:r w:rsidR="00606A9F" w:rsidRPr="006E68AD">
        <w:rPr>
          <w:rFonts w:ascii="Sylfaen" w:hAnsi="Sylfaen" w:cs="Sylfaen"/>
          <w:sz w:val="20"/>
          <w:szCs w:val="20"/>
          <w:lang w:val="hy-AM"/>
        </w:rPr>
        <w:t>տնօրեն</w:t>
      </w:r>
      <w:r w:rsidR="00606A9F" w:rsidRPr="006E68AD">
        <w:rPr>
          <w:rFonts w:ascii="Sylfaen" w:hAnsi="Sylfaen"/>
          <w:sz w:val="20"/>
          <w:szCs w:val="20"/>
          <w:lang w:val="hy-AM"/>
        </w:rPr>
        <w:t xml:space="preserve"> _____________________-</w:t>
      </w:r>
      <w:r w:rsidR="00606A9F" w:rsidRPr="006E68AD">
        <w:rPr>
          <w:rFonts w:ascii="Sylfaen" w:hAnsi="Sylfaen" w:cs="Sylfaen"/>
          <w:sz w:val="20"/>
          <w:szCs w:val="20"/>
          <w:lang w:val="hy-AM"/>
        </w:rPr>
        <w:t>ի</w:t>
      </w:r>
      <w:r w:rsidR="00606A9F" w:rsidRPr="006E68AD">
        <w:rPr>
          <w:rFonts w:ascii="Sylfaen" w:hAnsi="Sylfaen"/>
          <w:sz w:val="20"/>
          <w:szCs w:val="20"/>
          <w:lang w:val="hy-AM"/>
        </w:rPr>
        <w:t xml:space="preserve">, </w:t>
      </w:r>
      <w:r w:rsidR="00606A9F" w:rsidRPr="006E68AD">
        <w:rPr>
          <w:rFonts w:ascii="Sylfaen" w:hAnsi="Sylfaen" w:cs="Sylfaen"/>
          <w:sz w:val="20"/>
          <w:szCs w:val="20"/>
          <w:lang w:val="hy-AM"/>
        </w:rPr>
        <w:t>որը</w:t>
      </w:r>
      <w:r w:rsidR="00606A9F" w:rsidRPr="006E68AD">
        <w:rPr>
          <w:rFonts w:ascii="Sylfaen" w:hAnsi="Sylfaen"/>
          <w:sz w:val="20"/>
          <w:szCs w:val="20"/>
          <w:lang w:val="hy-AM"/>
        </w:rPr>
        <w:t xml:space="preserve"> </w:t>
      </w:r>
      <w:r w:rsidR="00606A9F" w:rsidRPr="006E68AD">
        <w:rPr>
          <w:rFonts w:ascii="Sylfaen" w:hAnsi="Sylfaen" w:cs="Sylfaen"/>
          <w:sz w:val="20"/>
          <w:szCs w:val="20"/>
          <w:lang w:val="hy-AM"/>
        </w:rPr>
        <w:t>գործում</w:t>
      </w:r>
      <w:r w:rsidR="00606A9F" w:rsidRPr="006E68AD">
        <w:rPr>
          <w:rFonts w:ascii="Sylfaen" w:hAnsi="Sylfaen"/>
          <w:sz w:val="20"/>
          <w:szCs w:val="20"/>
          <w:lang w:val="hy-AM"/>
        </w:rPr>
        <w:t xml:space="preserve"> </w:t>
      </w:r>
      <w:r w:rsidR="00606A9F" w:rsidRPr="006E68AD">
        <w:rPr>
          <w:rFonts w:ascii="Sylfaen" w:hAnsi="Sylfaen" w:cs="Sylfaen"/>
          <w:sz w:val="20"/>
          <w:szCs w:val="20"/>
          <w:lang w:val="hy-AM"/>
        </w:rPr>
        <w:t>է</w:t>
      </w:r>
      <w:r w:rsidR="00606A9F" w:rsidRPr="006E68AD">
        <w:rPr>
          <w:rFonts w:ascii="Sylfaen" w:hAnsi="Sylfaen"/>
          <w:sz w:val="20"/>
          <w:szCs w:val="20"/>
          <w:lang w:val="hy-AM"/>
        </w:rPr>
        <w:t xml:space="preserve">                        -</w:t>
      </w:r>
      <w:r w:rsidR="00606A9F" w:rsidRPr="006E68AD">
        <w:rPr>
          <w:rFonts w:ascii="Sylfaen" w:hAnsi="Sylfaen" w:cs="Sylfaen"/>
          <w:sz w:val="20"/>
          <w:szCs w:val="20"/>
          <w:lang w:val="hy-AM"/>
        </w:rPr>
        <w:t>ի</w:t>
      </w:r>
      <w:r w:rsidR="00606A9F" w:rsidRPr="006E68AD">
        <w:rPr>
          <w:rFonts w:ascii="Sylfaen" w:hAnsi="Sylfaen"/>
          <w:sz w:val="20"/>
          <w:szCs w:val="20"/>
          <w:lang w:val="hy-AM"/>
        </w:rPr>
        <w:t xml:space="preserve"> </w:t>
      </w:r>
      <w:r w:rsidR="00606A9F" w:rsidRPr="006E68AD">
        <w:rPr>
          <w:rFonts w:ascii="Sylfaen" w:hAnsi="Sylfaen" w:cs="Sylfaen"/>
          <w:sz w:val="20"/>
          <w:szCs w:val="20"/>
          <w:lang w:val="hy-AM"/>
        </w:rPr>
        <w:t>կանոնադրության</w:t>
      </w:r>
      <w:r w:rsidR="00606A9F" w:rsidRPr="006E68AD">
        <w:rPr>
          <w:rFonts w:ascii="Sylfaen" w:hAnsi="Sylfaen"/>
          <w:sz w:val="20"/>
          <w:szCs w:val="20"/>
          <w:lang w:val="hy-AM"/>
        </w:rPr>
        <w:t xml:space="preserve"> </w:t>
      </w:r>
      <w:r w:rsidR="00606A9F" w:rsidRPr="006E68AD">
        <w:rPr>
          <w:rFonts w:ascii="Sylfaen" w:hAnsi="Sylfaen" w:cs="Sylfaen"/>
          <w:sz w:val="20"/>
          <w:szCs w:val="20"/>
          <w:lang w:val="hy-AM"/>
        </w:rPr>
        <w:t>հիման</w:t>
      </w:r>
      <w:r w:rsidR="00606A9F" w:rsidRPr="006E68AD">
        <w:rPr>
          <w:rFonts w:ascii="Sylfaen" w:hAnsi="Sylfaen"/>
          <w:sz w:val="20"/>
          <w:szCs w:val="20"/>
          <w:lang w:val="hy-AM"/>
        </w:rPr>
        <w:t xml:space="preserve"> </w:t>
      </w:r>
      <w:r w:rsidR="00606A9F" w:rsidRPr="006E68AD">
        <w:rPr>
          <w:rFonts w:ascii="Sylfaen" w:hAnsi="Sylfaen" w:cs="Sylfaen"/>
          <w:sz w:val="20"/>
          <w:szCs w:val="20"/>
          <w:lang w:val="hy-AM"/>
        </w:rPr>
        <w:t>վրա</w:t>
      </w:r>
      <w:r w:rsidR="00606A9F" w:rsidRPr="006E68AD">
        <w:rPr>
          <w:rFonts w:ascii="Sylfaen" w:hAnsi="Sylfaen"/>
          <w:sz w:val="20"/>
          <w:szCs w:val="20"/>
          <w:lang w:val="hy-AM"/>
        </w:rPr>
        <w:t xml:space="preserve">, </w:t>
      </w:r>
      <w:r w:rsidR="00606A9F" w:rsidRPr="006E68AD">
        <w:rPr>
          <w:rFonts w:ascii="Sylfaen" w:hAnsi="Sylfaen" w:cs="Sylfaen"/>
          <w:sz w:val="20"/>
          <w:szCs w:val="20"/>
          <w:lang w:val="hy-AM"/>
        </w:rPr>
        <w:t>այսուհետ</w:t>
      </w:r>
      <w:r w:rsidR="00606A9F" w:rsidRPr="006E68AD">
        <w:rPr>
          <w:rFonts w:ascii="Sylfaen" w:hAnsi="Sylfaen"/>
          <w:sz w:val="20"/>
          <w:szCs w:val="20"/>
          <w:lang w:val="hy-AM"/>
        </w:rPr>
        <w:t xml:space="preserve"> </w:t>
      </w:r>
      <w:r w:rsidR="00606A9F" w:rsidRPr="006E68AD">
        <w:rPr>
          <w:rFonts w:ascii="Sylfaen" w:hAnsi="Sylfaen" w:cs="Arial Armenian"/>
          <w:sz w:val="20"/>
          <w:szCs w:val="20"/>
          <w:lang w:val="hy-AM"/>
        </w:rPr>
        <w:t>«</w:t>
      </w:r>
      <w:r w:rsidR="00606A9F" w:rsidRPr="006E68AD">
        <w:rPr>
          <w:rFonts w:ascii="Sylfaen" w:hAnsi="Sylfaen" w:cs="Sylfaen"/>
          <w:sz w:val="20"/>
          <w:szCs w:val="20"/>
          <w:lang w:val="hy-AM"/>
        </w:rPr>
        <w:t>Վաճառող</w:t>
      </w:r>
      <w:r w:rsidR="00606A9F" w:rsidRPr="006E68AD">
        <w:rPr>
          <w:rFonts w:ascii="Sylfaen" w:hAnsi="Sylfaen" w:cs="Arial Armenian"/>
          <w:sz w:val="20"/>
          <w:szCs w:val="20"/>
          <w:lang w:val="hy-AM"/>
        </w:rPr>
        <w:t>»</w:t>
      </w:r>
      <w:r w:rsidR="00606A9F" w:rsidRPr="006E68AD">
        <w:rPr>
          <w:rFonts w:ascii="Sylfaen" w:hAnsi="Sylfaen"/>
          <w:sz w:val="20"/>
          <w:szCs w:val="20"/>
          <w:lang w:val="hy-AM"/>
        </w:rPr>
        <w:t xml:space="preserve"> </w:t>
      </w:r>
      <w:r w:rsidR="00606A9F" w:rsidRPr="006E68AD">
        <w:rPr>
          <w:rFonts w:ascii="Sylfaen" w:hAnsi="Sylfaen" w:cs="Sylfaen"/>
          <w:sz w:val="20"/>
          <w:szCs w:val="20"/>
          <w:lang w:val="hy-AM"/>
        </w:rPr>
        <w:t>մյուս</w:t>
      </w:r>
      <w:r w:rsidR="00606A9F" w:rsidRPr="006E68AD">
        <w:rPr>
          <w:rFonts w:ascii="Sylfaen" w:hAnsi="Sylfaen"/>
          <w:sz w:val="20"/>
          <w:szCs w:val="20"/>
          <w:lang w:val="hy-AM"/>
        </w:rPr>
        <w:t xml:space="preserve"> </w:t>
      </w:r>
      <w:r w:rsidR="00606A9F" w:rsidRPr="006E68AD">
        <w:rPr>
          <w:rFonts w:ascii="Sylfaen" w:hAnsi="Sylfaen" w:cs="Sylfaen"/>
          <w:sz w:val="20"/>
          <w:szCs w:val="20"/>
          <w:lang w:val="hy-AM"/>
        </w:rPr>
        <w:t>կողմից</w:t>
      </w:r>
      <w:r w:rsidR="00606A9F" w:rsidRPr="006E68AD">
        <w:rPr>
          <w:rFonts w:ascii="Sylfaen" w:hAnsi="Sylfaen"/>
          <w:sz w:val="20"/>
          <w:szCs w:val="20"/>
          <w:lang w:val="hy-AM"/>
        </w:rPr>
        <w:t xml:space="preserve">, </w:t>
      </w:r>
      <w:r w:rsidR="00606A9F" w:rsidRPr="006E68AD">
        <w:rPr>
          <w:rFonts w:ascii="Sylfaen" w:hAnsi="Sylfaen" w:cs="Sylfaen"/>
          <w:sz w:val="20"/>
          <w:szCs w:val="20"/>
          <w:lang w:val="hy-AM"/>
        </w:rPr>
        <w:t>կնքեցին</w:t>
      </w:r>
      <w:r w:rsidR="00606A9F" w:rsidRPr="006E68AD">
        <w:rPr>
          <w:rFonts w:ascii="Sylfaen" w:hAnsi="Sylfaen"/>
          <w:sz w:val="20"/>
          <w:szCs w:val="20"/>
          <w:lang w:val="hy-AM"/>
        </w:rPr>
        <w:t xml:space="preserve"> </w:t>
      </w:r>
      <w:r w:rsidR="00606A9F" w:rsidRPr="006E68AD">
        <w:rPr>
          <w:rFonts w:ascii="Sylfaen" w:hAnsi="Sylfaen" w:cs="Sylfaen"/>
          <w:sz w:val="20"/>
          <w:szCs w:val="20"/>
          <w:lang w:val="hy-AM"/>
        </w:rPr>
        <w:t>սույն</w:t>
      </w:r>
      <w:r w:rsidR="00606A9F" w:rsidRPr="006E68AD">
        <w:rPr>
          <w:rFonts w:ascii="Sylfaen" w:hAnsi="Sylfaen"/>
          <w:sz w:val="20"/>
          <w:szCs w:val="20"/>
          <w:lang w:val="hy-AM"/>
        </w:rPr>
        <w:t xml:space="preserve"> </w:t>
      </w:r>
      <w:r w:rsidR="00606A9F" w:rsidRPr="006E68AD">
        <w:rPr>
          <w:rFonts w:ascii="Sylfaen" w:hAnsi="Sylfaen" w:cs="Sylfaen"/>
          <w:sz w:val="20"/>
          <w:szCs w:val="20"/>
          <w:lang w:val="hy-AM"/>
        </w:rPr>
        <w:t>պայմանագիրը</w:t>
      </w:r>
      <w:r w:rsidR="00606A9F" w:rsidRPr="006E68AD">
        <w:rPr>
          <w:rFonts w:ascii="Sylfaen" w:hAnsi="Sylfaen"/>
          <w:sz w:val="20"/>
          <w:szCs w:val="20"/>
          <w:lang w:val="hy-AM"/>
        </w:rPr>
        <w:t xml:space="preserve"> </w:t>
      </w:r>
      <w:r w:rsidR="00606A9F" w:rsidRPr="006E68AD">
        <w:rPr>
          <w:rFonts w:ascii="Sylfaen" w:hAnsi="Sylfaen" w:cs="Sylfaen"/>
          <w:sz w:val="20"/>
          <w:szCs w:val="20"/>
          <w:lang w:val="hy-AM"/>
        </w:rPr>
        <w:t>հետևյալի</w:t>
      </w:r>
      <w:r w:rsidR="00606A9F" w:rsidRPr="006E68AD">
        <w:rPr>
          <w:rFonts w:ascii="Sylfaen" w:hAnsi="Sylfaen"/>
          <w:sz w:val="20"/>
          <w:szCs w:val="20"/>
          <w:lang w:val="hy-AM"/>
        </w:rPr>
        <w:t xml:space="preserve"> </w:t>
      </w:r>
      <w:r w:rsidR="00606A9F" w:rsidRPr="006E68AD">
        <w:rPr>
          <w:rFonts w:ascii="Sylfaen" w:hAnsi="Sylfaen" w:cs="Sylfaen"/>
          <w:sz w:val="20"/>
          <w:szCs w:val="20"/>
          <w:lang w:val="hy-AM"/>
        </w:rPr>
        <w:t>մասին։</w:t>
      </w:r>
    </w:p>
    <w:p w:rsidR="00606A9F" w:rsidRPr="006E68AD" w:rsidRDefault="00606A9F" w:rsidP="00606A9F">
      <w:pPr>
        <w:ind w:firstLine="709"/>
        <w:jc w:val="both"/>
        <w:rPr>
          <w:rFonts w:ascii="Sylfaen" w:hAnsi="Sylfaen"/>
          <w:b/>
          <w:sz w:val="20"/>
          <w:lang w:val="hy-AM"/>
        </w:rPr>
      </w:pPr>
    </w:p>
    <w:p w:rsidR="00606A9F" w:rsidRPr="006E68AD" w:rsidRDefault="00606A9F" w:rsidP="00606A9F">
      <w:pPr>
        <w:ind w:firstLine="709"/>
        <w:jc w:val="center"/>
        <w:rPr>
          <w:rFonts w:ascii="Sylfaen" w:hAnsi="Sylfaen" w:cs="Times Armenian"/>
          <w:b/>
          <w:sz w:val="20"/>
          <w:lang w:val="hy-AM"/>
        </w:rPr>
      </w:pPr>
      <w:r w:rsidRPr="006E68AD">
        <w:rPr>
          <w:rFonts w:ascii="Sylfaen" w:hAnsi="Sylfaen"/>
          <w:b/>
          <w:sz w:val="20"/>
          <w:lang w:val="hy-AM"/>
        </w:rPr>
        <w:t xml:space="preserve">1. </w:t>
      </w:r>
      <w:r w:rsidRPr="006E68AD">
        <w:rPr>
          <w:rFonts w:ascii="Sylfaen" w:hAnsi="Sylfaen" w:cs="Sylfaen"/>
          <w:b/>
          <w:sz w:val="20"/>
          <w:lang w:val="hy-AM"/>
        </w:rPr>
        <w:t>ՊԱՅՄԱՆԱԳՐԻ</w:t>
      </w:r>
      <w:r w:rsidRPr="006E68AD">
        <w:rPr>
          <w:rFonts w:ascii="Sylfaen" w:hAnsi="Sylfaen" w:cs="Times Armenian"/>
          <w:b/>
          <w:sz w:val="20"/>
          <w:lang w:val="hy-AM"/>
        </w:rPr>
        <w:t xml:space="preserve"> </w:t>
      </w:r>
      <w:r w:rsidRPr="006E68AD">
        <w:rPr>
          <w:rFonts w:ascii="Sylfaen" w:hAnsi="Sylfaen" w:cs="Sylfaen"/>
          <w:b/>
          <w:sz w:val="20"/>
          <w:lang w:val="hy-AM"/>
        </w:rPr>
        <w:t>ԱՌԱՐԿԱՆ</w:t>
      </w:r>
    </w:p>
    <w:p w:rsidR="00606A9F" w:rsidRPr="006E68AD" w:rsidRDefault="00606A9F" w:rsidP="00606A9F">
      <w:pPr>
        <w:ind w:firstLine="709"/>
        <w:jc w:val="center"/>
        <w:rPr>
          <w:rFonts w:ascii="Sylfaen" w:hAnsi="Sylfaen" w:cs="Times Armenian"/>
          <w:b/>
          <w:sz w:val="20"/>
          <w:lang w:val="hy-AM"/>
        </w:rPr>
      </w:pPr>
    </w:p>
    <w:p w:rsidR="00606A9F" w:rsidRPr="006E68AD" w:rsidRDefault="00606A9F" w:rsidP="00606A9F">
      <w:pPr>
        <w:ind w:firstLine="709"/>
        <w:jc w:val="both"/>
        <w:rPr>
          <w:rFonts w:ascii="Sylfaen" w:hAnsi="Sylfaen" w:cs="Times Armenian"/>
          <w:sz w:val="20"/>
          <w:lang w:val="hy-AM"/>
        </w:rPr>
      </w:pPr>
      <w:r w:rsidRPr="006E68AD">
        <w:rPr>
          <w:rFonts w:ascii="Sylfaen" w:hAnsi="Sylfaen"/>
          <w:sz w:val="20"/>
          <w:lang w:val="hy-AM"/>
        </w:rPr>
        <w:t xml:space="preserve">1.1. </w:t>
      </w:r>
      <w:r w:rsidRPr="006E68AD">
        <w:rPr>
          <w:rFonts w:ascii="Sylfaen" w:hAnsi="Sylfaen" w:cs="Sylfaen"/>
          <w:sz w:val="20"/>
          <w:lang w:val="hy-AM"/>
        </w:rPr>
        <w:t>Վաճառողը</w:t>
      </w:r>
      <w:r w:rsidRPr="006E68AD">
        <w:rPr>
          <w:rFonts w:ascii="Sylfaen" w:hAnsi="Sylfaen" w:cs="Times Armenian"/>
          <w:sz w:val="20"/>
          <w:lang w:val="hy-AM"/>
        </w:rPr>
        <w:t xml:space="preserve"> </w:t>
      </w:r>
      <w:r w:rsidRPr="006E68AD">
        <w:rPr>
          <w:rFonts w:ascii="Sylfaen" w:hAnsi="Sylfaen" w:cs="Sylfaen"/>
          <w:sz w:val="20"/>
          <w:lang w:val="hy-AM"/>
        </w:rPr>
        <w:t>պարտավորվում</w:t>
      </w:r>
      <w:r w:rsidRPr="006E68AD">
        <w:rPr>
          <w:rFonts w:ascii="Sylfaen" w:hAnsi="Sylfaen" w:cs="Times Armenian"/>
          <w:sz w:val="20"/>
          <w:lang w:val="hy-AM"/>
        </w:rPr>
        <w:t xml:space="preserve"> </w:t>
      </w:r>
      <w:r w:rsidRPr="006E68AD">
        <w:rPr>
          <w:rFonts w:ascii="Sylfaen" w:hAnsi="Sylfaen" w:cs="Sylfaen"/>
          <w:sz w:val="20"/>
          <w:lang w:val="hy-AM"/>
        </w:rPr>
        <w:t>է</w:t>
      </w:r>
      <w:r w:rsidRPr="006E68AD">
        <w:rPr>
          <w:rFonts w:ascii="Sylfaen" w:hAnsi="Sylfaen" w:cs="Times Armenian"/>
          <w:sz w:val="20"/>
          <w:lang w:val="hy-AM"/>
        </w:rPr>
        <w:t xml:space="preserve"> </w:t>
      </w:r>
      <w:r w:rsidRPr="006E68AD">
        <w:rPr>
          <w:rFonts w:ascii="Sylfaen" w:hAnsi="Sylfaen" w:cs="Sylfaen"/>
          <w:sz w:val="20"/>
          <w:lang w:val="hy-AM"/>
        </w:rPr>
        <w:t>սույն</w:t>
      </w:r>
      <w:r w:rsidRPr="006E68AD">
        <w:rPr>
          <w:rFonts w:ascii="Sylfaen" w:hAnsi="Sylfaen" w:cs="Times Armenian"/>
          <w:sz w:val="20"/>
          <w:lang w:val="hy-AM"/>
        </w:rPr>
        <w:t xml:space="preserve"> </w:t>
      </w:r>
      <w:r w:rsidRPr="006E68AD">
        <w:rPr>
          <w:rFonts w:ascii="Sylfaen" w:hAnsi="Sylfaen" w:cs="Sylfaen"/>
          <w:sz w:val="20"/>
          <w:lang w:val="hy-AM"/>
        </w:rPr>
        <w:t>պայմանագրով (այսուհետ</w:t>
      </w:r>
      <w:r w:rsidRPr="006E68AD">
        <w:rPr>
          <w:rFonts w:ascii="Sylfaen" w:hAnsi="Sylfaen" w:cs="Times Armenian"/>
          <w:sz w:val="20"/>
          <w:lang w:val="hy-AM"/>
        </w:rPr>
        <w:t xml:space="preserve">` </w:t>
      </w:r>
      <w:r w:rsidRPr="006E68AD">
        <w:rPr>
          <w:rFonts w:ascii="Sylfaen" w:hAnsi="Sylfaen" w:cs="Sylfaen"/>
          <w:sz w:val="20"/>
          <w:lang w:val="hy-AM"/>
        </w:rPr>
        <w:t>պայմանագիր) սահմանված</w:t>
      </w:r>
      <w:r w:rsidRPr="006E68AD">
        <w:rPr>
          <w:rFonts w:ascii="Sylfaen" w:hAnsi="Sylfaen" w:cs="Times Armenian"/>
          <w:sz w:val="20"/>
          <w:lang w:val="hy-AM"/>
        </w:rPr>
        <w:t xml:space="preserve"> </w:t>
      </w:r>
      <w:r w:rsidRPr="006E68AD">
        <w:rPr>
          <w:rFonts w:ascii="Sylfaen" w:hAnsi="Sylfaen" w:cs="Sylfaen"/>
          <w:sz w:val="20"/>
          <w:lang w:val="hy-AM"/>
        </w:rPr>
        <w:t>կարգով</w:t>
      </w:r>
      <w:r w:rsidRPr="006E68AD">
        <w:rPr>
          <w:rFonts w:ascii="Sylfaen" w:hAnsi="Sylfaen" w:cs="Times Armenian"/>
          <w:sz w:val="20"/>
          <w:lang w:val="hy-AM"/>
        </w:rPr>
        <w:t xml:space="preserve">, </w:t>
      </w:r>
      <w:r w:rsidRPr="006E68AD">
        <w:rPr>
          <w:rFonts w:ascii="Sylfaen" w:hAnsi="Sylfaen" w:cs="Sylfaen"/>
          <w:sz w:val="20"/>
          <w:lang w:val="hy-AM"/>
        </w:rPr>
        <w:t>ծավալներով,</w:t>
      </w:r>
      <w:r w:rsidRPr="006E68AD">
        <w:rPr>
          <w:rFonts w:ascii="Sylfaen" w:hAnsi="Sylfaen" w:cs="Times Armenian"/>
          <w:sz w:val="20"/>
          <w:lang w:val="hy-AM"/>
        </w:rPr>
        <w:t xml:space="preserve"> </w:t>
      </w:r>
      <w:r w:rsidRPr="006E68AD">
        <w:rPr>
          <w:rFonts w:ascii="Sylfaen" w:hAnsi="Sylfaen" w:cs="Sylfaen"/>
          <w:sz w:val="20"/>
          <w:lang w:val="hy-AM"/>
        </w:rPr>
        <w:t>ժամկետներում</w:t>
      </w:r>
      <w:r w:rsidRPr="006E68AD">
        <w:rPr>
          <w:rFonts w:ascii="Sylfaen" w:hAnsi="Sylfaen" w:cs="Times Armenian"/>
          <w:sz w:val="20"/>
          <w:lang w:val="hy-AM"/>
        </w:rPr>
        <w:t xml:space="preserve"> </w:t>
      </w:r>
      <w:r w:rsidRPr="006E68AD">
        <w:rPr>
          <w:rFonts w:ascii="Sylfaen" w:hAnsi="Sylfaen" w:cs="Sylfaen"/>
          <w:sz w:val="20"/>
          <w:lang w:val="hy-AM"/>
        </w:rPr>
        <w:t>և</w:t>
      </w:r>
      <w:r w:rsidRPr="006E68AD">
        <w:rPr>
          <w:rFonts w:ascii="Sylfaen" w:hAnsi="Sylfaen" w:cs="Times Armenian"/>
          <w:sz w:val="20"/>
          <w:lang w:val="hy-AM"/>
        </w:rPr>
        <w:t xml:space="preserve"> </w:t>
      </w:r>
      <w:r w:rsidRPr="006E68AD">
        <w:rPr>
          <w:rFonts w:ascii="Sylfaen" w:hAnsi="Sylfaen" w:cs="Sylfaen"/>
          <w:sz w:val="20"/>
          <w:lang w:val="hy-AM"/>
        </w:rPr>
        <w:t>հասցեով</w:t>
      </w:r>
      <w:r w:rsidRPr="006E68AD">
        <w:rPr>
          <w:rFonts w:ascii="Sylfaen" w:hAnsi="Sylfaen" w:cs="Times Armenian"/>
          <w:sz w:val="20"/>
          <w:lang w:val="hy-AM"/>
        </w:rPr>
        <w:t xml:space="preserve"> </w:t>
      </w:r>
      <w:r w:rsidRPr="006E68AD">
        <w:rPr>
          <w:rFonts w:ascii="Sylfaen" w:hAnsi="Sylfaen" w:cs="Sylfaen"/>
          <w:sz w:val="20"/>
          <w:lang w:val="hy-AM"/>
        </w:rPr>
        <w:t>Գնորդին</w:t>
      </w:r>
      <w:r w:rsidRPr="006E68AD">
        <w:rPr>
          <w:rFonts w:ascii="Sylfaen" w:hAnsi="Sylfaen" w:cs="Times Armenian"/>
          <w:sz w:val="20"/>
          <w:lang w:val="hy-AM"/>
        </w:rPr>
        <w:t xml:space="preserve"> </w:t>
      </w:r>
      <w:r w:rsidRPr="006E68AD">
        <w:rPr>
          <w:rFonts w:ascii="Sylfaen" w:hAnsi="Sylfaen" w:cs="Sylfaen"/>
          <w:sz w:val="20"/>
          <w:lang w:val="hy-AM"/>
        </w:rPr>
        <w:t>մատակարարել</w:t>
      </w:r>
      <w:r w:rsidRPr="006E68AD">
        <w:rPr>
          <w:rFonts w:ascii="Sylfaen" w:hAnsi="Sylfaen" w:cs="Times Armenian"/>
          <w:sz w:val="20"/>
          <w:lang w:val="hy-AM"/>
        </w:rPr>
        <w:t xml:space="preserve"> </w:t>
      </w:r>
      <w:r w:rsidRPr="006E68AD">
        <w:rPr>
          <w:rFonts w:ascii="Sylfaen" w:hAnsi="Sylfaen" w:cs="Sylfaen"/>
          <w:sz w:val="20"/>
          <w:lang w:val="hy-AM"/>
        </w:rPr>
        <w:t>պայմանագրի</w:t>
      </w:r>
      <w:r w:rsidRPr="006E68AD">
        <w:rPr>
          <w:rFonts w:ascii="Sylfaen" w:hAnsi="Sylfaen" w:cs="Times Armenian"/>
          <w:sz w:val="20"/>
          <w:lang w:val="hy-AM"/>
        </w:rPr>
        <w:t xml:space="preserve"> N 1 </w:t>
      </w:r>
      <w:r w:rsidRPr="006E68AD">
        <w:rPr>
          <w:rFonts w:ascii="Sylfaen" w:hAnsi="Sylfaen" w:cs="Sylfaen"/>
          <w:sz w:val="20"/>
          <w:lang w:val="hy-AM"/>
        </w:rPr>
        <w:t>հավելվածով`</w:t>
      </w:r>
      <w:r w:rsidRPr="006E68AD">
        <w:rPr>
          <w:rFonts w:ascii="Sylfaen" w:hAnsi="Sylfaen" w:cs="Times Armenian"/>
          <w:sz w:val="20"/>
          <w:lang w:val="hy-AM"/>
        </w:rPr>
        <w:t xml:space="preserve"> </w:t>
      </w:r>
      <w:r w:rsidRPr="006E68AD">
        <w:rPr>
          <w:rFonts w:ascii="Sylfaen" w:hAnsi="Sylfaen" w:cs="Sylfaen"/>
          <w:sz w:val="20"/>
          <w:lang w:val="hy-AM"/>
        </w:rPr>
        <w:t>Տեխնիկական</w:t>
      </w:r>
      <w:r w:rsidRPr="006E68AD">
        <w:rPr>
          <w:rFonts w:ascii="Sylfaen" w:hAnsi="Sylfaen" w:cs="Times Armenian"/>
          <w:sz w:val="20"/>
          <w:lang w:val="hy-AM"/>
        </w:rPr>
        <w:t xml:space="preserve"> </w:t>
      </w:r>
      <w:r w:rsidRPr="006E68AD">
        <w:rPr>
          <w:rFonts w:ascii="Sylfaen" w:hAnsi="Sylfaen" w:cs="Sylfaen"/>
          <w:sz w:val="20"/>
          <w:lang w:val="hy-AM"/>
        </w:rPr>
        <w:t>բնութագիր-գնման-ժամանակացուցով նախատեսված</w:t>
      </w:r>
      <w:r w:rsidRPr="006E68AD">
        <w:rPr>
          <w:rFonts w:ascii="Sylfaen" w:hAnsi="Sylfaen" w:cs="Times Armenian"/>
          <w:sz w:val="20"/>
          <w:lang w:val="hy-AM"/>
        </w:rPr>
        <w:t xml:space="preserve"> </w:t>
      </w:r>
      <w:r w:rsidRPr="006E68AD">
        <w:rPr>
          <w:rFonts w:ascii="Sylfaen" w:hAnsi="Sylfaen" w:cs="Sylfaen"/>
          <w:sz w:val="20"/>
          <w:lang w:val="hy-AM"/>
        </w:rPr>
        <w:t>ապրանքը</w:t>
      </w:r>
      <w:r w:rsidRPr="006E68AD">
        <w:rPr>
          <w:rFonts w:ascii="Sylfaen" w:hAnsi="Sylfaen" w:cs="Times Armenian"/>
          <w:sz w:val="20"/>
          <w:lang w:val="hy-AM"/>
        </w:rPr>
        <w:t xml:space="preserve"> (</w:t>
      </w:r>
      <w:r w:rsidRPr="006E68AD">
        <w:rPr>
          <w:rFonts w:ascii="Sylfaen" w:hAnsi="Sylfaen" w:cs="Sylfaen"/>
          <w:sz w:val="20"/>
          <w:lang w:val="hy-AM"/>
        </w:rPr>
        <w:t>այսուհետ</w:t>
      </w:r>
      <w:r w:rsidRPr="006E68AD">
        <w:rPr>
          <w:rFonts w:ascii="Sylfaen" w:hAnsi="Sylfaen" w:cs="Times Armenian"/>
          <w:sz w:val="20"/>
          <w:lang w:val="hy-AM"/>
        </w:rPr>
        <w:t xml:space="preserve">` </w:t>
      </w:r>
      <w:r w:rsidRPr="006E68AD">
        <w:rPr>
          <w:rFonts w:ascii="Sylfaen" w:hAnsi="Sylfaen" w:cs="Sylfaen"/>
          <w:sz w:val="20"/>
          <w:lang w:val="hy-AM"/>
        </w:rPr>
        <w:t>ապրանք</w:t>
      </w:r>
      <w:r w:rsidRPr="006E68AD">
        <w:rPr>
          <w:rFonts w:ascii="Sylfaen" w:hAnsi="Sylfaen" w:cs="Times Armenian"/>
          <w:sz w:val="20"/>
          <w:lang w:val="hy-AM"/>
        </w:rPr>
        <w:t xml:space="preserve">), </w:t>
      </w:r>
      <w:r w:rsidRPr="006E68AD">
        <w:rPr>
          <w:rFonts w:ascii="Sylfaen" w:hAnsi="Sylfaen" w:cs="Sylfaen"/>
          <w:sz w:val="20"/>
          <w:lang w:val="hy-AM"/>
        </w:rPr>
        <w:t>իսկ</w:t>
      </w:r>
      <w:r w:rsidRPr="006E68AD">
        <w:rPr>
          <w:rFonts w:ascii="Sylfaen" w:hAnsi="Sylfaen" w:cs="Times Armenian"/>
          <w:sz w:val="20"/>
          <w:lang w:val="hy-AM"/>
        </w:rPr>
        <w:t xml:space="preserve"> </w:t>
      </w:r>
      <w:r w:rsidRPr="006E68AD">
        <w:rPr>
          <w:rFonts w:ascii="Sylfaen" w:hAnsi="Sylfaen" w:cs="Sylfaen"/>
          <w:sz w:val="20"/>
          <w:lang w:val="hy-AM"/>
        </w:rPr>
        <w:t>Գնորդը</w:t>
      </w:r>
      <w:r w:rsidRPr="006E68AD">
        <w:rPr>
          <w:rFonts w:ascii="Sylfaen" w:hAnsi="Sylfaen" w:cs="Times Armenian"/>
          <w:sz w:val="20"/>
          <w:lang w:val="hy-AM"/>
        </w:rPr>
        <w:t xml:space="preserve"> </w:t>
      </w:r>
      <w:r w:rsidRPr="006E68AD">
        <w:rPr>
          <w:rFonts w:ascii="Sylfaen" w:hAnsi="Sylfaen" w:cs="Sylfaen"/>
          <w:sz w:val="20"/>
          <w:lang w:val="hy-AM"/>
        </w:rPr>
        <w:t>պարտավորվում</w:t>
      </w:r>
      <w:r w:rsidRPr="006E68AD">
        <w:rPr>
          <w:rFonts w:ascii="Sylfaen" w:hAnsi="Sylfaen" w:cs="Times Armenian"/>
          <w:sz w:val="20"/>
          <w:lang w:val="hy-AM"/>
        </w:rPr>
        <w:t xml:space="preserve"> </w:t>
      </w:r>
      <w:r w:rsidRPr="006E68AD">
        <w:rPr>
          <w:rFonts w:ascii="Sylfaen" w:hAnsi="Sylfaen" w:cs="Sylfaen"/>
          <w:sz w:val="20"/>
          <w:lang w:val="hy-AM"/>
        </w:rPr>
        <w:t>է</w:t>
      </w:r>
      <w:r w:rsidRPr="006E68AD">
        <w:rPr>
          <w:rFonts w:ascii="Sylfaen" w:hAnsi="Sylfaen" w:cs="Times Armenian"/>
          <w:sz w:val="20"/>
          <w:lang w:val="hy-AM"/>
        </w:rPr>
        <w:t xml:space="preserve"> </w:t>
      </w:r>
      <w:r w:rsidRPr="006E68AD">
        <w:rPr>
          <w:rFonts w:ascii="Sylfaen" w:hAnsi="Sylfaen" w:cs="Sylfaen"/>
          <w:sz w:val="20"/>
          <w:lang w:val="hy-AM"/>
        </w:rPr>
        <w:t>ընդունել</w:t>
      </w:r>
      <w:r w:rsidRPr="006E68AD">
        <w:rPr>
          <w:rFonts w:ascii="Sylfaen" w:hAnsi="Sylfaen" w:cs="Times Armenian"/>
          <w:sz w:val="20"/>
          <w:lang w:val="hy-AM"/>
        </w:rPr>
        <w:t xml:space="preserve"> </w:t>
      </w:r>
      <w:r w:rsidRPr="006E68AD">
        <w:rPr>
          <w:rFonts w:ascii="Sylfaen" w:hAnsi="Sylfaen" w:cs="Sylfaen"/>
          <w:sz w:val="20"/>
          <w:lang w:val="hy-AM"/>
        </w:rPr>
        <w:t>ապրանքը</w:t>
      </w:r>
      <w:r w:rsidRPr="006E68AD">
        <w:rPr>
          <w:rFonts w:ascii="Sylfaen" w:hAnsi="Sylfaen" w:cs="Times Armenian"/>
          <w:sz w:val="20"/>
          <w:lang w:val="hy-AM"/>
        </w:rPr>
        <w:t xml:space="preserve"> </w:t>
      </w:r>
      <w:r w:rsidRPr="006E68AD">
        <w:rPr>
          <w:rFonts w:ascii="Sylfaen" w:hAnsi="Sylfaen" w:cs="Sylfaen"/>
          <w:sz w:val="20"/>
          <w:lang w:val="hy-AM"/>
        </w:rPr>
        <w:t>և</w:t>
      </w:r>
      <w:r w:rsidRPr="006E68AD">
        <w:rPr>
          <w:rFonts w:ascii="Sylfaen" w:hAnsi="Sylfaen" w:cs="Times Armenian"/>
          <w:sz w:val="20"/>
          <w:lang w:val="hy-AM"/>
        </w:rPr>
        <w:t xml:space="preserve"> </w:t>
      </w:r>
      <w:r w:rsidRPr="006E68AD">
        <w:rPr>
          <w:rFonts w:ascii="Sylfaen" w:hAnsi="Sylfaen" w:cs="Sylfaen"/>
          <w:sz w:val="20"/>
          <w:lang w:val="hy-AM"/>
        </w:rPr>
        <w:t>վճարել</w:t>
      </w:r>
      <w:r w:rsidRPr="006E68AD">
        <w:rPr>
          <w:rFonts w:ascii="Sylfaen" w:hAnsi="Sylfaen" w:cs="Times Armenian"/>
          <w:sz w:val="20"/>
          <w:lang w:val="hy-AM"/>
        </w:rPr>
        <w:t xml:space="preserve"> </w:t>
      </w:r>
      <w:r w:rsidRPr="006E68AD">
        <w:rPr>
          <w:rFonts w:ascii="Sylfaen" w:hAnsi="Sylfaen" w:cs="Sylfaen"/>
          <w:sz w:val="20"/>
          <w:lang w:val="hy-AM"/>
        </w:rPr>
        <w:t>դրա</w:t>
      </w:r>
      <w:r w:rsidRPr="006E68AD">
        <w:rPr>
          <w:rFonts w:ascii="Sylfaen" w:hAnsi="Sylfaen" w:cs="Times Armenian"/>
          <w:sz w:val="20"/>
          <w:lang w:val="hy-AM"/>
        </w:rPr>
        <w:t xml:space="preserve"> </w:t>
      </w:r>
      <w:r w:rsidRPr="006E68AD">
        <w:rPr>
          <w:rFonts w:ascii="Sylfaen" w:hAnsi="Sylfaen" w:cs="Sylfaen"/>
          <w:sz w:val="20"/>
          <w:lang w:val="hy-AM"/>
        </w:rPr>
        <w:t>համար</w:t>
      </w:r>
      <w:r w:rsidRPr="006E68AD">
        <w:rPr>
          <w:rFonts w:ascii="Sylfaen" w:hAnsi="Sylfaen" w:cs="Tahoma"/>
          <w:sz w:val="20"/>
          <w:lang w:val="hy-AM"/>
        </w:rPr>
        <w:t>։</w:t>
      </w:r>
      <w:r w:rsidRPr="006E68AD">
        <w:rPr>
          <w:rFonts w:ascii="Sylfaen" w:hAnsi="Sylfaen" w:cs="Times Armenian"/>
          <w:sz w:val="20"/>
          <w:lang w:val="hy-AM"/>
        </w:rPr>
        <w:t xml:space="preserve"> </w:t>
      </w:r>
    </w:p>
    <w:p w:rsidR="00606A9F" w:rsidRPr="006E68AD" w:rsidRDefault="00606A9F" w:rsidP="00606A9F">
      <w:pPr>
        <w:ind w:firstLine="709"/>
        <w:jc w:val="both"/>
        <w:rPr>
          <w:rFonts w:ascii="Sylfaen" w:hAnsi="Sylfaen" w:cs="Times Armenian"/>
          <w:sz w:val="20"/>
          <w:lang w:val="hy-AM"/>
        </w:rPr>
      </w:pPr>
    </w:p>
    <w:p w:rsidR="00606A9F" w:rsidRPr="006E68AD" w:rsidRDefault="00606A9F" w:rsidP="00606A9F">
      <w:pPr>
        <w:ind w:firstLine="709"/>
        <w:jc w:val="both"/>
        <w:rPr>
          <w:rFonts w:ascii="Sylfaen" w:hAnsi="Sylfaen"/>
          <w:b/>
          <w:sz w:val="20"/>
          <w:lang w:val="hy-AM"/>
        </w:rPr>
      </w:pPr>
      <w:r w:rsidRPr="006E68AD">
        <w:rPr>
          <w:rFonts w:ascii="Sylfaen" w:hAnsi="Sylfaen"/>
          <w:sz w:val="20"/>
          <w:lang w:val="hy-AM"/>
        </w:rPr>
        <w:tab/>
      </w:r>
      <w:r w:rsidRPr="006E68AD">
        <w:rPr>
          <w:rFonts w:ascii="Sylfaen" w:hAnsi="Sylfaen"/>
          <w:b/>
          <w:sz w:val="20"/>
          <w:lang w:val="hy-AM"/>
        </w:rPr>
        <w:t xml:space="preserve">2. </w:t>
      </w:r>
      <w:r w:rsidRPr="006E68AD">
        <w:rPr>
          <w:rFonts w:ascii="Sylfaen" w:hAnsi="Sylfaen" w:cs="Sylfaen"/>
          <w:b/>
          <w:sz w:val="20"/>
          <w:lang w:val="hy-AM"/>
        </w:rPr>
        <w:t>ԿՈՂՄԵՐԻ</w:t>
      </w:r>
      <w:r w:rsidRPr="006E68AD">
        <w:rPr>
          <w:rFonts w:ascii="Sylfaen" w:hAnsi="Sylfaen"/>
          <w:b/>
          <w:sz w:val="20"/>
          <w:lang w:val="hy-AM"/>
        </w:rPr>
        <w:t xml:space="preserve"> </w:t>
      </w:r>
      <w:r w:rsidRPr="006E68AD">
        <w:rPr>
          <w:rFonts w:ascii="Sylfaen" w:hAnsi="Sylfaen" w:cs="Sylfaen"/>
          <w:b/>
          <w:sz w:val="20"/>
          <w:lang w:val="hy-AM"/>
        </w:rPr>
        <w:t>ԻՐԱՎՈՒՆՔՆԵՐԸ</w:t>
      </w:r>
      <w:r w:rsidRPr="006E68AD">
        <w:rPr>
          <w:rFonts w:ascii="Sylfaen" w:hAnsi="Sylfaen"/>
          <w:b/>
          <w:sz w:val="20"/>
          <w:lang w:val="hy-AM"/>
        </w:rPr>
        <w:t xml:space="preserve"> </w:t>
      </w:r>
      <w:r w:rsidRPr="006E68AD">
        <w:rPr>
          <w:rFonts w:ascii="Sylfaen" w:hAnsi="Sylfaen" w:cs="Sylfaen"/>
          <w:b/>
          <w:sz w:val="20"/>
          <w:lang w:val="hy-AM"/>
        </w:rPr>
        <w:t>ԵՎ</w:t>
      </w:r>
      <w:r w:rsidRPr="006E68AD">
        <w:rPr>
          <w:rFonts w:ascii="Sylfaen" w:hAnsi="Sylfaen"/>
          <w:b/>
          <w:sz w:val="20"/>
          <w:lang w:val="hy-AM"/>
        </w:rPr>
        <w:t xml:space="preserve"> </w:t>
      </w:r>
      <w:r w:rsidRPr="006E68AD">
        <w:rPr>
          <w:rFonts w:ascii="Sylfaen" w:hAnsi="Sylfaen" w:cs="Sylfaen"/>
          <w:b/>
          <w:sz w:val="20"/>
          <w:lang w:val="hy-AM"/>
        </w:rPr>
        <w:t>ՊԱՐՏԱԿԱՆՈՒԹՅՈՒՆՆԵՐԸ</w:t>
      </w:r>
    </w:p>
    <w:p w:rsidR="00606A9F" w:rsidRPr="006E68AD" w:rsidRDefault="00606A9F" w:rsidP="00606A9F">
      <w:pPr>
        <w:ind w:firstLine="709"/>
        <w:jc w:val="both"/>
        <w:rPr>
          <w:rFonts w:ascii="Sylfaen" w:hAnsi="Sylfaen"/>
          <w:sz w:val="20"/>
          <w:lang w:val="hy-AM"/>
        </w:rPr>
      </w:pPr>
    </w:p>
    <w:p w:rsidR="00606A9F" w:rsidRPr="006E68AD" w:rsidRDefault="00606A9F" w:rsidP="00606A9F">
      <w:pPr>
        <w:ind w:firstLine="709"/>
        <w:jc w:val="both"/>
        <w:rPr>
          <w:rFonts w:ascii="Sylfaen" w:hAnsi="Sylfaen"/>
          <w:b/>
          <w:sz w:val="20"/>
          <w:lang w:val="hy-AM"/>
        </w:rPr>
      </w:pPr>
      <w:r w:rsidRPr="006E68AD">
        <w:rPr>
          <w:rFonts w:ascii="Sylfaen" w:hAnsi="Sylfaen"/>
          <w:b/>
          <w:sz w:val="20"/>
          <w:lang w:val="hy-AM"/>
        </w:rPr>
        <w:t xml:space="preserve">2.1 </w:t>
      </w:r>
      <w:r w:rsidRPr="006E68AD">
        <w:rPr>
          <w:rFonts w:ascii="Sylfaen" w:hAnsi="Sylfaen" w:cs="Sylfaen"/>
          <w:b/>
          <w:sz w:val="20"/>
          <w:lang w:val="hy-AM"/>
        </w:rPr>
        <w:t>Գնորդն</w:t>
      </w:r>
      <w:r w:rsidRPr="006E68AD">
        <w:rPr>
          <w:rFonts w:ascii="Sylfaen" w:hAnsi="Sylfaen"/>
          <w:b/>
          <w:sz w:val="20"/>
          <w:lang w:val="hy-AM"/>
        </w:rPr>
        <w:t xml:space="preserve"> </w:t>
      </w:r>
      <w:r w:rsidRPr="006E68AD">
        <w:rPr>
          <w:rFonts w:ascii="Sylfaen" w:hAnsi="Sylfaen" w:cs="Sylfaen"/>
          <w:b/>
          <w:sz w:val="20"/>
          <w:lang w:val="hy-AM"/>
        </w:rPr>
        <w:t>իրավունք</w:t>
      </w:r>
      <w:r w:rsidRPr="006E68AD">
        <w:rPr>
          <w:rFonts w:ascii="Sylfaen" w:hAnsi="Sylfaen"/>
          <w:b/>
          <w:sz w:val="20"/>
          <w:lang w:val="hy-AM"/>
        </w:rPr>
        <w:t xml:space="preserve"> </w:t>
      </w:r>
      <w:r w:rsidRPr="006E68AD">
        <w:rPr>
          <w:rFonts w:ascii="Sylfaen" w:hAnsi="Sylfaen" w:cs="Sylfaen"/>
          <w:b/>
          <w:sz w:val="20"/>
          <w:lang w:val="hy-AM"/>
        </w:rPr>
        <w:t>ունի</w:t>
      </w:r>
      <w:r w:rsidRPr="006E68AD">
        <w:rPr>
          <w:rFonts w:ascii="Sylfaen" w:hAnsi="Sylfaen"/>
          <w:b/>
          <w:sz w:val="20"/>
          <w:lang w:val="hy-AM"/>
        </w:rPr>
        <w:t>`</w:t>
      </w: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 xml:space="preserve">2.1.1 </w:t>
      </w:r>
      <w:r w:rsidRPr="006E68AD">
        <w:rPr>
          <w:rFonts w:ascii="Sylfaen" w:hAnsi="Sylfaen" w:cs="Sylfaen"/>
          <w:sz w:val="20"/>
          <w:lang w:val="hy-AM"/>
        </w:rPr>
        <w:t>Ապրանքը</w:t>
      </w:r>
      <w:r w:rsidRPr="006E68AD">
        <w:rPr>
          <w:rFonts w:ascii="Sylfaen" w:hAnsi="Sylfaen"/>
          <w:sz w:val="20"/>
          <w:lang w:val="hy-AM"/>
        </w:rPr>
        <w:t xml:space="preserve"> </w:t>
      </w:r>
      <w:r w:rsidRPr="006E68AD">
        <w:rPr>
          <w:rFonts w:ascii="Sylfaen" w:hAnsi="Sylfaen" w:cs="Sylfaen"/>
          <w:sz w:val="20"/>
          <w:lang w:val="hy-AM"/>
        </w:rPr>
        <w:t>պայմանագրով</w:t>
      </w:r>
      <w:r w:rsidRPr="006E68AD">
        <w:rPr>
          <w:rFonts w:ascii="Sylfaen" w:hAnsi="Sylfaen"/>
          <w:sz w:val="20"/>
          <w:lang w:val="hy-AM"/>
        </w:rPr>
        <w:t xml:space="preserve"> </w:t>
      </w:r>
      <w:r w:rsidRPr="006E68AD">
        <w:rPr>
          <w:rFonts w:ascii="Sylfaen" w:hAnsi="Sylfaen" w:cs="Sylfaen"/>
          <w:sz w:val="20"/>
          <w:lang w:val="hy-AM"/>
        </w:rPr>
        <w:t>սահմանված</w:t>
      </w:r>
      <w:r w:rsidRPr="006E68AD">
        <w:rPr>
          <w:rFonts w:ascii="Sylfaen" w:hAnsi="Sylfaen"/>
          <w:sz w:val="20"/>
          <w:lang w:val="hy-AM"/>
        </w:rPr>
        <w:t xml:space="preserve"> </w:t>
      </w:r>
      <w:r w:rsidRPr="006E68AD">
        <w:rPr>
          <w:rFonts w:ascii="Sylfaen" w:hAnsi="Sylfaen" w:cs="Sylfaen"/>
          <w:sz w:val="20"/>
          <w:lang w:val="hy-AM"/>
        </w:rPr>
        <w:t>ժամկետում</w:t>
      </w:r>
      <w:r w:rsidRPr="006E68AD">
        <w:rPr>
          <w:rFonts w:ascii="Sylfaen" w:hAnsi="Sylfaen"/>
          <w:sz w:val="20"/>
          <w:lang w:val="hy-AM"/>
        </w:rPr>
        <w:t xml:space="preserve"> </w:t>
      </w:r>
      <w:r w:rsidRPr="006E68AD">
        <w:rPr>
          <w:rFonts w:ascii="Sylfaen" w:hAnsi="Sylfaen" w:cs="Sylfaen"/>
          <w:sz w:val="20"/>
          <w:lang w:val="hy-AM"/>
        </w:rPr>
        <w:t>Վաճառողի</w:t>
      </w:r>
      <w:r w:rsidRPr="006E68AD">
        <w:rPr>
          <w:rFonts w:ascii="Sylfaen" w:hAnsi="Sylfaen"/>
          <w:sz w:val="20"/>
          <w:lang w:val="hy-AM"/>
        </w:rPr>
        <w:t xml:space="preserve"> </w:t>
      </w:r>
      <w:r w:rsidRPr="006E68AD">
        <w:rPr>
          <w:rFonts w:ascii="Sylfaen" w:hAnsi="Sylfaen" w:cs="Sylfaen"/>
          <w:sz w:val="20"/>
          <w:lang w:val="hy-AM"/>
        </w:rPr>
        <w:t>կողմից</w:t>
      </w:r>
      <w:r w:rsidRPr="006E68AD">
        <w:rPr>
          <w:rFonts w:ascii="Sylfaen" w:hAnsi="Sylfaen"/>
          <w:sz w:val="20"/>
          <w:lang w:val="hy-AM"/>
        </w:rPr>
        <w:t xml:space="preserve"> </w:t>
      </w:r>
      <w:r w:rsidRPr="006E68AD">
        <w:rPr>
          <w:rFonts w:ascii="Sylfaen" w:hAnsi="Sylfaen" w:cs="Sylfaen"/>
          <w:sz w:val="20"/>
          <w:lang w:val="hy-AM"/>
        </w:rPr>
        <w:t>չմատակարարելու</w:t>
      </w:r>
      <w:r w:rsidRPr="006E68AD">
        <w:rPr>
          <w:rFonts w:ascii="Sylfaen" w:hAnsi="Sylfaen"/>
          <w:sz w:val="20"/>
          <w:lang w:val="hy-AM"/>
        </w:rPr>
        <w:t xml:space="preserve"> </w:t>
      </w:r>
      <w:r w:rsidRPr="006E68AD">
        <w:rPr>
          <w:rFonts w:ascii="Sylfaen" w:hAnsi="Sylfaen" w:cs="Sylfaen"/>
          <w:sz w:val="20"/>
          <w:lang w:val="hy-AM"/>
        </w:rPr>
        <w:t>դեպքում</w:t>
      </w:r>
      <w:r w:rsidRPr="006E68AD">
        <w:rPr>
          <w:rFonts w:ascii="Sylfaen" w:hAnsi="Sylfaen"/>
          <w:sz w:val="20"/>
          <w:lang w:val="hy-AM"/>
        </w:rPr>
        <w:t xml:space="preserve"> </w:t>
      </w:r>
      <w:r w:rsidRPr="006E68AD">
        <w:rPr>
          <w:rFonts w:ascii="Sylfaen" w:hAnsi="Sylfaen" w:cs="Sylfaen"/>
          <w:sz w:val="20"/>
          <w:lang w:val="hy-AM"/>
        </w:rPr>
        <w:t>հրաժարվել</w:t>
      </w:r>
      <w:r w:rsidRPr="006E68AD">
        <w:rPr>
          <w:rFonts w:ascii="Sylfaen" w:hAnsi="Sylfaen"/>
          <w:sz w:val="20"/>
          <w:lang w:val="hy-AM"/>
        </w:rPr>
        <w:t xml:space="preserve"> </w:t>
      </w:r>
      <w:r w:rsidRPr="006E68AD">
        <w:rPr>
          <w:rFonts w:ascii="Sylfaen" w:hAnsi="Sylfaen" w:cs="Sylfaen"/>
          <w:sz w:val="20"/>
          <w:lang w:val="hy-AM"/>
        </w:rPr>
        <w:t>ապրանքից</w:t>
      </w:r>
      <w:r w:rsidRPr="006E68AD">
        <w:rPr>
          <w:rFonts w:ascii="Sylfaen" w:hAnsi="Sylfaen"/>
          <w:sz w:val="20"/>
          <w:lang w:val="hy-AM"/>
        </w:rPr>
        <w:t xml:space="preserve">, </w:t>
      </w:r>
      <w:r w:rsidRPr="006E68AD">
        <w:rPr>
          <w:rFonts w:ascii="Sylfaen" w:hAnsi="Sylfaen" w:cs="Sylfaen"/>
          <w:sz w:val="20"/>
          <w:lang w:val="hy-AM"/>
        </w:rPr>
        <w:t>եթե</w:t>
      </w:r>
      <w:r w:rsidRPr="006E68AD">
        <w:rPr>
          <w:rFonts w:ascii="Sylfaen" w:hAnsi="Sylfaen"/>
          <w:sz w:val="20"/>
          <w:lang w:val="hy-AM"/>
        </w:rPr>
        <w:t xml:space="preserve"> </w:t>
      </w:r>
      <w:r w:rsidRPr="006E68AD">
        <w:rPr>
          <w:rFonts w:ascii="Sylfaen" w:hAnsi="Sylfaen" w:cs="Sylfaen"/>
          <w:sz w:val="20"/>
          <w:lang w:val="hy-AM"/>
        </w:rPr>
        <w:t>մատակարարման</w:t>
      </w:r>
      <w:r w:rsidRPr="006E68AD">
        <w:rPr>
          <w:rFonts w:ascii="Sylfaen" w:hAnsi="Sylfaen"/>
          <w:sz w:val="20"/>
          <w:lang w:val="hy-AM"/>
        </w:rPr>
        <w:t xml:space="preserve"> </w:t>
      </w:r>
      <w:r w:rsidRPr="006E68AD">
        <w:rPr>
          <w:rFonts w:ascii="Sylfaen" w:hAnsi="Sylfaen" w:cs="Sylfaen"/>
          <w:sz w:val="20"/>
          <w:lang w:val="hy-AM"/>
        </w:rPr>
        <w:t>ժամկետները</w:t>
      </w:r>
      <w:r w:rsidRPr="006E68AD">
        <w:rPr>
          <w:rFonts w:ascii="Sylfaen" w:hAnsi="Sylfaen"/>
          <w:sz w:val="20"/>
          <w:lang w:val="hy-AM"/>
        </w:rPr>
        <w:t xml:space="preserve"> </w:t>
      </w:r>
      <w:r w:rsidRPr="006E68AD">
        <w:rPr>
          <w:rFonts w:ascii="Sylfaen" w:hAnsi="Sylfaen" w:cs="Sylfaen"/>
          <w:sz w:val="20"/>
          <w:lang w:val="hy-AM"/>
        </w:rPr>
        <w:t>խախտվել</w:t>
      </w:r>
      <w:r w:rsidRPr="006E68AD">
        <w:rPr>
          <w:rFonts w:ascii="Sylfaen" w:hAnsi="Sylfaen"/>
          <w:sz w:val="20"/>
          <w:lang w:val="hy-AM"/>
        </w:rPr>
        <w:t xml:space="preserve"> </w:t>
      </w:r>
      <w:r w:rsidRPr="006E68AD">
        <w:rPr>
          <w:rFonts w:ascii="Sylfaen" w:hAnsi="Sylfaen" w:cs="Sylfaen"/>
          <w:sz w:val="20"/>
          <w:lang w:val="hy-AM"/>
        </w:rPr>
        <w:t>են</w:t>
      </w:r>
      <w:r w:rsidR="007D1ABB" w:rsidRPr="006E68AD">
        <w:rPr>
          <w:rFonts w:ascii="Sylfaen" w:hAnsi="Sylfaen"/>
          <w:sz w:val="20"/>
          <w:lang w:val="hy-AM"/>
        </w:rPr>
        <w:t xml:space="preserve"> 15</w:t>
      </w:r>
      <w:r w:rsidRPr="006E68AD">
        <w:rPr>
          <w:rFonts w:ascii="Sylfaen" w:hAnsi="Sylfaen"/>
          <w:sz w:val="20"/>
          <w:lang w:val="hy-AM"/>
        </w:rPr>
        <w:t xml:space="preserve"> </w:t>
      </w:r>
      <w:r w:rsidRPr="006E68AD">
        <w:rPr>
          <w:rFonts w:ascii="Sylfaen" w:hAnsi="Sylfaen" w:cs="Sylfaen"/>
          <w:sz w:val="20"/>
          <w:lang w:val="hy-AM"/>
        </w:rPr>
        <w:t>օրից</w:t>
      </w:r>
      <w:r w:rsidRPr="006E68AD">
        <w:rPr>
          <w:rFonts w:ascii="Sylfaen" w:hAnsi="Sylfaen"/>
          <w:sz w:val="20"/>
          <w:lang w:val="hy-AM"/>
        </w:rPr>
        <w:t xml:space="preserve"> </w:t>
      </w:r>
      <w:r w:rsidRPr="006E68AD">
        <w:rPr>
          <w:rFonts w:ascii="Sylfaen" w:hAnsi="Sylfaen" w:cs="Sylfaen"/>
          <w:sz w:val="20"/>
          <w:lang w:val="hy-AM"/>
        </w:rPr>
        <w:t>ավելի</w:t>
      </w:r>
      <w:r w:rsidRPr="006E68AD">
        <w:rPr>
          <w:rFonts w:ascii="Sylfaen" w:hAnsi="Sylfaen"/>
          <w:sz w:val="20"/>
          <w:lang w:val="hy-AM"/>
        </w:rPr>
        <w:t>:</w:t>
      </w: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 xml:space="preserve">2.1.2 </w:t>
      </w:r>
      <w:r w:rsidRPr="006E68AD">
        <w:rPr>
          <w:rFonts w:ascii="Sylfaen" w:hAnsi="Sylfaen" w:cs="Sylfaen"/>
          <w:sz w:val="20"/>
          <w:lang w:val="hy-AM"/>
        </w:rPr>
        <w:t>Եթե</w:t>
      </w:r>
      <w:r w:rsidRPr="006E68AD">
        <w:rPr>
          <w:rFonts w:ascii="Sylfaen" w:hAnsi="Sylfaen"/>
          <w:sz w:val="20"/>
          <w:lang w:val="hy-AM"/>
        </w:rPr>
        <w:t xml:space="preserve"> </w:t>
      </w:r>
      <w:r w:rsidRPr="006E68AD">
        <w:rPr>
          <w:rFonts w:ascii="Sylfaen" w:hAnsi="Sylfaen" w:cs="Sylfaen"/>
          <w:sz w:val="20"/>
          <w:lang w:val="hy-AM"/>
        </w:rPr>
        <w:t>հանձնվել</w:t>
      </w:r>
      <w:r w:rsidRPr="006E68AD">
        <w:rPr>
          <w:rFonts w:ascii="Sylfaen" w:hAnsi="Sylfaen"/>
          <w:sz w:val="20"/>
          <w:lang w:val="hy-AM"/>
        </w:rPr>
        <w:t xml:space="preserve"> </w:t>
      </w:r>
      <w:r w:rsidRPr="006E68AD">
        <w:rPr>
          <w:rFonts w:ascii="Sylfaen" w:hAnsi="Sylfaen" w:cs="Sylfaen"/>
          <w:sz w:val="20"/>
          <w:lang w:val="hy-AM"/>
        </w:rPr>
        <w:t>է</w:t>
      </w:r>
      <w:r w:rsidRPr="006E68AD">
        <w:rPr>
          <w:rFonts w:ascii="Sylfaen" w:hAnsi="Sylfaen"/>
          <w:sz w:val="20"/>
          <w:lang w:val="hy-AM"/>
        </w:rPr>
        <w:t xml:space="preserve"> </w:t>
      </w:r>
      <w:r w:rsidRPr="006E68AD">
        <w:rPr>
          <w:rFonts w:ascii="Sylfaen" w:hAnsi="Sylfaen" w:cs="Sylfaen"/>
          <w:sz w:val="20"/>
          <w:lang w:val="hy-AM"/>
        </w:rPr>
        <w:t>անպատշաճ</w:t>
      </w:r>
      <w:r w:rsidRPr="006E68AD">
        <w:rPr>
          <w:rFonts w:ascii="Sylfaen" w:hAnsi="Sylfaen"/>
          <w:sz w:val="20"/>
          <w:lang w:val="hy-AM"/>
        </w:rPr>
        <w:t xml:space="preserve"> </w:t>
      </w:r>
      <w:r w:rsidRPr="006E68AD">
        <w:rPr>
          <w:rFonts w:ascii="Sylfaen" w:hAnsi="Sylfaen" w:cs="Sylfaen"/>
          <w:sz w:val="20"/>
          <w:lang w:val="hy-AM"/>
        </w:rPr>
        <w:t>որակի</w:t>
      </w:r>
      <w:r w:rsidRPr="006E68AD">
        <w:rPr>
          <w:rFonts w:ascii="Sylfaen" w:hAnsi="Sylfaen"/>
          <w:sz w:val="20"/>
          <w:lang w:val="hy-AM"/>
        </w:rPr>
        <w:t xml:space="preserve">` </w:t>
      </w:r>
      <w:r w:rsidRPr="006E68AD">
        <w:rPr>
          <w:rFonts w:ascii="Sylfaen" w:hAnsi="Sylfaen" w:cs="Sylfaen"/>
          <w:sz w:val="20"/>
          <w:lang w:val="hy-AM"/>
        </w:rPr>
        <w:t>պայմանագրով</w:t>
      </w:r>
      <w:r w:rsidRPr="006E68AD">
        <w:rPr>
          <w:rFonts w:ascii="Sylfaen" w:hAnsi="Sylfaen"/>
          <w:sz w:val="20"/>
          <w:lang w:val="hy-AM"/>
        </w:rPr>
        <w:t xml:space="preserve"> </w:t>
      </w:r>
      <w:r w:rsidRPr="006E68AD">
        <w:rPr>
          <w:rFonts w:ascii="Sylfaen" w:hAnsi="Sylfaen" w:cs="Sylfaen"/>
          <w:sz w:val="20"/>
          <w:lang w:val="hy-AM"/>
        </w:rPr>
        <w:t>նախատեսված</w:t>
      </w:r>
      <w:r w:rsidRPr="006E68AD">
        <w:rPr>
          <w:rFonts w:ascii="Sylfaen" w:hAnsi="Sylfaen"/>
          <w:sz w:val="20"/>
          <w:lang w:val="hy-AM"/>
        </w:rPr>
        <w:t xml:space="preserve"> </w:t>
      </w:r>
      <w:r w:rsidRPr="006E68AD">
        <w:rPr>
          <w:rFonts w:ascii="Sylfaen" w:hAnsi="Sylfaen" w:cs="Sylfaen"/>
          <w:sz w:val="20"/>
          <w:lang w:val="hy-AM"/>
        </w:rPr>
        <w:t>տեխնիկական</w:t>
      </w:r>
      <w:r w:rsidRPr="006E68AD">
        <w:rPr>
          <w:rFonts w:ascii="Sylfaen" w:hAnsi="Sylfaen"/>
          <w:sz w:val="20"/>
          <w:lang w:val="hy-AM"/>
        </w:rPr>
        <w:t xml:space="preserve"> </w:t>
      </w:r>
      <w:r w:rsidRPr="006E68AD">
        <w:rPr>
          <w:rFonts w:ascii="Sylfaen" w:hAnsi="Sylfaen" w:cs="Sylfaen"/>
          <w:sz w:val="20"/>
          <w:lang w:val="hy-AM"/>
        </w:rPr>
        <w:t>բնութագրին</w:t>
      </w:r>
      <w:r w:rsidRPr="006E68AD">
        <w:rPr>
          <w:rFonts w:ascii="Sylfaen" w:hAnsi="Sylfaen"/>
          <w:sz w:val="20"/>
          <w:lang w:val="hy-AM"/>
        </w:rPr>
        <w:t xml:space="preserve"> </w:t>
      </w:r>
      <w:r w:rsidRPr="006E68AD">
        <w:rPr>
          <w:rFonts w:ascii="Sylfaen" w:hAnsi="Sylfaen" w:cs="Sylfaen"/>
          <w:sz w:val="20"/>
          <w:lang w:val="hy-AM"/>
        </w:rPr>
        <w:t>չհամապատասխանող</w:t>
      </w:r>
      <w:r w:rsidRPr="006E68AD">
        <w:rPr>
          <w:rFonts w:ascii="Sylfaen" w:hAnsi="Sylfaen"/>
          <w:sz w:val="20"/>
          <w:lang w:val="hy-AM"/>
        </w:rPr>
        <w:t xml:space="preserve"> </w:t>
      </w:r>
      <w:r w:rsidRPr="006E68AD">
        <w:rPr>
          <w:rFonts w:ascii="Sylfaen" w:hAnsi="Sylfaen" w:cs="Sylfaen"/>
          <w:sz w:val="20"/>
          <w:lang w:val="hy-AM"/>
        </w:rPr>
        <w:t>ապրանք</w:t>
      </w:r>
      <w:r w:rsidRPr="006E68AD">
        <w:rPr>
          <w:rFonts w:ascii="Sylfaen" w:hAnsi="Sylfaen"/>
          <w:sz w:val="20"/>
          <w:lang w:val="hy-AM"/>
        </w:rPr>
        <w:t xml:space="preserve">` </w:t>
      </w:r>
    </w:p>
    <w:p w:rsidR="00606A9F" w:rsidRPr="006E68AD" w:rsidRDefault="00606A9F" w:rsidP="00606A9F">
      <w:pPr>
        <w:ind w:firstLine="709"/>
        <w:jc w:val="both"/>
        <w:rPr>
          <w:rFonts w:ascii="Sylfaen" w:hAnsi="Sylfaen"/>
          <w:sz w:val="20"/>
          <w:lang w:val="hy-AM"/>
        </w:rPr>
      </w:pPr>
      <w:r w:rsidRPr="006E68AD">
        <w:rPr>
          <w:rFonts w:ascii="Sylfaen" w:hAnsi="Sylfaen" w:cs="Sylfaen"/>
          <w:sz w:val="20"/>
          <w:lang w:val="hy-AM"/>
        </w:rPr>
        <w:t>ա</w:t>
      </w:r>
      <w:r w:rsidRPr="006E68AD">
        <w:rPr>
          <w:rFonts w:ascii="Sylfaen" w:hAnsi="Sylfaen"/>
          <w:sz w:val="20"/>
          <w:lang w:val="hy-AM"/>
        </w:rPr>
        <w:t xml:space="preserve">) </w:t>
      </w:r>
      <w:r w:rsidRPr="006E68AD">
        <w:rPr>
          <w:rFonts w:ascii="Sylfaen" w:hAnsi="Sylfaen" w:cs="Sylfaen"/>
          <w:sz w:val="20"/>
          <w:lang w:val="hy-AM"/>
        </w:rPr>
        <w:t>պահանջել</w:t>
      </w:r>
      <w:r w:rsidRPr="006E68AD">
        <w:rPr>
          <w:rFonts w:ascii="Sylfaen" w:hAnsi="Sylfaen"/>
          <w:sz w:val="20"/>
          <w:lang w:val="hy-AM"/>
        </w:rPr>
        <w:t xml:space="preserve"> </w:t>
      </w:r>
      <w:r w:rsidRPr="006E68AD">
        <w:rPr>
          <w:rFonts w:ascii="Sylfaen" w:hAnsi="Sylfaen" w:cs="Sylfaen"/>
          <w:sz w:val="20"/>
          <w:lang w:val="hy-AM"/>
        </w:rPr>
        <w:t>հատուցելու</w:t>
      </w:r>
      <w:r w:rsidRPr="006E68AD">
        <w:rPr>
          <w:rFonts w:ascii="Sylfaen" w:hAnsi="Sylfaen"/>
          <w:sz w:val="20"/>
          <w:lang w:val="hy-AM"/>
        </w:rPr>
        <w:t xml:space="preserve"> </w:t>
      </w:r>
      <w:r w:rsidRPr="006E68AD">
        <w:rPr>
          <w:rFonts w:ascii="Sylfaen" w:hAnsi="Sylfaen" w:cs="Sylfaen"/>
          <w:sz w:val="20"/>
          <w:lang w:val="hy-AM"/>
        </w:rPr>
        <w:t>ապրանքի</w:t>
      </w:r>
      <w:r w:rsidRPr="006E68AD">
        <w:rPr>
          <w:rFonts w:ascii="Sylfaen" w:hAnsi="Sylfaen"/>
          <w:sz w:val="20"/>
          <w:lang w:val="hy-AM"/>
        </w:rPr>
        <w:t xml:space="preserve"> </w:t>
      </w:r>
      <w:r w:rsidRPr="006E68AD">
        <w:rPr>
          <w:rFonts w:ascii="Sylfaen" w:hAnsi="Sylfaen" w:cs="Sylfaen"/>
          <w:sz w:val="20"/>
          <w:lang w:val="hy-AM"/>
        </w:rPr>
        <w:t>անպատշաճ</w:t>
      </w:r>
      <w:r w:rsidRPr="006E68AD">
        <w:rPr>
          <w:rFonts w:ascii="Sylfaen" w:hAnsi="Sylfaen"/>
          <w:sz w:val="20"/>
          <w:lang w:val="hy-AM"/>
        </w:rPr>
        <w:t xml:space="preserve"> </w:t>
      </w:r>
      <w:r w:rsidRPr="006E68AD">
        <w:rPr>
          <w:rFonts w:ascii="Sylfaen" w:hAnsi="Sylfaen" w:cs="Sylfaen"/>
          <w:sz w:val="20"/>
          <w:lang w:val="hy-AM"/>
        </w:rPr>
        <w:t>որակի</w:t>
      </w:r>
      <w:r w:rsidRPr="006E68AD">
        <w:rPr>
          <w:rFonts w:ascii="Sylfaen" w:hAnsi="Sylfaen"/>
          <w:sz w:val="20"/>
          <w:lang w:val="hy-AM"/>
        </w:rPr>
        <w:t xml:space="preserve"> </w:t>
      </w:r>
      <w:r w:rsidRPr="006E68AD">
        <w:rPr>
          <w:rFonts w:ascii="Sylfaen" w:hAnsi="Sylfaen" w:cs="Sylfaen"/>
          <w:sz w:val="20"/>
          <w:lang w:val="hy-AM"/>
        </w:rPr>
        <w:t>լինելու</w:t>
      </w:r>
      <w:r w:rsidRPr="006E68AD">
        <w:rPr>
          <w:rFonts w:ascii="Sylfaen" w:hAnsi="Sylfaen"/>
          <w:sz w:val="20"/>
          <w:lang w:val="hy-AM"/>
        </w:rPr>
        <w:t xml:space="preserve"> </w:t>
      </w:r>
      <w:r w:rsidRPr="006E68AD">
        <w:rPr>
          <w:rFonts w:ascii="Sylfaen" w:hAnsi="Sylfaen" w:cs="Sylfaen"/>
          <w:sz w:val="20"/>
          <w:lang w:val="hy-AM"/>
        </w:rPr>
        <w:t>պատճառով</w:t>
      </w:r>
      <w:r w:rsidRPr="006E68AD">
        <w:rPr>
          <w:rFonts w:ascii="Sylfaen" w:hAnsi="Sylfaen"/>
          <w:sz w:val="20"/>
          <w:lang w:val="hy-AM"/>
        </w:rPr>
        <w:t xml:space="preserve"> </w:t>
      </w:r>
      <w:r w:rsidRPr="006E68AD">
        <w:rPr>
          <w:rFonts w:ascii="Sylfaen" w:hAnsi="Sylfaen" w:cs="Sylfaen"/>
          <w:sz w:val="20"/>
          <w:lang w:val="hy-AM"/>
        </w:rPr>
        <w:t>իր</w:t>
      </w:r>
      <w:r w:rsidRPr="006E68AD">
        <w:rPr>
          <w:rFonts w:ascii="Sylfaen" w:hAnsi="Sylfaen"/>
          <w:sz w:val="20"/>
          <w:lang w:val="hy-AM"/>
        </w:rPr>
        <w:t xml:space="preserve"> </w:t>
      </w:r>
      <w:r w:rsidRPr="006E68AD">
        <w:rPr>
          <w:rFonts w:ascii="Sylfaen" w:hAnsi="Sylfaen" w:cs="Sylfaen"/>
          <w:sz w:val="20"/>
          <w:lang w:val="hy-AM"/>
        </w:rPr>
        <w:t>կատարած</w:t>
      </w:r>
      <w:r w:rsidRPr="006E68AD">
        <w:rPr>
          <w:rFonts w:ascii="Sylfaen" w:hAnsi="Sylfaen"/>
          <w:sz w:val="20"/>
          <w:lang w:val="hy-AM"/>
        </w:rPr>
        <w:t xml:space="preserve"> </w:t>
      </w:r>
      <w:r w:rsidRPr="006E68AD">
        <w:rPr>
          <w:rFonts w:ascii="Sylfaen" w:hAnsi="Sylfaen" w:cs="Sylfaen"/>
          <w:sz w:val="20"/>
          <w:lang w:val="hy-AM"/>
        </w:rPr>
        <w:t>ծախսերը</w:t>
      </w:r>
      <w:r w:rsidRPr="006E68AD">
        <w:rPr>
          <w:rFonts w:ascii="Sylfaen" w:hAnsi="Sylfaen"/>
          <w:sz w:val="20"/>
          <w:lang w:val="hy-AM"/>
        </w:rPr>
        <w:t>.</w:t>
      </w:r>
    </w:p>
    <w:p w:rsidR="00606A9F" w:rsidRPr="006E68AD" w:rsidRDefault="00606A9F" w:rsidP="00606A9F">
      <w:pPr>
        <w:ind w:firstLine="709"/>
        <w:jc w:val="both"/>
        <w:rPr>
          <w:rFonts w:ascii="Sylfaen" w:hAnsi="Sylfaen"/>
          <w:sz w:val="20"/>
          <w:lang w:val="hy-AM"/>
        </w:rPr>
      </w:pPr>
      <w:r w:rsidRPr="006E68AD">
        <w:rPr>
          <w:rFonts w:ascii="Sylfaen" w:hAnsi="Sylfaen" w:cs="Sylfaen"/>
          <w:sz w:val="20"/>
          <w:lang w:val="hy-AM"/>
        </w:rPr>
        <w:t>բ</w:t>
      </w:r>
      <w:r w:rsidRPr="006E68AD">
        <w:rPr>
          <w:rFonts w:ascii="Sylfaen" w:hAnsi="Sylfaen"/>
          <w:sz w:val="20"/>
          <w:lang w:val="hy-AM"/>
        </w:rPr>
        <w:t xml:space="preserve">) </w:t>
      </w:r>
      <w:r w:rsidRPr="006E68AD">
        <w:rPr>
          <w:rFonts w:ascii="Sylfaen" w:hAnsi="Sylfaen" w:cs="Sylfaen"/>
          <w:sz w:val="20"/>
          <w:lang w:val="hy-AM"/>
        </w:rPr>
        <w:t>չընդունել</w:t>
      </w:r>
      <w:r w:rsidRPr="006E68AD">
        <w:rPr>
          <w:rFonts w:ascii="Sylfaen" w:hAnsi="Sylfaen"/>
          <w:sz w:val="20"/>
          <w:lang w:val="hy-AM"/>
        </w:rPr>
        <w:t xml:space="preserve"> </w:t>
      </w:r>
      <w:r w:rsidRPr="006E68AD">
        <w:rPr>
          <w:rFonts w:ascii="Sylfaen" w:hAnsi="Sylfaen" w:cs="Sylfaen"/>
          <w:sz w:val="20"/>
          <w:lang w:val="hy-AM"/>
        </w:rPr>
        <w:t>ապրանքն</w:t>
      </w:r>
      <w:r w:rsidRPr="006E68AD">
        <w:rPr>
          <w:rFonts w:ascii="Sylfaen" w:hAnsi="Sylfaen"/>
          <w:sz w:val="20"/>
          <w:lang w:val="hy-AM"/>
        </w:rPr>
        <w:t xml:space="preserve">` </w:t>
      </w:r>
      <w:r w:rsidRPr="006E68AD">
        <w:rPr>
          <w:rFonts w:ascii="Sylfaen" w:hAnsi="Sylfaen" w:cs="Sylfaen"/>
          <w:sz w:val="20"/>
          <w:lang w:val="hy-AM"/>
        </w:rPr>
        <w:t>իր</w:t>
      </w:r>
      <w:r w:rsidRPr="006E68AD">
        <w:rPr>
          <w:rFonts w:ascii="Sylfaen" w:hAnsi="Sylfaen"/>
          <w:sz w:val="20"/>
          <w:lang w:val="hy-AM"/>
        </w:rPr>
        <w:t xml:space="preserve"> </w:t>
      </w:r>
      <w:r w:rsidRPr="006E68AD">
        <w:rPr>
          <w:rFonts w:ascii="Sylfaen" w:hAnsi="Sylfaen" w:cs="Sylfaen"/>
          <w:sz w:val="20"/>
          <w:lang w:val="hy-AM"/>
        </w:rPr>
        <w:t>հայեցողությամբ</w:t>
      </w:r>
      <w:r w:rsidRPr="006E68AD">
        <w:rPr>
          <w:rFonts w:ascii="Sylfaen" w:hAnsi="Sylfaen"/>
          <w:sz w:val="20"/>
          <w:lang w:val="hy-AM"/>
        </w:rPr>
        <w:t xml:space="preserve"> </w:t>
      </w:r>
      <w:r w:rsidRPr="006E68AD">
        <w:rPr>
          <w:rFonts w:ascii="Sylfaen" w:hAnsi="Sylfaen" w:cs="Sylfaen"/>
          <w:sz w:val="20"/>
          <w:lang w:val="hy-AM"/>
        </w:rPr>
        <w:t>սահմանելով</w:t>
      </w:r>
      <w:r w:rsidRPr="006E68AD">
        <w:rPr>
          <w:rFonts w:ascii="Sylfaen" w:hAnsi="Sylfaen"/>
          <w:sz w:val="20"/>
          <w:lang w:val="hy-AM"/>
        </w:rPr>
        <w:t xml:space="preserve"> </w:t>
      </w:r>
      <w:r w:rsidRPr="006E68AD">
        <w:rPr>
          <w:rFonts w:ascii="Sylfaen" w:hAnsi="Sylfaen" w:cs="Sylfaen"/>
          <w:sz w:val="20"/>
          <w:lang w:val="hy-AM"/>
        </w:rPr>
        <w:t>անպատշաճ</w:t>
      </w:r>
      <w:r w:rsidRPr="006E68AD">
        <w:rPr>
          <w:rFonts w:ascii="Sylfaen" w:hAnsi="Sylfaen"/>
          <w:sz w:val="20"/>
          <w:lang w:val="hy-AM"/>
        </w:rPr>
        <w:t xml:space="preserve"> </w:t>
      </w:r>
      <w:r w:rsidRPr="006E68AD">
        <w:rPr>
          <w:rFonts w:ascii="Sylfaen" w:hAnsi="Sylfaen" w:cs="Sylfaen"/>
          <w:sz w:val="20"/>
          <w:lang w:val="hy-AM"/>
        </w:rPr>
        <w:t>որակի</w:t>
      </w:r>
      <w:r w:rsidRPr="006E68AD">
        <w:rPr>
          <w:rFonts w:ascii="Sylfaen" w:hAnsi="Sylfaen"/>
          <w:sz w:val="20"/>
          <w:lang w:val="hy-AM"/>
        </w:rPr>
        <w:t xml:space="preserve"> </w:t>
      </w:r>
      <w:r w:rsidRPr="006E68AD">
        <w:rPr>
          <w:rFonts w:ascii="Sylfaen" w:hAnsi="Sylfaen" w:cs="Sylfaen"/>
          <w:sz w:val="20"/>
          <w:lang w:val="hy-AM"/>
        </w:rPr>
        <w:t>ապրանքը</w:t>
      </w:r>
      <w:r w:rsidRPr="006E68AD">
        <w:rPr>
          <w:rFonts w:ascii="Sylfaen" w:hAnsi="Sylfaen"/>
          <w:sz w:val="20"/>
          <w:lang w:val="hy-AM"/>
        </w:rPr>
        <w:t xml:space="preserve"> </w:t>
      </w:r>
      <w:r w:rsidRPr="006E68AD">
        <w:rPr>
          <w:rFonts w:ascii="Sylfaen" w:hAnsi="Sylfaen" w:cs="Sylfaen"/>
          <w:sz w:val="20"/>
          <w:lang w:val="hy-AM"/>
        </w:rPr>
        <w:t>պայմանագրին</w:t>
      </w:r>
      <w:r w:rsidRPr="006E68AD">
        <w:rPr>
          <w:rFonts w:ascii="Sylfaen" w:hAnsi="Sylfaen"/>
          <w:sz w:val="20"/>
          <w:lang w:val="hy-AM"/>
        </w:rPr>
        <w:t xml:space="preserve"> </w:t>
      </w:r>
      <w:r w:rsidRPr="006E68AD">
        <w:rPr>
          <w:rFonts w:ascii="Sylfaen" w:hAnsi="Sylfaen" w:cs="Sylfaen"/>
          <w:sz w:val="20"/>
          <w:lang w:val="hy-AM"/>
        </w:rPr>
        <w:t>համապատասխանող</w:t>
      </w:r>
      <w:r w:rsidRPr="006E68AD">
        <w:rPr>
          <w:rFonts w:ascii="Sylfaen" w:hAnsi="Sylfaen"/>
          <w:sz w:val="20"/>
          <w:lang w:val="hy-AM"/>
        </w:rPr>
        <w:t xml:space="preserve"> </w:t>
      </w:r>
      <w:r w:rsidRPr="006E68AD">
        <w:rPr>
          <w:rFonts w:ascii="Sylfaen" w:hAnsi="Sylfaen" w:cs="Sylfaen"/>
          <w:sz w:val="20"/>
          <w:lang w:val="hy-AM"/>
        </w:rPr>
        <w:t>որակի</w:t>
      </w:r>
      <w:r w:rsidRPr="006E68AD">
        <w:rPr>
          <w:rFonts w:ascii="Sylfaen" w:hAnsi="Sylfaen"/>
          <w:sz w:val="20"/>
          <w:lang w:val="hy-AM"/>
        </w:rPr>
        <w:t xml:space="preserve"> </w:t>
      </w:r>
      <w:r w:rsidRPr="006E68AD">
        <w:rPr>
          <w:rFonts w:ascii="Sylfaen" w:hAnsi="Sylfaen" w:cs="Sylfaen"/>
          <w:sz w:val="20"/>
          <w:lang w:val="hy-AM"/>
        </w:rPr>
        <w:t>ապրանքով</w:t>
      </w:r>
      <w:r w:rsidRPr="006E68AD">
        <w:rPr>
          <w:rFonts w:ascii="Sylfaen" w:hAnsi="Sylfaen"/>
          <w:sz w:val="20"/>
          <w:lang w:val="hy-AM"/>
        </w:rPr>
        <w:t xml:space="preserve"> </w:t>
      </w:r>
      <w:r w:rsidRPr="006E68AD">
        <w:rPr>
          <w:rFonts w:ascii="Sylfaen" w:hAnsi="Sylfaen" w:cs="Sylfaen"/>
          <w:sz w:val="20"/>
          <w:lang w:val="hy-AM"/>
        </w:rPr>
        <w:t>անհատույց</w:t>
      </w:r>
      <w:r w:rsidRPr="006E68AD">
        <w:rPr>
          <w:rFonts w:ascii="Sylfaen" w:hAnsi="Sylfaen"/>
          <w:sz w:val="20"/>
          <w:lang w:val="hy-AM"/>
        </w:rPr>
        <w:t xml:space="preserve"> </w:t>
      </w:r>
      <w:r w:rsidRPr="006E68AD">
        <w:rPr>
          <w:rFonts w:ascii="Sylfaen" w:hAnsi="Sylfaen" w:cs="Sylfaen"/>
          <w:sz w:val="20"/>
          <w:lang w:val="hy-AM"/>
        </w:rPr>
        <w:t>փոխարինման</w:t>
      </w:r>
      <w:r w:rsidRPr="006E68AD">
        <w:rPr>
          <w:rFonts w:ascii="Sylfaen" w:hAnsi="Sylfaen"/>
          <w:sz w:val="20"/>
          <w:lang w:val="hy-AM"/>
        </w:rPr>
        <w:t xml:space="preserve"> </w:t>
      </w:r>
      <w:r w:rsidRPr="006E68AD">
        <w:rPr>
          <w:rFonts w:ascii="Sylfaen" w:hAnsi="Sylfaen" w:cs="Sylfaen"/>
          <w:sz w:val="20"/>
          <w:lang w:val="hy-AM"/>
        </w:rPr>
        <w:t>ողջամիտ</w:t>
      </w:r>
      <w:r w:rsidRPr="006E68AD">
        <w:rPr>
          <w:rFonts w:ascii="Sylfaen" w:hAnsi="Sylfaen"/>
          <w:sz w:val="20"/>
          <w:lang w:val="hy-AM"/>
        </w:rPr>
        <w:t xml:space="preserve"> </w:t>
      </w:r>
      <w:r w:rsidRPr="006E68AD">
        <w:rPr>
          <w:rFonts w:ascii="Sylfaen" w:hAnsi="Sylfaen" w:cs="Sylfaen"/>
          <w:sz w:val="20"/>
          <w:lang w:val="hy-AM"/>
        </w:rPr>
        <w:t>ժամկետ</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պահանջել</w:t>
      </w:r>
      <w:r w:rsidRPr="006E68AD">
        <w:rPr>
          <w:rFonts w:ascii="Sylfaen" w:hAnsi="Sylfaen"/>
          <w:sz w:val="20"/>
          <w:lang w:val="hy-AM"/>
        </w:rPr>
        <w:t xml:space="preserve"> </w:t>
      </w:r>
      <w:r w:rsidRPr="006E68AD">
        <w:rPr>
          <w:rFonts w:ascii="Sylfaen" w:hAnsi="Sylfaen" w:cs="Sylfaen"/>
          <w:sz w:val="20"/>
          <w:lang w:val="hy-AM"/>
        </w:rPr>
        <w:t>Վաճառողից</w:t>
      </w:r>
      <w:r w:rsidRPr="006E68AD">
        <w:rPr>
          <w:rFonts w:ascii="Sylfaen" w:hAnsi="Sylfaen"/>
          <w:sz w:val="20"/>
          <w:lang w:val="hy-AM"/>
        </w:rPr>
        <w:t xml:space="preserve"> </w:t>
      </w:r>
      <w:r w:rsidRPr="006E68AD">
        <w:rPr>
          <w:rFonts w:ascii="Sylfaen" w:hAnsi="Sylfaen" w:cs="Sylfaen"/>
          <w:sz w:val="20"/>
          <w:lang w:val="hy-AM"/>
        </w:rPr>
        <w:t>վճարելու</w:t>
      </w:r>
      <w:r w:rsidRPr="006E68AD">
        <w:rPr>
          <w:rFonts w:ascii="Sylfaen" w:hAnsi="Sylfaen"/>
          <w:sz w:val="20"/>
          <w:lang w:val="hy-AM"/>
        </w:rPr>
        <w:t xml:space="preserve"> </w:t>
      </w:r>
      <w:r w:rsidRPr="006E68AD">
        <w:rPr>
          <w:rFonts w:ascii="Sylfaen" w:hAnsi="Sylfaen" w:cs="Sylfaen"/>
          <w:sz w:val="20"/>
          <w:lang w:val="hy-AM"/>
        </w:rPr>
        <w:t>պայմանագրի</w:t>
      </w:r>
      <w:r w:rsidRPr="006E68AD">
        <w:rPr>
          <w:rFonts w:ascii="Sylfaen" w:hAnsi="Sylfaen"/>
          <w:sz w:val="20"/>
          <w:lang w:val="hy-AM"/>
        </w:rPr>
        <w:t xml:space="preserve"> 6.3 </w:t>
      </w:r>
      <w:r w:rsidRPr="006E68AD">
        <w:rPr>
          <w:rFonts w:ascii="Sylfaen" w:hAnsi="Sylfaen" w:cs="Sylfaen"/>
          <w:sz w:val="20"/>
          <w:lang w:val="hy-AM"/>
        </w:rPr>
        <w:t>կետով</w:t>
      </w:r>
      <w:r w:rsidRPr="006E68AD">
        <w:rPr>
          <w:rFonts w:ascii="Sylfaen" w:hAnsi="Sylfaen"/>
          <w:sz w:val="20"/>
          <w:lang w:val="hy-AM"/>
        </w:rPr>
        <w:t xml:space="preserve"> </w:t>
      </w:r>
      <w:r w:rsidRPr="006E68AD">
        <w:rPr>
          <w:rFonts w:ascii="Sylfaen" w:hAnsi="Sylfaen" w:cs="Sylfaen"/>
          <w:sz w:val="20"/>
          <w:lang w:val="hy-AM"/>
        </w:rPr>
        <w:t>նախատեսված</w:t>
      </w:r>
      <w:r w:rsidRPr="006E68AD">
        <w:rPr>
          <w:rFonts w:ascii="Sylfaen" w:hAnsi="Sylfaen"/>
          <w:sz w:val="20"/>
          <w:lang w:val="hy-AM"/>
        </w:rPr>
        <w:t xml:space="preserve"> </w:t>
      </w:r>
      <w:r w:rsidRPr="006E68AD">
        <w:rPr>
          <w:rFonts w:ascii="Sylfaen" w:hAnsi="Sylfaen" w:cs="Sylfaen"/>
          <w:sz w:val="20"/>
          <w:lang w:val="hy-AM"/>
        </w:rPr>
        <w:t>տուգանքը</w:t>
      </w:r>
      <w:r w:rsidRPr="006E68AD">
        <w:rPr>
          <w:rFonts w:ascii="Sylfaen" w:hAnsi="Sylfaen"/>
          <w:sz w:val="20"/>
          <w:lang w:val="hy-AM"/>
        </w:rPr>
        <w:t xml:space="preserve">. </w:t>
      </w:r>
    </w:p>
    <w:p w:rsidR="00606A9F" w:rsidRPr="006E68AD" w:rsidRDefault="00606A9F" w:rsidP="00606A9F">
      <w:pPr>
        <w:ind w:firstLine="709"/>
        <w:jc w:val="both"/>
        <w:rPr>
          <w:rFonts w:ascii="Sylfaen" w:hAnsi="Sylfaen"/>
          <w:sz w:val="20"/>
          <w:lang w:val="hy-AM"/>
        </w:rPr>
      </w:pPr>
      <w:r w:rsidRPr="006E68AD">
        <w:rPr>
          <w:rFonts w:ascii="Sylfaen" w:hAnsi="Sylfaen" w:cs="Sylfaen"/>
          <w:sz w:val="20"/>
          <w:lang w:val="hy-AM"/>
        </w:rPr>
        <w:t>գ</w:t>
      </w:r>
      <w:r w:rsidRPr="006E68AD">
        <w:rPr>
          <w:rFonts w:ascii="Sylfaen" w:hAnsi="Sylfaen"/>
          <w:sz w:val="20"/>
          <w:lang w:val="hy-AM"/>
        </w:rPr>
        <w:t xml:space="preserve">) </w:t>
      </w:r>
      <w:r w:rsidRPr="006E68AD">
        <w:rPr>
          <w:rFonts w:ascii="Sylfaen" w:hAnsi="Sylfaen" w:cs="Sylfaen"/>
          <w:sz w:val="20"/>
          <w:lang w:val="hy-AM"/>
        </w:rPr>
        <w:t>հրաժարվել</w:t>
      </w:r>
      <w:r w:rsidRPr="006E68AD">
        <w:rPr>
          <w:rFonts w:ascii="Sylfaen" w:hAnsi="Sylfaen"/>
          <w:sz w:val="20"/>
          <w:lang w:val="hy-AM"/>
        </w:rPr>
        <w:t xml:space="preserve"> </w:t>
      </w:r>
      <w:r w:rsidRPr="006E68AD">
        <w:rPr>
          <w:rFonts w:ascii="Sylfaen" w:hAnsi="Sylfaen" w:cs="Sylfaen"/>
          <w:sz w:val="20"/>
          <w:lang w:val="hy-AM"/>
        </w:rPr>
        <w:t>պայմանագիրը</w:t>
      </w:r>
      <w:r w:rsidRPr="006E68AD">
        <w:rPr>
          <w:rFonts w:ascii="Sylfaen" w:hAnsi="Sylfaen"/>
          <w:sz w:val="20"/>
          <w:lang w:val="hy-AM"/>
        </w:rPr>
        <w:t xml:space="preserve"> </w:t>
      </w:r>
      <w:r w:rsidRPr="006E68AD">
        <w:rPr>
          <w:rFonts w:ascii="Sylfaen" w:hAnsi="Sylfaen" w:cs="Sylfaen"/>
          <w:sz w:val="20"/>
          <w:lang w:val="hy-AM"/>
        </w:rPr>
        <w:t>կատարելուց</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պահանջել</w:t>
      </w:r>
      <w:r w:rsidRPr="006E68AD">
        <w:rPr>
          <w:rFonts w:ascii="Sylfaen" w:hAnsi="Sylfaen"/>
          <w:sz w:val="20"/>
          <w:lang w:val="hy-AM"/>
        </w:rPr>
        <w:t xml:space="preserve"> </w:t>
      </w:r>
      <w:r w:rsidRPr="006E68AD">
        <w:rPr>
          <w:rFonts w:ascii="Sylfaen" w:hAnsi="Sylfaen" w:cs="Sylfaen"/>
          <w:sz w:val="20"/>
          <w:lang w:val="hy-AM"/>
        </w:rPr>
        <w:t>վերադարձնելու</w:t>
      </w:r>
      <w:r w:rsidRPr="006E68AD">
        <w:rPr>
          <w:rFonts w:ascii="Sylfaen" w:hAnsi="Sylfaen"/>
          <w:sz w:val="20"/>
          <w:lang w:val="hy-AM"/>
        </w:rPr>
        <w:t xml:space="preserve"> </w:t>
      </w:r>
      <w:r w:rsidRPr="006E68AD">
        <w:rPr>
          <w:rFonts w:ascii="Sylfaen" w:hAnsi="Sylfaen" w:cs="Sylfaen"/>
          <w:sz w:val="20"/>
          <w:lang w:val="hy-AM"/>
        </w:rPr>
        <w:t>ապրանքի</w:t>
      </w:r>
      <w:r w:rsidRPr="006E68AD">
        <w:rPr>
          <w:rFonts w:ascii="Sylfaen" w:hAnsi="Sylfaen"/>
          <w:sz w:val="20"/>
          <w:lang w:val="hy-AM"/>
        </w:rPr>
        <w:t xml:space="preserve"> </w:t>
      </w:r>
      <w:r w:rsidRPr="006E68AD">
        <w:rPr>
          <w:rFonts w:ascii="Sylfaen" w:hAnsi="Sylfaen" w:cs="Sylfaen"/>
          <w:sz w:val="20"/>
          <w:lang w:val="hy-AM"/>
        </w:rPr>
        <w:t>համար</w:t>
      </w:r>
      <w:r w:rsidRPr="006E68AD">
        <w:rPr>
          <w:rFonts w:ascii="Sylfaen" w:hAnsi="Sylfaen"/>
          <w:sz w:val="20"/>
          <w:lang w:val="hy-AM"/>
        </w:rPr>
        <w:t xml:space="preserve"> </w:t>
      </w:r>
      <w:r w:rsidRPr="006E68AD">
        <w:rPr>
          <w:rFonts w:ascii="Sylfaen" w:hAnsi="Sylfaen" w:cs="Sylfaen"/>
          <w:sz w:val="20"/>
          <w:lang w:val="hy-AM"/>
        </w:rPr>
        <w:t>վճարված</w:t>
      </w:r>
      <w:r w:rsidRPr="006E68AD">
        <w:rPr>
          <w:rFonts w:ascii="Sylfaen" w:hAnsi="Sylfaen"/>
          <w:sz w:val="20"/>
          <w:lang w:val="hy-AM"/>
        </w:rPr>
        <w:t xml:space="preserve"> </w:t>
      </w:r>
      <w:r w:rsidRPr="006E68AD">
        <w:rPr>
          <w:rFonts w:ascii="Sylfaen" w:hAnsi="Sylfaen" w:cs="Sylfaen"/>
          <w:sz w:val="20"/>
          <w:lang w:val="hy-AM"/>
        </w:rPr>
        <w:t>գումարը</w:t>
      </w:r>
      <w:r w:rsidRPr="006E68AD">
        <w:rPr>
          <w:rFonts w:ascii="Sylfaen" w:hAnsi="Sylfaen"/>
          <w:sz w:val="20"/>
          <w:lang w:val="hy-AM"/>
        </w:rPr>
        <w:t>:</w:t>
      </w: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 xml:space="preserve">2.1.3 </w:t>
      </w:r>
      <w:r w:rsidRPr="006E68AD">
        <w:rPr>
          <w:rFonts w:ascii="Sylfaen" w:hAnsi="Sylfaen" w:cs="Sylfaen"/>
          <w:sz w:val="20"/>
          <w:lang w:val="hy-AM"/>
        </w:rPr>
        <w:t>Եթե</w:t>
      </w:r>
      <w:r w:rsidRPr="006E68AD">
        <w:rPr>
          <w:rFonts w:ascii="Sylfaen" w:hAnsi="Sylfaen"/>
          <w:sz w:val="20"/>
          <w:lang w:val="hy-AM"/>
        </w:rPr>
        <w:t xml:space="preserve"> </w:t>
      </w:r>
      <w:r w:rsidRPr="006E68AD">
        <w:rPr>
          <w:rFonts w:ascii="Sylfaen" w:hAnsi="Sylfaen" w:cs="Sylfaen"/>
          <w:sz w:val="20"/>
          <w:lang w:val="hy-AM"/>
        </w:rPr>
        <w:t>հանձնվել</w:t>
      </w:r>
      <w:r w:rsidRPr="006E68AD">
        <w:rPr>
          <w:rFonts w:ascii="Sylfaen" w:hAnsi="Sylfaen"/>
          <w:sz w:val="20"/>
          <w:lang w:val="hy-AM"/>
        </w:rPr>
        <w:t xml:space="preserve"> </w:t>
      </w:r>
      <w:r w:rsidRPr="006E68AD">
        <w:rPr>
          <w:rFonts w:ascii="Sylfaen" w:hAnsi="Sylfaen" w:cs="Sylfaen"/>
          <w:sz w:val="20"/>
          <w:lang w:val="hy-AM"/>
        </w:rPr>
        <w:t>է</w:t>
      </w:r>
      <w:r w:rsidRPr="006E68AD">
        <w:rPr>
          <w:rFonts w:ascii="Sylfaen" w:hAnsi="Sylfaen"/>
          <w:sz w:val="20"/>
          <w:lang w:val="hy-AM"/>
        </w:rPr>
        <w:t xml:space="preserve"> </w:t>
      </w:r>
      <w:r w:rsidRPr="006E68AD">
        <w:rPr>
          <w:rFonts w:ascii="Sylfaen" w:hAnsi="Sylfaen" w:cs="Sylfaen"/>
          <w:sz w:val="20"/>
          <w:lang w:val="hy-AM"/>
        </w:rPr>
        <w:t>պայմանագրով</w:t>
      </w:r>
      <w:r w:rsidRPr="006E68AD">
        <w:rPr>
          <w:rFonts w:ascii="Sylfaen" w:hAnsi="Sylfaen"/>
          <w:sz w:val="20"/>
          <w:lang w:val="hy-AM"/>
        </w:rPr>
        <w:t xml:space="preserve"> </w:t>
      </w:r>
      <w:r w:rsidRPr="006E68AD">
        <w:rPr>
          <w:rFonts w:ascii="Sylfaen" w:hAnsi="Sylfaen" w:cs="Sylfaen"/>
          <w:sz w:val="20"/>
          <w:lang w:val="hy-AM"/>
        </w:rPr>
        <w:t>որոշվածից</w:t>
      </w:r>
      <w:r w:rsidRPr="006E68AD">
        <w:rPr>
          <w:rFonts w:ascii="Sylfaen" w:hAnsi="Sylfaen"/>
          <w:sz w:val="20"/>
          <w:lang w:val="hy-AM"/>
        </w:rPr>
        <w:t xml:space="preserve"> </w:t>
      </w:r>
      <w:r w:rsidRPr="006E68AD">
        <w:rPr>
          <w:rFonts w:ascii="Sylfaen" w:hAnsi="Sylfaen" w:cs="Sylfaen"/>
          <w:sz w:val="20"/>
          <w:lang w:val="hy-AM"/>
        </w:rPr>
        <w:t>պակաս</w:t>
      </w:r>
      <w:r w:rsidRPr="006E68AD">
        <w:rPr>
          <w:rFonts w:ascii="Sylfaen" w:hAnsi="Sylfaen"/>
          <w:sz w:val="20"/>
          <w:lang w:val="hy-AM"/>
        </w:rPr>
        <w:t xml:space="preserve"> </w:t>
      </w:r>
      <w:r w:rsidRPr="006E68AD">
        <w:rPr>
          <w:rFonts w:ascii="Sylfaen" w:hAnsi="Sylfaen" w:cs="Sylfaen"/>
          <w:sz w:val="20"/>
          <w:lang w:val="hy-AM"/>
        </w:rPr>
        <w:t>քանակի</w:t>
      </w:r>
      <w:r w:rsidRPr="006E68AD">
        <w:rPr>
          <w:rFonts w:ascii="Sylfaen" w:hAnsi="Sylfaen"/>
          <w:sz w:val="20"/>
          <w:lang w:val="hy-AM"/>
        </w:rPr>
        <w:t xml:space="preserve"> </w:t>
      </w:r>
      <w:r w:rsidRPr="006E68AD">
        <w:rPr>
          <w:rFonts w:ascii="Sylfaen" w:hAnsi="Sylfaen" w:cs="Sylfaen"/>
          <w:sz w:val="20"/>
          <w:lang w:val="hy-AM"/>
        </w:rPr>
        <w:t>ապրանք</w:t>
      </w:r>
      <w:r w:rsidRPr="006E68AD">
        <w:rPr>
          <w:rFonts w:ascii="Sylfaen" w:hAnsi="Sylfaen"/>
          <w:sz w:val="20"/>
          <w:lang w:val="hy-AM"/>
        </w:rPr>
        <w:t xml:space="preserve">, </w:t>
      </w:r>
      <w:r w:rsidRPr="006E68AD">
        <w:rPr>
          <w:rFonts w:ascii="Sylfaen" w:hAnsi="Sylfaen" w:cs="Sylfaen"/>
          <w:sz w:val="20"/>
          <w:lang w:val="hy-AM"/>
        </w:rPr>
        <w:t>ապա</w:t>
      </w:r>
      <w:r w:rsidRPr="006E68AD">
        <w:rPr>
          <w:rFonts w:ascii="Sylfaen" w:hAnsi="Sylfaen"/>
          <w:sz w:val="20"/>
          <w:lang w:val="hy-AM"/>
        </w:rPr>
        <w:t xml:space="preserve">` </w:t>
      </w:r>
    </w:p>
    <w:p w:rsidR="00606A9F" w:rsidRPr="006E68AD" w:rsidRDefault="00606A9F" w:rsidP="00606A9F">
      <w:pPr>
        <w:ind w:firstLine="709"/>
        <w:jc w:val="both"/>
        <w:rPr>
          <w:rFonts w:ascii="Sylfaen" w:hAnsi="Sylfaen"/>
          <w:sz w:val="20"/>
          <w:lang w:val="hy-AM"/>
        </w:rPr>
      </w:pPr>
      <w:r w:rsidRPr="006E68AD">
        <w:rPr>
          <w:rFonts w:ascii="Sylfaen" w:hAnsi="Sylfaen" w:cs="Sylfaen"/>
          <w:sz w:val="20"/>
          <w:lang w:val="hy-AM"/>
        </w:rPr>
        <w:t>ա</w:t>
      </w:r>
      <w:r w:rsidRPr="006E68AD">
        <w:rPr>
          <w:rFonts w:ascii="Sylfaen" w:hAnsi="Sylfaen"/>
          <w:sz w:val="20"/>
          <w:lang w:val="hy-AM"/>
        </w:rPr>
        <w:t xml:space="preserve">)  </w:t>
      </w:r>
      <w:r w:rsidRPr="006E68AD">
        <w:rPr>
          <w:rFonts w:ascii="Sylfaen" w:hAnsi="Sylfaen" w:cs="Sylfaen"/>
          <w:sz w:val="20"/>
          <w:lang w:val="hy-AM"/>
        </w:rPr>
        <w:t>պահանջել</w:t>
      </w:r>
      <w:r w:rsidRPr="006E68AD">
        <w:rPr>
          <w:rFonts w:ascii="Sylfaen" w:hAnsi="Sylfaen"/>
          <w:sz w:val="20"/>
          <w:lang w:val="hy-AM"/>
        </w:rPr>
        <w:t xml:space="preserve"> </w:t>
      </w:r>
      <w:r w:rsidRPr="006E68AD">
        <w:rPr>
          <w:rFonts w:ascii="Sylfaen" w:hAnsi="Sylfaen" w:cs="Sylfaen"/>
          <w:sz w:val="20"/>
          <w:lang w:val="hy-AM"/>
        </w:rPr>
        <w:t>լրացնելու</w:t>
      </w:r>
      <w:r w:rsidRPr="006E68AD">
        <w:rPr>
          <w:rFonts w:ascii="Sylfaen" w:hAnsi="Sylfaen"/>
          <w:sz w:val="20"/>
          <w:lang w:val="hy-AM"/>
        </w:rPr>
        <w:t xml:space="preserve"> </w:t>
      </w:r>
      <w:r w:rsidRPr="006E68AD">
        <w:rPr>
          <w:rFonts w:ascii="Sylfaen" w:hAnsi="Sylfaen" w:cs="Sylfaen"/>
          <w:sz w:val="20"/>
          <w:lang w:val="hy-AM"/>
        </w:rPr>
        <w:t>ապրանքի</w:t>
      </w:r>
      <w:r w:rsidRPr="006E68AD">
        <w:rPr>
          <w:rFonts w:ascii="Sylfaen" w:hAnsi="Sylfaen"/>
          <w:sz w:val="20"/>
          <w:lang w:val="hy-AM"/>
        </w:rPr>
        <w:t xml:space="preserve"> </w:t>
      </w:r>
      <w:r w:rsidRPr="006E68AD">
        <w:rPr>
          <w:rFonts w:ascii="Sylfaen" w:hAnsi="Sylfaen" w:cs="Sylfaen"/>
          <w:sz w:val="20"/>
          <w:lang w:val="hy-AM"/>
        </w:rPr>
        <w:t>պակաս</w:t>
      </w:r>
      <w:r w:rsidRPr="006E68AD">
        <w:rPr>
          <w:rFonts w:ascii="Sylfaen" w:hAnsi="Sylfaen"/>
          <w:sz w:val="20"/>
          <w:lang w:val="hy-AM"/>
        </w:rPr>
        <w:t xml:space="preserve"> </w:t>
      </w:r>
      <w:r w:rsidRPr="006E68AD">
        <w:rPr>
          <w:rFonts w:ascii="Sylfaen" w:hAnsi="Sylfaen" w:cs="Sylfaen"/>
          <w:sz w:val="20"/>
          <w:lang w:val="hy-AM"/>
        </w:rPr>
        <w:t>հանձնված</w:t>
      </w:r>
      <w:r w:rsidRPr="006E68AD">
        <w:rPr>
          <w:rFonts w:ascii="Sylfaen" w:hAnsi="Sylfaen"/>
          <w:sz w:val="20"/>
          <w:lang w:val="hy-AM"/>
        </w:rPr>
        <w:t xml:space="preserve"> </w:t>
      </w:r>
      <w:r w:rsidRPr="006E68AD">
        <w:rPr>
          <w:rFonts w:ascii="Sylfaen" w:hAnsi="Sylfaen" w:cs="Sylfaen"/>
          <w:sz w:val="20"/>
          <w:lang w:val="hy-AM"/>
        </w:rPr>
        <w:t>քանակը</w:t>
      </w:r>
      <w:r w:rsidRPr="006E68AD">
        <w:rPr>
          <w:rFonts w:ascii="Sylfaen" w:hAnsi="Sylfaen"/>
          <w:sz w:val="20"/>
          <w:lang w:val="hy-AM"/>
        </w:rPr>
        <w:t>,</w:t>
      </w:r>
    </w:p>
    <w:p w:rsidR="00606A9F" w:rsidRPr="006E68AD" w:rsidRDefault="00606A9F" w:rsidP="00606A9F">
      <w:pPr>
        <w:ind w:firstLine="709"/>
        <w:jc w:val="both"/>
        <w:rPr>
          <w:rFonts w:ascii="Sylfaen" w:hAnsi="Sylfaen"/>
          <w:sz w:val="20"/>
          <w:lang w:val="hy-AM"/>
        </w:rPr>
      </w:pPr>
      <w:r w:rsidRPr="006E68AD">
        <w:rPr>
          <w:rFonts w:ascii="Sylfaen" w:hAnsi="Sylfaen" w:cs="Sylfaen"/>
          <w:sz w:val="20"/>
          <w:lang w:val="hy-AM"/>
        </w:rPr>
        <w:t>բ</w:t>
      </w:r>
      <w:r w:rsidRPr="006E68AD">
        <w:rPr>
          <w:rFonts w:ascii="Sylfaen" w:hAnsi="Sylfaen"/>
          <w:sz w:val="20"/>
          <w:lang w:val="hy-AM"/>
        </w:rPr>
        <w:t xml:space="preserve">) </w:t>
      </w:r>
      <w:r w:rsidRPr="006E68AD">
        <w:rPr>
          <w:rFonts w:ascii="Sylfaen" w:hAnsi="Sylfaen" w:cs="Sylfaen"/>
          <w:sz w:val="20"/>
          <w:lang w:val="hy-AM"/>
        </w:rPr>
        <w:t>հրաժարվել</w:t>
      </w:r>
      <w:r w:rsidRPr="006E68AD">
        <w:rPr>
          <w:rFonts w:ascii="Sylfaen" w:hAnsi="Sylfaen"/>
          <w:sz w:val="20"/>
          <w:lang w:val="hy-AM"/>
        </w:rPr>
        <w:t xml:space="preserve"> </w:t>
      </w:r>
      <w:r w:rsidRPr="006E68AD">
        <w:rPr>
          <w:rFonts w:ascii="Sylfaen" w:hAnsi="Sylfaen" w:cs="Sylfaen"/>
          <w:sz w:val="20"/>
          <w:lang w:val="hy-AM"/>
        </w:rPr>
        <w:t>հանձնված</w:t>
      </w:r>
      <w:r w:rsidRPr="006E68AD">
        <w:rPr>
          <w:rFonts w:ascii="Sylfaen" w:hAnsi="Sylfaen"/>
          <w:sz w:val="20"/>
          <w:lang w:val="hy-AM"/>
        </w:rPr>
        <w:t xml:space="preserve"> </w:t>
      </w:r>
      <w:r w:rsidRPr="006E68AD">
        <w:rPr>
          <w:rFonts w:ascii="Sylfaen" w:hAnsi="Sylfaen" w:cs="Sylfaen"/>
          <w:sz w:val="20"/>
          <w:lang w:val="hy-AM"/>
        </w:rPr>
        <w:t>ապրանքից</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դրա</w:t>
      </w:r>
      <w:r w:rsidRPr="006E68AD">
        <w:rPr>
          <w:rFonts w:ascii="Sylfaen" w:hAnsi="Sylfaen"/>
          <w:sz w:val="20"/>
          <w:lang w:val="hy-AM"/>
        </w:rPr>
        <w:t xml:space="preserve"> </w:t>
      </w:r>
      <w:r w:rsidRPr="006E68AD">
        <w:rPr>
          <w:rFonts w:ascii="Sylfaen" w:hAnsi="Sylfaen" w:cs="Sylfaen"/>
          <w:sz w:val="20"/>
          <w:lang w:val="hy-AM"/>
        </w:rPr>
        <w:t>համար</w:t>
      </w:r>
      <w:r w:rsidRPr="006E68AD">
        <w:rPr>
          <w:rFonts w:ascii="Sylfaen" w:hAnsi="Sylfaen"/>
          <w:sz w:val="20"/>
          <w:lang w:val="hy-AM"/>
        </w:rPr>
        <w:t xml:space="preserve"> </w:t>
      </w:r>
      <w:r w:rsidRPr="006E68AD">
        <w:rPr>
          <w:rFonts w:ascii="Sylfaen" w:hAnsi="Sylfaen" w:cs="Sylfaen"/>
          <w:sz w:val="20"/>
          <w:lang w:val="hy-AM"/>
        </w:rPr>
        <w:t>վճարելուց</w:t>
      </w:r>
      <w:r w:rsidRPr="006E68AD">
        <w:rPr>
          <w:rFonts w:ascii="Sylfaen" w:hAnsi="Sylfaen"/>
          <w:sz w:val="20"/>
          <w:lang w:val="hy-AM"/>
        </w:rPr>
        <w:t xml:space="preserve">, </w:t>
      </w:r>
      <w:r w:rsidRPr="006E68AD">
        <w:rPr>
          <w:rFonts w:ascii="Sylfaen" w:hAnsi="Sylfaen" w:cs="Sylfaen"/>
          <w:sz w:val="20"/>
          <w:lang w:val="hy-AM"/>
        </w:rPr>
        <w:t>իսկ</w:t>
      </w:r>
      <w:r w:rsidRPr="006E68AD">
        <w:rPr>
          <w:rFonts w:ascii="Sylfaen" w:hAnsi="Sylfaen"/>
          <w:sz w:val="20"/>
          <w:lang w:val="hy-AM"/>
        </w:rPr>
        <w:t xml:space="preserve"> </w:t>
      </w:r>
      <w:r w:rsidRPr="006E68AD">
        <w:rPr>
          <w:rFonts w:ascii="Sylfaen" w:hAnsi="Sylfaen" w:cs="Sylfaen"/>
          <w:sz w:val="20"/>
          <w:lang w:val="hy-AM"/>
        </w:rPr>
        <w:t>եթե</w:t>
      </w:r>
      <w:r w:rsidRPr="006E68AD">
        <w:rPr>
          <w:rFonts w:ascii="Sylfaen" w:hAnsi="Sylfaen"/>
          <w:sz w:val="20"/>
          <w:lang w:val="hy-AM"/>
        </w:rPr>
        <w:t xml:space="preserve"> </w:t>
      </w:r>
      <w:r w:rsidRPr="006E68AD">
        <w:rPr>
          <w:rFonts w:ascii="Sylfaen" w:hAnsi="Sylfaen" w:cs="Sylfaen"/>
          <w:sz w:val="20"/>
          <w:lang w:val="hy-AM"/>
        </w:rPr>
        <w:t>ապրանքի</w:t>
      </w:r>
      <w:r w:rsidRPr="006E68AD">
        <w:rPr>
          <w:rFonts w:ascii="Sylfaen" w:hAnsi="Sylfaen"/>
          <w:sz w:val="20"/>
          <w:lang w:val="hy-AM"/>
        </w:rPr>
        <w:t xml:space="preserve"> </w:t>
      </w:r>
      <w:r w:rsidRPr="006E68AD">
        <w:rPr>
          <w:rFonts w:ascii="Sylfaen" w:hAnsi="Sylfaen" w:cs="Sylfaen"/>
          <w:sz w:val="20"/>
          <w:lang w:val="hy-AM"/>
        </w:rPr>
        <w:t>համար</w:t>
      </w:r>
      <w:r w:rsidRPr="006E68AD">
        <w:rPr>
          <w:rFonts w:ascii="Sylfaen" w:hAnsi="Sylfaen"/>
          <w:sz w:val="20"/>
          <w:lang w:val="hy-AM"/>
        </w:rPr>
        <w:t xml:space="preserve"> </w:t>
      </w:r>
      <w:r w:rsidRPr="006E68AD">
        <w:rPr>
          <w:rFonts w:ascii="Sylfaen" w:hAnsi="Sylfaen" w:cs="Sylfaen"/>
          <w:sz w:val="20"/>
          <w:lang w:val="hy-AM"/>
        </w:rPr>
        <w:t>վճարվել</w:t>
      </w:r>
      <w:r w:rsidRPr="006E68AD">
        <w:rPr>
          <w:rFonts w:ascii="Sylfaen" w:hAnsi="Sylfaen"/>
          <w:sz w:val="20"/>
          <w:lang w:val="hy-AM"/>
        </w:rPr>
        <w:t xml:space="preserve"> </w:t>
      </w:r>
      <w:r w:rsidRPr="006E68AD">
        <w:rPr>
          <w:rFonts w:ascii="Sylfaen" w:hAnsi="Sylfaen" w:cs="Sylfaen"/>
          <w:sz w:val="20"/>
          <w:lang w:val="hy-AM"/>
        </w:rPr>
        <w:t>է</w:t>
      </w:r>
      <w:r w:rsidRPr="006E68AD">
        <w:rPr>
          <w:rFonts w:ascii="Sylfaen" w:hAnsi="Sylfaen"/>
          <w:sz w:val="20"/>
          <w:lang w:val="hy-AM"/>
        </w:rPr>
        <w:t xml:space="preserve">, </w:t>
      </w:r>
      <w:r w:rsidRPr="006E68AD">
        <w:rPr>
          <w:rFonts w:ascii="Sylfaen" w:hAnsi="Sylfaen" w:cs="Sylfaen"/>
          <w:sz w:val="20"/>
          <w:lang w:val="hy-AM"/>
        </w:rPr>
        <w:t>ապա</w:t>
      </w:r>
      <w:r w:rsidRPr="006E68AD">
        <w:rPr>
          <w:rFonts w:ascii="Sylfaen" w:hAnsi="Sylfaen"/>
          <w:sz w:val="20"/>
          <w:lang w:val="hy-AM"/>
        </w:rPr>
        <w:t xml:space="preserve"> </w:t>
      </w:r>
      <w:r w:rsidRPr="006E68AD">
        <w:rPr>
          <w:rFonts w:ascii="Sylfaen" w:hAnsi="Sylfaen" w:cs="Sylfaen"/>
          <w:sz w:val="20"/>
          <w:lang w:val="hy-AM"/>
        </w:rPr>
        <w:t>պահանջել</w:t>
      </w:r>
      <w:r w:rsidRPr="006E68AD">
        <w:rPr>
          <w:rFonts w:ascii="Sylfaen" w:hAnsi="Sylfaen"/>
          <w:sz w:val="20"/>
          <w:lang w:val="hy-AM"/>
        </w:rPr>
        <w:t xml:space="preserve"> </w:t>
      </w:r>
      <w:r w:rsidRPr="006E68AD">
        <w:rPr>
          <w:rFonts w:ascii="Sylfaen" w:hAnsi="Sylfaen" w:cs="Sylfaen"/>
          <w:sz w:val="20"/>
          <w:lang w:val="hy-AM"/>
        </w:rPr>
        <w:t>վերադարձնելու</w:t>
      </w:r>
      <w:r w:rsidRPr="006E68AD">
        <w:rPr>
          <w:rFonts w:ascii="Sylfaen" w:hAnsi="Sylfaen"/>
          <w:sz w:val="20"/>
          <w:lang w:val="hy-AM"/>
        </w:rPr>
        <w:t xml:space="preserve"> </w:t>
      </w:r>
      <w:r w:rsidRPr="006E68AD">
        <w:rPr>
          <w:rFonts w:ascii="Sylfaen" w:hAnsi="Sylfaen" w:cs="Sylfaen"/>
          <w:sz w:val="20"/>
          <w:lang w:val="hy-AM"/>
        </w:rPr>
        <w:t>վճարված</w:t>
      </w:r>
      <w:r w:rsidRPr="006E68AD">
        <w:rPr>
          <w:rFonts w:ascii="Sylfaen" w:hAnsi="Sylfaen"/>
          <w:sz w:val="20"/>
          <w:lang w:val="hy-AM"/>
        </w:rPr>
        <w:t xml:space="preserve"> </w:t>
      </w:r>
      <w:r w:rsidRPr="006E68AD">
        <w:rPr>
          <w:rFonts w:ascii="Sylfaen" w:hAnsi="Sylfaen" w:cs="Sylfaen"/>
          <w:sz w:val="20"/>
          <w:lang w:val="hy-AM"/>
        </w:rPr>
        <w:t>գումարը</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վճարելու</w:t>
      </w:r>
      <w:r w:rsidRPr="006E68AD">
        <w:rPr>
          <w:rFonts w:ascii="Sylfaen" w:hAnsi="Sylfaen"/>
          <w:sz w:val="20"/>
          <w:lang w:val="hy-AM"/>
        </w:rPr>
        <w:t xml:space="preserve"> </w:t>
      </w:r>
      <w:r w:rsidRPr="006E68AD">
        <w:rPr>
          <w:rFonts w:ascii="Sylfaen" w:hAnsi="Sylfaen" w:cs="Sylfaen"/>
          <w:sz w:val="20"/>
          <w:lang w:val="hy-AM"/>
        </w:rPr>
        <w:t>պայմանագրի</w:t>
      </w:r>
      <w:r w:rsidRPr="006E68AD">
        <w:rPr>
          <w:rFonts w:ascii="Sylfaen" w:hAnsi="Sylfaen"/>
          <w:sz w:val="20"/>
          <w:lang w:val="hy-AM"/>
        </w:rPr>
        <w:t xml:space="preserve"> 6.2 </w:t>
      </w:r>
      <w:r w:rsidRPr="006E68AD">
        <w:rPr>
          <w:rFonts w:ascii="Sylfaen" w:hAnsi="Sylfaen" w:cs="Sylfaen"/>
          <w:sz w:val="20"/>
          <w:lang w:val="hy-AM"/>
        </w:rPr>
        <w:t>կետով</w:t>
      </w:r>
      <w:r w:rsidRPr="006E68AD">
        <w:rPr>
          <w:rFonts w:ascii="Sylfaen" w:hAnsi="Sylfaen"/>
          <w:sz w:val="20"/>
          <w:lang w:val="hy-AM"/>
        </w:rPr>
        <w:t xml:space="preserve"> </w:t>
      </w:r>
      <w:r w:rsidRPr="006E68AD">
        <w:rPr>
          <w:rFonts w:ascii="Sylfaen" w:hAnsi="Sylfaen" w:cs="Sylfaen"/>
          <w:sz w:val="20"/>
          <w:lang w:val="hy-AM"/>
        </w:rPr>
        <w:t>նախատեսված</w:t>
      </w:r>
      <w:r w:rsidRPr="006E68AD">
        <w:rPr>
          <w:rFonts w:ascii="Sylfaen" w:hAnsi="Sylfaen"/>
          <w:sz w:val="20"/>
          <w:lang w:val="hy-AM"/>
        </w:rPr>
        <w:t xml:space="preserve"> </w:t>
      </w:r>
      <w:r w:rsidRPr="006E68AD">
        <w:rPr>
          <w:rFonts w:ascii="Sylfaen" w:hAnsi="Sylfaen" w:cs="Sylfaen"/>
          <w:sz w:val="20"/>
          <w:lang w:val="hy-AM"/>
        </w:rPr>
        <w:t>տույժը</w:t>
      </w:r>
      <w:r w:rsidRPr="006E68AD">
        <w:rPr>
          <w:rFonts w:ascii="Sylfaen" w:hAnsi="Sylfaen"/>
          <w:sz w:val="20"/>
          <w:lang w:val="hy-AM"/>
        </w:rPr>
        <w:t>:</w:t>
      </w: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 xml:space="preserve">2.1.4 </w:t>
      </w:r>
      <w:r w:rsidRPr="006E68AD">
        <w:rPr>
          <w:rFonts w:ascii="Sylfaen" w:hAnsi="Sylfaen" w:cs="Sylfaen"/>
          <w:sz w:val="20"/>
          <w:lang w:val="hy-AM"/>
        </w:rPr>
        <w:t>Եթե</w:t>
      </w:r>
      <w:r w:rsidRPr="006E68AD">
        <w:rPr>
          <w:rFonts w:ascii="Sylfaen" w:hAnsi="Sylfaen"/>
          <w:sz w:val="20"/>
          <w:lang w:val="hy-AM"/>
        </w:rPr>
        <w:t xml:space="preserve"> </w:t>
      </w:r>
      <w:r w:rsidRPr="006E68AD">
        <w:rPr>
          <w:rFonts w:ascii="Sylfaen" w:hAnsi="Sylfaen" w:cs="Sylfaen"/>
          <w:sz w:val="20"/>
          <w:lang w:val="hy-AM"/>
        </w:rPr>
        <w:t>հանձնվել</w:t>
      </w:r>
      <w:r w:rsidRPr="006E68AD">
        <w:rPr>
          <w:rFonts w:ascii="Sylfaen" w:hAnsi="Sylfaen"/>
          <w:sz w:val="20"/>
          <w:lang w:val="hy-AM"/>
        </w:rPr>
        <w:t xml:space="preserve"> </w:t>
      </w:r>
      <w:r w:rsidRPr="006E68AD">
        <w:rPr>
          <w:rFonts w:ascii="Sylfaen" w:hAnsi="Sylfaen" w:cs="Sylfaen"/>
          <w:sz w:val="20"/>
          <w:lang w:val="hy-AM"/>
        </w:rPr>
        <w:t>է</w:t>
      </w:r>
      <w:r w:rsidRPr="006E68AD">
        <w:rPr>
          <w:rFonts w:ascii="Sylfaen" w:hAnsi="Sylfaen"/>
          <w:sz w:val="20"/>
          <w:lang w:val="hy-AM"/>
        </w:rPr>
        <w:t xml:space="preserve"> </w:t>
      </w:r>
      <w:r w:rsidRPr="006E68AD">
        <w:rPr>
          <w:rFonts w:ascii="Sylfaen" w:hAnsi="Sylfaen" w:cs="Sylfaen"/>
          <w:sz w:val="20"/>
          <w:lang w:val="hy-AM"/>
        </w:rPr>
        <w:t>տեսակի</w:t>
      </w:r>
      <w:r w:rsidRPr="006E68AD">
        <w:rPr>
          <w:rFonts w:ascii="Sylfaen" w:hAnsi="Sylfaen"/>
          <w:sz w:val="20"/>
          <w:lang w:val="hy-AM"/>
        </w:rPr>
        <w:t xml:space="preserve"> </w:t>
      </w:r>
      <w:r w:rsidRPr="006E68AD">
        <w:rPr>
          <w:rFonts w:ascii="Sylfaen" w:hAnsi="Sylfaen" w:cs="Sylfaen"/>
          <w:sz w:val="20"/>
          <w:lang w:val="hy-AM"/>
        </w:rPr>
        <w:t>պայմանի</w:t>
      </w:r>
      <w:r w:rsidRPr="006E68AD">
        <w:rPr>
          <w:rFonts w:ascii="Sylfaen" w:hAnsi="Sylfaen"/>
          <w:sz w:val="20"/>
          <w:lang w:val="hy-AM"/>
        </w:rPr>
        <w:t xml:space="preserve"> </w:t>
      </w:r>
      <w:r w:rsidRPr="006E68AD">
        <w:rPr>
          <w:rFonts w:ascii="Sylfaen" w:hAnsi="Sylfaen" w:cs="Sylfaen"/>
          <w:sz w:val="20"/>
          <w:lang w:val="hy-AM"/>
        </w:rPr>
        <w:t>խախտմամբ</w:t>
      </w:r>
      <w:r w:rsidRPr="006E68AD">
        <w:rPr>
          <w:rFonts w:ascii="Sylfaen" w:hAnsi="Sylfaen"/>
          <w:sz w:val="20"/>
          <w:lang w:val="hy-AM"/>
        </w:rPr>
        <w:t xml:space="preserve"> </w:t>
      </w:r>
      <w:r w:rsidRPr="006E68AD">
        <w:rPr>
          <w:rFonts w:ascii="Sylfaen" w:hAnsi="Sylfaen" w:cs="Sylfaen"/>
          <w:sz w:val="20"/>
          <w:lang w:val="hy-AM"/>
        </w:rPr>
        <w:t>ապրանք</w:t>
      </w:r>
      <w:r w:rsidRPr="006E68AD">
        <w:rPr>
          <w:rFonts w:ascii="Sylfaen" w:hAnsi="Sylfaen"/>
          <w:sz w:val="20"/>
          <w:lang w:val="hy-AM"/>
        </w:rPr>
        <w:t xml:space="preserve">,  </w:t>
      </w:r>
      <w:r w:rsidRPr="006E68AD">
        <w:rPr>
          <w:rFonts w:ascii="Sylfaen" w:hAnsi="Sylfaen" w:cs="Sylfaen"/>
          <w:sz w:val="20"/>
          <w:lang w:val="hy-AM"/>
        </w:rPr>
        <w:t>իր</w:t>
      </w:r>
      <w:r w:rsidRPr="006E68AD">
        <w:rPr>
          <w:rFonts w:ascii="Sylfaen" w:hAnsi="Sylfaen"/>
          <w:sz w:val="20"/>
          <w:lang w:val="hy-AM"/>
        </w:rPr>
        <w:t xml:space="preserve"> </w:t>
      </w:r>
      <w:r w:rsidRPr="006E68AD">
        <w:rPr>
          <w:rFonts w:ascii="Sylfaen" w:hAnsi="Sylfaen" w:cs="Sylfaen"/>
          <w:sz w:val="20"/>
          <w:lang w:val="hy-AM"/>
        </w:rPr>
        <w:t>ընտրությամբ</w:t>
      </w:r>
      <w:r w:rsidRPr="006E68AD">
        <w:rPr>
          <w:rFonts w:ascii="Sylfaen" w:hAnsi="Sylfaen"/>
          <w:sz w:val="20"/>
          <w:lang w:val="hy-AM"/>
        </w:rPr>
        <w:t>`</w:t>
      </w:r>
    </w:p>
    <w:p w:rsidR="00606A9F" w:rsidRPr="006E68AD" w:rsidRDefault="00606A9F" w:rsidP="00606A9F">
      <w:pPr>
        <w:ind w:firstLine="709"/>
        <w:jc w:val="both"/>
        <w:rPr>
          <w:rFonts w:ascii="Sylfaen" w:hAnsi="Sylfaen"/>
          <w:sz w:val="20"/>
          <w:lang w:val="hy-AM"/>
        </w:rPr>
      </w:pPr>
      <w:r w:rsidRPr="006E68AD">
        <w:rPr>
          <w:rFonts w:ascii="Sylfaen" w:hAnsi="Sylfaen" w:cs="Sylfaen"/>
          <w:sz w:val="20"/>
          <w:lang w:val="hy-AM"/>
        </w:rPr>
        <w:t>ա</w:t>
      </w:r>
      <w:r w:rsidRPr="006E68AD">
        <w:rPr>
          <w:rFonts w:ascii="Sylfaen" w:hAnsi="Sylfaen"/>
          <w:sz w:val="20"/>
          <w:lang w:val="hy-AM"/>
        </w:rPr>
        <w:t xml:space="preserve">) </w:t>
      </w:r>
      <w:r w:rsidRPr="006E68AD">
        <w:rPr>
          <w:rFonts w:ascii="Sylfaen" w:hAnsi="Sylfaen" w:cs="Sylfaen"/>
          <w:sz w:val="20"/>
          <w:lang w:val="hy-AM"/>
        </w:rPr>
        <w:t>ընդունել</w:t>
      </w:r>
      <w:r w:rsidRPr="006E68AD">
        <w:rPr>
          <w:rFonts w:ascii="Sylfaen" w:hAnsi="Sylfaen"/>
          <w:sz w:val="20"/>
          <w:lang w:val="hy-AM"/>
        </w:rPr>
        <w:t xml:space="preserve"> </w:t>
      </w:r>
      <w:r w:rsidRPr="006E68AD">
        <w:rPr>
          <w:rFonts w:ascii="Sylfaen" w:hAnsi="Sylfaen" w:cs="Sylfaen"/>
          <w:sz w:val="20"/>
          <w:lang w:val="hy-AM"/>
        </w:rPr>
        <w:t>տեսակի</w:t>
      </w:r>
      <w:r w:rsidRPr="006E68AD">
        <w:rPr>
          <w:rFonts w:ascii="Sylfaen" w:hAnsi="Sylfaen"/>
          <w:sz w:val="20"/>
          <w:lang w:val="hy-AM"/>
        </w:rPr>
        <w:t xml:space="preserve"> </w:t>
      </w:r>
      <w:r w:rsidRPr="006E68AD">
        <w:rPr>
          <w:rFonts w:ascii="Sylfaen" w:hAnsi="Sylfaen" w:cs="Sylfaen"/>
          <w:sz w:val="20"/>
          <w:lang w:val="hy-AM"/>
        </w:rPr>
        <w:t>վերաբերյալ</w:t>
      </w:r>
      <w:r w:rsidRPr="006E68AD">
        <w:rPr>
          <w:rFonts w:ascii="Sylfaen" w:hAnsi="Sylfaen"/>
          <w:sz w:val="20"/>
          <w:lang w:val="hy-AM"/>
        </w:rPr>
        <w:t xml:space="preserve"> </w:t>
      </w:r>
      <w:r w:rsidRPr="006E68AD">
        <w:rPr>
          <w:rFonts w:ascii="Sylfaen" w:hAnsi="Sylfaen" w:cs="Sylfaen"/>
          <w:sz w:val="20"/>
          <w:lang w:val="hy-AM"/>
        </w:rPr>
        <w:t>պայմանին</w:t>
      </w:r>
      <w:r w:rsidRPr="006E68AD">
        <w:rPr>
          <w:rFonts w:ascii="Sylfaen" w:hAnsi="Sylfaen"/>
          <w:sz w:val="20"/>
          <w:lang w:val="hy-AM"/>
        </w:rPr>
        <w:t xml:space="preserve"> </w:t>
      </w:r>
      <w:r w:rsidRPr="006E68AD">
        <w:rPr>
          <w:rFonts w:ascii="Sylfaen" w:hAnsi="Sylfaen" w:cs="Sylfaen"/>
          <w:sz w:val="20"/>
          <w:lang w:val="hy-AM"/>
        </w:rPr>
        <w:t>համապատասխանող</w:t>
      </w:r>
      <w:r w:rsidRPr="006E68AD">
        <w:rPr>
          <w:rFonts w:ascii="Sylfaen" w:hAnsi="Sylfaen"/>
          <w:sz w:val="20"/>
          <w:lang w:val="hy-AM"/>
        </w:rPr>
        <w:t xml:space="preserve"> </w:t>
      </w:r>
      <w:r w:rsidRPr="006E68AD">
        <w:rPr>
          <w:rFonts w:ascii="Sylfaen" w:hAnsi="Sylfaen" w:cs="Sylfaen"/>
          <w:sz w:val="20"/>
          <w:lang w:val="hy-AM"/>
        </w:rPr>
        <w:t>ապրանքը</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հրաժարվել</w:t>
      </w:r>
      <w:r w:rsidRPr="006E68AD">
        <w:rPr>
          <w:rFonts w:ascii="Sylfaen" w:hAnsi="Sylfaen"/>
          <w:sz w:val="20"/>
          <w:lang w:val="hy-AM"/>
        </w:rPr>
        <w:t xml:space="preserve"> </w:t>
      </w:r>
      <w:r w:rsidRPr="006E68AD">
        <w:rPr>
          <w:rFonts w:ascii="Sylfaen" w:hAnsi="Sylfaen" w:cs="Sylfaen"/>
          <w:sz w:val="20"/>
          <w:lang w:val="hy-AM"/>
        </w:rPr>
        <w:t>մնացած</w:t>
      </w:r>
      <w:r w:rsidRPr="006E68AD">
        <w:rPr>
          <w:rFonts w:ascii="Sylfaen" w:hAnsi="Sylfaen"/>
          <w:sz w:val="20"/>
          <w:lang w:val="hy-AM"/>
        </w:rPr>
        <w:t xml:space="preserve"> </w:t>
      </w:r>
      <w:r w:rsidRPr="006E68AD">
        <w:rPr>
          <w:rFonts w:ascii="Sylfaen" w:hAnsi="Sylfaen" w:cs="Sylfaen"/>
          <w:sz w:val="20"/>
          <w:lang w:val="hy-AM"/>
        </w:rPr>
        <w:t>ապրանքներից</w:t>
      </w:r>
      <w:r w:rsidRPr="006E68AD">
        <w:rPr>
          <w:rFonts w:ascii="Sylfaen" w:hAnsi="Sylfaen"/>
          <w:sz w:val="20"/>
          <w:lang w:val="hy-AM"/>
        </w:rPr>
        <w:t>.</w:t>
      </w:r>
    </w:p>
    <w:p w:rsidR="00606A9F" w:rsidRPr="006E68AD" w:rsidRDefault="00606A9F" w:rsidP="00606A9F">
      <w:pPr>
        <w:ind w:firstLine="709"/>
        <w:jc w:val="both"/>
        <w:rPr>
          <w:rFonts w:ascii="Sylfaen" w:hAnsi="Sylfaen"/>
          <w:sz w:val="20"/>
          <w:lang w:val="hy-AM"/>
        </w:rPr>
      </w:pPr>
      <w:r w:rsidRPr="006E68AD">
        <w:rPr>
          <w:rFonts w:ascii="Sylfaen" w:hAnsi="Sylfaen" w:cs="Sylfaen"/>
          <w:sz w:val="20"/>
          <w:lang w:val="hy-AM"/>
        </w:rPr>
        <w:t>բ</w:t>
      </w:r>
      <w:r w:rsidRPr="006E68AD">
        <w:rPr>
          <w:rFonts w:ascii="Sylfaen" w:hAnsi="Sylfaen"/>
          <w:sz w:val="20"/>
          <w:lang w:val="hy-AM"/>
        </w:rPr>
        <w:t xml:space="preserve">) </w:t>
      </w:r>
      <w:r w:rsidRPr="006E68AD">
        <w:rPr>
          <w:rFonts w:ascii="Sylfaen" w:hAnsi="Sylfaen" w:cs="Sylfaen"/>
          <w:sz w:val="20"/>
          <w:lang w:val="hy-AM"/>
        </w:rPr>
        <w:t>հրաժարվել</w:t>
      </w:r>
      <w:r w:rsidRPr="006E68AD">
        <w:rPr>
          <w:rFonts w:ascii="Sylfaen" w:hAnsi="Sylfaen"/>
          <w:sz w:val="20"/>
          <w:lang w:val="hy-AM"/>
        </w:rPr>
        <w:t xml:space="preserve"> </w:t>
      </w:r>
      <w:r w:rsidRPr="006E68AD">
        <w:rPr>
          <w:rFonts w:ascii="Sylfaen" w:hAnsi="Sylfaen" w:cs="Sylfaen"/>
          <w:sz w:val="20"/>
          <w:lang w:val="hy-AM"/>
        </w:rPr>
        <w:t>հանձնված</w:t>
      </w:r>
      <w:r w:rsidRPr="006E68AD">
        <w:rPr>
          <w:rFonts w:ascii="Sylfaen" w:hAnsi="Sylfaen"/>
          <w:sz w:val="20"/>
          <w:lang w:val="hy-AM"/>
        </w:rPr>
        <w:t xml:space="preserve"> </w:t>
      </w:r>
      <w:r w:rsidRPr="006E68AD">
        <w:rPr>
          <w:rFonts w:ascii="Sylfaen" w:hAnsi="Sylfaen" w:cs="Sylfaen"/>
          <w:sz w:val="20"/>
          <w:lang w:val="hy-AM"/>
        </w:rPr>
        <w:t>բոլոր</w:t>
      </w:r>
      <w:r w:rsidRPr="006E68AD">
        <w:rPr>
          <w:rFonts w:ascii="Sylfaen" w:hAnsi="Sylfaen"/>
          <w:sz w:val="20"/>
          <w:lang w:val="hy-AM"/>
        </w:rPr>
        <w:t xml:space="preserve"> </w:t>
      </w:r>
      <w:r w:rsidRPr="006E68AD">
        <w:rPr>
          <w:rFonts w:ascii="Sylfaen" w:hAnsi="Sylfaen" w:cs="Sylfaen"/>
          <w:sz w:val="20"/>
          <w:lang w:val="hy-AM"/>
        </w:rPr>
        <w:t>ապրանքներից</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պահանջել</w:t>
      </w:r>
      <w:r w:rsidRPr="006E68AD">
        <w:rPr>
          <w:rFonts w:ascii="Sylfaen" w:hAnsi="Sylfaen"/>
          <w:sz w:val="20"/>
          <w:lang w:val="hy-AM"/>
        </w:rPr>
        <w:t xml:space="preserve"> </w:t>
      </w:r>
      <w:r w:rsidRPr="006E68AD">
        <w:rPr>
          <w:rFonts w:ascii="Sylfaen" w:hAnsi="Sylfaen" w:cs="Sylfaen"/>
          <w:sz w:val="20"/>
          <w:lang w:val="hy-AM"/>
        </w:rPr>
        <w:t>վճարելու</w:t>
      </w:r>
      <w:r w:rsidRPr="006E68AD">
        <w:rPr>
          <w:rFonts w:ascii="Sylfaen" w:hAnsi="Sylfaen"/>
          <w:sz w:val="20"/>
          <w:lang w:val="hy-AM"/>
        </w:rPr>
        <w:t xml:space="preserve"> </w:t>
      </w:r>
      <w:r w:rsidRPr="006E68AD">
        <w:rPr>
          <w:rFonts w:ascii="Sylfaen" w:hAnsi="Sylfaen" w:cs="Sylfaen"/>
          <w:sz w:val="20"/>
          <w:lang w:val="hy-AM"/>
        </w:rPr>
        <w:t>պայմանագրի</w:t>
      </w:r>
      <w:r w:rsidRPr="006E68AD">
        <w:rPr>
          <w:rFonts w:ascii="Sylfaen" w:hAnsi="Sylfaen"/>
          <w:sz w:val="20"/>
          <w:lang w:val="hy-AM"/>
        </w:rPr>
        <w:t xml:space="preserve"> 6.2 </w:t>
      </w:r>
      <w:r w:rsidRPr="006E68AD">
        <w:rPr>
          <w:rFonts w:ascii="Sylfaen" w:hAnsi="Sylfaen" w:cs="Sylfaen"/>
          <w:sz w:val="20"/>
          <w:lang w:val="hy-AM"/>
        </w:rPr>
        <w:t>կետով</w:t>
      </w:r>
      <w:r w:rsidRPr="006E68AD">
        <w:rPr>
          <w:rFonts w:ascii="Sylfaen" w:hAnsi="Sylfaen"/>
          <w:sz w:val="20"/>
          <w:lang w:val="hy-AM"/>
        </w:rPr>
        <w:t xml:space="preserve"> </w:t>
      </w:r>
      <w:r w:rsidRPr="006E68AD">
        <w:rPr>
          <w:rFonts w:ascii="Sylfaen" w:hAnsi="Sylfaen" w:cs="Sylfaen"/>
          <w:sz w:val="20"/>
          <w:lang w:val="hy-AM"/>
        </w:rPr>
        <w:t>նախատեսված</w:t>
      </w:r>
      <w:r w:rsidRPr="006E68AD">
        <w:rPr>
          <w:rFonts w:ascii="Sylfaen" w:hAnsi="Sylfaen"/>
          <w:sz w:val="20"/>
          <w:lang w:val="hy-AM"/>
        </w:rPr>
        <w:t xml:space="preserve"> </w:t>
      </w:r>
      <w:r w:rsidRPr="006E68AD">
        <w:rPr>
          <w:rFonts w:ascii="Sylfaen" w:hAnsi="Sylfaen" w:cs="Sylfaen"/>
          <w:sz w:val="20"/>
          <w:lang w:val="hy-AM"/>
        </w:rPr>
        <w:t>տույժը</w:t>
      </w:r>
      <w:r w:rsidRPr="006E68AD">
        <w:rPr>
          <w:rFonts w:ascii="Sylfaen" w:hAnsi="Sylfaen"/>
          <w:sz w:val="20"/>
          <w:lang w:val="hy-AM"/>
        </w:rPr>
        <w:t xml:space="preserve">. </w:t>
      </w:r>
    </w:p>
    <w:p w:rsidR="00606A9F" w:rsidRPr="006E68AD" w:rsidRDefault="00606A9F" w:rsidP="00606A9F">
      <w:pPr>
        <w:ind w:firstLine="709"/>
        <w:jc w:val="both"/>
        <w:rPr>
          <w:rFonts w:ascii="Sylfaen" w:hAnsi="Sylfaen"/>
          <w:sz w:val="20"/>
          <w:lang w:val="hy-AM"/>
        </w:rPr>
      </w:pPr>
      <w:r w:rsidRPr="006E68AD">
        <w:rPr>
          <w:rFonts w:ascii="Sylfaen" w:hAnsi="Sylfaen" w:cs="Sylfaen"/>
          <w:sz w:val="20"/>
          <w:lang w:val="hy-AM"/>
        </w:rPr>
        <w:t>գ</w:t>
      </w:r>
      <w:r w:rsidRPr="006E68AD">
        <w:rPr>
          <w:rFonts w:ascii="Sylfaen" w:hAnsi="Sylfaen"/>
          <w:sz w:val="20"/>
          <w:lang w:val="hy-AM"/>
        </w:rPr>
        <w:t xml:space="preserve">) </w:t>
      </w:r>
      <w:r w:rsidRPr="006E68AD">
        <w:rPr>
          <w:rFonts w:ascii="Sylfaen" w:hAnsi="Sylfaen" w:cs="Sylfaen"/>
          <w:sz w:val="20"/>
          <w:lang w:val="hy-AM"/>
        </w:rPr>
        <w:t>պահանջել</w:t>
      </w:r>
      <w:r w:rsidRPr="006E68AD">
        <w:rPr>
          <w:rFonts w:ascii="Sylfaen" w:hAnsi="Sylfaen"/>
          <w:sz w:val="20"/>
          <w:lang w:val="hy-AM"/>
        </w:rPr>
        <w:t xml:space="preserve"> </w:t>
      </w:r>
      <w:r w:rsidRPr="006E68AD">
        <w:rPr>
          <w:rFonts w:ascii="Sylfaen" w:hAnsi="Sylfaen" w:cs="Sylfaen"/>
          <w:sz w:val="20"/>
          <w:lang w:val="hy-AM"/>
        </w:rPr>
        <w:t>տեսակի</w:t>
      </w:r>
      <w:r w:rsidRPr="006E68AD">
        <w:rPr>
          <w:rFonts w:ascii="Sylfaen" w:hAnsi="Sylfaen"/>
          <w:sz w:val="20"/>
          <w:lang w:val="hy-AM"/>
        </w:rPr>
        <w:t xml:space="preserve"> </w:t>
      </w:r>
      <w:r w:rsidRPr="006E68AD">
        <w:rPr>
          <w:rFonts w:ascii="Sylfaen" w:hAnsi="Sylfaen" w:cs="Sylfaen"/>
          <w:sz w:val="20"/>
          <w:lang w:val="hy-AM"/>
        </w:rPr>
        <w:t>վերաբերյալ</w:t>
      </w:r>
      <w:r w:rsidRPr="006E68AD">
        <w:rPr>
          <w:rFonts w:ascii="Sylfaen" w:hAnsi="Sylfaen"/>
          <w:sz w:val="20"/>
          <w:lang w:val="hy-AM"/>
        </w:rPr>
        <w:t xml:space="preserve"> </w:t>
      </w:r>
      <w:r w:rsidRPr="006E68AD">
        <w:rPr>
          <w:rFonts w:ascii="Sylfaen" w:hAnsi="Sylfaen" w:cs="Sylfaen"/>
          <w:sz w:val="20"/>
          <w:lang w:val="hy-AM"/>
        </w:rPr>
        <w:t>պայմանին</w:t>
      </w:r>
      <w:r w:rsidRPr="006E68AD">
        <w:rPr>
          <w:rFonts w:ascii="Sylfaen" w:hAnsi="Sylfaen"/>
          <w:sz w:val="20"/>
          <w:lang w:val="hy-AM"/>
        </w:rPr>
        <w:t xml:space="preserve"> </w:t>
      </w:r>
      <w:r w:rsidRPr="006E68AD">
        <w:rPr>
          <w:rFonts w:ascii="Sylfaen" w:hAnsi="Sylfaen" w:cs="Sylfaen"/>
          <w:sz w:val="20"/>
          <w:lang w:val="hy-AM"/>
        </w:rPr>
        <w:t>չհամապատասխանող</w:t>
      </w:r>
      <w:r w:rsidRPr="006E68AD">
        <w:rPr>
          <w:rFonts w:ascii="Sylfaen" w:hAnsi="Sylfaen"/>
          <w:sz w:val="20"/>
          <w:lang w:val="hy-AM"/>
        </w:rPr>
        <w:t xml:space="preserve"> </w:t>
      </w:r>
      <w:r w:rsidRPr="006E68AD">
        <w:rPr>
          <w:rFonts w:ascii="Sylfaen" w:hAnsi="Sylfaen" w:cs="Sylfaen"/>
          <w:sz w:val="20"/>
          <w:lang w:val="hy-AM"/>
        </w:rPr>
        <w:t>ապրանքի</w:t>
      </w:r>
      <w:r w:rsidRPr="006E68AD">
        <w:rPr>
          <w:rFonts w:ascii="Sylfaen" w:hAnsi="Sylfaen"/>
          <w:sz w:val="20"/>
          <w:lang w:val="hy-AM"/>
        </w:rPr>
        <w:t xml:space="preserve"> </w:t>
      </w:r>
      <w:r w:rsidRPr="006E68AD">
        <w:rPr>
          <w:rFonts w:ascii="Sylfaen" w:hAnsi="Sylfaen" w:cs="Sylfaen"/>
          <w:sz w:val="20"/>
          <w:lang w:val="hy-AM"/>
        </w:rPr>
        <w:t>անհատույց</w:t>
      </w:r>
      <w:r w:rsidRPr="006E68AD">
        <w:rPr>
          <w:rFonts w:ascii="Sylfaen" w:hAnsi="Sylfaen"/>
          <w:sz w:val="20"/>
          <w:lang w:val="hy-AM"/>
        </w:rPr>
        <w:t xml:space="preserve"> </w:t>
      </w:r>
      <w:r w:rsidRPr="006E68AD">
        <w:rPr>
          <w:rFonts w:ascii="Sylfaen" w:hAnsi="Sylfaen" w:cs="Sylfaen"/>
          <w:sz w:val="20"/>
          <w:lang w:val="hy-AM"/>
        </w:rPr>
        <w:t>փոխարինում</w:t>
      </w:r>
      <w:r w:rsidRPr="006E68AD">
        <w:rPr>
          <w:rFonts w:ascii="Sylfaen" w:hAnsi="Sylfaen"/>
          <w:sz w:val="20"/>
          <w:lang w:val="hy-AM"/>
        </w:rPr>
        <w:t xml:space="preserve"> </w:t>
      </w:r>
      <w:r w:rsidRPr="006E68AD">
        <w:rPr>
          <w:rFonts w:ascii="Sylfaen" w:hAnsi="Sylfaen" w:cs="Sylfaen"/>
          <w:sz w:val="20"/>
          <w:lang w:val="hy-AM"/>
        </w:rPr>
        <w:t>պայմանագրով</w:t>
      </w:r>
      <w:r w:rsidRPr="006E68AD">
        <w:rPr>
          <w:rFonts w:ascii="Sylfaen" w:hAnsi="Sylfaen"/>
          <w:sz w:val="20"/>
          <w:lang w:val="hy-AM"/>
        </w:rPr>
        <w:t xml:space="preserve"> </w:t>
      </w:r>
      <w:r w:rsidRPr="006E68AD">
        <w:rPr>
          <w:rFonts w:ascii="Sylfaen" w:hAnsi="Sylfaen" w:cs="Sylfaen"/>
          <w:sz w:val="20"/>
          <w:lang w:val="hy-AM"/>
        </w:rPr>
        <w:t>նախատեսված</w:t>
      </w:r>
      <w:r w:rsidRPr="006E68AD">
        <w:rPr>
          <w:rFonts w:ascii="Sylfaen" w:hAnsi="Sylfaen"/>
          <w:sz w:val="20"/>
          <w:lang w:val="hy-AM"/>
        </w:rPr>
        <w:t xml:space="preserve"> </w:t>
      </w:r>
      <w:r w:rsidRPr="006E68AD">
        <w:rPr>
          <w:rFonts w:ascii="Sylfaen" w:hAnsi="Sylfaen" w:cs="Sylfaen"/>
          <w:sz w:val="20"/>
          <w:lang w:val="hy-AM"/>
        </w:rPr>
        <w:t>տեսակին</w:t>
      </w:r>
      <w:r w:rsidRPr="006E68AD">
        <w:rPr>
          <w:rFonts w:ascii="Sylfaen" w:hAnsi="Sylfaen"/>
          <w:sz w:val="20"/>
          <w:lang w:val="hy-AM"/>
        </w:rPr>
        <w:t xml:space="preserve"> </w:t>
      </w:r>
      <w:r w:rsidRPr="006E68AD">
        <w:rPr>
          <w:rFonts w:ascii="Sylfaen" w:hAnsi="Sylfaen" w:cs="Sylfaen"/>
          <w:sz w:val="20"/>
          <w:lang w:val="hy-AM"/>
        </w:rPr>
        <w:t>համապատասխան</w:t>
      </w:r>
      <w:r w:rsidRPr="006E68AD">
        <w:rPr>
          <w:rFonts w:ascii="Sylfaen" w:hAnsi="Sylfaen"/>
          <w:sz w:val="20"/>
          <w:lang w:val="hy-AM"/>
        </w:rPr>
        <w:t xml:space="preserve"> </w:t>
      </w:r>
      <w:r w:rsidRPr="006E68AD">
        <w:rPr>
          <w:rFonts w:ascii="Sylfaen" w:hAnsi="Sylfaen" w:cs="Sylfaen"/>
          <w:sz w:val="20"/>
          <w:lang w:val="hy-AM"/>
        </w:rPr>
        <w:t>ապրանքով</w:t>
      </w:r>
      <w:r w:rsidRPr="006E68AD">
        <w:rPr>
          <w:rFonts w:ascii="Sylfaen" w:hAnsi="Sylfaen"/>
          <w:sz w:val="20"/>
          <w:lang w:val="hy-AM"/>
        </w:rPr>
        <w:t>:</w:t>
      </w: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 xml:space="preserve">2.1.5 </w:t>
      </w:r>
      <w:r w:rsidRPr="006E68AD">
        <w:rPr>
          <w:rFonts w:ascii="Sylfaen" w:hAnsi="Sylfaen" w:cs="Sylfaen"/>
          <w:sz w:val="20"/>
          <w:lang w:val="hy-AM"/>
        </w:rPr>
        <w:t>Վաճառողի</w:t>
      </w:r>
      <w:r w:rsidRPr="006E68AD">
        <w:rPr>
          <w:rFonts w:ascii="Sylfaen" w:hAnsi="Sylfaen"/>
          <w:sz w:val="20"/>
          <w:lang w:val="hy-AM"/>
        </w:rPr>
        <w:t xml:space="preserve"> </w:t>
      </w:r>
      <w:r w:rsidRPr="006E68AD">
        <w:rPr>
          <w:rFonts w:ascii="Sylfaen" w:hAnsi="Sylfaen" w:cs="Sylfaen"/>
          <w:sz w:val="20"/>
          <w:lang w:val="hy-AM"/>
        </w:rPr>
        <w:t>կողմից</w:t>
      </w:r>
      <w:r w:rsidRPr="006E68AD">
        <w:rPr>
          <w:rFonts w:ascii="Sylfaen" w:hAnsi="Sylfaen"/>
          <w:sz w:val="20"/>
          <w:lang w:val="hy-AM"/>
        </w:rPr>
        <w:t xml:space="preserve"> </w:t>
      </w:r>
      <w:r w:rsidRPr="006E68AD">
        <w:rPr>
          <w:rFonts w:ascii="Sylfaen" w:hAnsi="Sylfaen" w:cs="Sylfaen"/>
          <w:sz w:val="20"/>
          <w:lang w:val="hy-AM"/>
        </w:rPr>
        <w:t>մատակարարման</w:t>
      </w:r>
      <w:r w:rsidRPr="006E68AD">
        <w:rPr>
          <w:rFonts w:ascii="Sylfaen" w:hAnsi="Sylfaen"/>
          <w:sz w:val="20"/>
          <w:lang w:val="hy-AM"/>
        </w:rPr>
        <w:t xml:space="preserve"> </w:t>
      </w:r>
      <w:r w:rsidRPr="006E68AD">
        <w:rPr>
          <w:rFonts w:ascii="Sylfaen" w:hAnsi="Sylfaen" w:cs="Sylfaen"/>
          <w:sz w:val="20"/>
          <w:lang w:val="hy-AM"/>
        </w:rPr>
        <w:t>ժամկետների</w:t>
      </w:r>
      <w:r w:rsidRPr="006E68AD">
        <w:rPr>
          <w:rFonts w:ascii="Sylfaen" w:hAnsi="Sylfaen"/>
          <w:sz w:val="20"/>
          <w:lang w:val="hy-AM"/>
        </w:rPr>
        <w:t xml:space="preserve"> </w:t>
      </w:r>
      <w:r w:rsidRPr="006E68AD">
        <w:rPr>
          <w:rFonts w:ascii="Sylfaen" w:hAnsi="Sylfaen" w:cs="Sylfaen"/>
          <w:sz w:val="20"/>
          <w:lang w:val="hy-AM"/>
        </w:rPr>
        <w:t>խախտման</w:t>
      </w:r>
      <w:r w:rsidRPr="006E68AD">
        <w:rPr>
          <w:rFonts w:ascii="Sylfaen" w:hAnsi="Sylfaen"/>
          <w:sz w:val="20"/>
          <w:lang w:val="hy-AM"/>
        </w:rPr>
        <w:t xml:space="preserve"> </w:t>
      </w:r>
      <w:r w:rsidRPr="006E68AD">
        <w:rPr>
          <w:rFonts w:ascii="Sylfaen" w:hAnsi="Sylfaen" w:cs="Sylfaen"/>
          <w:sz w:val="20"/>
          <w:lang w:val="hy-AM"/>
        </w:rPr>
        <w:t>դեպքում</w:t>
      </w:r>
      <w:r w:rsidRPr="006E68AD">
        <w:rPr>
          <w:rFonts w:ascii="Sylfaen" w:hAnsi="Sylfaen"/>
          <w:sz w:val="20"/>
          <w:lang w:val="hy-AM"/>
        </w:rPr>
        <w:t xml:space="preserve"> </w:t>
      </w:r>
      <w:r w:rsidRPr="006E68AD">
        <w:rPr>
          <w:rFonts w:ascii="Sylfaen" w:hAnsi="Sylfaen" w:cs="Sylfaen"/>
          <w:sz w:val="20"/>
          <w:lang w:val="hy-AM"/>
        </w:rPr>
        <w:t>իր</w:t>
      </w:r>
      <w:r w:rsidRPr="006E68AD">
        <w:rPr>
          <w:rFonts w:ascii="Sylfaen" w:hAnsi="Sylfaen"/>
          <w:sz w:val="20"/>
          <w:lang w:val="hy-AM"/>
        </w:rPr>
        <w:t xml:space="preserve"> </w:t>
      </w:r>
      <w:r w:rsidRPr="006E68AD">
        <w:rPr>
          <w:rFonts w:ascii="Sylfaen" w:hAnsi="Sylfaen" w:cs="Sylfaen"/>
          <w:sz w:val="20"/>
          <w:lang w:val="hy-AM"/>
        </w:rPr>
        <w:t>հայեցողությամբ</w:t>
      </w:r>
      <w:r w:rsidRPr="006E68AD">
        <w:rPr>
          <w:rFonts w:ascii="Sylfaen" w:hAnsi="Sylfaen"/>
          <w:sz w:val="20"/>
          <w:lang w:val="hy-AM"/>
        </w:rPr>
        <w:t xml:space="preserve"> </w:t>
      </w:r>
      <w:r w:rsidRPr="006E68AD">
        <w:rPr>
          <w:rFonts w:ascii="Sylfaen" w:hAnsi="Sylfaen" w:cs="Sylfaen"/>
          <w:sz w:val="20"/>
          <w:lang w:val="hy-AM"/>
        </w:rPr>
        <w:t>սահմանել</w:t>
      </w:r>
      <w:r w:rsidRPr="006E68AD">
        <w:rPr>
          <w:rFonts w:ascii="Sylfaen" w:hAnsi="Sylfaen"/>
          <w:sz w:val="20"/>
          <w:lang w:val="hy-AM"/>
        </w:rPr>
        <w:t xml:space="preserve"> </w:t>
      </w:r>
      <w:r w:rsidRPr="006E68AD">
        <w:rPr>
          <w:rFonts w:ascii="Sylfaen" w:hAnsi="Sylfaen" w:cs="Sylfaen"/>
          <w:sz w:val="20"/>
          <w:lang w:val="hy-AM"/>
        </w:rPr>
        <w:t>ապրանքի</w:t>
      </w:r>
      <w:r w:rsidRPr="006E68AD">
        <w:rPr>
          <w:rFonts w:ascii="Sylfaen" w:hAnsi="Sylfaen"/>
          <w:sz w:val="20"/>
          <w:lang w:val="hy-AM"/>
        </w:rPr>
        <w:t xml:space="preserve"> </w:t>
      </w:r>
      <w:r w:rsidRPr="006E68AD">
        <w:rPr>
          <w:rFonts w:ascii="Sylfaen" w:hAnsi="Sylfaen" w:cs="Sylfaen"/>
          <w:sz w:val="20"/>
          <w:lang w:val="hy-AM"/>
        </w:rPr>
        <w:t>մատակարարման</w:t>
      </w:r>
      <w:r w:rsidRPr="006E68AD">
        <w:rPr>
          <w:rFonts w:ascii="Sylfaen" w:hAnsi="Sylfaen"/>
          <w:sz w:val="20"/>
          <w:lang w:val="hy-AM"/>
        </w:rPr>
        <w:t xml:space="preserve"> </w:t>
      </w:r>
      <w:r w:rsidRPr="006E68AD">
        <w:rPr>
          <w:rFonts w:ascii="Sylfaen" w:hAnsi="Sylfaen" w:cs="Sylfaen"/>
          <w:sz w:val="20"/>
          <w:lang w:val="hy-AM"/>
        </w:rPr>
        <w:t>նոր</w:t>
      </w:r>
      <w:r w:rsidRPr="006E68AD">
        <w:rPr>
          <w:rFonts w:ascii="Sylfaen" w:hAnsi="Sylfaen"/>
          <w:sz w:val="20"/>
          <w:lang w:val="hy-AM"/>
        </w:rPr>
        <w:t xml:space="preserve"> </w:t>
      </w:r>
      <w:r w:rsidRPr="006E68AD">
        <w:rPr>
          <w:rFonts w:ascii="Sylfaen" w:hAnsi="Sylfaen" w:cs="Sylfaen"/>
          <w:sz w:val="20"/>
          <w:lang w:val="hy-AM"/>
        </w:rPr>
        <w:t>ժամկետ</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պահանջել</w:t>
      </w:r>
      <w:r w:rsidRPr="006E68AD">
        <w:rPr>
          <w:rFonts w:ascii="Sylfaen" w:hAnsi="Sylfaen"/>
          <w:sz w:val="20"/>
          <w:lang w:val="hy-AM"/>
        </w:rPr>
        <w:t xml:space="preserve"> </w:t>
      </w:r>
      <w:r w:rsidRPr="006E68AD">
        <w:rPr>
          <w:rFonts w:ascii="Sylfaen" w:hAnsi="Sylfaen" w:cs="Sylfaen"/>
          <w:sz w:val="20"/>
          <w:lang w:val="hy-AM"/>
        </w:rPr>
        <w:t>Վաճառողից</w:t>
      </w:r>
      <w:r w:rsidRPr="006E68AD">
        <w:rPr>
          <w:rFonts w:ascii="Sylfaen" w:hAnsi="Sylfaen"/>
          <w:sz w:val="20"/>
          <w:lang w:val="hy-AM"/>
        </w:rPr>
        <w:t xml:space="preserve"> </w:t>
      </w:r>
      <w:r w:rsidRPr="006E68AD">
        <w:rPr>
          <w:rFonts w:ascii="Sylfaen" w:hAnsi="Sylfaen" w:cs="Sylfaen"/>
          <w:sz w:val="20"/>
          <w:lang w:val="hy-AM"/>
        </w:rPr>
        <w:t>վճարելու</w:t>
      </w:r>
      <w:r w:rsidRPr="006E68AD">
        <w:rPr>
          <w:rFonts w:ascii="Sylfaen" w:hAnsi="Sylfaen"/>
          <w:sz w:val="20"/>
          <w:lang w:val="hy-AM"/>
        </w:rPr>
        <w:t xml:space="preserve"> </w:t>
      </w:r>
      <w:r w:rsidRPr="006E68AD">
        <w:rPr>
          <w:rFonts w:ascii="Sylfaen" w:hAnsi="Sylfaen" w:cs="Sylfaen"/>
          <w:sz w:val="20"/>
          <w:lang w:val="hy-AM"/>
        </w:rPr>
        <w:t>պայմանագրի</w:t>
      </w:r>
      <w:r w:rsidRPr="006E68AD">
        <w:rPr>
          <w:rFonts w:ascii="Sylfaen" w:hAnsi="Sylfaen"/>
          <w:sz w:val="20"/>
          <w:lang w:val="hy-AM"/>
        </w:rPr>
        <w:t xml:space="preserve">  6.2 </w:t>
      </w:r>
      <w:r w:rsidRPr="006E68AD">
        <w:rPr>
          <w:rFonts w:ascii="Sylfaen" w:hAnsi="Sylfaen" w:cs="Sylfaen"/>
          <w:sz w:val="20"/>
          <w:lang w:val="hy-AM"/>
        </w:rPr>
        <w:t>կետով</w:t>
      </w:r>
      <w:r w:rsidRPr="006E68AD">
        <w:rPr>
          <w:rFonts w:ascii="Sylfaen" w:hAnsi="Sylfaen"/>
          <w:sz w:val="20"/>
          <w:lang w:val="hy-AM"/>
        </w:rPr>
        <w:t xml:space="preserve"> </w:t>
      </w:r>
      <w:r w:rsidRPr="006E68AD">
        <w:rPr>
          <w:rFonts w:ascii="Sylfaen" w:hAnsi="Sylfaen" w:cs="Sylfaen"/>
          <w:sz w:val="20"/>
          <w:lang w:val="hy-AM"/>
        </w:rPr>
        <w:t>նախատեսված</w:t>
      </w:r>
      <w:r w:rsidRPr="006E68AD">
        <w:rPr>
          <w:rFonts w:ascii="Sylfaen" w:hAnsi="Sylfaen"/>
          <w:sz w:val="20"/>
          <w:lang w:val="hy-AM"/>
        </w:rPr>
        <w:t xml:space="preserve"> </w:t>
      </w:r>
      <w:r w:rsidRPr="006E68AD">
        <w:rPr>
          <w:rFonts w:ascii="Sylfaen" w:hAnsi="Sylfaen" w:cs="Sylfaen"/>
          <w:sz w:val="20"/>
          <w:lang w:val="hy-AM"/>
        </w:rPr>
        <w:t>տույժը։</w:t>
      </w:r>
    </w:p>
    <w:p w:rsidR="00606A9F" w:rsidRPr="006E68AD" w:rsidRDefault="00606A9F" w:rsidP="00606A9F">
      <w:pPr>
        <w:ind w:firstLine="709"/>
        <w:jc w:val="both"/>
        <w:rPr>
          <w:rFonts w:ascii="Sylfaen" w:hAnsi="Sylfaen"/>
          <w:sz w:val="20"/>
          <w:lang w:val="hy-AM"/>
        </w:rPr>
      </w:pPr>
    </w:p>
    <w:p w:rsidR="00606A9F" w:rsidRPr="006E68AD" w:rsidRDefault="00606A9F" w:rsidP="00606A9F">
      <w:pPr>
        <w:ind w:firstLine="709"/>
        <w:jc w:val="both"/>
        <w:rPr>
          <w:rFonts w:ascii="Sylfaen" w:hAnsi="Sylfaen"/>
          <w:sz w:val="20"/>
          <w:lang w:val="hy-AM"/>
        </w:rPr>
      </w:pP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 xml:space="preserve">2.1.6 </w:t>
      </w:r>
      <w:r w:rsidRPr="006E68AD">
        <w:rPr>
          <w:rFonts w:ascii="Sylfaen" w:hAnsi="Sylfaen" w:cs="Sylfaen"/>
          <w:sz w:val="20"/>
          <w:lang w:val="hy-AM"/>
        </w:rPr>
        <w:t>Վաճառողից</w:t>
      </w:r>
      <w:r w:rsidRPr="006E68AD">
        <w:rPr>
          <w:rFonts w:ascii="Sylfaen" w:hAnsi="Sylfaen"/>
          <w:sz w:val="20"/>
          <w:lang w:val="hy-AM"/>
        </w:rPr>
        <w:t xml:space="preserve"> </w:t>
      </w:r>
      <w:r w:rsidRPr="006E68AD">
        <w:rPr>
          <w:rFonts w:ascii="Sylfaen" w:hAnsi="Sylfaen" w:cs="Sylfaen"/>
          <w:sz w:val="20"/>
          <w:lang w:val="hy-AM"/>
        </w:rPr>
        <w:t>պահանջել</w:t>
      </w:r>
      <w:r w:rsidRPr="006E68AD">
        <w:rPr>
          <w:rFonts w:ascii="Sylfaen" w:hAnsi="Sylfaen"/>
          <w:sz w:val="20"/>
          <w:lang w:val="hy-AM"/>
        </w:rPr>
        <w:t xml:space="preserve"> </w:t>
      </w:r>
      <w:r w:rsidRPr="006E68AD">
        <w:rPr>
          <w:rFonts w:ascii="Sylfaen" w:hAnsi="Sylfaen" w:cs="Sylfaen"/>
          <w:sz w:val="20"/>
          <w:lang w:val="hy-AM"/>
        </w:rPr>
        <w:t>հատուցելու</w:t>
      </w:r>
      <w:r w:rsidRPr="006E68AD">
        <w:rPr>
          <w:rFonts w:ascii="Sylfaen" w:hAnsi="Sylfaen"/>
          <w:sz w:val="20"/>
          <w:lang w:val="hy-AM"/>
        </w:rPr>
        <w:t xml:space="preserve"> </w:t>
      </w:r>
      <w:r w:rsidRPr="006E68AD">
        <w:rPr>
          <w:rFonts w:ascii="Sylfaen" w:hAnsi="Sylfaen" w:cs="Sylfaen"/>
          <w:sz w:val="20"/>
          <w:lang w:val="hy-AM"/>
        </w:rPr>
        <w:t>վնասները</w:t>
      </w:r>
      <w:r w:rsidRPr="006E68AD">
        <w:rPr>
          <w:rFonts w:ascii="Sylfaen" w:hAnsi="Sylfaen"/>
          <w:sz w:val="20"/>
          <w:lang w:val="hy-AM"/>
        </w:rPr>
        <w:t xml:space="preserve">, </w:t>
      </w:r>
      <w:r w:rsidRPr="006E68AD">
        <w:rPr>
          <w:rFonts w:ascii="Sylfaen" w:hAnsi="Sylfaen" w:cs="Sylfaen"/>
          <w:sz w:val="20"/>
          <w:lang w:val="hy-AM"/>
        </w:rPr>
        <w:t>եթե</w:t>
      </w:r>
      <w:r w:rsidRPr="006E68AD">
        <w:rPr>
          <w:rFonts w:ascii="Sylfaen" w:hAnsi="Sylfaen"/>
          <w:sz w:val="20"/>
          <w:lang w:val="hy-AM"/>
        </w:rPr>
        <w:t xml:space="preserve"> </w:t>
      </w:r>
      <w:r w:rsidRPr="006E68AD">
        <w:rPr>
          <w:rFonts w:ascii="Sylfaen" w:hAnsi="Sylfaen" w:cs="Sylfaen"/>
          <w:sz w:val="20"/>
          <w:lang w:val="hy-AM"/>
        </w:rPr>
        <w:t>Գնորդը</w:t>
      </w:r>
      <w:r w:rsidRPr="006E68AD">
        <w:rPr>
          <w:rFonts w:ascii="Sylfaen" w:hAnsi="Sylfaen"/>
          <w:sz w:val="20"/>
          <w:lang w:val="hy-AM"/>
        </w:rPr>
        <w:t xml:space="preserve"> </w:t>
      </w:r>
      <w:r w:rsidRPr="006E68AD">
        <w:rPr>
          <w:rFonts w:ascii="Sylfaen" w:hAnsi="Sylfaen" w:cs="Sylfaen"/>
          <w:sz w:val="20"/>
          <w:lang w:val="hy-AM"/>
        </w:rPr>
        <w:t>Վաճառողի</w:t>
      </w:r>
      <w:r w:rsidRPr="006E68AD">
        <w:rPr>
          <w:rFonts w:ascii="Sylfaen" w:hAnsi="Sylfaen"/>
          <w:sz w:val="20"/>
          <w:lang w:val="hy-AM"/>
        </w:rPr>
        <w:t xml:space="preserve"> </w:t>
      </w:r>
      <w:r w:rsidRPr="006E68AD">
        <w:rPr>
          <w:rFonts w:ascii="Sylfaen" w:hAnsi="Sylfaen" w:cs="Sylfaen"/>
          <w:sz w:val="20"/>
          <w:lang w:val="hy-AM"/>
        </w:rPr>
        <w:t>կողմից</w:t>
      </w:r>
      <w:r w:rsidRPr="006E68AD">
        <w:rPr>
          <w:rFonts w:ascii="Sylfaen" w:hAnsi="Sylfaen"/>
          <w:sz w:val="20"/>
          <w:lang w:val="hy-AM"/>
        </w:rPr>
        <w:t xml:space="preserve"> </w:t>
      </w:r>
      <w:r w:rsidRPr="006E68AD">
        <w:rPr>
          <w:rFonts w:ascii="Sylfaen" w:hAnsi="Sylfaen" w:cs="Sylfaen"/>
          <w:sz w:val="20"/>
          <w:lang w:val="hy-AM"/>
        </w:rPr>
        <w:t>պարտավորությունը</w:t>
      </w:r>
      <w:r w:rsidRPr="006E68AD">
        <w:rPr>
          <w:rFonts w:ascii="Sylfaen" w:hAnsi="Sylfaen"/>
          <w:sz w:val="20"/>
          <w:lang w:val="hy-AM"/>
        </w:rPr>
        <w:t xml:space="preserve"> </w:t>
      </w:r>
      <w:r w:rsidRPr="006E68AD">
        <w:rPr>
          <w:rFonts w:ascii="Sylfaen" w:hAnsi="Sylfaen" w:cs="Sylfaen"/>
          <w:sz w:val="20"/>
          <w:lang w:val="hy-AM"/>
        </w:rPr>
        <w:t>խախտելու</w:t>
      </w:r>
      <w:r w:rsidRPr="006E68AD">
        <w:rPr>
          <w:rFonts w:ascii="Sylfaen" w:hAnsi="Sylfaen"/>
          <w:sz w:val="20"/>
          <w:lang w:val="hy-AM"/>
        </w:rPr>
        <w:t xml:space="preserve"> </w:t>
      </w:r>
      <w:r w:rsidRPr="006E68AD">
        <w:rPr>
          <w:rFonts w:ascii="Sylfaen" w:hAnsi="Sylfaen" w:cs="Sylfaen"/>
          <w:sz w:val="20"/>
          <w:lang w:val="hy-AM"/>
        </w:rPr>
        <w:t>հետևանքով</w:t>
      </w:r>
      <w:r w:rsidRPr="006E68AD">
        <w:rPr>
          <w:rFonts w:ascii="Sylfaen" w:hAnsi="Sylfaen"/>
          <w:sz w:val="20"/>
          <w:lang w:val="hy-AM"/>
        </w:rPr>
        <w:t xml:space="preserve"> </w:t>
      </w:r>
      <w:r w:rsidRPr="006E68AD">
        <w:rPr>
          <w:rFonts w:ascii="Sylfaen" w:hAnsi="Sylfaen" w:cs="Sylfaen"/>
          <w:sz w:val="20"/>
          <w:lang w:val="hy-AM"/>
        </w:rPr>
        <w:t>պայմանագրի</w:t>
      </w:r>
      <w:r w:rsidRPr="006E68AD">
        <w:rPr>
          <w:rFonts w:ascii="Sylfaen" w:hAnsi="Sylfaen"/>
          <w:sz w:val="20"/>
          <w:lang w:val="hy-AM"/>
        </w:rPr>
        <w:t xml:space="preserve"> </w:t>
      </w:r>
      <w:r w:rsidRPr="006E68AD">
        <w:rPr>
          <w:rFonts w:ascii="Sylfaen" w:hAnsi="Sylfaen" w:cs="Sylfaen"/>
          <w:sz w:val="20"/>
          <w:lang w:val="hy-AM"/>
        </w:rPr>
        <w:t>լուծումից</w:t>
      </w:r>
      <w:r w:rsidRPr="006E68AD">
        <w:rPr>
          <w:rFonts w:ascii="Sylfaen" w:hAnsi="Sylfaen"/>
          <w:sz w:val="20"/>
          <w:lang w:val="hy-AM"/>
        </w:rPr>
        <w:t xml:space="preserve"> </w:t>
      </w:r>
      <w:r w:rsidRPr="006E68AD">
        <w:rPr>
          <w:rFonts w:ascii="Sylfaen" w:hAnsi="Sylfaen" w:cs="Sylfaen"/>
          <w:sz w:val="20"/>
          <w:lang w:val="hy-AM"/>
        </w:rPr>
        <w:t>հետո</w:t>
      </w:r>
      <w:r w:rsidRPr="006E68AD">
        <w:rPr>
          <w:rFonts w:ascii="Sylfaen" w:hAnsi="Sylfaen"/>
          <w:sz w:val="20"/>
          <w:lang w:val="hy-AM"/>
        </w:rPr>
        <w:t xml:space="preserve"> </w:t>
      </w:r>
      <w:r w:rsidRPr="006E68AD">
        <w:rPr>
          <w:rFonts w:ascii="Sylfaen" w:hAnsi="Sylfaen" w:cs="Sylfaen"/>
          <w:sz w:val="20"/>
          <w:lang w:val="hy-AM"/>
        </w:rPr>
        <w:t>ողջամիտ</w:t>
      </w:r>
      <w:r w:rsidRPr="006E68AD">
        <w:rPr>
          <w:rFonts w:ascii="Sylfaen" w:hAnsi="Sylfaen"/>
          <w:sz w:val="20"/>
          <w:lang w:val="hy-AM"/>
        </w:rPr>
        <w:t xml:space="preserve"> </w:t>
      </w:r>
      <w:r w:rsidRPr="006E68AD">
        <w:rPr>
          <w:rFonts w:ascii="Sylfaen" w:hAnsi="Sylfaen" w:cs="Sylfaen"/>
          <w:sz w:val="20"/>
          <w:lang w:val="hy-AM"/>
        </w:rPr>
        <w:t>ժամկետում</w:t>
      </w:r>
      <w:r w:rsidRPr="006E68AD">
        <w:rPr>
          <w:rFonts w:ascii="Sylfaen" w:hAnsi="Sylfaen"/>
          <w:sz w:val="20"/>
          <w:lang w:val="hy-AM"/>
        </w:rPr>
        <w:t xml:space="preserve"> </w:t>
      </w:r>
      <w:r w:rsidRPr="006E68AD">
        <w:rPr>
          <w:rFonts w:ascii="Sylfaen" w:hAnsi="Sylfaen" w:cs="Sylfaen"/>
          <w:sz w:val="20"/>
          <w:lang w:val="hy-AM"/>
        </w:rPr>
        <w:t>այլ</w:t>
      </w:r>
      <w:r w:rsidRPr="006E68AD">
        <w:rPr>
          <w:rFonts w:ascii="Sylfaen" w:hAnsi="Sylfaen"/>
          <w:sz w:val="20"/>
          <w:lang w:val="hy-AM"/>
        </w:rPr>
        <w:t xml:space="preserve"> </w:t>
      </w:r>
      <w:r w:rsidRPr="006E68AD">
        <w:rPr>
          <w:rFonts w:ascii="Sylfaen" w:hAnsi="Sylfaen" w:cs="Sylfaen"/>
          <w:sz w:val="20"/>
          <w:lang w:val="hy-AM"/>
        </w:rPr>
        <w:t>անձից</w:t>
      </w:r>
      <w:r w:rsidRPr="006E68AD">
        <w:rPr>
          <w:rFonts w:ascii="Sylfaen" w:hAnsi="Sylfaen"/>
          <w:sz w:val="20"/>
          <w:lang w:val="hy-AM"/>
        </w:rPr>
        <w:t xml:space="preserve"> </w:t>
      </w:r>
      <w:r w:rsidRPr="006E68AD">
        <w:rPr>
          <w:rFonts w:ascii="Sylfaen" w:hAnsi="Sylfaen" w:cs="Sylfaen"/>
          <w:sz w:val="20"/>
          <w:lang w:val="hy-AM"/>
        </w:rPr>
        <w:t>ավելի</w:t>
      </w:r>
      <w:r w:rsidRPr="006E68AD">
        <w:rPr>
          <w:rFonts w:ascii="Sylfaen" w:hAnsi="Sylfaen"/>
          <w:sz w:val="20"/>
          <w:lang w:val="hy-AM"/>
        </w:rPr>
        <w:t xml:space="preserve"> </w:t>
      </w:r>
      <w:r w:rsidRPr="006E68AD">
        <w:rPr>
          <w:rFonts w:ascii="Sylfaen" w:hAnsi="Sylfaen" w:cs="Sylfaen"/>
          <w:sz w:val="20"/>
          <w:lang w:val="hy-AM"/>
        </w:rPr>
        <w:t>բարձր</w:t>
      </w:r>
      <w:r w:rsidRPr="006E68AD">
        <w:rPr>
          <w:rFonts w:ascii="Sylfaen" w:hAnsi="Sylfaen"/>
          <w:sz w:val="20"/>
          <w:lang w:val="hy-AM"/>
        </w:rPr>
        <w:t xml:space="preserve">, </w:t>
      </w:r>
      <w:r w:rsidRPr="006E68AD">
        <w:rPr>
          <w:rFonts w:ascii="Sylfaen" w:hAnsi="Sylfaen" w:cs="Sylfaen"/>
          <w:sz w:val="20"/>
          <w:lang w:val="hy-AM"/>
        </w:rPr>
        <w:t>սակայն</w:t>
      </w:r>
      <w:r w:rsidRPr="006E68AD">
        <w:rPr>
          <w:rFonts w:ascii="Sylfaen" w:hAnsi="Sylfaen"/>
          <w:sz w:val="20"/>
          <w:lang w:val="hy-AM"/>
        </w:rPr>
        <w:t xml:space="preserve"> </w:t>
      </w:r>
      <w:r w:rsidRPr="006E68AD">
        <w:rPr>
          <w:rFonts w:ascii="Sylfaen" w:hAnsi="Sylfaen" w:cs="Sylfaen"/>
          <w:sz w:val="20"/>
          <w:lang w:val="hy-AM"/>
        </w:rPr>
        <w:t>ողջամիտ</w:t>
      </w:r>
      <w:r w:rsidRPr="006E68AD">
        <w:rPr>
          <w:rFonts w:ascii="Sylfaen" w:hAnsi="Sylfaen"/>
          <w:sz w:val="20"/>
          <w:lang w:val="hy-AM"/>
        </w:rPr>
        <w:t xml:space="preserve"> </w:t>
      </w:r>
      <w:r w:rsidRPr="006E68AD">
        <w:rPr>
          <w:rFonts w:ascii="Sylfaen" w:hAnsi="Sylfaen" w:cs="Sylfaen"/>
          <w:sz w:val="20"/>
          <w:lang w:val="hy-AM"/>
        </w:rPr>
        <w:t>գնով</w:t>
      </w:r>
      <w:r w:rsidRPr="006E68AD">
        <w:rPr>
          <w:rFonts w:ascii="Sylfaen" w:hAnsi="Sylfaen"/>
          <w:sz w:val="20"/>
          <w:lang w:val="hy-AM"/>
        </w:rPr>
        <w:t xml:space="preserve"> </w:t>
      </w:r>
      <w:r w:rsidRPr="006E68AD">
        <w:rPr>
          <w:rFonts w:ascii="Sylfaen" w:hAnsi="Sylfaen" w:cs="Sylfaen"/>
          <w:sz w:val="20"/>
          <w:lang w:val="hy-AM"/>
        </w:rPr>
        <w:t>գնել</w:t>
      </w:r>
      <w:r w:rsidRPr="006E68AD">
        <w:rPr>
          <w:rFonts w:ascii="Sylfaen" w:hAnsi="Sylfaen"/>
          <w:sz w:val="20"/>
          <w:lang w:val="hy-AM"/>
        </w:rPr>
        <w:t xml:space="preserve"> </w:t>
      </w:r>
      <w:r w:rsidRPr="006E68AD">
        <w:rPr>
          <w:rFonts w:ascii="Sylfaen" w:hAnsi="Sylfaen" w:cs="Sylfaen"/>
          <w:sz w:val="20"/>
          <w:lang w:val="hy-AM"/>
        </w:rPr>
        <w:t>է</w:t>
      </w:r>
      <w:r w:rsidRPr="006E68AD">
        <w:rPr>
          <w:rFonts w:ascii="Sylfaen" w:hAnsi="Sylfaen"/>
          <w:sz w:val="20"/>
          <w:lang w:val="hy-AM"/>
        </w:rPr>
        <w:t xml:space="preserve"> </w:t>
      </w:r>
      <w:r w:rsidRPr="006E68AD">
        <w:rPr>
          <w:rFonts w:ascii="Sylfaen" w:hAnsi="Sylfaen" w:cs="Sylfaen"/>
          <w:sz w:val="20"/>
          <w:lang w:val="hy-AM"/>
        </w:rPr>
        <w:t>ապրանք</w:t>
      </w:r>
      <w:r w:rsidRPr="006E68AD">
        <w:rPr>
          <w:rFonts w:ascii="Sylfaen" w:hAnsi="Sylfaen"/>
          <w:sz w:val="20"/>
          <w:lang w:val="hy-AM"/>
        </w:rPr>
        <w:t xml:space="preserve">` </w:t>
      </w:r>
      <w:r w:rsidRPr="006E68AD">
        <w:rPr>
          <w:rFonts w:ascii="Sylfaen" w:hAnsi="Sylfaen" w:cs="Sylfaen"/>
          <w:sz w:val="20"/>
          <w:lang w:val="hy-AM"/>
        </w:rPr>
        <w:t>պայմանագրով</w:t>
      </w:r>
      <w:r w:rsidRPr="006E68AD">
        <w:rPr>
          <w:rFonts w:ascii="Sylfaen" w:hAnsi="Sylfaen"/>
          <w:sz w:val="20"/>
          <w:lang w:val="hy-AM"/>
        </w:rPr>
        <w:t xml:space="preserve"> </w:t>
      </w:r>
      <w:r w:rsidRPr="006E68AD">
        <w:rPr>
          <w:rFonts w:ascii="Sylfaen" w:hAnsi="Sylfaen" w:cs="Sylfaen"/>
          <w:sz w:val="20"/>
          <w:lang w:val="hy-AM"/>
        </w:rPr>
        <w:t>նախատեսվածի</w:t>
      </w:r>
      <w:r w:rsidRPr="006E68AD">
        <w:rPr>
          <w:rFonts w:ascii="Sylfaen" w:hAnsi="Sylfaen"/>
          <w:sz w:val="20"/>
          <w:lang w:val="hy-AM"/>
        </w:rPr>
        <w:t xml:space="preserve"> </w:t>
      </w:r>
      <w:r w:rsidRPr="006E68AD">
        <w:rPr>
          <w:rFonts w:ascii="Sylfaen" w:hAnsi="Sylfaen" w:cs="Sylfaen"/>
          <w:sz w:val="20"/>
          <w:lang w:val="hy-AM"/>
        </w:rPr>
        <w:t>փոխարեն</w:t>
      </w:r>
      <w:r w:rsidRPr="006E68AD">
        <w:rPr>
          <w:rFonts w:ascii="Sylfaen" w:hAnsi="Sylfaen"/>
          <w:sz w:val="20"/>
          <w:lang w:val="hy-AM"/>
        </w:rPr>
        <w:t xml:space="preserve">` </w:t>
      </w:r>
      <w:r w:rsidRPr="006E68AD">
        <w:rPr>
          <w:rFonts w:ascii="Sylfaen" w:hAnsi="Sylfaen" w:cs="Sylfaen"/>
          <w:sz w:val="20"/>
          <w:lang w:val="hy-AM"/>
        </w:rPr>
        <w:lastRenderedPageBreak/>
        <w:t>պայմանագրով</w:t>
      </w:r>
      <w:r w:rsidRPr="006E68AD">
        <w:rPr>
          <w:rFonts w:ascii="Sylfaen" w:hAnsi="Sylfaen"/>
          <w:sz w:val="20"/>
          <w:lang w:val="hy-AM"/>
        </w:rPr>
        <w:t xml:space="preserve"> </w:t>
      </w:r>
      <w:r w:rsidRPr="006E68AD">
        <w:rPr>
          <w:rFonts w:ascii="Sylfaen" w:hAnsi="Sylfaen" w:cs="Sylfaen"/>
          <w:sz w:val="20"/>
          <w:lang w:val="hy-AM"/>
        </w:rPr>
        <w:t>սահմանված</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դրա</w:t>
      </w:r>
      <w:r w:rsidRPr="006E68AD">
        <w:rPr>
          <w:rFonts w:ascii="Sylfaen" w:hAnsi="Sylfaen"/>
          <w:sz w:val="20"/>
          <w:lang w:val="hy-AM"/>
        </w:rPr>
        <w:t xml:space="preserve"> </w:t>
      </w:r>
      <w:r w:rsidRPr="006E68AD">
        <w:rPr>
          <w:rFonts w:ascii="Sylfaen" w:hAnsi="Sylfaen" w:cs="Sylfaen"/>
          <w:sz w:val="20"/>
          <w:lang w:val="hy-AM"/>
        </w:rPr>
        <w:t>փոխարեն</w:t>
      </w:r>
      <w:r w:rsidRPr="006E68AD">
        <w:rPr>
          <w:rFonts w:ascii="Sylfaen" w:hAnsi="Sylfaen"/>
          <w:sz w:val="20"/>
          <w:lang w:val="hy-AM"/>
        </w:rPr>
        <w:t xml:space="preserve"> </w:t>
      </w:r>
      <w:r w:rsidRPr="006E68AD">
        <w:rPr>
          <w:rFonts w:ascii="Sylfaen" w:hAnsi="Sylfaen" w:cs="Sylfaen"/>
          <w:sz w:val="20"/>
          <w:lang w:val="hy-AM"/>
        </w:rPr>
        <w:t>կնքված</w:t>
      </w:r>
      <w:r w:rsidRPr="006E68AD">
        <w:rPr>
          <w:rFonts w:ascii="Sylfaen" w:hAnsi="Sylfaen"/>
          <w:sz w:val="20"/>
          <w:lang w:val="hy-AM"/>
        </w:rPr>
        <w:t xml:space="preserve"> </w:t>
      </w:r>
      <w:r w:rsidRPr="006E68AD">
        <w:rPr>
          <w:rFonts w:ascii="Sylfaen" w:hAnsi="Sylfaen" w:cs="Sylfaen"/>
          <w:sz w:val="20"/>
          <w:lang w:val="hy-AM"/>
        </w:rPr>
        <w:t>գործարքի</w:t>
      </w:r>
      <w:r w:rsidRPr="006E68AD">
        <w:rPr>
          <w:rFonts w:ascii="Sylfaen" w:hAnsi="Sylfaen"/>
          <w:sz w:val="20"/>
          <w:lang w:val="hy-AM"/>
        </w:rPr>
        <w:t xml:space="preserve"> </w:t>
      </w:r>
      <w:r w:rsidRPr="006E68AD">
        <w:rPr>
          <w:rFonts w:ascii="Sylfaen" w:hAnsi="Sylfaen" w:cs="Sylfaen"/>
          <w:sz w:val="20"/>
          <w:lang w:val="hy-AM"/>
        </w:rPr>
        <w:t>գների</w:t>
      </w:r>
      <w:r w:rsidRPr="006E68AD">
        <w:rPr>
          <w:rFonts w:ascii="Sylfaen" w:hAnsi="Sylfaen"/>
          <w:sz w:val="20"/>
          <w:lang w:val="hy-AM"/>
        </w:rPr>
        <w:t xml:space="preserve"> </w:t>
      </w:r>
      <w:r w:rsidRPr="006E68AD">
        <w:rPr>
          <w:rFonts w:ascii="Sylfaen" w:hAnsi="Sylfaen" w:cs="Sylfaen"/>
          <w:sz w:val="20"/>
          <w:lang w:val="hy-AM"/>
        </w:rPr>
        <w:t>միջև</w:t>
      </w:r>
      <w:r w:rsidRPr="006E68AD">
        <w:rPr>
          <w:rFonts w:ascii="Sylfaen" w:hAnsi="Sylfaen"/>
          <w:sz w:val="20"/>
          <w:lang w:val="hy-AM"/>
        </w:rPr>
        <w:t xml:space="preserve"> </w:t>
      </w:r>
      <w:r w:rsidRPr="006E68AD">
        <w:rPr>
          <w:rFonts w:ascii="Sylfaen" w:hAnsi="Sylfaen" w:cs="Sylfaen"/>
          <w:sz w:val="20"/>
          <w:lang w:val="hy-AM"/>
        </w:rPr>
        <w:t>տարբերության</w:t>
      </w:r>
      <w:r w:rsidRPr="006E68AD">
        <w:rPr>
          <w:rFonts w:ascii="Sylfaen" w:hAnsi="Sylfaen"/>
          <w:sz w:val="20"/>
          <w:lang w:val="hy-AM"/>
        </w:rPr>
        <w:t xml:space="preserve"> </w:t>
      </w:r>
      <w:r w:rsidRPr="006E68AD">
        <w:rPr>
          <w:rFonts w:ascii="Sylfaen" w:hAnsi="Sylfaen" w:cs="Sylfaen"/>
          <w:sz w:val="20"/>
          <w:lang w:val="hy-AM"/>
        </w:rPr>
        <w:t>չափով</w:t>
      </w:r>
      <w:r w:rsidRPr="006E68AD">
        <w:rPr>
          <w:rFonts w:ascii="Sylfaen" w:hAnsi="Sylfaen"/>
          <w:sz w:val="20"/>
          <w:lang w:val="hy-AM"/>
        </w:rPr>
        <w:t xml:space="preserve">, </w:t>
      </w:r>
      <w:r w:rsidRPr="006E68AD">
        <w:rPr>
          <w:rFonts w:ascii="Sylfaen" w:hAnsi="Sylfaen" w:cs="Sylfaen"/>
          <w:sz w:val="20"/>
          <w:lang w:val="hy-AM"/>
        </w:rPr>
        <w:t>ինչպես</w:t>
      </w:r>
      <w:r w:rsidRPr="006E68AD">
        <w:rPr>
          <w:rFonts w:ascii="Sylfaen" w:hAnsi="Sylfaen"/>
          <w:sz w:val="20"/>
          <w:lang w:val="hy-AM"/>
        </w:rPr>
        <w:t xml:space="preserve"> </w:t>
      </w:r>
      <w:r w:rsidRPr="006E68AD">
        <w:rPr>
          <w:rFonts w:ascii="Sylfaen" w:hAnsi="Sylfaen" w:cs="Sylfaen"/>
          <w:sz w:val="20"/>
          <w:lang w:val="hy-AM"/>
        </w:rPr>
        <w:t>նաև</w:t>
      </w:r>
      <w:r w:rsidRPr="006E68AD">
        <w:rPr>
          <w:rFonts w:ascii="Sylfaen" w:hAnsi="Sylfaen"/>
          <w:sz w:val="20"/>
          <w:lang w:val="hy-AM"/>
        </w:rPr>
        <w:t xml:space="preserve"> </w:t>
      </w:r>
      <w:r w:rsidRPr="006E68AD">
        <w:rPr>
          <w:rFonts w:ascii="Sylfaen" w:hAnsi="Sylfaen" w:cs="Sylfaen"/>
          <w:sz w:val="20"/>
          <w:lang w:val="hy-AM"/>
        </w:rPr>
        <w:t>ապրանքն</w:t>
      </w:r>
      <w:r w:rsidRPr="006E68AD">
        <w:rPr>
          <w:rFonts w:ascii="Sylfaen" w:hAnsi="Sylfaen"/>
          <w:sz w:val="20"/>
          <w:lang w:val="hy-AM"/>
        </w:rPr>
        <w:t xml:space="preserve"> </w:t>
      </w:r>
      <w:r w:rsidRPr="006E68AD">
        <w:rPr>
          <w:rFonts w:ascii="Sylfaen" w:hAnsi="Sylfaen" w:cs="Sylfaen"/>
          <w:sz w:val="20"/>
          <w:lang w:val="hy-AM"/>
        </w:rPr>
        <w:t>այլ</w:t>
      </w:r>
      <w:r w:rsidRPr="006E68AD">
        <w:rPr>
          <w:rFonts w:ascii="Sylfaen" w:hAnsi="Sylfaen"/>
          <w:sz w:val="20"/>
          <w:lang w:val="hy-AM"/>
        </w:rPr>
        <w:t xml:space="preserve"> </w:t>
      </w:r>
      <w:r w:rsidRPr="006E68AD">
        <w:rPr>
          <w:rFonts w:ascii="Sylfaen" w:hAnsi="Sylfaen" w:cs="Sylfaen"/>
          <w:sz w:val="20"/>
          <w:lang w:val="hy-AM"/>
        </w:rPr>
        <w:t>անձից</w:t>
      </w:r>
      <w:r w:rsidRPr="006E68AD">
        <w:rPr>
          <w:rFonts w:ascii="Sylfaen" w:hAnsi="Sylfaen"/>
          <w:sz w:val="20"/>
          <w:lang w:val="hy-AM"/>
        </w:rPr>
        <w:t xml:space="preserve"> </w:t>
      </w:r>
      <w:r w:rsidRPr="006E68AD">
        <w:rPr>
          <w:rFonts w:ascii="Sylfaen" w:hAnsi="Sylfaen" w:cs="Sylfaen"/>
          <w:sz w:val="20"/>
          <w:lang w:val="hy-AM"/>
        </w:rPr>
        <w:t>ձեռք</w:t>
      </w:r>
      <w:r w:rsidRPr="006E68AD">
        <w:rPr>
          <w:rFonts w:ascii="Sylfaen" w:hAnsi="Sylfaen"/>
          <w:sz w:val="20"/>
          <w:lang w:val="hy-AM"/>
        </w:rPr>
        <w:t xml:space="preserve"> </w:t>
      </w:r>
      <w:r w:rsidRPr="006E68AD">
        <w:rPr>
          <w:rFonts w:ascii="Sylfaen" w:hAnsi="Sylfaen" w:cs="Sylfaen"/>
          <w:sz w:val="20"/>
          <w:lang w:val="hy-AM"/>
        </w:rPr>
        <w:t>բերելու</w:t>
      </w:r>
      <w:r w:rsidRPr="006E68AD">
        <w:rPr>
          <w:rFonts w:ascii="Sylfaen" w:hAnsi="Sylfaen"/>
          <w:sz w:val="20"/>
          <w:lang w:val="hy-AM"/>
        </w:rPr>
        <w:t xml:space="preserve"> </w:t>
      </w:r>
      <w:r w:rsidRPr="006E68AD">
        <w:rPr>
          <w:rFonts w:ascii="Sylfaen" w:hAnsi="Sylfaen" w:cs="Sylfaen"/>
          <w:sz w:val="20"/>
          <w:lang w:val="hy-AM"/>
        </w:rPr>
        <w:t>համար</w:t>
      </w:r>
      <w:r w:rsidRPr="006E68AD">
        <w:rPr>
          <w:rFonts w:ascii="Sylfaen" w:hAnsi="Sylfaen"/>
          <w:sz w:val="20"/>
          <w:lang w:val="hy-AM"/>
        </w:rPr>
        <w:t xml:space="preserve"> </w:t>
      </w:r>
      <w:r w:rsidRPr="006E68AD">
        <w:rPr>
          <w:rFonts w:ascii="Sylfaen" w:hAnsi="Sylfaen" w:cs="Sylfaen"/>
          <w:sz w:val="20"/>
          <w:lang w:val="hy-AM"/>
        </w:rPr>
        <w:t>իր</w:t>
      </w:r>
      <w:r w:rsidRPr="006E68AD">
        <w:rPr>
          <w:rFonts w:ascii="Sylfaen" w:hAnsi="Sylfaen"/>
          <w:sz w:val="20"/>
          <w:lang w:val="hy-AM"/>
        </w:rPr>
        <w:t xml:space="preserve"> </w:t>
      </w:r>
      <w:r w:rsidRPr="006E68AD">
        <w:rPr>
          <w:rFonts w:ascii="Sylfaen" w:hAnsi="Sylfaen" w:cs="Sylfaen"/>
          <w:sz w:val="20"/>
          <w:lang w:val="hy-AM"/>
        </w:rPr>
        <w:t>կատարած</w:t>
      </w:r>
      <w:r w:rsidRPr="006E68AD">
        <w:rPr>
          <w:rFonts w:ascii="Sylfaen" w:hAnsi="Sylfaen"/>
          <w:sz w:val="20"/>
          <w:lang w:val="hy-AM"/>
        </w:rPr>
        <w:t xml:space="preserve"> </w:t>
      </w:r>
      <w:r w:rsidRPr="006E68AD">
        <w:rPr>
          <w:rFonts w:ascii="Sylfaen" w:hAnsi="Sylfaen" w:cs="Sylfaen"/>
          <w:sz w:val="20"/>
          <w:lang w:val="hy-AM"/>
        </w:rPr>
        <w:t>բոլոր</w:t>
      </w:r>
      <w:r w:rsidRPr="006E68AD">
        <w:rPr>
          <w:rFonts w:ascii="Sylfaen" w:hAnsi="Sylfaen"/>
          <w:sz w:val="20"/>
          <w:lang w:val="hy-AM"/>
        </w:rPr>
        <w:t xml:space="preserve"> </w:t>
      </w:r>
      <w:r w:rsidRPr="006E68AD">
        <w:rPr>
          <w:rFonts w:ascii="Sylfaen" w:hAnsi="Sylfaen" w:cs="Sylfaen"/>
          <w:sz w:val="20"/>
          <w:lang w:val="hy-AM"/>
        </w:rPr>
        <w:t>անհրաժեշտ</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ողջամիտ</w:t>
      </w:r>
      <w:r w:rsidRPr="006E68AD">
        <w:rPr>
          <w:rFonts w:ascii="Sylfaen" w:hAnsi="Sylfaen"/>
          <w:sz w:val="20"/>
          <w:lang w:val="hy-AM"/>
        </w:rPr>
        <w:t xml:space="preserve"> </w:t>
      </w:r>
      <w:r w:rsidRPr="006E68AD">
        <w:rPr>
          <w:rFonts w:ascii="Sylfaen" w:hAnsi="Sylfaen" w:cs="Sylfaen"/>
          <w:sz w:val="20"/>
          <w:lang w:val="hy-AM"/>
        </w:rPr>
        <w:t>ծախսերը</w:t>
      </w:r>
      <w:r w:rsidRPr="006E68AD">
        <w:rPr>
          <w:rFonts w:ascii="Sylfaen" w:hAnsi="Sylfaen"/>
          <w:sz w:val="20"/>
          <w:lang w:val="hy-AM"/>
        </w:rPr>
        <w:t>:</w:t>
      </w:r>
    </w:p>
    <w:p w:rsidR="00606A9F" w:rsidRPr="006E68AD" w:rsidRDefault="00606A9F" w:rsidP="00606A9F">
      <w:pPr>
        <w:tabs>
          <w:tab w:val="left" w:pos="720"/>
        </w:tabs>
        <w:ind w:firstLine="709"/>
        <w:jc w:val="both"/>
        <w:rPr>
          <w:rFonts w:ascii="Sylfaen" w:hAnsi="Sylfaen"/>
          <w:sz w:val="20"/>
          <w:lang w:val="hy-AM"/>
        </w:rPr>
      </w:pPr>
      <w:r w:rsidRPr="006E68AD">
        <w:rPr>
          <w:rFonts w:ascii="Sylfaen" w:hAnsi="Sylfaen"/>
          <w:sz w:val="20"/>
          <w:lang w:val="hy-AM"/>
        </w:rPr>
        <w:t xml:space="preserve">2.1.7 </w:t>
      </w:r>
      <w:r w:rsidRPr="006E68AD">
        <w:rPr>
          <w:rFonts w:ascii="Sylfaen" w:hAnsi="Sylfaen" w:cs="Sylfaen"/>
          <w:sz w:val="20"/>
          <w:lang w:val="hy-AM"/>
        </w:rPr>
        <w:t>Միակողմանի</w:t>
      </w:r>
      <w:r w:rsidRPr="006E68AD">
        <w:rPr>
          <w:rFonts w:ascii="Sylfaen" w:hAnsi="Sylfaen"/>
          <w:sz w:val="20"/>
          <w:lang w:val="hy-AM"/>
        </w:rPr>
        <w:t xml:space="preserve"> </w:t>
      </w:r>
      <w:r w:rsidRPr="006E68AD">
        <w:rPr>
          <w:rFonts w:ascii="Sylfaen" w:hAnsi="Sylfaen" w:cs="Sylfaen"/>
          <w:sz w:val="20"/>
          <w:lang w:val="hy-AM"/>
        </w:rPr>
        <w:t>լուծել</w:t>
      </w:r>
      <w:r w:rsidRPr="006E68AD">
        <w:rPr>
          <w:rFonts w:ascii="Sylfaen" w:hAnsi="Sylfaen"/>
          <w:sz w:val="20"/>
          <w:lang w:val="hy-AM"/>
        </w:rPr>
        <w:t xml:space="preserve"> </w:t>
      </w:r>
      <w:r w:rsidRPr="006E68AD">
        <w:rPr>
          <w:rFonts w:ascii="Sylfaen" w:hAnsi="Sylfaen" w:cs="Sylfaen"/>
          <w:sz w:val="20"/>
          <w:lang w:val="hy-AM"/>
        </w:rPr>
        <w:t>պայմանագիրը</w:t>
      </w:r>
      <w:r w:rsidRPr="006E68AD">
        <w:rPr>
          <w:rFonts w:ascii="Sylfaen" w:hAnsi="Sylfaen"/>
          <w:sz w:val="20"/>
          <w:lang w:val="hy-AM"/>
        </w:rPr>
        <w:t xml:space="preserve"> (</w:t>
      </w:r>
      <w:r w:rsidRPr="006E68AD">
        <w:rPr>
          <w:rFonts w:ascii="Sylfaen" w:hAnsi="Sylfaen" w:cs="Sylfaen"/>
          <w:sz w:val="20"/>
          <w:lang w:val="hy-AM"/>
        </w:rPr>
        <w:t>լրիվ</w:t>
      </w:r>
      <w:r w:rsidRPr="006E68AD">
        <w:rPr>
          <w:rFonts w:ascii="Sylfaen" w:hAnsi="Sylfaen"/>
          <w:sz w:val="20"/>
          <w:lang w:val="hy-AM"/>
        </w:rPr>
        <w:t xml:space="preserve"> </w:t>
      </w:r>
      <w:r w:rsidRPr="006E68AD">
        <w:rPr>
          <w:rFonts w:ascii="Sylfaen" w:hAnsi="Sylfaen" w:cs="Sylfaen"/>
          <w:sz w:val="20"/>
          <w:lang w:val="hy-AM"/>
        </w:rPr>
        <w:t>կամ</w:t>
      </w:r>
      <w:r w:rsidRPr="006E68AD">
        <w:rPr>
          <w:rFonts w:ascii="Sylfaen" w:hAnsi="Sylfaen"/>
          <w:sz w:val="20"/>
          <w:lang w:val="hy-AM"/>
        </w:rPr>
        <w:t xml:space="preserve"> </w:t>
      </w:r>
      <w:r w:rsidRPr="006E68AD">
        <w:rPr>
          <w:rFonts w:ascii="Sylfaen" w:hAnsi="Sylfaen" w:cs="Sylfaen"/>
          <w:sz w:val="20"/>
          <w:lang w:val="hy-AM"/>
        </w:rPr>
        <w:t>մասնակի</w:t>
      </w:r>
      <w:r w:rsidRPr="006E68AD">
        <w:rPr>
          <w:rFonts w:ascii="Sylfaen" w:hAnsi="Sylfaen"/>
          <w:sz w:val="20"/>
          <w:lang w:val="hy-AM"/>
        </w:rPr>
        <w:t xml:space="preserve">), </w:t>
      </w:r>
      <w:r w:rsidRPr="006E68AD">
        <w:rPr>
          <w:rFonts w:ascii="Sylfaen" w:hAnsi="Sylfaen" w:cs="Sylfaen"/>
          <w:sz w:val="20"/>
          <w:lang w:val="hy-AM"/>
        </w:rPr>
        <w:t>եթե</w:t>
      </w:r>
      <w:r w:rsidRPr="006E68AD">
        <w:rPr>
          <w:rFonts w:ascii="Sylfaen" w:hAnsi="Sylfaen"/>
          <w:sz w:val="20"/>
          <w:lang w:val="hy-AM"/>
        </w:rPr>
        <w:t xml:space="preserve"> </w:t>
      </w:r>
      <w:r w:rsidRPr="006E68AD">
        <w:rPr>
          <w:rFonts w:ascii="Sylfaen" w:hAnsi="Sylfaen" w:cs="Sylfaen"/>
          <w:sz w:val="20"/>
          <w:lang w:val="hy-AM"/>
        </w:rPr>
        <w:t>Վաճառողն</w:t>
      </w:r>
      <w:r w:rsidRPr="006E68AD">
        <w:rPr>
          <w:rFonts w:ascii="Sylfaen" w:hAnsi="Sylfaen"/>
          <w:sz w:val="20"/>
          <w:lang w:val="hy-AM"/>
        </w:rPr>
        <w:t xml:space="preserve"> </w:t>
      </w:r>
      <w:r w:rsidRPr="006E68AD">
        <w:rPr>
          <w:rFonts w:ascii="Sylfaen" w:hAnsi="Sylfaen" w:cs="Sylfaen"/>
          <w:sz w:val="20"/>
          <w:lang w:val="hy-AM"/>
        </w:rPr>
        <w:t>էականորեն</w:t>
      </w:r>
      <w:r w:rsidRPr="006E68AD">
        <w:rPr>
          <w:rFonts w:ascii="Sylfaen" w:hAnsi="Sylfaen"/>
          <w:sz w:val="20"/>
          <w:lang w:val="hy-AM"/>
        </w:rPr>
        <w:t xml:space="preserve"> </w:t>
      </w:r>
      <w:r w:rsidRPr="006E68AD">
        <w:rPr>
          <w:rFonts w:ascii="Sylfaen" w:hAnsi="Sylfaen" w:cs="Sylfaen"/>
          <w:sz w:val="20"/>
          <w:lang w:val="hy-AM"/>
        </w:rPr>
        <w:t>խախտել</w:t>
      </w:r>
      <w:r w:rsidRPr="006E68AD">
        <w:rPr>
          <w:rFonts w:ascii="Sylfaen" w:hAnsi="Sylfaen"/>
          <w:sz w:val="20"/>
          <w:lang w:val="hy-AM"/>
        </w:rPr>
        <w:t xml:space="preserve"> </w:t>
      </w:r>
      <w:r w:rsidRPr="006E68AD">
        <w:rPr>
          <w:rFonts w:ascii="Sylfaen" w:hAnsi="Sylfaen" w:cs="Sylfaen"/>
          <w:sz w:val="20"/>
          <w:lang w:val="hy-AM"/>
        </w:rPr>
        <w:t>է</w:t>
      </w:r>
      <w:r w:rsidRPr="006E68AD">
        <w:rPr>
          <w:rFonts w:ascii="Sylfaen" w:hAnsi="Sylfaen"/>
          <w:sz w:val="20"/>
          <w:lang w:val="hy-AM"/>
        </w:rPr>
        <w:t xml:space="preserve"> </w:t>
      </w:r>
      <w:r w:rsidRPr="006E68AD">
        <w:rPr>
          <w:rFonts w:ascii="Sylfaen" w:hAnsi="Sylfaen" w:cs="Sylfaen"/>
          <w:sz w:val="20"/>
          <w:lang w:val="hy-AM"/>
        </w:rPr>
        <w:t>պայմանագիրը</w:t>
      </w:r>
      <w:r w:rsidRPr="006E68AD">
        <w:rPr>
          <w:rFonts w:ascii="Sylfaen" w:hAnsi="Sylfaen"/>
          <w:sz w:val="20"/>
          <w:lang w:val="hy-AM"/>
        </w:rPr>
        <w:t>.</w:t>
      </w:r>
    </w:p>
    <w:p w:rsidR="00606A9F" w:rsidRPr="006E68AD" w:rsidRDefault="00606A9F" w:rsidP="00606A9F">
      <w:pPr>
        <w:tabs>
          <w:tab w:val="left" w:pos="720"/>
        </w:tabs>
        <w:ind w:firstLine="709"/>
        <w:jc w:val="both"/>
        <w:rPr>
          <w:rFonts w:ascii="Sylfaen" w:hAnsi="Sylfaen"/>
          <w:sz w:val="20"/>
          <w:lang w:val="hy-AM"/>
        </w:rPr>
      </w:pPr>
      <w:r w:rsidRPr="006E68AD">
        <w:rPr>
          <w:rFonts w:ascii="Sylfaen" w:hAnsi="Sylfaen"/>
          <w:sz w:val="20"/>
          <w:lang w:val="hy-AM"/>
        </w:rPr>
        <w:tab/>
        <w:t xml:space="preserve">2.1.7.1 </w:t>
      </w:r>
      <w:r w:rsidRPr="006E68AD">
        <w:rPr>
          <w:rFonts w:ascii="Sylfaen" w:hAnsi="Sylfaen" w:cs="Sylfaen"/>
          <w:sz w:val="20"/>
          <w:lang w:val="hy-AM"/>
        </w:rPr>
        <w:t>Վաճառողի</w:t>
      </w:r>
      <w:r w:rsidRPr="006E68AD">
        <w:rPr>
          <w:rFonts w:ascii="Sylfaen" w:hAnsi="Sylfaen"/>
          <w:sz w:val="20"/>
          <w:lang w:val="hy-AM"/>
        </w:rPr>
        <w:t xml:space="preserve"> </w:t>
      </w:r>
      <w:r w:rsidRPr="006E68AD">
        <w:rPr>
          <w:rFonts w:ascii="Sylfaen" w:hAnsi="Sylfaen" w:cs="Sylfaen"/>
          <w:sz w:val="20"/>
          <w:lang w:val="hy-AM"/>
        </w:rPr>
        <w:t>կողմից</w:t>
      </w:r>
      <w:r w:rsidRPr="006E68AD">
        <w:rPr>
          <w:rFonts w:ascii="Sylfaen" w:hAnsi="Sylfaen"/>
          <w:sz w:val="20"/>
          <w:lang w:val="hy-AM"/>
        </w:rPr>
        <w:t xml:space="preserve"> </w:t>
      </w:r>
      <w:r w:rsidRPr="006E68AD">
        <w:rPr>
          <w:rFonts w:ascii="Sylfaen" w:hAnsi="Sylfaen" w:cs="Sylfaen"/>
          <w:sz w:val="20"/>
          <w:lang w:val="hy-AM"/>
        </w:rPr>
        <w:t>պայմանագիրը</w:t>
      </w:r>
      <w:r w:rsidRPr="006E68AD">
        <w:rPr>
          <w:rFonts w:ascii="Sylfaen" w:hAnsi="Sylfaen"/>
          <w:sz w:val="20"/>
          <w:lang w:val="hy-AM"/>
        </w:rPr>
        <w:t xml:space="preserve"> </w:t>
      </w:r>
      <w:r w:rsidRPr="006E68AD">
        <w:rPr>
          <w:rFonts w:ascii="Sylfaen" w:hAnsi="Sylfaen" w:cs="Sylfaen"/>
          <w:sz w:val="20"/>
          <w:lang w:val="hy-AM"/>
        </w:rPr>
        <w:t>խախտելն</w:t>
      </w:r>
      <w:r w:rsidRPr="006E68AD">
        <w:rPr>
          <w:rFonts w:ascii="Sylfaen" w:hAnsi="Sylfaen"/>
          <w:sz w:val="20"/>
          <w:lang w:val="hy-AM"/>
        </w:rPr>
        <w:t xml:space="preserve"> </w:t>
      </w:r>
      <w:r w:rsidRPr="006E68AD">
        <w:rPr>
          <w:rFonts w:ascii="Sylfaen" w:hAnsi="Sylfaen" w:cs="Sylfaen"/>
          <w:sz w:val="20"/>
          <w:lang w:val="hy-AM"/>
        </w:rPr>
        <w:t>էական</w:t>
      </w:r>
      <w:r w:rsidRPr="006E68AD">
        <w:rPr>
          <w:rFonts w:ascii="Sylfaen" w:hAnsi="Sylfaen"/>
          <w:sz w:val="20"/>
          <w:lang w:val="hy-AM"/>
        </w:rPr>
        <w:t xml:space="preserve"> </w:t>
      </w:r>
      <w:r w:rsidRPr="006E68AD">
        <w:rPr>
          <w:rFonts w:ascii="Sylfaen" w:hAnsi="Sylfaen" w:cs="Sylfaen"/>
          <w:sz w:val="20"/>
          <w:lang w:val="hy-AM"/>
        </w:rPr>
        <w:t>է</w:t>
      </w:r>
      <w:r w:rsidRPr="006E68AD">
        <w:rPr>
          <w:rFonts w:ascii="Sylfaen" w:hAnsi="Sylfaen"/>
          <w:sz w:val="20"/>
          <w:lang w:val="hy-AM"/>
        </w:rPr>
        <w:t xml:space="preserve"> </w:t>
      </w:r>
      <w:r w:rsidRPr="006E68AD">
        <w:rPr>
          <w:rFonts w:ascii="Sylfaen" w:hAnsi="Sylfaen" w:cs="Sylfaen"/>
          <w:sz w:val="20"/>
          <w:lang w:val="hy-AM"/>
        </w:rPr>
        <w:t>համարվում</w:t>
      </w:r>
      <w:r w:rsidRPr="006E68AD">
        <w:rPr>
          <w:rFonts w:ascii="Sylfaen" w:hAnsi="Sylfaen"/>
          <w:sz w:val="20"/>
          <w:lang w:val="hy-AM"/>
        </w:rPr>
        <w:t xml:space="preserve">, </w:t>
      </w:r>
      <w:r w:rsidRPr="006E68AD">
        <w:rPr>
          <w:rFonts w:ascii="Sylfaen" w:hAnsi="Sylfaen" w:cs="Sylfaen"/>
          <w:sz w:val="20"/>
          <w:lang w:val="hy-AM"/>
        </w:rPr>
        <w:t>եթե</w:t>
      </w:r>
      <w:r w:rsidRPr="006E68AD">
        <w:rPr>
          <w:rFonts w:ascii="Sylfaen" w:hAnsi="Sylfaen"/>
          <w:sz w:val="20"/>
          <w:lang w:val="hy-AM"/>
        </w:rPr>
        <w:t>`</w:t>
      </w:r>
    </w:p>
    <w:p w:rsidR="00606A9F" w:rsidRPr="006E68AD" w:rsidRDefault="00606A9F" w:rsidP="00606A9F">
      <w:pPr>
        <w:tabs>
          <w:tab w:val="left" w:pos="720"/>
        </w:tabs>
        <w:ind w:firstLine="709"/>
        <w:jc w:val="both"/>
        <w:rPr>
          <w:rFonts w:ascii="Sylfaen" w:hAnsi="Sylfaen"/>
          <w:sz w:val="20"/>
          <w:lang w:val="hy-AM"/>
        </w:rPr>
      </w:pPr>
      <w:r w:rsidRPr="006E68AD">
        <w:rPr>
          <w:rFonts w:ascii="Sylfaen" w:hAnsi="Sylfaen"/>
          <w:sz w:val="20"/>
          <w:lang w:val="hy-AM"/>
        </w:rPr>
        <w:tab/>
      </w:r>
      <w:r w:rsidRPr="006E68AD">
        <w:rPr>
          <w:rFonts w:ascii="Sylfaen" w:hAnsi="Sylfaen" w:cs="Sylfaen"/>
          <w:sz w:val="20"/>
          <w:lang w:val="hy-AM"/>
        </w:rPr>
        <w:t>ա</w:t>
      </w:r>
      <w:r w:rsidRPr="006E68AD">
        <w:rPr>
          <w:rFonts w:ascii="Sylfaen" w:hAnsi="Sylfaen"/>
          <w:sz w:val="20"/>
          <w:lang w:val="hy-AM"/>
        </w:rPr>
        <w:t xml:space="preserve">) </w:t>
      </w:r>
      <w:r w:rsidRPr="006E68AD">
        <w:rPr>
          <w:rFonts w:ascii="Sylfaen" w:hAnsi="Sylfaen" w:cs="Sylfaen"/>
          <w:sz w:val="20"/>
          <w:lang w:val="hy-AM"/>
        </w:rPr>
        <w:t>մատակարարվել</w:t>
      </w:r>
      <w:r w:rsidRPr="006E68AD">
        <w:rPr>
          <w:rFonts w:ascii="Sylfaen" w:hAnsi="Sylfaen"/>
          <w:sz w:val="20"/>
          <w:lang w:val="hy-AM"/>
        </w:rPr>
        <w:t xml:space="preserve"> </w:t>
      </w:r>
      <w:r w:rsidRPr="006E68AD">
        <w:rPr>
          <w:rFonts w:ascii="Sylfaen" w:hAnsi="Sylfaen" w:cs="Sylfaen"/>
          <w:sz w:val="20"/>
          <w:lang w:val="hy-AM"/>
        </w:rPr>
        <w:t>է</w:t>
      </w:r>
      <w:r w:rsidRPr="006E68AD">
        <w:rPr>
          <w:rFonts w:ascii="Sylfaen" w:hAnsi="Sylfaen"/>
          <w:sz w:val="20"/>
          <w:lang w:val="hy-AM"/>
        </w:rPr>
        <w:t xml:space="preserve"> </w:t>
      </w:r>
      <w:r w:rsidRPr="006E68AD">
        <w:rPr>
          <w:rFonts w:ascii="Sylfaen" w:hAnsi="Sylfaen" w:cs="Sylfaen"/>
          <w:sz w:val="20"/>
          <w:lang w:val="hy-AM"/>
        </w:rPr>
        <w:t>անպատշաճ</w:t>
      </w:r>
      <w:r w:rsidRPr="006E68AD">
        <w:rPr>
          <w:rFonts w:ascii="Sylfaen" w:hAnsi="Sylfaen"/>
          <w:sz w:val="20"/>
          <w:lang w:val="hy-AM"/>
        </w:rPr>
        <w:t xml:space="preserve"> </w:t>
      </w:r>
      <w:r w:rsidRPr="006E68AD">
        <w:rPr>
          <w:rFonts w:ascii="Sylfaen" w:hAnsi="Sylfaen" w:cs="Sylfaen"/>
          <w:sz w:val="20"/>
          <w:lang w:val="hy-AM"/>
        </w:rPr>
        <w:t>որակի</w:t>
      </w:r>
      <w:r w:rsidRPr="006E68AD">
        <w:rPr>
          <w:rFonts w:ascii="Sylfaen" w:hAnsi="Sylfaen"/>
          <w:sz w:val="20"/>
          <w:lang w:val="hy-AM"/>
        </w:rPr>
        <w:t xml:space="preserve"> </w:t>
      </w:r>
      <w:r w:rsidRPr="006E68AD">
        <w:rPr>
          <w:rFonts w:ascii="Sylfaen" w:hAnsi="Sylfaen" w:cs="Sylfaen"/>
          <w:sz w:val="20"/>
          <w:lang w:val="hy-AM"/>
        </w:rPr>
        <w:t>ապրանք</w:t>
      </w:r>
      <w:r w:rsidRPr="006E68AD">
        <w:rPr>
          <w:rFonts w:ascii="Sylfaen" w:hAnsi="Sylfaen"/>
          <w:sz w:val="20"/>
          <w:lang w:val="hy-AM"/>
        </w:rPr>
        <w:t xml:space="preserve"> </w:t>
      </w:r>
      <w:r w:rsidRPr="006E68AD">
        <w:rPr>
          <w:rFonts w:ascii="Sylfaen" w:hAnsi="Sylfaen" w:cs="Sylfaen"/>
          <w:sz w:val="20"/>
          <w:lang w:val="hy-AM"/>
        </w:rPr>
        <w:t>որը</w:t>
      </w:r>
      <w:r w:rsidRPr="006E68AD">
        <w:rPr>
          <w:rFonts w:ascii="Sylfaen" w:hAnsi="Sylfaen"/>
          <w:sz w:val="20"/>
          <w:lang w:val="hy-AM"/>
        </w:rPr>
        <w:t xml:space="preserve"> </w:t>
      </w:r>
      <w:r w:rsidRPr="006E68AD">
        <w:rPr>
          <w:rFonts w:ascii="Sylfaen" w:hAnsi="Sylfaen" w:cs="Sylfaen"/>
          <w:sz w:val="20"/>
          <w:lang w:val="hy-AM"/>
        </w:rPr>
        <w:t>չի</w:t>
      </w:r>
      <w:r w:rsidRPr="006E68AD">
        <w:rPr>
          <w:rFonts w:ascii="Sylfaen" w:hAnsi="Sylfaen"/>
          <w:sz w:val="20"/>
          <w:lang w:val="hy-AM"/>
        </w:rPr>
        <w:t xml:space="preserve"> </w:t>
      </w:r>
      <w:r w:rsidRPr="006E68AD">
        <w:rPr>
          <w:rFonts w:ascii="Sylfaen" w:hAnsi="Sylfaen" w:cs="Sylfaen"/>
          <w:sz w:val="20"/>
          <w:lang w:val="hy-AM"/>
        </w:rPr>
        <w:t>կարող</w:t>
      </w:r>
      <w:r w:rsidRPr="006E68AD">
        <w:rPr>
          <w:rFonts w:ascii="Sylfaen" w:hAnsi="Sylfaen"/>
          <w:sz w:val="20"/>
          <w:lang w:val="hy-AM"/>
        </w:rPr>
        <w:t xml:space="preserve"> </w:t>
      </w:r>
      <w:r w:rsidRPr="006E68AD">
        <w:rPr>
          <w:rFonts w:ascii="Sylfaen" w:hAnsi="Sylfaen" w:cs="Sylfaen"/>
          <w:sz w:val="20"/>
          <w:lang w:val="hy-AM"/>
        </w:rPr>
        <w:t>փոխարինվել</w:t>
      </w:r>
      <w:r w:rsidRPr="006E68AD">
        <w:rPr>
          <w:rFonts w:ascii="Sylfaen" w:hAnsi="Sylfaen"/>
          <w:sz w:val="20"/>
          <w:lang w:val="hy-AM"/>
        </w:rPr>
        <w:t xml:space="preserve"> </w:t>
      </w:r>
      <w:r w:rsidRPr="006E68AD">
        <w:rPr>
          <w:rFonts w:ascii="Sylfaen" w:hAnsi="Sylfaen" w:cs="Sylfaen"/>
          <w:sz w:val="20"/>
          <w:lang w:val="hy-AM"/>
        </w:rPr>
        <w:t>Գնորդի</w:t>
      </w:r>
      <w:r w:rsidRPr="006E68AD">
        <w:rPr>
          <w:rFonts w:ascii="Sylfaen" w:hAnsi="Sylfaen"/>
          <w:sz w:val="20"/>
          <w:lang w:val="hy-AM"/>
        </w:rPr>
        <w:t xml:space="preserve"> </w:t>
      </w:r>
      <w:r w:rsidRPr="006E68AD">
        <w:rPr>
          <w:rFonts w:ascii="Sylfaen" w:hAnsi="Sylfaen" w:cs="Sylfaen"/>
          <w:sz w:val="20"/>
          <w:lang w:val="hy-AM"/>
        </w:rPr>
        <w:t>համար</w:t>
      </w:r>
      <w:r w:rsidRPr="006E68AD">
        <w:rPr>
          <w:rFonts w:ascii="Sylfaen" w:hAnsi="Sylfaen"/>
          <w:sz w:val="20"/>
          <w:lang w:val="hy-AM"/>
        </w:rPr>
        <w:t xml:space="preserve"> </w:t>
      </w:r>
      <w:r w:rsidRPr="006E68AD">
        <w:rPr>
          <w:rFonts w:ascii="Sylfaen" w:hAnsi="Sylfaen" w:cs="Sylfaen"/>
          <w:sz w:val="20"/>
          <w:lang w:val="hy-AM"/>
        </w:rPr>
        <w:t>ընդունելի</w:t>
      </w:r>
      <w:r w:rsidRPr="006E68AD">
        <w:rPr>
          <w:rFonts w:ascii="Sylfaen" w:hAnsi="Sylfaen"/>
          <w:sz w:val="20"/>
          <w:lang w:val="hy-AM"/>
        </w:rPr>
        <w:t xml:space="preserve"> </w:t>
      </w:r>
      <w:r w:rsidRPr="006E68AD">
        <w:rPr>
          <w:rFonts w:ascii="Sylfaen" w:hAnsi="Sylfaen" w:cs="Sylfaen"/>
          <w:sz w:val="20"/>
          <w:lang w:val="hy-AM"/>
        </w:rPr>
        <w:t>ժամկետում</w:t>
      </w:r>
      <w:r w:rsidRPr="006E68AD">
        <w:rPr>
          <w:rFonts w:ascii="Sylfaen" w:hAnsi="Sylfaen"/>
          <w:sz w:val="20"/>
          <w:lang w:val="hy-AM"/>
        </w:rPr>
        <w:t>.</w:t>
      </w:r>
    </w:p>
    <w:p w:rsidR="00606A9F" w:rsidRPr="006E68AD" w:rsidRDefault="00606A9F" w:rsidP="00606A9F">
      <w:pPr>
        <w:tabs>
          <w:tab w:val="left" w:pos="720"/>
        </w:tabs>
        <w:ind w:firstLine="709"/>
        <w:jc w:val="both"/>
        <w:rPr>
          <w:rFonts w:ascii="Sylfaen" w:hAnsi="Sylfaen"/>
          <w:sz w:val="20"/>
          <w:lang w:val="hy-AM"/>
        </w:rPr>
      </w:pPr>
      <w:r w:rsidRPr="006E68AD">
        <w:rPr>
          <w:rFonts w:ascii="Sylfaen" w:hAnsi="Sylfaen"/>
          <w:sz w:val="20"/>
          <w:lang w:val="hy-AM"/>
        </w:rPr>
        <w:tab/>
      </w:r>
      <w:r w:rsidRPr="006E68AD">
        <w:rPr>
          <w:rFonts w:ascii="Sylfaen" w:hAnsi="Sylfaen" w:cs="Sylfaen"/>
          <w:sz w:val="20"/>
          <w:lang w:val="hy-AM"/>
        </w:rPr>
        <w:t>բ</w:t>
      </w:r>
      <w:r w:rsidRPr="006E68AD">
        <w:rPr>
          <w:rFonts w:ascii="Sylfaen" w:hAnsi="Sylfaen"/>
          <w:sz w:val="20"/>
          <w:lang w:val="hy-AM"/>
        </w:rPr>
        <w:t xml:space="preserve">) </w:t>
      </w:r>
      <w:r w:rsidRPr="006E68AD">
        <w:rPr>
          <w:rFonts w:ascii="Sylfaen" w:hAnsi="Sylfaen" w:cs="Sylfaen"/>
          <w:sz w:val="20"/>
          <w:lang w:val="hy-AM"/>
        </w:rPr>
        <w:t>ապրանքի</w:t>
      </w:r>
      <w:r w:rsidRPr="006E68AD">
        <w:rPr>
          <w:rFonts w:ascii="Sylfaen" w:hAnsi="Sylfaen"/>
          <w:sz w:val="20"/>
          <w:lang w:val="hy-AM"/>
        </w:rPr>
        <w:t xml:space="preserve"> </w:t>
      </w:r>
      <w:r w:rsidRPr="006E68AD">
        <w:rPr>
          <w:rFonts w:ascii="Sylfaen" w:hAnsi="Sylfaen" w:cs="Sylfaen"/>
          <w:sz w:val="20"/>
          <w:lang w:val="hy-AM"/>
        </w:rPr>
        <w:t>մատակարարման</w:t>
      </w:r>
      <w:r w:rsidRPr="006E68AD">
        <w:rPr>
          <w:rFonts w:ascii="Sylfaen" w:hAnsi="Sylfaen"/>
          <w:sz w:val="20"/>
          <w:lang w:val="hy-AM"/>
        </w:rPr>
        <w:t xml:space="preserve"> </w:t>
      </w:r>
      <w:r w:rsidRPr="006E68AD">
        <w:rPr>
          <w:rFonts w:ascii="Sylfaen" w:hAnsi="Sylfaen" w:cs="Sylfaen"/>
          <w:sz w:val="20"/>
          <w:lang w:val="hy-AM"/>
        </w:rPr>
        <w:t>ժամկետները</w:t>
      </w:r>
      <w:r w:rsidRPr="006E68AD">
        <w:rPr>
          <w:rFonts w:ascii="Sylfaen" w:hAnsi="Sylfaen"/>
          <w:sz w:val="20"/>
          <w:lang w:val="hy-AM"/>
        </w:rPr>
        <w:t xml:space="preserve"> </w:t>
      </w:r>
      <w:r w:rsidRPr="006E68AD">
        <w:rPr>
          <w:rFonts w:ascii="Sylfaen" w:hAnsi="Sylfaen" w:cs="Sylfaen"/>
          <w:sz w:val="20"/>
          <w:lang w:val="hy-AM"/>
        </w:rPr>
        <w:t>խախտվել</w:t>
      </w:r>
      <w:r w:rsidRPr="006E68AD">
        <w:rPr>
          <w:rFonts w:ascii="Sylfaen" w:hAnsi="Sylfaen"/>
          <w:sz w:val="20"/>
          <w:lang w:val="hy-AM"/>
        </w:rPr>
        <w:t xml:space="preserve"> </w:t>
      </w:r>
      <w:r w:rsidRPr="006E68AD">
        <w:rPr>
          <w:rFonts w:ascii="Sylfaen" w:hAnsi="Sylfaen" w:cs="Sylfaen"/>
          <w:sz w:val="20"/>
          <w:lang w:val="hy-AM"/>
        </w:rPr>
        <w:t>են</w:t>
      </w:r>
      <w:r w:rsidR="007D1ABB" w:rsidRPr="006E68AD">
        <w:rPr>
          <w:rFonts w:ascii="Sylfaen" w:hAnsi="Sylfaen"/>
          <w:sz w:val="20"/>
          <w:lang w:val="hy-AM"/>
        </w:rPr>
        <w:t xml:space="preserve"> 15</w:t>
      </w:r>
      <w:r w:rsidRPr="006E68AD">
        <w:rPr>
          <w:rFonts w:ascii="Sylfaen" w:hAnsi="Sylfaen"/>
          <w:sz w:val="20"/>
          <w:lang w:val="hy-AM"/>
        </w:rPr>
        <w:t xml:space="preserve"> </w:t>
      </w:r>
      <w:r w:rsidRPr="006E68AD">
        <w:rPr>
          <w:rFonts w:ascii="Sylfaen" w:hAnsi="Sylfaen" w:cs="Sylfaen"/>
          <w:sz w:val="20"/>
          <w:lang w:val="hy-AM"/>
        </w:rPr>
        <w:t>օրից</w:t>
      </w:r>
      <w:r w:rsidRPr="006E68AD">
        <w:rPr>
          <w:rFonts w:ascii="Sylfaen" w:hAnsi="Sylfaen"/>
          <w:sz w:val="20"/>
          <w:lang w:val="hy-AM"/>
        </w:rPr>
        <w:t xml:space="preserve"> </w:t>
      </w:r>
      <w:r w:rsidRPr="006E68AD">
        <w:rPr>
          <w:rFonts w:ascii="Sylfaen" w:hAnsi="Sylfaen" w:cs="Sylfaen"/>
          <w:sz w:val="20"/>
          <w:lang w:val="hy-AM"/>
        </w:rPr>
        <w:t>ավելի</w:t>
      </w:r>
      <w:r w:rsidRPr="006E68AD">
        <w:rPr>
          <w:rFonts w:ascii="Sylfaen" w:hAnsi="Sylfaen"/>
          <w:sz w:val="20"/>
          <w:lang w:val="hy-AM"/>
        </w:rPr>
        <w:t>,</w:t>
      </w:r>
    </w:p>
    <w:p w:rsidR="00606A9F" w:rsidRPr="006E68AD" w:rsidRDefault="00606A9F" w:rsidP="00606A9F">
      <w:pPr>
        <w:tabs>
          <w:tab w:val="left" w:pos="720"/>
        </w:tabs>
        <w:ind w:firstLine="709"/>
        <w:jc w:val="both"/>
        <w:rPr>
          <w:rFonts w:ascii="Sylfaen" w:hAnsi="Sylfaen"/>
          <w:sz w:val="20"/>
          <w:lang w:val="hy-AM"/>
        </w:rPr>
      </w:pPr>
      <w:r w:rsidRPr="006E68AD">
        <w:rPr>
          <w:rFonts w:ascii="Sylfaen" w:hAnsi="Sylfaen"/>
          <w:sz w:val="20"/>
          <w:lang w:val="hy-AM"/>
        </w:rPr>
        <w:t xml:space="preserve">2.1.8 </w:t>
      </w:r>
      <w:r w:rsidRPr="006E68AD">
        <w:rPr>
          <w:rFonts w:ascii="Sylfaen" w:hAnsi="Sylfaen" w:cs="Sylfaen"/>
          <w:sz w:val="20"/>
          <w:lang w:val="hy-AM"/>
        </w:rPr>
        <w:t>Զննել</w:t>
      </w:r>
      <w:r w:rsidRPr="006E68AD">
        <w:rPr>
          <w:rFonts w:ascii="Sylfaen" w:hAnsi="Sylfaen"/>
          <w:sz w:val="20"/>
          <w:lang w:val="hy-AM"/>
        </w:rPr>
        <w:t xml:space="preserve"> </w:t>
      </w:r>
      <w:r w:rsidRPr="006E68AD">
        <w:rPr>
          <w:rFonts w:ascii="Sylfaen" w:hAnsi="Sylfaen" w:cs="Sylfaen"/>
          <w:sz w:val="20"/>
          <w:lang w:val="hy-AM"/>
        </w:rPr>
        <w:t>ապրանքը</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հայտնաբերված</w:t>
      </w:r>
      <w:r w:rsidRPr="006E68AD">
        <w:rPr>
          <w:rFonts w:ascii="Sylfaen" w:hAnsi="Sylfaen"/>
          <w:sz w:val="20"/>
          <w:lang w:val="hy-AM"/>
        </w:rPr>
        <w:t xml:space="preserve"> </w:t>
      </w:r>
      <w:r w:rsidRPr="006E68AD">
        <w:rPr>
          <w:rFonts w:ascii="Sylfaen" w:hAnsi="Sylfaen" w:cs="Sylfaen"/>
          <w:sz w:val="20"/>
          <w:lang w:val="hy-AM"/>
        </w:rPr>
        <w:t>թերությունների</w:t>
      </w:r>
      <w:r w:rsidRPr="006E68AD">
        <w:rPr>
          <w:rFonts w:ascii="Sylfaen" w:hAnsi="Sylfaen"/>
          <w:sz w:val="20"/>
          <w:lang w:val="hy-AM"/>
        </w:rPr>
        <w:t xml:space="preserve"> </w:t>
      </w:r>
      <w:r w:rsidRPr="006E68AD">
        <w:rPr>
          <w:rFonts w:ascii="Sylfaen" w:hAnsi="Sylfaen" w:cs="Sylfaen"/>
          <w:sz w:val="20"/>
          <w:lang w:val="hy-AM"/>
        </w:rPr>
        <w:t>մասին</w:t>
      </w:r>
      <w:r w:rsidRPr="006E68AD">
        <w:rPr>
          <w:rFonts w:ascii="Sylfaen" w:hAnsi="Sylfaen"/>
          <w:sz w:val="20"/>
          <w:lang w:val="hy-AM"/>
        </w:rPr>
        <w:t xml:space="preserve"> </w:t>
      </w:r>
      <w:r w:rsidRPr="006E68AD">
        <w:rPr>
          <w:rFonts w:ascii="Sylfaen" w:hAnsi="Sylfaen" w:cs="Sylfaen"/>
          <w:sz w:val="20"/>
          <w:lang w:val="hy-AM"/>
        </w:rPr>
        <w:t>անհապաղ</w:t>
      </w:r>
      <w:r w:rsidRPr="006E68AD">
        <w:rPr>
          <w:rFonts w:ascii="Sylfaen" w:hAnsi="Sylfaen"/>
          <w:sz w:val="20"/>
          <w:lang w:val="hy-AM"/>
        </w:rPr>
        <w:t xml:space="preserve"> </w:t>
      </w:r>
      <w:r w:rsidRPr="006E68AD">
        <w:rPr>
          <w:rFonts w:ascii="Sylfaen" w:hAnsi="Sylfaen" w:cs="Sylfaen"/>
          <w:sz w:val="20"/>
          <w:lang w:val="hy-AM"/>
        </w:rPr>
        <w:t>տեղեկացնել</w:t>
      </w:r>
      <w:r w:rsidRPr="006E68AD">
        <w:rPr>
          <w:rFonts w:ascii="Sylfaen" w:hAnsi="Sylfaen"/>
          <w:sz w:val="20"/>
          <w:lang w:val="hy-AM"/>
        </w:rPr>
        <w:t xml:space="preserve"> </w:t>
      </w:r>
      <w:r w:rsidRPr="006E68AD">
        <w:rPr>
          <w:rFonts w:ascii="Sylfaen" w:hAnsi="Sylfaen" w:cs="Sylfaen"/>
          <w:sz w:val="20"/>
          <w:lang w:val="hy-AM"/>
        </w:rPr>
        <w:t>Վաճառողին։</w:t>
      </w:r>
    </w:p>
    <w:p w:rsidR="00606A9F" w:rsidRPr="006E68AD" w:rsidRDefault="00606A9F" w:rsidP="00606A9F">
      <w:pPr>
        <w:tabs>
          <w:tab w:val="left" w:pos="720"/>
        </w:tabs>
        <w:ind w:firstLine="709"/>
        <w:jc w:val="both"/>
        <w:rPr>
          <w:rFonts w:ascii="Sylfaen" w:hAnsi="Sylfaen"/>
          <w:sz w:val="12"/>
          <w:szCs w:val="12"/>
          <w:lang w:val="hy-AM"/>
        </w:rPr>
      </w:pPr>
    </w:p>
    <w:p w:rsidR="00606A9F" w:rsidRPr="006E68AD" w:rsidRDefault="00606A9F" w:rsidP="00606A9F">
      <w:pPr>
        <w:ind w:firstLine="709"/>
        <w:jc w:val="both"/>
        <w:rPr>
          <w:rFonts w:ascii="Sylfaen" w:hAnsi="Sylfaen"/>
          <w:b/>
          <w:sz w:val="20"/>
          <w:lang w:val="hy-AM"/>
        </w:rPr>
      </w:pPr>
      <w:r w:rsidRPr="006E68AD">
        <w:rPr>
          <w:rFonts w:ascii="Sylfaen" w:hAnsi="Sylfaen"/>
          <w:b/>
          <w:sz w:val="20"/>
          <w:lang w:val="hy-AM"/>
        </w:rPr>
        <w:t xml:space="preserve">2.2 </w:t>
      </w:r>
      <w:r w:rsidRPr="006E68AD">
        <w:rPr>
          <w:rFonts w:ascii="Sylfaen" w:hAnsi="Sylfaen" w:cs="Sylfaen"/>
          <w:b/>
          <w:sz w:val="20"/>
          <w:lang w:val="hy-AM"/>
        </w:rPr>
        <w:t>Գնորդը</w:t>
      </w:r>
      <w:r w:rsidRPr="006E68AD">
        <w:rPr>
          <w:rFonts w:ascii="Sylfaen" w:hAnsi="Sylfaen"/>
          <w:b/>
          <w:sz w:val="20"/>
          <w:lang w:val="hy-AM"/>
        </w:rPr>
        <w:t xml:space="preserve"> </w:t>
      </w:r>
      <w:r w:rsidRPr="006E68AD">
        <w:rPr>
          <w:rFonts w:ascii="Sylfaen" w:hAnsi="Sylfaen" w:cs="Sylfaen"/>
          <w:b/>
          <w:sz w:val="20"/>
          <w:lang w:val="hy-AM"/>
        </w:rPr>
        <w:t>պարտավոր</w:t>
      </w:r>
      <w:r w:rsidRPr="006E68AD">
        <w:rPr>
          <w:rFonts w:ascii="Sylfaen" w:hAnsi="Sylfaen"/>
          <w:b/>
          <w:sz w:val="20"/>
          <w:lang w:val="hy-AM"/>
        </w:rPr>
        <w:t xml:space="preserve"> </w:t>
      </w:r>
      <w:r w:rsidRPr="006E68AD">
        <w:rPr>
          <w:rFonts w:ascii="Sylfaen" w:hAnsi="Sylfaen" w:cs="Sylfaen"/>
          <w:b/>
          <w:sz w:val="20"/>
          <w:lang w:val="hy-AM"/>
        </w:rPr>
        <w:t>է</w:t>
      </w:r>
      <w:r w:rsidRPr="006E68AD">
        <w:rPr>
          <w:rFonts w:ascii="Sylfaen" w:hAnsi="Sylfaen"/>
          <w:b/>
          <w:sz w:val="20"/>
          <w:lang w:val="hy-AM"/>
        </w:rPr>
        <w:t>`</w:t>
      </w: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 xml:space="preserve">2.2.1 </w:t>
      </w:r>
      <w:r w:rsidRPr="006E68AD">
        <w:rPr>
          <w:rFonts w:ascii="Sylfaen" w:hAnsi="Sylfaen" w:cs="Sylfaen"/>
          <w:sz w:val="20"/>
          <w:lang w:val="hy-AM"/>
        </w:rPr>
        <w:t>Կատարել</w:t>
      </w:r>
      <w:r w:rsidRPr="006E68AD">
        <w:rPr>
          <w:rFonts w:ascii="Sylfaen" w:hAnsi="Sylfaen"/>
          <w:sz w:val="20"/>
          <w:lang w:val="hy-AM"/>
        </w:rPr>
        <w:t xml:space="preserve"> </w:t>
      </w:r>
      <w:r w:rsidRPr="006E68AD">
        <w:rPr>
          <w:rFonts w:ascii="Sylfaen" w:hAnsi="Sylfaen" w:cs="Sylfaen"/>
          <w:sz w:val="20"/>
          <w:lang w:val="hy-AM"/>
        </w:rPr>
        <w:t>պայմանագրին</w:t>
      </w:r>
      <w:r w:rsidRPr="006E68AD">
        <w:rPr>
          <w:rFonts w:ascii="Sylfaen" w:hAnsi="Sylfaen"/>
          <w:sz w:val="20"/>
          <w:lang w:val="hy-AM"/>
        </w:rPr>
        <w:t xml:space="preserve"> </w:t>
      </w:r>
      <w:r w:rsidRPr="006E68AD">
        <w:rPr>
          <w:rFonts w:ascii="Sylfaen" w:hAnsi="Sylfaen" w:cs="Sylfaen"/>
          <w:sz w:val="20"/>
          <w:lang w:val="hy-AM"/>
        </w:rPr>
        <w:t>համապատասխան</w:t>
      </w:r>
      <w:r w:rsidRPr="006E68AD">
        <w:rPr>
          <w:rFonts w:ascii="Sylfaen" w:hAnsi="Sylfaen"/>
          <w:sz w:val="20"/>
          <w:lang w:val="hy-AM"/>
        </w:rPr>
        <w:t xml:space="preserve"> </w:t>
      </w:r>
      <w:r w:rsidRPr="006E68AD">
        <w:rPr>
          <w:rFonts w:ascii="Sylfaen" w:hAnsi="Sylfaen" w:cs="Sylfaen"/>
          <w:sz w:val="20"/>
          <w:lang w:val="hy-AM"/>
        </w:rPr>
        <w:t>մատակարարված</w:t>
      </w:r>
      <w:r w:rsidRPr="006E68AD">
        <w:rPr>
          <w:rFonts w:ascii="Sylfaen" w:hAnsi="Sylfaen"/>
          <w:sz w:val="20"/>
          <w:lang w:val="hy-AM"/>
        </w:rPr>
        <w:t xml:space="preserve"> </w:t>
      </w:r>
      <w:r w:rsidRPr="006E68AD">
        <w:rPr>
          <w:rFonts w:ascii="Sylfaen" w:hAnsi="Sylfaen" w:cs="Sylfaen"/>
          <w:sz w:val="20"/>
          <w:lang w:val="hy-AM"/>
        </w:rPr>
        <w:t>ապրանքի</w:t>
      </w:r>
      <w:r w:rsidRPr="006E68AD">
        <w:rPr>
          <w:rFonts w:ascii="Sylfaen" w:hAnsi="Sylfaen"/>
          <w:sz w:val="20"/>
          <w:lang w:val="hy-AM"/>
        </w:rPr>
        <w:t xml:space="preserve"> </w:t>
      </w:r>
      <w:r w:rsidRPr="006E68AD">
        <w:rPr>
          <w:rFonts w:ascii="Sylfaen" w:hAnsi="Sylfaen" w:cs="Sylfaen"/>
          <w:sz w:val="20"/>
          <w:lang w:val="hy-AM"/>
        </w:rPr>
        <w:t>ընդունումն</w:t>
      </w:r>
      <w:r w:rsidRPr="006E68AD">
        <w:rPr>
          <w:rFonts w:ascii="Sylfaen" w:hAnsi="Sylfaen"/>
          <w:sz w:val="20"/>
          <w:lang w:val="hy-AM"/>
        </w:rPr>
        <w:t xml:space="preserve"> </w:t>
      </w:r>
      <w:r w:rsidRPr="006E68AD">
        <w:rPr>
          <w:rFonts w:ascii="Sylfaen" w:hAnsi="Sylfaen" w:cs="Sylfaen"/>
          <w:sz w:val="20"/>
          <w:lang w:val="hy-AM"/>
        </w:rPr>
        <w:t>ապահովող</w:t>
      </w:r>
      <w:r w:rsidRPr="006E68AD">
        <w:rPr>
          <w:rFonts w:ascii="Sylfaen" w:hAnsi="Sylfaen"/>
          <w:sz w:val="20"/>
          <w:lang w:val="hy-AM"/>
        </w:rPr>
        <w:t xml:space="preserve"> </w:t>
      </w:r>
      <w:r w:rsidRPr="006E68AD">
        <w:rPr>
          <w:rFonts w:ascii="Sylfaen" w:hAnsi="Sylfaen" w:cs="Sylfaen"/>
          <w:sz w:val="20"/>
          <w:lang w:val="hy-AM"/>
        </w:rPr>
        <w:t>բոլոր</w:t>
      </w:r>
      <w:r w:rsidRPr="006E68AD">
        <w:rPr>
          <w:rFonts w:ascii="Sylfaen" w:hAnsi="Sylfaen"/>
          <w:sz w:val="20"/>
          <w:lang w:val="hy-AM"/>
        </w:rPr>
        <w:t xml:space="preserve"> </w:t>
      </w:r>
      <w:r w:rsidRPr="006E68AD">
        <w:rPr>
          <w:rFonts w:ascii="Sylfaen" w:hAnsi="Sylfaen" w:cs="Sylfaen"/>
          <w:sz w:val="20"/>
          <w:lang w:val="hy-AM"/>
        </w:rPr>
        <w:t>անհրաժեշտ</w:t>
      </w:r>
      <w:r w:rsidRPr="006E68AD">
        <w:rPr>
          <w:rFonts w:ascii="Sylfaen" w:hAnsi="Sylfaen"/>
          <w:sz w:val="20"/>
          <w:lang w:val="hy-AM"/>
        </w:rPr>
        <w:t xml:space="preserve"> </w:t>
      </w:r>
      <w:r w:rsidRPr="006E68AD">
        <w:rPr>
          <w:rFonts w:ascii="Sylfaen" w:hAnsi="Sylfaen" w:cs="Sylfaen"/>
          <w:sz w:val="20"/>
          <w:lang w:val="hy-AM"/>
        </w:rPr>
        <w:t>գործողությունները</w:t>
      </w:r>
      <w:r w:rsidRPr="006E68AD">
        <w:rPr>
          <w:rFonts w:ascii="Sylfaen" w:hAnsi="Sylfaen"/>
          <w:sz w:val="20"/>
          <w:lang w:val="hy-AM"/>
        </w:rPr>
        <w:t>:</w:t>
      </w: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 xml:space="preserve">2.2.2 </w:t>
      </w:r>
      <w:r w:rsidRPr="006E68AD">
        <w:rPr>
          <w:rFonts w:ascii="Sylfaen" w:hAnsi="Sylfaen" w:cs="Sylfaen"/>
          <w:sz w:val="20"/>
          <w:lang w:val="hy-AM"/>
        </w:rPr>
        <w:t>Վաճառողի</w:t>
      </w:r>
      <w:r w:rsidRPr="006E68AD">
        <w:rPr>
          <w:rFonts w:ascii="Sylfaen" w:hAnsi="Sylfaen"/>
          <w:sz w:val="20"/>
          <w:lang w:val="hy-AM"/>
        </w:rPr>
        <w:t xml:space="preserve"> </w:t>
      </w:r>
      <w:r w:rsidRPr="006E68AD">
        <w:rPr>
          <w:rFonts w:ascii="Sylfaen" w:hAnsi="Sylfaen" w:cs="Sylfaen"/>
          <w:sz w:val="20"/>
          <w:lang w:val="hy-AM"/>
        </w:rPr>
        <w:t>հանձնած</w:t>
      </w:r>
      <w:r w:rsidRPr="006E68AD">
        <w:rPr>
          <w:rFonts w:ascii="Sylfaen" w:hAnsi="Sylfaen"/>
          <w:sz w:val="20"/>
          <w:lang w:val="hy-AM"/>
        </w:rPr>
        <w:t xml:space="preserve"> </w:t>
      </w:r>
      <w:r w:rsidRPr="006E68AD">
        <w:rPr>
          <w:rFonts w:ascii="Sylfaen" w:hAnsi="Sylfaen" w:cs="Sylfaen"/>
          <w:sz w:val="20"/>
          <w:lang w:val="hy-AM"/>
        </w:rPr>
        <w:t>ապրանքից</w:t>
      </w:r>
      <w:r w:rsidRPr="006E68AD">
        <w:rPr>
          <w:rFonts w:ascii="Sylfaen" w:hAnsi="Sylfaen"/>
          <w:sz w:val="20"/>
          <w:lang w:val="hy-AM"/>
        </w:rPr>
        <w:t xml:space="preserve"> </w:t>
      </w:r>
      <w:r w:rsidRPr="006E68AD">
        <w:rPr>
          <w:rFonts w:ascii="Sylfaen" w:hAnsi="Sylfaen" w:cs="Sylfaen"/>
          <w:sz w:val="20"/>
          <w:lang w:val="hy-AM"/>
        </w:rPr>
        <w:t>պայմանագրին</w:t>
      </w:r>
      <w:r w:rsidRPr="006E68AD">
        <w:rPr>
          <w:rFonts w:ascii="Sylfaen" w:hAnsi="Sylfaen"/>
          <w:sz w:val="20"/>
          <w:lang w:val="hy-AM"/>
        </w:rPr>
        <w:t xml:space="preserve"> </w:t>
      </w:r>
      <w:r w:rsidRPr="006E68AD">
        <w:rPr>
          <w:rFonts w:ascii="Sylfaen" w:hAnsi="Sylfaen" w:cs="Sylfaen"/>
          <w:sz w:val="20"/>
          <w:lang w:val="hy-AM"/>
        </w:rPr>
        <w:t>համապատասխան</w:t>
      </w:r>
      <w:r w:rsidRPr="006E68AD">
        <w:rPr>
          <w:rFonts w:ascii="Sylfaen" w:hAnsi="Sylfaen"/>
          <w:sz w:val="20"/>
          <w:lang w:val="hy-AM"/>
        </w:rPr>
        <w:t xml:space="preserve"> </w:t>
      </w:r>
      <w:r w:rsidRPr="006E68AD">
        <w:rPr>
          <w:rFonts w:ascii="Sylfaen" w:hAnsi="Sylfaen" w:cs="Sylfaen"/>
          <w:sz w:val="20"/>
          <w:lang w:val="hy-AM"/>
        </w:rPr>
        <w:t>հրաժարվելու</w:t>
      </w:r>
      <w:r w:rsidRPr="006E68AD">
        <w:rPr>
          <w:rFonts w:ascii="Sylfaen" w:hAnsi="Sylfaen"/>
          <w:sz w:val="20"/>
          <w:lang w:val="hy-AM"/>
        </w:rPr>
        <w:t xml:space="preserve"> </w:t>
      </w:r>
      <w:r w:rsidRPr="006E68AD">
        <w:rPr>
          <w:rFonts w:ascii="Sylfaen" w:hAnsi="Sylfaen" w:cs="Sylfaen"/>
          <w:sz w:val="20"/>
          <w:lang w:val="hy-AM"/>
        </w:rPr>
        <w:t>դեպքում</w:t>
      </w:r>
      <w:r w:rsidRPr="006E68AD">
        <w:rPr>
          <w:rFonts w:ascii="Sylfaen" w:hAnsi="Sylfaen"/>
          <w:sz w:val="20"/>
          <w:lang w:val="hy-AM"/>
        </w:rPr>
        <w:t xml:space="preserve">, </w:t>
      </w:r>
      <w:r w:rsidRPr="006E68AD">
        <w:rPr>
          <w:rFonts w:ascii="Sylfaen" w:hAnsi="Sylfaen" w:cs="Sylfaen"/>
          <w:sz w:val="20"/>
          <w:lang w:val="hy-AM"/>
        </w:rPr>
        <w:t>ապահովել</w:t>
      </w:r>
      <w:r w:rsidRPr="006E68AD">
        <w:rPr>
          <w:rFonts w:ascii="Sylfaen" w:hAnsi="Sylfaen"/>
          <w:sz w:val="20"/>
          <w:lang w:val="hy-AM"/>
        </w:rPr>
        <w:t xml:space="preserve"> </w:t>
      </w:r>
      <w:r w:rsidRPr="006E68AD">
        <w:rPr>
          <w:rFonts w:ascii="Sylfaen" w:hAnsi="Sylfaen" w:cs="Sylfaen"/>
          <w:sz w:val="20"/>
          <w:lang w:val="hy-AM"/>
        </w:rPr>
        <w:t>այդ</w:t>
      </w:r>
      <w:r w:rsidRPr="006E68AD">
        <w:rPr>
          <w:rFonts w:ascii="Sylfaen" w:hAnsi="Sylfaen"/>
          <w:sz w:val="20"/>
          <w:lang w:val="hy-AM"/>
        </w:rPr>
        <w:t xml:space="preserve"> </w:t>
      </w:r>
      <w:r w:rsidRPr="006E68AD">
        <w:rPr>
          <w:rFonts w:ascii="Sylfaen" w:hAnsi="Sylfaen" w:cs="Sylfaen"/>
          <w:sz w:val="20"/>
          <w:lang w:val="hy-AM"/>
        </w:rPr>
        <w:t>ապրանքի</w:t>
      </w:r>
      <w:r w:rsidRPr="006E68AD">
        <w:rPr>
          <w:rFonts w:ascii="Sylfaen" w:hAnsi="Sylfaen"/>
          <w:sz w:val="20"/>
          <w:lang w:val="hy-AM"/>
        </w:rPr>
        <w:t xml:space="preserve"> </w:t>
      </w:r>
      <w:r w:rsidRPr="006E68AD">
        <w:rPr>
          <w:rFonts w:ascii="Sylfaen" w:hAnsi="Sylfaen" w:cs="Sylfaen"/>
          <w:sz w:val="20"/>
          <w:lang w:val="hy-AM"/>
        </w:rPr>
        <w:t>պատասխանատու</w:t>
      </w:r>
      <w:r w:rsidRPr="006E68AD">
        <w:rPr>
          <w:rFonts w:ascii="Sylfaen" w:hAnsi="Sylfaen"/>
          <w:sz w:val="20"/>
          <w:lang w:val="hy-AM"/>
        </w:rPr>
        <w:t xml:space="preserve"> </w:t>
      </w:r>
      <w:r w:rsidRPr="006E68AD">
        <w:rPr>
          <w:rFonts w:ascii="Sylfaen" w:hAnsi="Sylfaen" w:cs="Sylfaen"/>
          <w:sz w:val="20"/>
          <w:lang w:val="hy-AM"/>
        </w:rPr>
        <w:t>պահպանությունը</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դրա</w:t>
      </w:r>
      <w:r w:rsidRPr="006E68AD">
        <w:rPr>
          <w:rFonts w:ascii="Sylfaen" w:hAnsi="Sylfaen"/>
          <w:sz w:val="20"/>
          <w:lang w:val="hy-AM"/>
        </w:rPr>
        <w:t xml:space="preserve"> </w:t>
      </w:r>
      <w:r w:rsidRPr="006E68AD">
        <w:rPr>
          <w:rFonts w:ascii="Sylfaen" w:hAnsi="Sylfaen" w:cs="Sylfaen"/>
          <w:sz w:val="20"/>
          <w:lang w:val="hy-AM"/>
        </w:rPr>
        <w:t>մասին</w:t>
      </w:r>
      <w:r w:rsidRPr="006E68AD">
        <w:rPr>
          <w:rFonts w:ascii="Sylfaen" w:hAnsi="Sylfaen"/>
          <w:sz w:val="20"/>
          <w:lang w:val="hy-AM"/>
        </w:rPr>
        <w:t xml:space="preserve"> </w:t>
      </w:r>
      <w:r w:rsidRPr="006E68AD">
        <w:rPr>
          <w:rFonts w:ascii="Sylfaen" w:hAnsi="Sylfaen" w:cs="Sylfaen"/>
          <w:sz w:val="20"/>
          <w:lang w:val="hy-AM"/>
        </w:rPr>
        <w:t>անհապաղ</w:t>
      </w:r>
      <w:r w:rsidRPr="006E68AD">
        <w:rPr>
          <w:rFonts w:ascii="Sylfaen" w:hAnsi="Sylfaen"/>
          <w:sz w:val="20"/>
          <w:lang w:val="hy-AM"/>
        </w:rPr>
        <w:t xml:space="preserve"> </w:t>
      </w:r>
      <w:r w:rsidRPr="006E68AD">
        <w:rPr>
          <w:rFonts w:ascii="Sylfaen" w:hAnsi="Sylfaen" w:cs="Sylfaen"/>
          <w:sz w:val="20"/>
          <w:lang w:val="hy-AM"/>
        </w:rPr>
        <w:t>տեղեկացնել</w:t>
      </w:r>
      <w:r w:rsidRPr="006E68AD">
        <w:rPr>
          <w:rFonts w:ascii="Sylfaen" w:hAnsi="Sylfaen"/>
          <w:sz w:val="20"/>
          <w:lang w:val="hy-AM"/>
        </w:rPr>
        <w:t xml:space="preserve"> </w:t>
      </w:r>
      <w:r w:rsidRPr="006E68AD">
        <w:rPr>
          <w:rFonts w:ascii="Sylfaen" w:hAnsi="Sylfaen" w:cs="Sylfaen"/>
          <w:sz w:val="20"/>
          <w:lang w:val="hy-AM"/>
        </w:rPr>
        <w:t>Վաճառողին</w:t>
      </w:r>
      <w:r w:rsidRPr="006E68AD">
        <w:rPr>
          <w:rFonts w:ascii="Sylfaen" w:hAnsi="Sylfaen"/>
          <w:sz w:val="20"/>
          <w:lang w:val="hy-AM"/>
        </w:rPr>
        <w:t>:</w:t>
      </w: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 xml:space="preserve">2.2.3 </w:t>
      </w:r>
      <w:r w:rsidRPr="006E68AD">
        <w:rPr>
          <w:rFonts w:ascii="Sylfaen" w:hAnsi="Sylfaen" w:cs="Sylfaen"/>
          <w:sz w:val="20"/>
          <w:lang w:val="hy-AM"/>
        </w:rPr>
        <w:t>Պայմանագրով</w:t>
      </w:r>
      <w:r w:rsidRPr="006E68AD">
        <w:rPr>
          <w:rFonts w:ascii="Sylfaen" w:hAnsi="Sylfaen"/>
          <w:sz w:val="20"/>
          <w:lang w:val="hy-AM"/>
        </w:rPr>
        <w:t xml:space="preserve"> </w:t>
      </w:r>
      <w:r w:rsidRPr="006E68AD">
        <w:rPr>
          <w:rFonts w:ascii="Sylfaen" w:hAnsi="Sylfaen" w:cs="Sylfaen"/>
          <w:sz w:val="20"/>
          <w:lang w:val="hy-AM"/>
        </w:rPr>
        <w:t>նախատեսված</w:t>
      </w:r>
      <w:r w:rsidRPr="006E68AD">
        <w:rPr>
          <w:rFonts w:ascii="Sylfaen" w:hAnsi="Sylfaen"/>
          <w:sz w:val="20"/>
          <w:lang w:val="hy-AM"/>
        </w:rPr>
        <w:t xml:space="preserve"> </w:t>
      </w:r>
      <w:r w:rsidRPr="006E68AD">
        <w:rPr>
          <w:rFonts w:ascii="Sylfaen" w:hAnsi="Sylfaen" w:cs="Sylfaen"/>
          <w:sz w:val="20"/>
          <w:lang w:val="hy-AM"/>
        </w:rPr>
        <w:t>կարգով</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ժամկետներում</w:t>
      </w:r>
      <w:r w:rsidRPr="006E68AD">
        <w:rPr>
          <w:rFonts w:ascii="Sylfaen" w:hAnsi="Sylfaen"/>
          <w:sz w:val="20"/>
          <w:lang w:val="hy-AM"/>
        </w:rPr>
        <w:t xml:space="preserve"> </w:t>
      </w:r>
      <w:r w:rsidRPr="006E68AD">
        <w:rPr>
          <w:rFonts w:ascii="Sylfaen" w:hAnsi="Sylfaen" w:cs="Sylfaen"/>
          <w:sz w:val="20"/>
          <w:lang w:val="hy-AM"/>
        </w:rPr>
        <w:t>մատակարարված</w:t>
      </w:r>
      <w:r w:rsidRPr="006E68AD">
        <w:rPr>
          <w:rFonts w:ascii="Sylfaen" w:hAnsi="Sylfaen"/>
          <w:sz w:val="20"/>
          <w:lang w:val="hy-AM"/>
        </w:rPr>
        <w:t xml:space="preserve"> </w:t>
      </w:r>
      <w:r w:rsidRPr="006E68AD">
        <w:rPr>
          <w:rFonts w:ascii="Sylfaen" w:hAnsi="Sylfaen" w:cs="Sylfaen"/>
          <w:sz w:val="20"/>
          <w:lang w:val="hy-AM"/>
        </w:rPr>
        <w:t>ապրանքն</w:t>
      </w:r>
      <w:r w:rsidRPr="006E68AD">
        <w:rPr>
          <w:rFonts w:ascii="Sylfaen" w:hAnsi="Sylfaen"/>
          <w:sz w:val="20"/>
          <w:lang w:val="hy-AM"/>
        </w:rPr>
        <w:t xml:space="preserve"> </w:t>
      </w:r>
      <w:r w:rsidRPr="006E68AD">
        <w:rPr>
          <w:rFonts w:ascii="Sylfaen" w:hAnsi="Sylfaen" w:cs="Sylfaen"/>
          <w:sz w:val="20"/>
          <w:lang w:val="hy-AM"/>
        </w:rPr>
        <w:t>ընդունելու</w:t>
      </w:r>
      <w:r w:rsidRPr="006E68AD">
        <w:rPr>
          <w:rFonts w:ascii="Sylfaen" w:hAnsi="Sylfaen"/>
          <w:sz w:val="20"/>
          <w:lang w:val="hy-AM"/>
        </w:rPr>
        <w:t xml:space="preserve"> </w:t>
      </w:r>
      <w:r w:rsidRPr="006E68AD">
        <w:rPr>
          <w:rFonts w:ascii="Sylfaen" w:hAnsi="Sylfaen" w:cs="Sylfaen"/>
          <w:sz w:val="20"/>
          <w:lang w:val="hy-AM"/>
        </w:rPr>
        <w:t>դեպքում</w:t>
      </w:r>
      <w:r w:rsidRPr="006E68AD">
        <w:rPr>
          <w:rFonts w:ascii="Sylfaen" w:hAnsi="Sylfaen"/>
          <w:sz w:val="20"/>
          <w:lang w:val="hy-AM"/>
        </w:rPr>
        <w:t xml:space="preserve"> </w:t>
      </w:r>
      <w:r w:rsidRPr="006E68AD">
        <w:rPr>
          <w:rFonts w:ascii="Sylfaen" w:hAnsi="Sylfaen" w:cs="Sylfaen"/>
          <w:sz w:val="20"/>
          <w:lang w:val="hy-AM"/>
        </w:rPr>
        <w:t>Վաճառողին</w:t>
      </w:r>
      <w:r w:rsidRPr="006E68AD">
        <w:rPr>
          <w:rFonts w:ascii="Sylfaen" w:hAnsi="Sylfaen"/>
          <w:sz w:val="20"/>
          <w:lang w:val="hy-AM"/>
        </w:rPr>
        <w:t xml:space="preserve"> </w:t>
      </w:r>
      <w:r w:rsidRPr="006E68AD">
        <w:rPr>
          <w:rFonts w:ascii="Sylfaen" w:hAnsi="Sylfaen" w:cs="Sylfaen"/>
          <w:sz w:val="20"/>
          <w:lang w:val="hy-AM"/>
        </w:rPr>
        <w:t>վճարել</w:t>
      </w:r>
      <w:r w:rsidRPr="006E68AD">
        <w:rPr>
          <w:rFonts w:ascii="Sylfaen" w:hAnsi="Sylfaen"/>
          <w:sz w:val="20"/>
          <w:lang w:val="hy-AM"/>
        </w:rPr>
        <w:t xml:space="preserve"> </w:t>
      </w:r>
      <w:r w:rsidRPr="006E68AD">
        <w:rPr>
          <w:rFonts w:ascii="Sylfaen" w:hAnsi="Sylfaen" w:cs="Sylfaen"/>
          <w:sz w:val="20"/>
          <w:lang w:val="hy-AM"/>
        </w:rPr>
        <w:t>վերջինիս</w:t>
      </w:r>
      <w:r w:rsidRPr="006E68AD">
        <w:rPr>
          <w:rFonts w:ascii="Sylfaen" w:hAnsi="Sylfaen"/>
          <w:sz w:val="20"/>
          <w:lang w:val="hy-AM"/>
        </w:rPr>
        <w:t xml:space="preserve"> </w:t>
      </w:r>
      <w:r w:rsidRPr="006E68AD">
        <w:rPr>
          <w:rFonts w:ascii="Sylfaen" w:hAnsi="Sylfaen" w:cs="Sylfaen"/>
          <w:sz w:val="20"/>
          <w:lang w:val="hy-AM"/>
        </w:rPr>
        <w:t>վճարման</w:t>
      </w:r>
      <w:r w:rsidRPr="006E68AD">
        <w:rPr>
          <w:rFonts w:ascii="Sylfaen" w:hAnsi="Sylfaen"/>
          <w:sz w:val="20"/>
          <w:lang w:val="hy-AM"/>
        </w:rPr>
        <w:t xml:space="preserve"> </w:t>
      </w:r>
      <w:r w:rsidRPr="006E68AD">
        <w:rPr>
          <w:rFonts w:ascii="Sylfaen" w:hAnsi="Sylfaen" w:cs="Sylfaen"/>
          <w:sz w:val="20"/>
          <w:lang w:val="hy-AM"/>
        </w:rPr>
        <w:t>ենթակա</w:t>
      </w:r>
      <w:r w:rsidRPr="006E68AD">
        <w:rPr>
          <w:rFonts w:ascii="Sylfaen" w:hAnsi="Sylfaen"/>
          <w:sz w:val="20"/>
          <w:lang w:val="hy-AM"/>
        </w:rPr>
        <w:t xml:space="preserve"> </w:t>
      </w:r>
      <w:r w:rsidRPr="006E68AD">
        <w:rPr>
          <w:rFonts w:ascii="Sylfaen" w:hAnsi="Sylfaen" w:cs="Sylfaen"/>
          <w:sz w:val="20"/>
          <w:lang w:val="hy-AM"/>
        </w:rPr>
        <w:t>գումարները</w:t>
      </w:r>
      <w:r w:rsidRPr="006E68AD">
        <w:rPr>
          <w:rFonts w:ascii="Sylfaen" w:hAnsi="Sylfaen"/>
          <w:sz w:val="20"/>
          <w:lang w:val="hy-AM"/>
        </w:rPr>
        <w:t xml:space="preserve">, </w:t>
      </w:r>
      <w:r w:rsidRPr="006E68AD">
        <w:rPr>
          <w:rFonts w:ascii="Sylfaen" w:hAnsi="Sylfaen" w:cs="Sylfaen"/>
          <w:sz w:val="20"/>
          <w:lang w:val="hy-AM"/>
        </w:rPr>
        <w:t>իսկ</w:t>
      </w:r>
      <w:r w:rsidRPr="006E68AD">
        <w:rPr>
          <w:rFonts w:ascii="Sylfaen" w:hAnsi="Sylfaen"/>
          <w:sz w:val="20"/>
          <w:lang w:val="hy-AM"/>
        </w:rPr>
        <w:t xml:space="preserve"> </w:t>
      </w:r>
      <w:r w:rsidRPr="006E68AD">
        <w:rPr>
          <w:rFonts w:ascii="Sylfaen" w:hAnsi="Sylfaen" w:cs="Sylfaen"/>
          <w:sz w:val="20"/>
          <w:lang w:val="hy-AM"/>
        </w:rPr>
        <w:t>վճարման</w:t>
      </w:r>
      <w:r w:rsidRPr="006E68AD">
        <w:rPr>
          <w:rFonts w:ascii="Sylfaen" w:hAnsi="Sylfaen"/>
          <w:sz w:val="20"/>
          <w:lang w:val="hy-AM"/>
        </w:rPr>
        <w:t xml:space="preserve"> </w:t>
      </w:r>
      <w:r w:rsidRPr="006E68AD">
        <w:rPr>
          <w:rFonts w:ascii="Sylfaen" w:hAnsi="Sylfaen" w:cs="Sylfaen"/>
          <w:sz w:val="20"/>
          <w:lang w:val="hy-AM"/>
        </w:rPr>
        <w:t>ժամկետի</w:t>
      </w:r>
      <w:r w:rsidRPr="006E68AD">
        <w:rPr>
          <w:rFonts w:ascii="Sylfaen" w:hAnsi="Sylfaen"/>
          <w:sz w:val="20"/>
          <w:lang w:val="hy-AM"/>
        </w:rPr>
        <w:t xml:space="preserve"> </w:t>
      </w:r>
      <w:r w:rsidRPr="006E68AD">
        <w:rPr>
          <w:rFonts w:ascii="Sylfaen" w:hAnsi="Sylfaen" w:cs="Sylfaen"/>
          <w:sz w:val="20"/>
          <w:lang w:val="hy-AM"/>
        </w:rPr>
        <w:t>խախտման</w:t>
      </w:r>
      <w:r w:rsidRPr="006E68AD">
        <w:rPr>
          <w:rFonts w:ascii="Sylfaen" w:hAnsi="Sylfaen"/>
          <w:sz w:val="20"/>
          <w:lang w:val="hy-AM"/>
        </w:rPr>
        <w:t xml:space="preserve"> </w:t>
      </w:r>
      <w:r w:rsidRPr="006E68AD">
        <w:rPr>
          <w:rFonts w:ascii="Sylfaen" w:hAnsi="Sylfaen" w:cs="Sylfaen"/>
          <w:sz w:val="20"/>
          <w:lang w:val="hy-AM"/>
        </w:rPr>
        <w:t>դեպքում</w:t>
      </w:r>
      <w:r w:rsidRPr="006E68AD">
        <w:rPr>
          <w:rFonts w:ascii="Sylfaen" w:hAnsi="Sylfaen"/>
          <w:sz w:val="20"/>
          <w:lang w:val="hy-AM"/>
        </w:rPr>
        <w:t xml:space="preserve">` </w:t>
      </w:r>
      <w:r w:rsidRPr="006E68AD">
        <w:rPr>
          <w:rFonts w:ascii="Sylfaen" w:hAnsi="Sylfaen" w:cs="Sylfaen"/>
          <w:sz w:val="20"/>
          <w:lang w:val="hy-AM"/>
        </w:rPr>
        <w:t>նաև</w:t>
      </w:r>
      <w:r w:rsidRPr="006E68AD">
        <w:rPr>
          <w:rFonts w:ascii="Sylfaen" w:hAnsi="Sylfaen"/>
          <w:sz w:val="20"/>
          <w:lang w:val="hy-AM"/>
        </w:rPr>
        <w:t xml:space="preserve"> </w:t>
      </w:r>
      <w:r w:rsidRPr="006E68AD">
        <w:rPr>
          <w:rFonts w:ascii="Sylfaen" w:hAnsi="Sylfaen" w:cs="Sylfaen"/>
          <w:sz w:val="20"/>
          <w:lang w:val="hy-AM"/>
        </w:rPr>
        <w:t>պայմանագրի</w:t>
      </w:r>
      <w:r w:rsidRPr="006E68AD">
        <w:rPr>
          <w:rFonts w:ascii="Sylfaen" w:hAnsi="Sylfaen"/>
          <w:sz w:val="20"/>
          <w:lang w:val="hy-AM"/>
        </w:rPr>
        <w:t xml:space="preserve">  6.5 </w:t>
      </w:r>
      <w:r w:rsidRPr="006E68AD">
        <w:rPr>
          <w:rFonts w:ascii="Sylfaen" w:hAnsi="Sylfaen" w:cs="Sylfaen"/>
          <w:sz w:val="20"/>
          <w:lang w:val="hy-AM"/>
        </w:rPr>
        <w:t>կետով</w:t>
      </w:r>
      <w:r w:rsidRPr="006E68AD">
        <w:rPr>
          <w:rFonts w:ascii="Sylfaen" w:hAnsi="Sylfaen"/>
          <w:sz w:val="20"/>
          <w:lang w:val="hy-AM"/>
        </w:rPr>
        <w:t xml:space="preserve"> </w:t>
      </w:r>
      <w:r w:rsidRPr="006E68AD">
        <w:rPr>
          <w:rFonts w:ascii="Sylfaen" w:hAnsi="Sylfaen" w:cs="Sylfaen"/>
          <w:sz w:val="20"/>
          <w:lang w:val="hy-AM"/>
        </w:rPr>
        <w:t>նախատեսված</w:t>
      </w:r>
      <w:r w:rsidRPr="006E68AD">
        <w:rPr>
          <w:rFonts w:ascii="Sylfaen" w:hAnsi="Sylfaen"/>
          <w:sz w:val="20"/>
          <w:lang w:val="hy-AM"/>
        </w:rPr>
        <w:t xml:space="preserve"> </w:t>
      </w:r>
      <w:r w:rsidRPr="006E68AD">
        <w:rPr>
          <w:rFonts w:ascii="Sylfaen" w:hAnsi="Sylfaen" w:cs="Sylfaen"/>
          <w:sz w:val="20"/>
          <w:lang w:val="hy-AM"/>
        </w:rPr>
        <w:t>տույժը։</w:t>
      </w: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 xml:space="preserve">2.2.4 </w:t>
      </w:r>
      <w:r w:rsidRPr="006E68AD">
        <w:rPr>
          <w:rFonts w:ascii="Sylfaen" w:hAnsi="Sylfaen" w:cs="Sylfaen"/>
          <w:sz w:val="20"/>
          <w:lang w:val="hy-AM"/>
        </w:rPr>
        <w:t>Ապրանքի</w:t>
      </w:r>
      <w:r w:rsidRPr="006E68AD">
        <w:rPr>
          <w:rFonts w:ascii="Sylfaen" w:hAnsi="Sylfaen"/>
          <w:sz w:val="20"/>
          <w:lang w:val="hy-AM"/>
        </w:rPr>
        <w:t xml:space="preserve"> </w:t>
      </w:r>
      <w:r w:rsidRPr="006E68AD">
        <w:rPr>
          <w:rFonts w:ascii="Sylfaen" w:hAnsi="Sylfaen" w:cs="Sylfaen"/>
          <w:sz w:val="20"/>
          <w:lang w:val="hy-AM"/>
        </w:rPr>
        <w:t>քանակի</w:t>
      </w:r>
      <w:r w:rsidRPr="006E68AD">
        <w:rPr>
          <w:rFonts w:ascii="Sylfaen" w:hAnsi="Sylfaen"/>
          <w:sz w:val="20"/>
          <w:lang w:val="hy-AM"/>
        </w:rPr>
        <w:t xml:space="preserve">, </w:t>
      </w:r>
      <w:r w:rsidRPr="006E68AD">
        <w:rPr>
          <w:rFonts w:ascii="Sylfaen" w:hAnsi="Sylfaen" w:cs="Sylfaen"/>
          <w:sz w:val="20"/>
          <w:lang w:val="hy-AM"/>
        </w:rPr>
        <w:t>տեսականու</w:t>
      </w:r>
      <w:r w:rsidRPr="006E68AD">
        <w:rPr>
          <w:rFonts w:ascii="Sylfaen" w:hAnsi="Sylfaen"/>
          <w:sz w:val="20"/>
          <w:lang w:val="hy-AM"/>
        </w:rPr>
        <w:t xml:space="preserve">, </w:t>
      </w:r>
      <w:r w:rsidRPr="006E68AD">
        <w:rPr>
          <w:rFonts w:ascii="Sylfaen" w:hAnsi="Sylfaen" w:cs="Sylfaen"/>
          <w:sz w:val="20"/>
          <w:lang w:val="hy-AM"/>
        </w:rPr>
        <w:t>որակի</w:t>
      </w:r>
      <w:r w:rsidRPr="006E68AD">
        <w:rPr>
          <w:rFonts w:ascii="Sylfaen" w:hAnsi="Sylfaen"/>
          <w:sz w:val="20"/>
          <w:lang w:val="hy-AM"/>
        </w:rPr>
        <w:t xml:space="preserve"> </w:t>
      </w:r>
      <w:r w:rsidRPr="006E68AD">
        <w:rPr>
          <w:rFonts w:ascii="Sylfaen" w:hAnsi="Sylfaen" w:cs="Sylfaen"/>
          <w:sz w:val="20"/>
          <w:lang w:val="hy-AM"/>
        </w:rPr>
        <w:t>մասին</w:t>
      </w:r>
      <w:r w:rsidRPr="006E68AD">
        <w:rPr>
          <w:rFonts w:ascii="Sylfaen" w:hAnsi="Sylfaen"/>
          <w:sz w:val="20"/>
          <w:lang w:val="hy-AM"/>
        </w:rPr>
        <w:t xml:space="preserve"> </w:t>
      </w:r>
      <w:r w:rsidRPr="006E68AD">
        <w:rPr>
          <w:rFonts w:ascii="Sylfaen" w:hAnsi="Sylfaen" w:cs="Sylfaen"/>
          <w:sz w:val="20"/>
          <w:lang w:val="hy-AM"/>
        </w:rPr>
        <w:t>պայմանագրի</w:t>
      </w:r>
      <w:r w:rsidRPr="006E68AD">
        <w:rPr>
          <w:rFonts w:ascii="Sylfaen" w:hAnsi="Sylfaen"/>
          <w:sz w:val="20"/>
          <w:lang w:val="hy-AM"/>
        </w:rPr>
        <w:t xml:space="preserve"> </w:t>
      </w:r>
      <w:r w:rsidRPr="006E68AD">
        <w:rPr>
          <w:rFonts w:ascii="Sylfaen" w:hAnsi="Sylfaen" w:cs="Sylfaen"/>
          <w:sz w:val="20"/>
          <w:lang w:val="hy-AM"/>
        </w:rPr>
        <w:t>պայմանները</w:t>
      </w:r>
      <w:r w:rsidRPr="006E68AD">
        <w:rPr>
          <w:rFonts w:ascii="Sylfaen" w:hAnsi="Sylfaen"/>
          <w:sz w:val="20"/>
          <w:lang w:val="hy-AM"/>
        </w:rPr>
        <w:t xml:space="preserve"> </w:t>
      </w:r>
      <w:r w:rsidRPr="006E68AD">
        <w:rPr>
          <w:rFonts w:ascii="Sylfaen" w:hAnsi="Sylfaen" w:cs="Sylfaen"/>
          <w:sz w:val="20"/>
          <w:lang w:val="hy-AM"/>
        </w:rPr>
        <w:t>խախտելու</w:t>
      </w:r>
      <w:r w:rsidRPr="006E68AD">
        <w:rPr>
          <w:rFonts w:ascii="Sylfaen" w:hAnsi="Sylfaen"/>
          <w:sz w:val="20"/>
          <w:lang w:val="hy-AM"/>
        </w:rPr>
        <w:t xml:space="preserve"> </w:t>
      </w:r>
      <w:r w:rsidRPr="006E68AD">
        <w:rPr>
          <w:rFonts w:ascii="Sylfaen" w:hAnsi="Sylfaen" w:cs="Sylfaen"/>
          <w:sz w:val="20"/>
          <w:lang w:val="hy-AM"/>
        </w:rPr>
        <w:t>մասին</w:t>
      </w:r>
      <w:r w:rsidRPr="006E68AD">
        <w:rPr>
          <w:rFonts w:ascii="Sylfaen" w:hAnsi="Sylfaen"/>
          <w:sz w:val="20"/>
          <w:lang w:val="hy-AM"/>
        </w:rPr>
        <w:t xml:space="preserve"> </w:t>
      </w:r>
      <w:r w:rsidRPr="006E68AD">
        <w:rPr>
          <w:rFonts w:ascii="Sylfaen" w:hAnsi="Sylfaen" w:cs="Sylfaen"/>
          <w:sz w:val="20"/>
          <w:lang w:val="hy-AM"/>
        </w:rPr>
        <w:t>Վաճառողին</w:t>
      </w:r>
      <w:r w:rsidRPr="006E68AD">
        <w:rPr>
          <w:rFonts w:ascii="Sylfaen" w:hAnsi="Sylfaen"/>
          <w:sz w:val="20"/>
          <w:lang w:val="hy-AM"/>
        </w:rPr>
        <w:t xml:space="preserve"> </w:t>
      </w:r>
      <w:r w:rsidRPr="006E68AD">
        <w:rPr>
          <w:rFonts w:ascii="Sylfaen" w:hAnsi="Sylfaen" w:cs="Sylfaen"/>
          <w:sz w:val="20"/>
          <w:lang w:val="hy-AM"/>
        </w:rPr>
        <w:t>ծանուցել</w:t>
      </w:r>
      <w:r w:rsidRPr="006E68AD">
        <w:rPr>
          <w:rFonts w:ascii="Sylfaen" w:hAnsi="Sylfaen"/>
          <w:sz w:val="20"/>
          <w:lang w:val="hy-AM"/>
        </w:rPr>
        <w:t xml:space="preserve"> </w:t>
      </w:r>
      <w:r w:rsidRPr="006E68AD">
        <w:rPr>
          <w:rFonts w:ascii="Sylfaen" w:hAnsi="Sylfaen" w:cs="Sylfaen"/>
          <w:sz w:val="20"/>
          <w:lang w:val="hy-AM"/>
        </w:rPr>
        <w:t>թերությունը</w:t>
      </w:r>
      <w:r w:rsidRPr="006E68AD">
        <w:rPr>
          <w:rFonts w:ascii="Sylfaen" w:hAnsi="Sylfaen"/>
          <w:sz w:val="20"/>
          <w:lang w:val="hy-AM"/>
        </w:rPr>
        <w:t xml:space="preserve"> </w:t>
      </w:r>
      <w:r w:rsidRPr="006E68AD">
        <w:rPr>
          <w:rFonts w:ascii="Sylfaen" w:hAnsi="Sylfaen" w:cs="Sylfaen"/>
          <w:sz w:val="20"/>
          <w:lang w:val="hy-AM"/>
        </w:rPr>
        <w:t>հայտնաբերելուց</w:t>
      </w:r>
      <w:r w:rsidRPr="006E68AD">
        <w:rPr>
          <w:rFonts w:ascii="Sylfaen" w:hAnsi="Sylfaen"/>
          <w:sz w:val="20"/>
          <w:lang w:val="hy-AM"/>
        </w:rPr>
        <w:t xml:space="preserve"> </w:t>
      </w:r>
      <w:r w:rsidRPr="006E68AD">
        <w:rPr>
          <w:rFonts w:ascii="Sylfaen" w:hAnsi="Sylfaen" w:cs="Sylfaen"/>
          <w:sz w:val="20"/>
          <w:lang w:val="hy-AM"/>
        </w:rPr>
        <w:t>հետո</w:t>
      </w:r>
      <w:r w:rsidRPr="006E68AD">
        <w:rPr>
          <w:rFonts w:ascii="Sylfaen" w:hAnsi="Sylfaen"/>
          <w:sz w:val="20"/>
          <w:lang w:val="hy-AM"/>
        </w:rPr>
        <w:t xml:space="preserve"> </w:t>
      </w:r>
      <w:r w:rsidRPr="006E68AD">
        <w:rPr>
          <w:rFonts w:ascii="Sylfaen" w:hAnsi="Sylfaen" w:cs="Sylfaen"/>
          <w:sz w:val="20"/>
          <w:lang w:val="hy-AM"/>
        </w:rPr>
        <w:t>անմիջապես</w:t>
      </w:r>
      <w:r w:rsidRPr="006E68AD">
        <w:rPr>
          <w:rFonts w:ascii="Sylfaen" w:hAnsi="Sylfaen"/>
          <w:sz w:val="20"/>
          <w:lang w:val="hy-AM"/>
        </w:rPr>
        <w:t xml:space="preserve"> </w:t>
      </w:r>
      <w:r w:rsidRPr="006E68AD">
        <w:rPr>
          <w:rFonts w:ascii="Sylfaen" w:hAnsi="Sylfaen" w:cs="Sylfaen"/>
          <w:sz w:val="20"/>
          <w:lang w:val="hy-AM"/>
        </w:rPr>
        <w:t>կամ</w:t>
      </w:r>
      <w:r w:rsidRPr="006E68AD">
        <w:rPr>
          <w:rFonts w:ascii="Sylfaen" w:hAnsi="Sylfaen"/>
          <w:sz w:val="20"/>
          <w:lang w:val="hy-AM"/>
        </w:rPr>
        <w:t xml:space="preserve"> </w:t>
      </w:r>
      <w:r w:rsidRPr="006E68AD">
        <w:rPr>
          <w:rFonts w:ascii="Sylfaen" w:hAnsi="Sylfaen" w:cs="Sylfaen"/>
          <w:sz w:val="20"/>
          <w:lang w:val="hy-AM"/>
        </w:rPr>
        <w:t>այն</w:t>
      </w:r>
      <w:r w:rsidRPr="006E68AD">
        <w:rPr>
          <w:rFonts w:ascii="Sylfaen" w:hAnsi="Sylfaen"/>
          <w:sz w:val="20"/>
          <w:lang w:val="hy-AM"/>
        </w:rPr>
        <w:t xml:space="preserve"> </w:t>
      </w:r>
      <w:r w:rsidRPr="006E68AD">
        <w:rPr>
          <w:rFonts w:ascii="Sylfaen" w:hAnsi="Sylfaen" w:cs="Sylfaen"/>
          <w:sz w:val="20"/>
          <w:lang w:val="hy-AM"/>
        </w:rPr>
        <w:t>բանից</w:t>
      </w:r>
      <w:r w:rsidRPr="006E68AD">
        <w:rPr>
          <w:rFonts w:ascii="Sylfaen" w:hAnsi="Sylfaen"/>
          <w:sz w:val="20"/>
          <w:lang w:val="hy-AM"/>
        </w:rPr>
        <w:t xml:space="preserve"> </w:t>
      </w:r>
      <w:r w:rsidRPr="006E68AD">
        <w:rPr>
          <w:rFonts w:ascii="Sylfaen" w:hAnsi="Sylfaen" w:cs="Sylfaen"/>
          <w:sz w:val="20"/>
          <w:lang w:val="hy-AM"/>
        </w:rPr>
        <w:t>հետո</w:t>
      </w:r>
      <w:r w:rsidRPr="006E68AD">
        <w:rPr>
          <w:rFonts w:ascii="Sylfaen" w:hAnsi="Sylfaen"/>
          <w:sz w:val="20"/>
          <w:lang w:val="hy-AM"/>
        </w:rPr>
        <w:t xml:space="preserve">` </w:t>
      </w:r>
      <w:r w:rsidRPr="006E68AD">
        <w:rPr>
          <w:rFonts w:ascii="Sylfaen" w:hAnsi="Sylfaen" w:cs="Sylfaen"/>
          <w:sz w:val="20"/>
          <w:lang w:val="hy-AM"/>
        </w:rPr>
        <w:t>ողջամիտ</w:t>
      </w:r>
      <w:r w:rsidRPr="006E68AD">
        <w:rPr>
          <w:rFonts w:ascii="Sylfaen" w:hAnsi="Sylfaen"/>
          <w:sz w:val="20"/>
          <w:lang w:val="hy-AM"/>
        </w:rPr>
        <w:t xml:space="preserve"> </w:t>
      </w:r>
      <w:r w:rsidRPr="006E68AD">
        <w:rPr>
          <w:rFonts w:ascii="Sylfaen" w:hAnsi="Sylfaen" w:cs="Sylfaen"/>
          <w:sz w:val="20"/>
          <w:lang w:val="hy-AM"/>
        </w:rPr>
        <w:t>ժամկետում</w:t>
      </w:r>
      <w:r w:rsidRPr="006E68AD">
        <w:rPr>
          <w:rFonts w:ascii="Sylfaen" w:hAnsi="Sylfaen"/>
          <w:sz w:val="20"/>
          <w:lang w:val="hy-AM"/>
        </w:rPr>
        <w:t xml:space="preserve">, </w:t>
      </w:r>
      <w:r w:rsidRPr="006E68AD">
        <w:rPr>
          <w:rFonts w:ascii="Sylfaen" w:hAnsi="Sylfaen" w:cs="Sylfaen"/>
          <w:sz w:val="20"/>
          <w:lang w:val="hy-AM"/>
        </w:rPr>
        <w:t>երբ</w:t>
      </w:r>
      <w:r w:rsidRPr="006E68AD">
        <w:rPr>
          <w:rFonts w:ascii="Sylfaen" w:hAnsi="Sylfaen"/>
          <w:sz w:val="20"/>
          <w:lang w:val="hy-AM"/>
        </w:rPr>
        <w:t xml:space="preserve"> </w:t>
      </w:r>
      <w:r w:rsidRPr="006E68AD">
        <w:rPr>
          <w:rFonts w:ascii="Sylfaen" w:hAnsi="Sylfaen" w:cs="Sylfaen"/>
          <w:sz w:val="20"/>
          <w:lang w:val="hy-AM"/>
        </w:rPr>
        <w:t>պայմանագրի</w:t>
      </w:r>
      <w:r w:rsidRPr="006E68AD">
        <w:rPr>
          <w:rFonts w:ascii="Sylfaen" w:hAnsi="Sylfaen"/>
          <w:sz w:val="20"/>
          <w:lang w:val="hy-AM"/>
        </w:rPr>
        <w:t xml:space="preserve"> </w:t>
      </w:r>
      <w:r w:rsidRPr="006E68AD">
        <w:rPr>
          <w:rFonts w:ascii="Sylfaen" w:hAnsi="Sylfaen" w:cs="Sylfaen"/>
          <w:sz w:val="20"/>
          <w:lang w:val="hy-AM"/>
        </w:rPr>
        <w:t>համապատասխան</w:t>
      </w:r>
      <w:r w:rsidRPr="006E68AD">
        <w:rPr>
          <w:rFonts w:ascii="Sylfaen" w:hAnsi="Sylfaen"/>
          <w:sz w:val="20"/>
          <w:lang w:val="hy-AM"/>
        </w:rPr>
        <w:t xml:space="preserve"> </w:t>
      </w:r>
      <w:r w:rsidRPr="006E68AD">
        <w:rPr>
          <w:rFonts w:ascii="Sylfaen" w:hAnsi="Sylfaen" w:cs="Sylfaen"/>
          <w:sz w:val="20"/>
          <w:lang w:val="hy-AM"/>
        </w:rPr>
        <w:t>պայմանի</w:t>
      </w:r>
      <w:r w:rsidRPr="006E68AD">
        <w:rPr>
          <w:rFonts w:ascii="Sylfaen" w:hAnsi="Sylfaen"/>
          <w:sz w:val="20"/>
          <w:lang w:val="hy-AM"/>
        </w:rPr>
        <w:t xml:space="preserve"> </w:t>
      </w:r>
      <w:r w:rsidRPr="006E68AD">
        <w:rPr>
          <w:rFonts w:ascii="Sylfaen" w:hAnsi="Sylfaen" w:cs="Sylfaen"/>
          <w:sz w:val="20"/>
          <w:lang w:val="hy-AM"/>
        </w:rPr>
        <w:t>խախտումը</w:t>
      </w:r>
      <w:r w:rsidRPr="006E68AD">
        <w:rPr>
          <w:rFonts w:ascii="Sylfaen" w:hAnsi="Sylfaen"/>
          <w:sz w:val="20"/>
          <w:lang w:val="hy-AM"/>
        </w:rPr>
        <w:t xml:space="preserve"> </w:t>
      </w:r>
      <w:r w:rsidRPr="006E68AD">
        <w:rPr>
          <w:rFonts w:ascii="Sylfaen" w:hAnsi="Sylfaen" w:cs="Sylfaen"/>
          <w:sz w:val="20"/>
          <w:lang w:val="hy-AM"/>
        </w:rPr>
        <w:t>պետք</w:t>
      </w:r>
      <w:r w:rsidRPr="006E68AD">
        <w:rPr>
          <w:rFonts w:ascii="Sylfaen" w:hAnsi="Sylfaen"/>
          <w:sz w:val="20"/>
          <w:lang w:val="hy-AM"/>
        </w:rPr>
        <w:t xml:space="preserve"> </w:t>
      </w:r>
      <w:r w:rsidRPr="006E68AD">
        <w:rPr>
          <w:rFonts w:ascii="Sylfaen" w:hAnsi="Sylfaen" w:cs="Sylfaen"/>
          <w:sz w:val="20"/>
          <w:lang w:val="hy-AM"/>
        </w:rPr>
        <w:t>է</w:t>
      </w:r>
      <w:r w:rsidRPr="006E68AD">
        <w:rPr>
          <w:rFonts w:ascii="Sylfaen" w:hAnsi="Sylfaen"/>
          <w:sz w:val="20"/>
          <w:lang w:val="hy-AM"/>
        </w:rPr>
        <w:t xml:space="preserve"> </w:t>
      </w:r>
      <w:r w:rsidRPr="006E68AD">
        <w:rPr>
          <w:rFonts w:ascii="Sylfaen" w:hAnsi="Sylfaen" w:cs="Sylfaen"/>
          <w:sz w:val="20"/>
          <w:lang w:val="hy-AM"/>
        </w:rPr>
        <w:t>հայտնաբերված</w:t>
      </w:r>
      <w:r w:rsidRPr="006E68AD">
        <w:rPr>
          <w:rFonts w:ascii="Sylfaen" w:hAnsi="Sylfaen"/>
          <w:sz w:val="20"/>
          <w:lang w:val="hy-AM"/>
        </w:rPr>
        <w:t xml:space="preserve"> </w:t>
      </w:r>
      <w:r w:rsidRPr="006E68AD">
        <w:rPr>
          <w:rFonts w:ascii="Sylfaen" w:hAnsi="Sylfaen" w:cs="Sylfaen"/>
          <w:sz w:val="20"/>
          <w:lang w:val="hy-AM"/>
        </w:rPr>
        <w:t>լիներ</w:t>
      </w:r>
      <w:r w:rsidRPr="006E68AD">
        <w:rPr>
          <w:rFonts w:ascii="Sylfaen" w:hAnsi="Sylfaen"/>
          <w:sz w:val="20"/>
          <w:lang w:val="hy-AM"/>
        </w:rPr>
        <w:t xml:space="preserve">` </w:t>
      </w:r>
      <w:r w:rsidRPr="006E68AD">
        <w:rPr>
          <w:rFonts w:ascii="Sylfaen" w:hAnsi="Sylfaen" w:cs="Sylfaen"/>
          <w:sz w:val="20"/>
          <w:lang w:val="hy-AM"/>
        </w:rPr>
        <w:t>ելնելով</w:t>
      </w:r>
      <w:r w:rsidRPr="006E68AD">
        <w:rPr>
          <w:rFonts w:ascii="Sylfaen" w:hAnsi="Sylfaen"/>
          <w:sz w:val="20"/>
          <w:lang w:val="hy-AM"/>
        </w:rPr>
        <w:t xml:space="preserve"> </w:t>
      </w:r>
      <w:r w:rsidRPr="006E68AD">
        <w:rPr>
          <w:rFonts w:ascii="Sylfaen" w:hAnsi="Sylfaen" w:cs="Sylfaen"/>
          <w:sz w:val="20"/>
          <w:lang w:val="hy-AM"/>
        </w:rPr>
        <w:t>ապրանքի</w:t>
      </w:r>
      <w:r w:rsidRPr="006E68AD">
        <w:rPr>
          <w:rFonts w:ascii="Sylfaen" w:hAnsi="Sylfaen"/>
          <w:sz w:val="20"/>
          <w:lang w:val="hy-AM"/>
        </w:rPr>
        <w:t xml:space="preserve"> </w:t>
      </w:r>
      <w:r w:rsidRPr="006E68AD">
        <w:rPr>
          <w:rFonts w:ascii="Sylfaen" w:hAnsi="Sylfaen" w:cs="Sylfaen"/>
          <w:sz w:val="20"/>
          <w:lang w:val="hy-AM"/>
        </w:rPr>
        <w:t>բնույթից</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նշանակությունից։</w:t>
      </w: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 xml:space="preserve">2.2.5 </w:t>
      </w:r>
      <w:r w:rsidRPr="006E68AD">
        <w:rPr>
          <w:rFonts w:ascii="Sylfaen" w:hAnsi="Sylfaen" w:cs="Sylfaen"/>
          <w:sz w:val="20"/>
          <w:lang w:val="hy-AM"/>
        </w:rPr>
        <w:t>Պայմանագրի</w:t>
      </w:r>
      <w:r w:rsidRPr="006E68AD">
        <w:rPr>
          <w:rFonts w:ascii="Sylfaen" w:hAnsi="Sylfaen"/>
          <w:sz w:val="20"/>
          <w:lang w:val="hy-AM"/>
        </w:rPr>
        <w:t xml:space="preserve"> 2.3.</w:t>
      </w:r>
      <w:r w:rsidR="002330C1" w:rsidRPr="006E68AD">
        <w:rPr>
          <w:rFonts w:ascii="Sylfaen" w:hAnsi="Sylfaen"/>
          <w:sz w:val="20"/>
          <w:lang w:val="hy-AM"/>
        </w:rPr>
        <w:t>3</w:t>
      </w:r>
      <w:r w:rsidRPr="006E68AD">
        <w:rPr>
          <w:rFonts w:ascii="Sylfaen" w:hAnsi="Sylfaen"/>
          <w:sz w:val="20"/>
          <w:lang w:val="hy-AM"/>
        </w:rPr>
        <w:t xml:space="preserve"> </w:t>
      </w:r>
      <w:r w:rsidRPr="006E68AD">
        <w:rPr>
          <w:rFonts w:ascii="Sylfaen" w:hAnsi="Sylfaen" w:cs="Sylfaen"/>
          <w:sz w:val="20"/>
          <w:lang w:val="hy-AM"/>
        </w:rPr>
        <w:t>կետի</w:t>
      </w:r>
      <w:r w:rsidRPr="006E68AD">
        <w:rPr>
          <w:rFonts w:ascii="Sylfaen" w:hAnsi="Sylfaen"/>
          <w:sz w:val="20"/>
          <w:lang w:val="hy-AM"/>
        </w:rPr>
        <w:t xml:space="preserve"> </w:t>
      </w:r>
      <w:r w:rsidRPr="006E68AD">
        <w:rPr>
          <w:rFonts w:ascii="Sylfaen" w:hAnsi="Sylfaen" w:cs="Sylfaen"/>
          <w:sz w:val="20"/>
          <w:lang w:val="hy-AM"/>
        </w:rPr>
        <w:t>համաձայն</w:t>
      </w:r>
      <w:r w:rsidRPr="006E68AD">
        <w:rPr>
          <w:rFonts w:ascii="Sylfaen" w:hAnsi="Sylfaen"/>
          <w:sz w:val="20"/>
          <w:lang w:val="hy-AM"/>
        </w:rPr>
        <w:t xml:space="preserve"> </w:t>
      </w:r>
      <w:r w:rsidRPr="006E68AD">
        <w:rPr>
          <w:rFonts w:ascii="Sylfaen" w:hAnsi="Sylfaen" w:cs="Sylfaen"/>
          <w:sz w:val="20"/>
          <w:lang w:val="hy-AM"/>
        </w:rPr>
        <w:t>պայմանագրի</w:t>
      </w:r>
      <w:r w:rsidRPr="006E68AD">
        <w:rPr>
          <w:rFonts w:ascii="Sylfaen" w:hAnsi="Sylfaen"/>
          <w:sz w:val="20"/>
          <w:lang w:val="hy-AM"/>
        </w:rPr>
        <w:t xml:space="preserve"> </w:t>
      </w:r>
      <w:r w:rsidRPr="006E68AD">
        <w:rPr>
          <w:rFonts w:ascii="Sylfaen" w:hAnsi="Sylfaen" w:cs="Sylfaen"/>
          <w:sz w:val="20"/>
          <w:lang w:val="hy-AM"/>
        </w:rPr>
        <w:t>լուծումից</w:t>
      </w:r>
      <w:r w:rsidRPr="006E68AD">
        <w:rPr>
          <w:rFonts w:ascii="Sylfaen" w:hAnsi="Sylfaen"/>
          <w:sz w:val="20"/>
          <w:lang w:val="hy-AM"/>
        </w:rPr>
        <w:t xml:space="preserve"> </w:t>
      </w:r>
      <w:r w:rsidRPr="006E68AD">
        <w:rPr>
          <w:rFonts w:ascii="Sylfaen" w:hAnsi="Sylfaen" w:cs="Sylfaen"/>
          <w:sz w:val="20"/>
          <w:lang w:val="hy-AM"/>
        </w:rPr>
        <w:t>հետո</w:t>
      </w:r>
      <w:r w:rsidRPr="006E68AD">
        <w:rPr>
          <w:rFonts w:ascii="Sylfaen" w:hAnsi="Sylfaen"/>
          <w:sz w:val="20"/>
          <w:lang w:val="hy-AM"/>
        </w:rPr>
        <w:t xml:space="preserve"> </w:t>
      </w:r>
      <w:r w:rsidRPr="006E68AD">
        <w:rPr>
          <w:rFonts w:ascii="Sylfaen" w:hAnsi="Sylfaen" w:cs="Sylfaen"/>
          <w:sz w:val="20"/>
          <w:lang w:val="hy-AM"/>
        </w:rPr>
        <w:t>Վաճառողին</w:t>
      </w:r>
      <w:r w:rsidRPr="006E68AD">
        <w:rPr>
          <w:rFonts w:ascii="Sylfaen" w:hAnsi="Sylfaen"/>
          <w:sz w:val="20"/>
          <w:lang w:val="hy-AM"/>
        </w:rPr>
        <w:t xml:space="preserve"> </w:t>
      </w:r>
      <w:r w:rsidRPr="006E68AD">
        <w:rPr>
          <w:rFonts w:ascii="Sylfaen" w:hAnsi="Sylfaen" w:cs="Sylfaen"/>
          <w:sz w:val="20"/>
          <w:lang w:val="hy-AM"/>
        </w:rPr>
        <w:t>հատուցել</w:t>
      </w:r>
      <w:r w:rsidRPr="006E68AD">
        <w:rPr>
          <w:rFonts w:ascii="Sylfaen" w:hAnsi="Sylfaen"/>
          <w:sz w:val="20"/>
          <w:lang w:val="hy-AM"/>
        </w:rPr>
        <w:t xml:space="preserve"> </w:t>
      </w:r>
      <w:r w:rsidRPr="006E68AD">
        <w:rPr>
          <w:rFonts w:ascii="Sylfaen" w:hAnsi="Sylfaen" w:cs="Sylfaen"/>
          <w:sz w:val="20"/>
          <w:lang w:val="hy-AM"/>
        </w:rPr>
        <w:t>վերջինիս</w:t>
      </w:r>
      <w:r w:rsidRPr="006E68AD">
        <w:rPr>
          <w:rFonts w:ascii="Sylfaen" w:hAnsi="Sylfaen"/>
          <w:sz w:val="20"/>
          <w:lang w:val="hy-AM"/>
        </w:rPr>
        <w:t xml:space="preserve"> </w:t>
      </w:r>
      <w:r w:rsidRPr="006E68AD">
        <w:rPr>
          <w:rFonts w:ascii="Sylfaen" w:hAnsi="Sylfaen" w:cs="Sylfaen"/>
          <w:sz w:val="20"/>
          <w:lang w:val="hy-AM"/>
        </w:rPr>
        <w:t>պատճառված</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սահմանված</w:t>
      </w:r>
      <w:r w:rsidRPr="006E68AD">
        <w:rPr>
          <w:rFonts w:ascii="Sylfaen" w:hAnsi="Sylfaen"/>
          <w:sz w:val="20"/>
          <w:lang w:val="hy-AM"/>
        </w:rPr>
        <w:t xml:space="preserve"> </w:t>
      </w:r>
      <w:r w:rsidRPr="006E68AD">
        <w:rPr>
          <w:rFonts w:ascii="Sylfaen" w:hAnsi="Sylfaen" w:cs="Sylfaen"/>
          <w:sz w:val="20"/>
          <w:lang w:val="hy-AM"/>
        </w:rPr>
        <w:t>կարգով</w:t>
      </w:r>
      <w:r w:rsidRPr="006E68AD">
        <w:rPr>
          <w:rFonts w:ascii="Sylfaen" w:hAnsi="Sylfaen"/>
          <w:sz w:val="20"/>
          <w:lang w:val="hy-AM"/>
        </w:rPr>
        <w:t xml:space="preserve"> </w:t>
      </w:r>
      <w:r w:rsidRPr="006E68AD">
        <w:rPr>
          <w:rFonts w:ascii="Sylfaen" w:hAnsi="Sylfaen" w:cs="Sylfaen"/>
          <w:sz w:val="20"/>
          <w:lang w:val="hy-AM"/>
        </w:rPr>
        <w:t>հիմնավորված</w:t>
      </w:r>
      <w:r w:rsidRPr="006E68AD">
        <w:rPr>
          <w:rFonts w:ascii="Sylfaen" w:hAnsi="Sylfaen"/>
          <w:sz w:val="20"/>
          <w:lang w:val="hy-AM"/>
        </w:rPr>
        <w:t xml:space="preserve"> </w:t>
      </w:r>
      <w:r w:rsidRPr="006E68AD">
        <w:rPr>
          <w:rFonts w:ascii="Sylfaen" w:hAnsi="Sylfaen" w:cs="Sylfaen"/>
          <w:sz w:val="20"/>
          <w:lang w:val="hy-AM"/>
        </w:rPr>
        <w:t>վնասները։</w:t>
      </w:r>
    </w:p>
    <w:p w:rsidR="00606A9F" w:rsidRPr="006E68AD" w:rsidRDefault="00606A9F" w:rsidP="00606A9F">
      <w:pPr>
        <w:ind w:firstLine="709"/>
        <w:jc w:val="both"/>
        <w:rPr>
          <w:rFonts w:ascii="Sylfaen" w:hAnsi="Sylfaen"/>
          <w:sz w:val="20"/>
          <w:lang w:val="hy-AM"/>
        </w:rPr>
      </w:pPr>
    </w:p>
    <w:p w:rsidR="00606A9F" w:rsidRPr="006E68AD" w:rsidRDefault="00606A9F" w:rsidP="00606A9F">
      <w:pPr>
        <w:ind w:firstLine="709"/>
        <w:jc w:val="both"/>
        <w:rPr>
          <w:rFonts w:ascii="Sylfaen" w:hAnsi="Sylfaen"/>
          <w:b/>
          <w:sz w:val="20"/>
          <w:lang w:val="hy-AM"/>
        </w:rPr>
      </w:pPr>
      <w:r w:rsidRPr="006E68AD">
        <w:rPr>
          <w:rFonts w:ascii="Sylfaen" w:hAnsi="Sylfaen"/>
          <w:b/>
          <w:sz w:val="20"/>
          <w:lang w:val="hy-AM"/>
        </w:rPr>
        <w:t xml:space="preserve">2.3 </w:t>
      </w:r>
      <w:r w:rsidRPr="006E68AD">
        <w:rPr>
          <w:rFonts w:ascii="Sylfaen" w:hAnsi="Sylfaen" w:cs="Sylfaen"/>
          <w:b/>
          <w:sz w:val="20"/>
          <w:lang w:val="hy-AM"/>
        </w:rPr>
        <w:t>Վաճառողն</w:t>
      </w:r>
      <w:r w:rsidRPr="006E68AD">
        <w:rPr>
          <w:rFonts w:ascii="Sylfaen" w:hAnsi="Sylfaen"/>
          <w:b/>
          <w:sz w:val="20"/>
          <w:lang w:val="hy-AM"/>
        </w:rPr>
        <w:t xml:space="preserve"> </w:t>
      </w:r>
      <w:r w:rsidRPr="006E68AD">
        <w:rPr>
          <w:rFonts w:ascii="Sylfaen" w:hAnsi="Sylfaen" w:cs="Sylfaen"/>
          <w:b/>
          <w:sz w:val="20"/>
          <w:lang w:val="hy-AM"/>
        </w:rPr>
        <w:t>իրավունք</w:t>
      </w:r>
      <w:r w:rsidRPr="006E68AD">
        <w:rPr>
          <w:rFonts w:ascii="Sylfaen" w:hAnsi="Sylfaen"/>
          <w:b/>
          <w:sz w:val="20"/>
          <w:lang w:val="hy-AM"/>
        </w:rPr>
        <w:t xml:space="preserve"> </w:t>
      </w:r>
      <w:r w:rsidRPr="006E68AD">
        <w:rPr>
          <w:rFonts w:ascii="Sylfaen" w:hAnsi="Sylfaen" w:cs="Sylfaen"/>
          <w:b/>
          <w:sz w:val="20"/>
          <w:lang w:val="hy-AM"/>
        </w:rPr>
        <w:t>ունի</w:t>
      </w:r>
      <w:r w:rsidRPr="006E68AD">
        <w:rPr>
          <w:rFonts w:ascii="Sylfaen" w:hAnsi="Sylfaen"/>
          <w:b/>
          <w:sz w:val="20"/>
          <w:lang w:val="hy-AM"/>
        </w:rPr>
        <w:t>`</w:t>
      </w: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 xml:space="preserve">2.3.1 </w:t>
      </w:r>
      <w:r w:rsidRPr="006E68AD">
        <w:rPr>
          <w:rFonts w:ascii="Sylfaen" w:hAnsi="Sylfaen" w:cs="Sylfaen"/>
          <w:sz w:val="20"/>
          <w:lang w:val="hy-AM"/>
        </w:rPr>
        <w:t>Գնորդից</w:t>
      </w:r>
      <w:r w:rsidRPr="006E68AD">
        <w:rPr>
          <w:rFonts w:ascii="Sylfaen" w:hAnsi="Sylfaen"/>
          <w:sz w:val="20"/>
          <w:lang w:val="hy-AM"/>
        </w:rPr>
        <w:t xml:space="preserve"> </w:t>
      </w:r>
      <w:r w:rsidRPr="006E68AD">
        <w:rPr>
          <w:rFonts w:ascii="Sylfaen" w:hAnsi="Sylfaen" w:cs="Sylfaen"/>
          <w:sz w:val="20"/>
          <w:lang w:val="hy-AM"/>
        </w:rPr>
        <w:t>պահանջել</w:t>
      </w:r>
      <w:r w:rsidRPr="006E68AD">
        <w:rPr>
          <w:rFonts w:ascii="Sylfaen" w:hAnsi="Sylfaen"/>
          <w:sz w:val="20"/>
          <w:lang w:val="hy-AM"/>
        </w:rPr>
        <w:t xml:space="preserve"> </w:t>
      </w:r>
      <w:r w:rsidRPr="006E68AD">
        <w:rPr>
          <w:rFonts w:ascii="Sylfaen" w:hAnsi="Sylfaen" w:cs="Sylfaen"/>
          <w:sz w:val="20"/>
          <w:lang w:val="hy-AM"/>
        </w:rPr>
        <w:t>ընդունելու</w:t>
      </w:r>
      <w:r w:rsidRPr="006E68AD">
        <w:rPr>
          <w:rFonts w:ascii="Sylfaen" w:hAnsi="Sylfaen"/>
          <w:sz w:val="20"/>
          <w:lang w:val="hy-AM"/>
        </w:rPr>
        <w:t xml:space="preserve"> </w:t>
      </w:r>
      <w:r w:rsidRPr="006E68AD">
        <w:rPr>
          <w:rFonts w:ascii="Sylfaen" w:hAnsi="Sylfaen" w:cs="Sylfaen"/>
          <w:sz w:val="20"/>
          <w:lang w:val="hy-AM"/>
        </w:rPr>
        <w:t>պայմանագրով</w:t>
      </w:r>
      <w:r w:rsidRPr="006E68AD">
        <w:rPr>
          <w:rFonts w:ascii="Sylfaen" w:hAnsi="Sylfaen"/>
          <w:sz w:val="20"/>
          <w:lang w:val="hy-AM"/>
        </w:rPr>
        <w:t xml:space="preserve"> </w:t>
      </w:r>
      <w:r w:rsidRPr="006E68AD">
        <w:rPr>
          <w:rFonts w:ascii="Sylfaen" w:hAnsi="Sylfaen" w:cs="Sylfaen"/>
          <w:sz w:val="20"/>
          <w:lang w:val="hy-AM"/>
        </w:rPr>
        <w:t>նախատեսված</w:t>
      </w:r>
      <w:r w:rsidRPr="006E68AD">
        <w:rPr>
          <w:rFonts w:ascii="Sylfaen" w:hAnsi="Sylfaen"/>
          <w:sz w:val="20"/>
          <w:lang w:val="hy-AM"/>
        </w:rPr>
        <w:t xml:space="preserve"> </w:t>
      </w:r>
      <w:r w:rsidRPr="006E68AD">
        <w:rPr>
          <w:rFonts w:ascii="Sylfaen" w:hAnsi="Sylfaen" w:cs="Sylfaen"/>
          <w:sz w:val="20"/>
          <w:lang w:val="hy-AM"/>
        </w:rPr>
        <w:t>կարգով</w:t>
      </w:r>
      <w:r w:rsidRPr="006E68AD">
        <w:rPr>
          <w:rFonts w:ascii="Sylfaen" w:hAnsi="Sylfaen" w:cs="Times Armenian"/>
          <w:sz w:val="20"/>
          <w:lang w:val="hy-AM"/>
        </w:rPr>
        <w:t xml:space="preserve">, </w:t>
      </w:r>
      <w:r w:rsidRPr="006E68AD">
        <w:rPr>
          <w:rFonts w:ascii="Sylfaen" w:hAnsi="Sylfaen" w:cs="Sylfaen"/>
          <w:sz w:val="20"/>
          <w:lang w:val="hy-AM"/>
        </w:rPr>
        <w:t>ծավալներով,</w:t>
      </w:r>
      <w:r w:rsidRPr="006E68AD">
        <w:rPr>
          <w:rFonts w:ascii="Sylfaen" w:hAnsi="Sylfaen" w:cs="Times Armenian"/>
          <w:sz w:val="20"/>
          <w:lang w:val="hy-AM"/>
        </w:rPr>
        <w:t xml:space="preserve"> </w:t>
      </w:r>
      <w:r w:rsidRPr="006E68AD">
        <w:rPr>
          <w:rFonts w:ascii="Sylfaen" w:hAnsi="Sylfaen" w:cs="Sylfaen"/>
          <w:sz w:val="20"/>
          <w:lang w:val="hy-AM"/>
        </w:rPr>
        <w:t>ժամկետներում</w:t>
      </w:r>
      <w:r w:rsidRPr="006E68AD">
        <w:rPr>
          <w:rFonts w:ascii="Sylfaen" w:hAnsi="Sylfaen" w:cs="Times Armenian"/>
          <w:sz w:val="20"/>
          <w:lang w:val="hy-AM"/>
        </w:rPr>
        <w:t xml:space="preserve"> </w:t>
      </w:r>
      <w:r w:rsidRPr="006E68AD">
        <w:rPr>
          <w:rFonts w:ascii="Sylfaen" w:hAnsi="Sylfaen" w:cs="Sylfaen"/>
          <w:sz w:val="20"/>
          <w:lang w:val="hy-AM"/>
        </w:rPr>
        <w:t>և</w:t>
      </w:r>
      <w:r w:rsidRPr="006E68AD">
        <w:rPr>
          <w:rFonts w:ascii="Sylfaen" w:hAnsi="Sylfaen" w:cs="Times Armenian"/>
          <w:sz w:val="20"/>
          <w:lang w:val="hy-AM"/>
        </w:rPr>
        <w:t xml:space="preserve"> </w:t>
      </w:r>
      <w:r w:rsidRPr="006E68AD">
        <w:rPr>
          <w:rFonts w:ascii="Sylfaen" w:hAnsi="Sylfaen" w:cs="Sylfaen"/>
          <w:sz w:val="20"/>
          <w:lang w:val="hy-AM"/>
        </w:rPr>
        <w:t>հասցեով</w:t>
      </w:r>
      <w:r w:rsidRPr="006E68AD">
        <w:rPr>
          <w:rFonts w:ascii="Sylfaen" w:hAnsi="Sylfaen"/>
          <w:sz w:val="20"/>
          <w:lang w:val="hy-AM"/>
        </w:rPr>
        <w:t xml:space="preserve"> </w:t>
      </w:r>
      <w:r w:rsidRPr="006E68AD">
        <w:rPr>
          <w:rFonts w:ascii="Sylfaen" w:hAnsi="Sylfaen" w:cs="Sylfaen"/>
          <w:sz w:val="20"/>
          <w:lang w:val="hy-AM"/>
        </w:rPr>
        <w:t>մատակարարված</w:t>
      </w:r>
      <w:r w:rsidRPr="006E68AD">
        <w:rPr>
          <w:rFonts w:ascii="Sylfaen" w:hAnsi="Sylfaen"/>
          <w:sz w:val="20"/>
          <w:lang w:val="hy-AM"/>
        </w:rPr>
        <w:t xml:space="preserve"> </w:t>
      </w:r>
      <w:r w:rsidRPr="006E68AD">
        <w:rPr>
          <w:rFonts w:ascii="Sylfaen" w:hAnsi="Sylfaen" w:cs="Sylfaen"/>
          <w:sz w:val="20"/>
          <w:lang w:val="hy-AM"/>
        </w:rPr>
        <w:t>ապրանքը</w:t>
      </w:r>
      <w:r w:rsidRPr="006E68AD">
        <w:rPr>
          <w:rFonts w:ascii="Sylfaen" w:hAnsi="Sylfaen"/>
          <w:sz w:val="20"/>
          <w:lang w:val="hy-AM"/>
        </w:rPr>
        <w:t xml:space="preserve">: </w:t>
      </w: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 xml:space="preserve">2.3.2 </w:t>
      </w:r>
      <w:r w:rsidRPr="006E68AD">
        <w:rPr>
          <w:rFonts w:ascii="Sylfaen" w:hAnsi="Sylfaen" w:cs="Sylfaen"/>
          <w:sz w:val="20"/>
          <w:lang w:val="hy-AM"/>
        </w:rPr>
        <w:t>Գնորդից</w:t>
      </w:r>
      <w:r w:rsidRPr="006E68AD">
        <w:rPr>
          <w:rFonts w:ascii="Sylfaen" w:hAnsi="Sylfaen"/>
          <w:sz w:val="20"/>
          <w:lang w:val="hy-AM"/>
        </w:rPr>
        <w:t xml:space="preserve"> </w:t>
      </w:r>
      <w:r w:rsidRPr="006E68AD">
        <w:rPr>
          <w:rFonts w:ascii="Sylfaen" w:hAnsi="Sylfaen" w:cs="Sylfaen"/>
          <w:sz w:val="20"/>
          <w:lang w:val="hy-AM"/>
        </w:rPr>
        <w:t>պահանջել</w:t>
      </w:r>
      <w:r w:rsidRPr="006E68AD">
        <w:rPr>
          <w:rFonts w:ascii="Sylfaen" w:hAnsi="Sylfaen"/>
          <w:sz w:val="20"/>
          <w:lang w:val="hy-AM"/>
        </w:rPr>
        <w:t xml:space="preserve"> </w:t>
      </w:r>
      <w:r w:rsidRPr="006E68AD">
        <w:rPr>
          <w:rFonts w:ascii="Sylfaen" w:hAnsi="Sylfaen" w:cs="Sylfaen"/>
          <w:sz w:val="20"/>
          <w:lang w:val="hy-AM"/>
        </w:rPr>
        <w:t>վճարելու</w:t>
      </w:r>
      <w:r w:rsidRPr="006E68AD">
        <w:rPr>
          <w:rFonts w:ascii="Sylfaen" w:hAnsi="Sylfaen"/>
          <w:sz w:val="20"/>
          <w:lang w:val="hy-AM"/>
        </w:rPr>
        <w:t xml:space="preserve"> </w:t>
      </w:r>
      <w:r w:rsidRPr="006E68AD">
        <w:rPr>
          <w:rFonts w:ascii="Sylfaen" w:hAnsi="Sylfaen" w:cs="Sylfaen"/>
          <w:sz w:val="20"/>
          <w:lang w:val="hy-AM"/>
        </w:rPr>
        <w:t>պայմանագրով</w:t>
      </w:r>
      <w:r w:rsidRPr="006E68AD">
        <w:rPr>
          <w:rFonts w:ascii="Sylfaen" w:hAnsi="Sylfaen"/>
          <w:sz w:val="20"/>
          <w:lang w:val="hy-AM"/>
        </w:rPr>
        <w:t xml:space="preserve"> </w:t>
      </w:r>
      <w:r w:rsidRPr="006E68AD">
        <w:rPr>
          <w:rFonts w:ascii="Sylfaen" w:hAnsi="Sylfaen" w:cs="Sylfaen"/>
          <w:sz w:val="20"/>
          <w:lang w:val="hy-AM"/>
        </w:rPr>
        <w:t>նախատեսված</w:t>
      </w:r>
      <w:r w:rsidRPr="006E68AD">
        <w:rPr>
          <w:rFonts w:ascii="Sylfaen" w:hAnsi="Sylfaen"/>
          <w:sz w:val="20"/>
          <w:lang w:val="hy-AM"/>
        </w:rPr>
        <w:t xml:space="preserve"> </w:t>
      </w:r>
      <w:r w:rsidRPr="006E68AD">
        <w:rPr>
          <w:rFonts w:ascii="Sylfaen" w:hAnsi="Sylfaen" w:cs="Sylfaen"/>
          <w:sz w:val="20"/>
          <w:lang w:val="hy-AM"/>
        </w:rPr>
        <w:t>կարգով</w:t>
      </w:r>
      <w:r w:rsidRPr="006E68AD">
        <w:rPr>
          <w:rFonts w:ascii="Sylfaen" w:hAnsi="Sylfaen" w:cs="Times Armenian"/>
          <w:sz w:val="20"/>
          <w:lang w:val="hy-AM"/>
        </w:rPr>
        <w:t xml:space="preserve">, </w:t>
      </w:r>
      <w:r w:rsidRPr="006E68AD">
        <w:rPr>
          <w:rFonts w:ascii="Sylfaen" w:hAnsi="Sylfaen" w:cs="Sylfaen"/>
          <w:sz w:val="20"/>
          <w:lang w:val="hy-AM"/>
        </w:rPr>
        <w:t>ծավալներով,</w:t>
      </w:r>
      <w:r w:rsidRPr="006E68AD">
        <w:rPr>
          <w:rFonts w:ascii="Sylfaen" w:hAnsi="Sylfaen" w:cs="Times Armenian"/>
          <w:sz w:val="20"/>
          <w:lang w:val="hy-AM"/>
        </w:rPr>
        <w:t xml:space="preserve"> </w:t>
      </w:r>
      <w:r w:rsidRPr="006E68AD">
        <w:rPr>
          <w:rFonts w:ascii="Sylfaen" w:hAnsi="Sylfaen" w:cs="Sylfaen"/>
          <w:sz w:val="20"/>
          <w:lang w:val="hy-AM"/>
        </w:rPr>
        <w:t>ժամկետներում</w:t>
      </w:r>
      <w:r w:rsidRPr="006E68AD">
        <w:rPr>
          <w:rFonts w:ascii="Sylfaen" w:hAnsi="Sylfaen" w:cs="Times Armenian"/>
          <w:sz w:val="20"/>
          <w:lang w:val="hy-AM"/>
        </w:rPr>
        <w:t xml:space="preserve"> </w:t>
      </w:r>
      <w:r w:rsidRPr="006E68AD">
        <w:rPr>
          <w:rFonts w:ascii="Sylfaen" w:hAnsi="Sylfaen" w:cs="Sylfaen"/>
          <w:sz w:val="20"/>
          <w:lang w:val="hy-AM"/>
        </w:rPr>
        <w:t>և</w:t>
      </w:r>
      <w:r w:rsidRPr="006E68AD">
        <w:rPr>
          <w:rFonts w:ascii="Sylfaen" w:hAnsi="Sylfaen" w:cs="Times Armenian"/>
          <w:sz w:val="20"/>
          <w:lang w:val="hy-AM"/>
        </w:rPr>
        <w:t xml:space="preserve"> </w:t>
      </w:r>
      <w:r w:rsidRPr="006E68AD">
        <w:rPr>
          <w:rFonts w:ascii="Sylfaen" w:hAnsi="Sylfaen" w:cs="Sylfaen"/>
          <w:sz w:val="20"/>
          <w:lang w:val="hy-AM"/>
        </w:rPr>
        <w:t>հասցեով</w:t>
      </w:r>
      <w:r w:rsidRPr="006E68AD">
        <w:rPr>
          <w:rFonts w:ascii="Sylfaen" w:hAnsi="Sylfaen"/>
          <w:sz w:val="20"/>
          <w:lang w:val="hy-AM"/>
        </w:rPr>
        <w:t xml:space="preserve"> </w:t>
      </w:r>
      <w:r w:rsidRPr="006E68AD">
        <w:rPr>
          <w:rFonts w:ascii="Sylfaen" w:hAnsi="Sylfaen" w:cs="Sylfaen"/>
          <w:sz w:val="20"/>
          <w:lang w:val="hy-AM"/>
        </w:rPr>
        <w:t>մատակարարված</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Գնորդի</w:t>
      </w:r>
      <w:r w:rsidRPr="006E68AD">
        <w:rPr>
          <w:rFonts w:ascii="Sylfaen" w:hAnsi="Sylfaen"/>
          <w:sz w:val="20"/>
          <w:lang w:val="hy-AM"/>
        </w:rPr>
        <w:t xml:space="preserve"> </w:t>
      </w:r>
      <w:r w:rsidRPr="006E68AD">
        <w:rPr>
          <w:rFonts w:ascii="Sylfaen" w:hAnsi="Sylfaen" w:cs="Sylfaen"/>
          <w:sz w:val="20"/>
          <w:lang w:val="hy-AM"/>
        </w:rPr>
        <w:t>կողմից</w:t>
      </w:r>
      <w:r w:rsidRPr="006E68AD">
        <w:rPr>
          <w:rFonts w:ascii="Sylfaen" w:hAnsi="Sylfaen"/>
          <w:sz w:val="20"/>
          <w:lang w:val="hy-AM"/>
        </w:rPr>
        <w:t xml:space="preserve"> </w:t>
      </w:r>
      <w:r w:rsidRPr="006E68AD">
        <w:rPr>
          <w:rFonts w:ascii="Sylfaen" w:hAnsi="Sylfaen" w:cs="Sylfaen"/>
          <w:sz w:val="20"/>
          <w:lang w:val="hy-AM"/>
        </w:rPr>
        <w:t>ընդունված</w:t>
      </w:r>
      <w:r w:rsidRPr="006E68AD">
        <w:rPr>
          <w:rFonts w:ascii="Sylfaen" w:hAnsi="Sylfaen"/>
          <w:sz w:val="20"/>
          <w:lang w:val="hy-AM"/>
        </w:rPr>
        <w:t xml:space="preserve"> </w:t>
      </w:r>
      <w:r w:rsidRPr="006E68AD">
        <w:rPr>
          <w:rFonts w:ascii="Sylfaen" w:hAnsi="Sylfaen" w:cs="Sylfaen"/>
          <w:sz w:val="20"/>
          <w:lang w:val="hy-AM"/>
        </w:rPr>
        <w:t>ապրանքի</w:t>
      </w:r>
      <w:r w:rsidRPr="006E68AD">
        <w:rPr>
          <w:rFonts w:ascii="Sylfaen" w:hAnsi="Sylfaen"/>
          <w:sz w:val="20"/>
          <w:lang w:val="hy-AM"/>
        </w:rPr>
        <w:t xml:space="preserve"> </w:t>
      </w:r>
      <w:r w:rsidRPr="006E68AD">
        <w:rPr>
          <w:rFonts w:ascii="Sylfaen" w:hAnsi="Sylfaen" w:cs="Sylfaen"/>
          <w:sz w:val="20"/>
          <w:lang w:val="hy-AM"/>
        </w:rPr>
        <w:t>համար</w:t>
      </w:r>
      <w:r w:rsidRPr="006E68AD">
        <w:rPr>
          <w:rFonts w:ascii="Sylfaen" w:hAnsi="Sylfaen"/>
          <w:sz w:val="20"/>
          <w:lang w:val="hy-AM"/>
        </w:rPr>
        <w:t xml:space="preserve"> </w:t>
      </w:r>
      <w:r w:rsidRPr="006E68AD">
        <w:rPr>
          <w:rFonts w:ascii="Sylfaen" w:hAnsi="Sylfaen" w:cs="Sylfaen"/>
          <w:sz w:val="20"/>
          <w:lang w:val="hy-AM"/>
        </w:rPr>
        <w:t>իրեն</w:t>
      </w:r>
      <w:r w:rsidRPr="006E68AD">
        <w:rPr>
          <w:rFonts w:ascii="Sylfaen" w:hAnsi="Sylfaen"/>
          <w:sz w:val="20"/>
          <w:lang w:val="hy-AM"/>
        </w:rPr>
        <w:t xml:space="preserve"> </w:t>
      </w:r>
      <w:r w:rsidRPr="006E68AD">
        <w:rPr>
          <w:rFonts w:ascii="Sylfaen" w:hAnsi="Sylfaen" w:cs="Sylfaen"/>
          <w:sz w:val="20"/>
          <w:lang w:val="hy-AM"/>
        </w:rPr>
        <w:t>վճարման</w:t>
      </w:r>
      <w:r w:rsidRPr="006E68AD">
        <w:rPr>
          <w:rFonts w:ascii="Sylfaen" w:hAnsi="Sylfaen"/>
          <w:sz w:val="20"/>
          <w:lang w:val="hy-AM"/>
        </w:rPr>
        <w:t xml:space="preserve"> </w:t>
      </w:r>
      <w:r w:rsidRPr="006E68AD">
        <w:rPr>
          <w:rFonts w:ascii="Sylfaen" w:hAnsi="Sylfaen" w:cs="Sylfaen"/>
          <w:sz w:val="20"/>
          <w:lang w:val="hy-AM"/>
        </w:rPr>
        <w:t>ենթակա</w:t>
      </w:r>
      <w:r w:rsidRPr="006E68AD">
        <w:rPr>
          <w:rFonts w:ascii="Sylfaen" w:hAnsi="Sylfaen"/>
          <w:sz w:val="20"/>
          <w:lang w:val="hy-AM"/>
        </w:rPr>
        <w:t xml:space="preserve"> </w:t>
      </w:r>
      <w:r w:rsidRPr="006E68AD">
        <w:rPr>
          <w:rFonts w:ascii="Sylfaen" w:hAnsi="Sylfaen" w:cs="Sylfaen"/>
          <w:sz w:val="20"/>
          <w:lang w:val="hy-AM"/>
        </w:rPr>
        <w:t>գումարները</w:t>
      </w:r>
      <w:r w:rsidRPr="006E68AD">
        <w:rPr>
          <w:rFonts w:ascii="Sylfaen" w:hAnsi="Sylfaen"/>
          <w:sz w:val="20"/>
          <w:lang w:val="hy-AM"/>
        </w:rPr>
        <w:t>:</w:t>
      </w: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2.3.</w:t>
      </w:r>
      <w:r w:rsidR="002330C1" w:rsidRPr="006E68AD">
        <w:rPr>
          <w:rFonts w:ascii="Sylfaen" w:hAnsi="Sylfaen"/>
          <w:sz w:val="20"/>
          <w:lang w:val="hy-AM"/>
        </w:rPr>
        <w:t>3</w:t>
      </w:r>
      <w:r w:rsidRPr="006E68AD">
        <w:rPr>
          <w:rFonts w:ascii="Sylfaen" w:hAnsi="Sylfaen"/>
          <w:sz w:val="20"/>
          <w:lang w:val="hy-AM"/>
        </w:rPr>
        <w:t xml:space="preserve"> </w:t>
      </w:r>
      <w:r w:rsidRPr="006E68AD">
        <w:rPr>
          <w:rFonts w:ascii="Sylfaen" w:hAnsi="Sylfaen" w:cs="Sylfaen"/>
          <w:sz w:val="20"/>
          <w:lang w:val="hy-AM"/>
        </w:rPr>
        <w:t>Միակողմանի</w:t>
      </w:r>
      <w:r w:rsidRPr="006E68AD">
        <w:rPr>
          <w:rFonts w:ascii="Sylfaen" w:hAnsi="Sylfaen"/>
          <w:sz w:val="20"/>
          <w:lang w:val="hy-AM"/>
        </w:rPr>
        <w:t xml:space="preserve"> </w:t>
      </w:r>
      <w:r w:rsidRPr="006E68AD">
        <w:rPr>
          <w:rFonts w:ascii="Sylfaen" w:hAnsi="Sylfaen" w:cs="Sylfaen"/>
          <w:sz w:val="20"/>
          <w:lang w:val="hy-AM"/>
        </w:rPr>
        <w:t>լուծել</w:t>
      </w:r>
      <w:r w:rsidRPr="006E68AD">
        <w:rPr>
          <w:rFonts w:ascii="Sylfaen" w:hAnsi="Sylfaen"/>
          <w:sz w:val="20"/>
          <w:lang w:val="hy-AM"/>
        </w:rPr>
        <w:t xml:space="preserve"> </w:t>
      </w:r>
      <w:r w:rsidRPr="006E68AD">
        <w:rPr>
          <w:rFonts w:ascii="Sylfaen" w:hAnsi="Sylfaen" w:cs="Sylfaen"/>
          <w:sz w:val="20"/>
          <w:lang w:val="hy-AM"/>
        </w:rPr>
        <w:t>պայմանագիրը</w:t>
      </w:r>
      <w:r w:rsidRPr="006E68AD">
        <w:rPr>
          <w:rFonts w:ascii="Sylfaen" w:hAnsi="Sylfaen"/>
          <w:sz w:val="20"/>
          <w:lang w:val="hy-AM"/>
        </w:rPr>
        <w:t xml:space="preserve"> (</w:t>
      </w:r>
      <w:r w:rsidRPr="006E68AD">
        <w:rPr>
          <w:rFonts w:ascii="Sylfaen" w:hAnsi="Sylfaen" w:cs="Sylfaen"/>
          <w:sz w:val="20"/>
          <w:lang w:val="hy-AM"/>
        </w:rPr>
        <w:t>լրիվ</w:t>
      </w:r>
      <w:r w:rsidRPr="006E68AD">
        <w:rPr>
          <w:rFonts w:ascii="Sylfaen" w:hAnsi="Sylfaen"/>
          <w:sz w:val="20"/>
          <w:lang w:val="hy-AM"/>
        </w:rPr>
        <w:t xml:space="preserve"> </w:t>
      </w:r>
      <w:r w:rsidRPr="006E68AD">
        <w:rPr>
          <w:rFonts w:ascii="Sylfaen" w:hAnsi="Sylfaen" w:cs="Sylfaen"/>
          <w:sz w:val="20"/>
          <w:lang w:val="hy-AM"/>
        </w:rPr>
        <w:t>կամ</w:t>
      </w:r>
      <w:r w:rsidRPr="006E68AD">
        <w:rPr>
          <w:rFonts w:ascii="Sylfaen" w:hAnsi="Sylfaen"/>
          <w:sz w:val="20"/>
          <w:lang w:val="hy-AM"/>
        </w:rPr>
        <w:t xml:space="preserve"> </w:t>
      </w:r>
      <w:r w:rsidRPr="006E68AD">
        <w:rPr>
          <w:rFonts w:ascii="Sylfaen" w:hAnsi="Sylfaen" w:cs="Sylfaen"/>
          <w:sz w:val="20"/>
          <w:lang w:val="hy-AM"/>
        </w:rPr>
        <w:t>մասնակի</w:t>
      </w:r>
      <w:r w:rsidRPr="006E68AD">
        <w:rPr>
          <w:rFonts w:ascii="Sylfaen" w:hAnsi="Sylfaen"/>
          <w:sz w:val="20"/>
          <w:lang w:val="hy-AM"/>
        </w:rPr>
        <w:t xml:space="preserve">), </w:t>
      </w:r>
      <w:r w:rsidRPr="006E68AD">
        <w:rPr>
          <w:rFonts w:ascii="Sylfaen" w:hAnsi="Sylfaen" w:cs="Sylfaen"/>
          <w:sz w:val="20"/>
          <w:lang w:val="hy-AM"/>
        </w:rPr>
        <w:t>եթե</w:t>
      </w:r>
      <w:r w:rsidRPr="006E68AD">
        <w:rPr>
          <w:rFonts w:ascii="Sylfaen" w:hAnsi="Sylfaen"/>
          <w:sz w:val="20"/>
          <w:lang w:val="hy-AM"/>
        </w:rPr>
        <w:t xml:space="preserve"> </w:t>
      </w:r>
      <w:r w:rsidRPr="006E68AD">
        <w:rPr>
          <w:rFonts w:ascii="Sylfaen" w:hAnsi="Sylfaen" w:cs="Sylfaen"/>
          <w:sz w:val="20"/>
          <w:lang w:val="hy-AM"/>
        </w:rPr>
        <w:t>Գնորդն</w:t>
      </w:r>
      <w:r w:rsidRPr="006E68AD">
        <w:rPr>
          <w:rFonts w:ascii="Sylfaen" w:hAnsi="Sylfaen"/>
          <w:sz w:val="20"/>
          <w:lang w:val="hy-AM"/>
        </w:rPr>
        <w:t xml:space="preserve"> </w:t>
      </w:r>
      <w:r w:rsidRPr="006E68AD">
        <w:rPr>
          <w:rFonts w:ascii="Sylfaen" w:hAnsi="Sylfaen" w:cs="Sylfaen"/>
          <w:sz w:val="20"/>
          <w:lang w:val="hy-AM"/>
        </w:rPr>
        <w:t>էականորեն</w:t>
      </w:r>
      <w:r w:rsidRPr="006E68AD">
        <w:rPr>
          <w:rFonts w:ascii="Sylfaen" w:hAnsi="Sylfaen"/>
          <w:sz w:val="20"/>
          <w:lang w:val="hy-AM"/>
        </w:rPr>
        <w:t xml:space="preserve"> </w:t>
      </w:r>
      <w:r w:rsidRPr="006E68AD">
        <w:rPr>
          <w:rFonts w:ascii="Sylfaen" w:hAnsi="Sylfaen" w:cs="Sylfaen"/>
          <w:sz w:val="20"/>
          <w:lang w:val="hy-AM"/>
        </w:rPr>
        <w:t>խախտել</w:t>
      </w:r>
      <w:r w:rsidRPr="006E68AD">
        <w:rPr>
          <w:rFonts w:ascii="Sylfaen" w:hAnsi="Sylfaen"/>
          <w:sz w:val="20"/>
          <w:lang w:val="hy-AM"/>
        </w:rPr>
        <w:t xml:space="preserve"> </w:t>
      </w:r>
      <w:r w:rsidRPr="006E68AD">
        <w:rPr>
          <w:rFonts w:ascii="Sylfaen" w:hAnsi="Sylfaen" w:cs="Sylfaen"/>
          <w:sz w:val="20"/>
          <w:lang w:val="hy-AM"/>
        </w:rPr>
        <w:t>է</w:t>
      </w:r>
      <w:r w:rsidRPr="006E68AD">
        <w:rPr>
          <w:rFonts w:ascii="Sylfaen" w:hAnsi="Sylfaen"/>
          <w:sz w:val="20"/>
          <w:lang w:val="hy-AM"/>
        </w:rPr>
        <w:t xml:space="preserve"> </w:t>
      </w:r>
      <w:r w:rsidRPr="006E68AD">
        <w:rPr>
          <w:rFonts w:ascii="Sylfaen" w:hAnsi="Sylfaen" w:cs="Sylfaen"/>
          <w:sz w:val="20"/>
          <w:lang w:val="hy-AM"/>
        </w:rPr>
        <w:t>պայմանագիրը</w:t>
      </w:r>
      <w:r w:rsidRPr="006E68AD">
        <w:rPr>
          <w:rFonts w:ascii="Sylfaen" w:hAnsi="Sylfaen"/>
          <w:sz w:val="20"/>
          <w:lang w:val="hy-AM"/>
        </w:rPr>
        <w:t>:</w:t>
      </w: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2</w:t>
      </w:r>
      <w:r w:rsidR="002330C1" w:rsidRPr="006E68AD">
        <w:rPr>
          <w:rFonts w:ascii="Sylfaen" w:hAnsi="Sylfaen"/>
          <w:sz w:val="20"/>
          <w:lang w:val="hy-AM"/>
        </w:rPr>
        <w:t>.3.3</w:t>
      </w:r>
      <w:r w:rsidRPr="006E68AD">
        <w:rPr>
          <w:rFonts w:ascii="Sylfaen" w:hAnsi="Sylfaen"/>
          <w:sz w:val="20"/>
          <w:lang w:val="hy-AM"/>
        </w:rPr>
        <w:t xml:space="preserve">.1 </w:t>
      </w:r>
      <w:r w:rsidRPr="006E68AD">
        <w:rPr>
          <w:rFonts w:ascii="Sylfaen" w:hAnsi="Sylfaen" w:cs="Sylfaen"/>
          <w:sz w:val="20"/>
          <w:lang w:val="hy-AM"/>
        </w:rPr>
        <w:t>Գնորդի</w:t>
      </w:r>
      <w:r w:rsidRPr="006E68AD">
        <w:rPr>
          <w:rFonts w:ascii="Sylfaen" w:hAnsi="Sylfaen"/>
          <w:sz w:val="20"/>
          <w:lang w:val="hy-AM"/>
        </w:rPr>
        <w:t xml:space="preserve"> </w:t>
      </w:r>
      <w:r w:rsidRPr="006E68AD">
        <w:rPr>
          <w:rFonts w:ascii="Sylfaen" w:hAnsi="Sylfaen" w:cs="Sylfaen"/>
          <w:sz w:val="20"/>
          <w:lang w:val="hy-AM"/>
        </w:rPr>
        <w:t>կողմից</w:t>
      </w:r>
      <w:r w:rsidRPr="006E68AD">
        <w:rPr>
          <w:rFonts w:ascii="Sylfaen" w:hAnsi="Sylfaen"/>
          <w:sz w:val="20"/>
          <w:lang w:val="hy-AM"/>
        </w:rPr>
        <w:t xml:space="preserve"> </w:t>
      </w:r>
      <w:r w:rsidRPr="006E68AD">
        <w:rPr>
          <w:rFonts w:ascii="Sylfaen" w:hAnsi="Sylfaen" w:cs="Sylfaen"/>
          <w:sz w:val="20"/>
          <w:lang w:val="hy-AM"/>
        </w:rPr>
        <w:t>պայմանագիրը</w:t>
      </w:r>
      <w:r w:rsidRPr="006E68AD">
        <w:rPr>
          <w:rFonts w:ascii="Sylfaen" w:hAnsi="Sylfaen"/>
          <w:sz w:val="20"/>
          <w:lang w:val="hy-AM"/>
        </w:rPr>
        <w:t xml:space="preserve"> </w:t>
      </w:r>
      <w:r w:rsidRPr="006E68AD">
        <w:rPr>
          <w:rFonts w:ascii="Sylfaen" w:hAnsi="Sylfaen" w:cs="Sylfaen"/>
          <w:sz w:val="20"/>
          <w:lang w:val="hy-AM"/>
        </w:rPr>
        <w:t>խախտելն</w:t>
      </w:r>
      <w:r w:rsidRPr="006E68AD">
        <w:rPr>
          <w:rFonts w:ascii="Sylfaen" w:hAnsi="Sylfaen"/>
          <w:sz w:val="20"/>
          <w:lang w:val="hy-AM"/>
        </w:rPr>
        <w:t xml:space="preserve"> </w:t>
      </w:r>
      <w:r w:rsidRPr="006E68AD">
        <w:rPr>
          <w:rFonts w:ascii="Sylfaen" w:hAnsi="Sylfaen" w:cs="Sylfaen"/>
          <w:sz w:val="20"/>
          <w:lang w:val="hy-AM"/>
        </w:rPr>
        <w:t>էական</w:t>
      </w:r>
      <w:r w:rsidRPr="006E68AD">
        <w:rPr>
          <w:rFonts w:ascii="Sylfaen" w:hAnsi="Sylfaen"/>
          <w:sz w:val="20"/>
          <w:lang w:val="hy-AM"/>
        </w:rPr>
        <w:t xml:space="preserve"> </w:t>
      </w:r>
      <w:r w:rsidRPr="006E68AD">
        <w:rPr>
          <w:rFonts w:ascii="Sylfaen" w:hAnsi="Sylfaen" w:cs="Sylfaen"/>
          <w:sz w:val="20"/>
          <w:lang w:val="hy-AM"/>
        </w:rPr>
        <w:t>է</w:t>
      </w:r>
      <w:r w:rsidRPr="006E68AD">
        <w:rPr>
          <w:rFonts w:ascii="Sylfaen" w:hAnsi="Sylfaen"/>
          <w:sz w:val="20"/>
          <w:lang w:val="hy-AM"/>
        </w:rPr>
        <w:t xml:space="preserve"> </w:t>
      </w:r>
      <w:r w:rsidRPr="006E68AD">
        <w:rPr>
          <w:rFonts w:ascii="Sylfaen" w:hAnsi="Sylfaen" w:cs="Sylfaen"/>
          <w:sz w:val="20"/>
          <w:lang w:val="hy-AM"/>
        </w:rPr>
        <w:t>համարվում</w:t>
      </w:r>
      <w:r w:rsidRPr="006E68AD">
        <w:rPr>
          <w:rFonts w:ascii="Sylfaen" w:hAnsi="Sylfaen"/>
          <w:sz w:val="20"/>
          <w:lang w:val="hy-AM"/>
        </w:rPr>
        <w:t xml:space="preserve">, </w:t>
      </w:r>
      <w:r w:rsidRPr="006E68AD">
        <w:rPr>
          <w:rFonts w:ascii="Sylfaen" w:hAnsi="Sylfaen" w:cs="Sylfaen"/>
          <w:sz w:val="20"/>
          <w:lang w:val="hy-AM"/>
        </w:rPr>
        <w:t>եթե</w:t>
      </w:r>
      <w:r w:rsidRPr="006E68AD">
        <w:rPr>
          <w:rFonts w:ascii="Sylfaen" w:hAnsi="Sylfaen"/>
          <w:sz w:val="20"/>
          <w:lang w:val="hy-AM"/>
        </w:rPr>
        <w:t xml:space="preserve"> </w:t>
      </w:r>
      <w:r w:rsidRPr="006E68AD">
        <w:rPr>
          <w:rFonts w:ascii="Sylfaen" w:hAnsi="Sylfaen" w:cs="Sylfaen"/>
          <w:sz w:val="20"/>
          <w:lang w:val="hy-AM"/>
        </w:rPr>
        <w:t>բազմիցս</w:t>
      </w:r>
      <w:r w:rsidRPr="006E68AD">
        <w:rPr>
          <w:rFonts w:ascii="Sylfaen" w:hAnsi="Sylfaen"/>
          <w:sz w:val="20"/>
          <w:lang w:val="hy-AM"/>
        </w:rPr>
        <w:t xml:space="preserve"> </w:t>
      </w:r>
      <w:r w:rsidRPr="006E68AD">
        <w:rPr>
          <w:rFonts w:ascii="Sylfaen" w:hAnsi="Sylfaen" w:cs="Sylfaen"/>
          <w:sz w:val="20"/>
          <w:lang w:val="hy-AM"/>
        </w:rPr>
        <w:t>խախտվել</w:t>
      </w:r>
      <w:r w:rsidRPr="006E68AD">
        <w:rPr>
          <w:rFonts w:ascii="Sylfaen" w:hAnsi="Sylfaen"/>
          <w:sz w:val="20"/>
          <w:lang w:val="hy-AM"/>
        </w:rPr>
        <w:t xml:space="preserve"> </w:t>
      </w:r>
      <w:r w:rsidRPr="006E68AD">
        <w:rPr>
          <w:rFonts w:ascii="Sylfaen" w:hAnsi="Sylfaen" w:cs="Sylfaen"/>
          <w:sz w:val="20"/>
          <w:lang w:val="hy-AM"/>
        </w:rPr>
        <w:t>են</w:t>
      </w:r>
      <w:r w:rsidRPr="006E68AD">
        <w:rPr>
          <w:rFonts w:ascii="Sylfaen" w:hAnsi="Sylfaen"/>
          <w:sz w:val="20"/>
          <w:lang w:val="hy-AM"/>
        </w:rPr>
        <w:t xml:space="preserve"> </w:t>
      </w:r>
      <w:r w:rsidRPr="006E68AD">
        <w:rPr>
          <w:rFonts w:ascii="Sylfaen" w:hAnsi="Sylfaen" w:cs="Sylfaen"/>
          <w:sz w:val="20"/>
          <w:lang w:val="hy-AM"/>
        </w:rPr>
        <w:t>ապրանքի</w:t>
      </w:r>
      <w:r w:rsidRPr="006E68AD">
        <w:rPr>
          <w:rFonts w:ascii="Sylfaen" w:hAnsi="Sylfaen"/>
          <w:sz w:val="20"/>
          <w:lang w:val="hy-AM"/>
        </w:rPr>
        <w:t xml:space="preserve"> </w:t>
      </w:r>
      <w:r w:rsidRPr="006E68AD">
        <w:rPr>
          <w:rFonts w:ascii="Sylfaen" w:hAnsi="Sylfaen" w:cs="Sylfaen"/>
          <w:sz w:val="20"/>
          <w:lang w:val="hy-AM"/>
        </w:rPr>
        <w:t>համար</w:t>
      </w:r>
      <w:r w:rsidRPr="006E68AD">
        <w:rPr>
          <w:rFonts w:ascii="Sylfaen" w:hAnsi="Sylfaen"/>
          <w:sz w:val="20"/>
          <w:lang w:val="hy-AM"/>
        </w:rPr>
        <w:t xml:space="preserve"> </w:t>
      </w:r>
      <w:r w:rsidRPr="006E68AD">
        <w:rPr>
          <w:rFonts w:ascii="Sylfaen" w:hAnsi="Sylfaen" w:cs="Sylfaen"/>
          <w:sz w:val="20"/>
          <w:lang w:val="hy-AM"/>
        </w:rPr>
        <w:t>վճարելու</w:t>
      </w:r>
      <w:r w:rsidRPr="006E68AD">
        <w:rPr>
          <w:rFonts w:ascii="Sylfaen" w:hAnsi="Sylfaen"/>
          <w:sz w:val="20"/>
          <w:lang w:val="hy-AM"/>
        </w:rPr>
        <w:t xml:space="preserve"> </w:t>
      </w:r>
      <w:r w:rsidRPr="006E68AD">
        <w:rPr>
          <w:rFonts w:ascii="Sylfaen" w:hAnsi="Sylfaen" w:cs="Sylfaen"/>
          <w:sz w:val="20"/>
          <w:lang w:val="hy-AM"/>
        </w:rPr>
        <w:t>ժամկետները։</w:t>
      </w: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2.3.</w:t>
      </w:r>
      <w:r w:rsidR="002330C1" w:rsidRPr="006E68AD">
        <w:rPr>
          <w:rFonts w:ascii="Sylfaen" w:hAnsi="Sylfaen"/>
          <w:sz w:val="20"/>
          <w:lang w:val="hy-AM"/>
        </w:rPr>
        <w:t>4</w:t>
      </w:r>
      <w:r w:rsidRPr="006E68AD">
        <w:rPr>
          <w:rFonts w:ascii="Sylfaen" w:hAnsi="Sylfaen"/>
          <w:sz w:val="20"/>
          <w:lang w:val="hy-AM"/>
        </w:rPr>
        <w:t xml:space="preserve"> </w:t>
      </w:r>
      <w:r w:rsidRPr="006E68AD">
        <w:rPr>
          <w:rFonts w:ascii="Sylfaen" w:hAnsi="Sylfaen" w:cs="Sylfaen"/>
          <w:sz w:val="20"/>
          <w:lang w:val="hy-AM"/>
        </w:rPr>
        <w:t>Գնորդի</w:t>
      </w:r>
      <w:r w:rsidRPr="006E68AD">
        <w:rPr>
          <w:rFonts w:ascii="Sylfaen" w:hAnsi="Sylfaen"/>
          <w:sz w:val="20"/>
          <w:lang w:val="hy-AM"/>
        </w:rPr>
        <w:t xml:space="preserve"> </w:t>
      </w:r>
      <w:r w:rsidRPr="006E68AD">
        <w:rPr>
          <w:rFonts w:ascii="Sylfaen" w:hAnsi="Sylfaen" w:cs="Sylfaen"/>
          <w:sz w:val="20"/>
          <w:lang w:val="hy-AM"/>
        </w:rPr>
        <w:t>համաձայնությամբ</w:t>
      </w:r>
      <w:r w:rsidRPr="006E68AD">
        <w:rPr>
          <w:rFonts w:ascii="Sylfaen" w:hAnsi="Sylfaen"/>
          <w:sz w:val="20"/>
          <w:lang w:val="hy-AM"/>
        </w:rPr>
        <w:t xml:space="preserve"> </w:t>
      </w:r>
      <w:r w:rsidRPr="006E68AD">
        <w:rPr>
          <w:rFonts w:ascii="Sylfaen" w:hAnsi="Sylfaen" w:cs="Sylfaen"/>
          <w:sz w:val="20"/>
          <w:lang w:val="hy-AM"/>
        </w:rPr>
        <w:t>վաղաժամկետ</w:t>
      </w:r>
      <w:r w:rsidRPr="006E68AD">
        <w:rPr>
          <w:rFonts w:ascii="Sylfaen" w:hAnsi="Sylfaen"/>
          <w:sz w:val="20"/>
          <w:lang w:val="hy-AM"/>
        </w:rPr>
        <w:t xml:space="preserve"> </w:t>
      </w:r>
      <w:r w:rsidRPr="006E68AD">
        <w:rPr>
          <w:rFonts w:ascii="Sylfaen" w:hAnsi="Sylfaen" w:cs="Sylfaen"/>
          <w:sz w:val="20"/>
          <w:lang w:val="hy-AM"/>
        </w:rPr>
        <w:t>մատակարարել</w:t>
      </w:r>
      <w:r w:rsidRPr="006E68AD">
        <w:rPr>
          <w:rFonts w:ascii="Sylfaen" w:hAnsi="Sylfaen"/>
          <w:sz w:val="20"/>
          <w:lang w:val="hy-AM"/>
        </w:rPr>
        <w:t xml:space="preserve"> </w:t>
      </w:r>
      <w:r w:rsidRPr="006E68AD">
        <w:rPr>
          <w:rFonts w:ascii="Sylfaen" w:hAnsi="Sylfaen" w:cs="Sylfaen"/>
          <w:sz w:val="20"/>
          <w:lang w:val="hy-AM"/>
        </w:rPr>
        <w:t>ապրանքը։</w:t>
      </w:r>
      <w:r w:rsidRPr="006E68AD">
        <w:rPr>
          <w:rFonts w:ascii="Sylfaen" w:hAnsi="Sylfaen"/>
          <w:sz w:val="20"/>
          <w:lang w:val="hy-AM"/>
        </w:rPr>
        <w:t xml:space="preserve"> </w:t>
      </w:r>
    </w:p>
    <w:p w:rsidR="00606A9F" w:rsidRPr="006E68AD" w:rsidRDefault="00606A9F" w:rsidP="00606A9F">
      <w:pPr>
        <w:ind w:firstLine="709"/>
        <w:jc w:val="both"/>
        <w:rPr>
          <w:rFonts w:ascii="Sylfaen" w:hAnsi="Sylfaen"/>
          <w:sz w:val="20"/>
          <w:lang w:val="hy-AM"/>
        </w:rPr>
      </w:pPr>
    </w:p>
    <w:p w:rsidR="00606A9F" w:rsidRPr="006E68AD" w:rsidRDefault="00606A9F" w:rsidP="00606A9F">
      <w:pPr>
        <w:ind w:firstLine="709"/>
        <w:jc w:val="both"/>
        <w:rPr>
          <w:rFonts w:ascii="Sylfaen" w:hAnsi="Sylfaen"/>
          <w:b/>
          <w:sz w:val="20"/>
          <w:lang w:val="hy-AM"/>
        </w:rPr>
      </w:pPr>
      <w:r w:rsidRPr="006E68AD">
        <w:rPr>
          <w:rFonts w:ascii="Sylfaen" w:hAnsi="Sylfaen"/>
          <w:b/>
          <w:sz w:val="20"/>
          <w:lang w:val="hy-AM"/>
        </w:rPr>
        <w:t xml:space="preserve">2.4 </w:t>
      </w:r>
      <w:r w:rsidRPr="006E68AD">
        <w:rPr>
          <w:rFonts w:ascii="Sylfaen" w:hAnsi="Sylfaen" w:cs="Sylfaen"/>
          <w:b/>
          <w:sz w:val="20"/>
          <w:lang w:val="hy-AM"/>
        </w:rPr>
        <w:t>Վաճառողը</w:t>
      </w:r>
      <w:r w:rsidRPr="006E68AD">
        <w:rPr>
          <w:rFonts w:ascii="Sylfaen" w:hAnsi="Sylfaen"/>
          <w:b/>
          <w:sz w:val="20"/>
          <w:lang w:val="hy-AM"/>
        </w:rPr>
        <w:t xml:space="preserve"> </w:t>
      </w:r>
      <w:r w:rsidRPr="006E68AD">
        <w:rPr>
          <w:rFonts w:ascii="Sylfaen" w:hAnsi="Sylfaen" w:cs="Sylfaen"/>
          <w:b/>
          <w:sz w:val="20"/>
          <w:lang w:val="hy-AM"/>
        </w:rPr>
        <w:t>պարտավոր</w:t>
      </w:r>
      <w:r w:rsidRPr="006E68AD">
        <w:rPr>
          <w:rFonts w:ascii="Sylfaen" w:hAnsi="Sylfaen"/>
          <w:b/>
          <w:sz w:val="20"/>
          <w:lang w:val="hy-AM"/>
        </w:rPr>
        <w:t xml:space="preserve"> </w:t>
      </w:r>
      <w:r w:rsidRPr="006E68AD">
        <w:rPr>
          <w:rFonts w:ascii="Sylfaen" w:hAnsi="Sylfaen" w:cs="Sylfaen"/>
          <w:b/>
          <w:sz w:val="20"/>
          <w:lang w:val="hy-AM"/>
        </w:rPr>
        <w:t>է</w:t>
      </w:r>
      <w:r w:rsidRPr="006E68AD">
        <w:rPr>
          <w:rFonts w:ascii="Sylfaen" w:hAnsi="Sylfaen"/>
          <w:b/>
          <w:sz w:val="20"/>
          <w:lang w:val="hy-AM"/>
        </w:rPr>
        <w:t>`</w:t>
      </w: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 xml:space="preserve">2.4.1 </w:t>
      </w:r>
      <w:r w:rsidRPr="006E68AD">
        <w:rPr>
          <w:rFonts w:ascii="Sylfaen" w:hAnsi="Sylfaen" w:cs="Sylfaen"/>
          <w:sz w:val="20"/>
          <w:lang w:val="hy-AM"/>
        </w:rPr>
        <w:t>Գնորդին</w:t>
      </w:r>
      <w:r w:rsidRPr="006E68AD">
        <w:rPr>
          <w:rFonts w:ascii="Sylfaen" w:hAnsi="Sylfaen"/>
          <w:sz w:val="20"/>
          <w:lang w:val="hy-AM"/>
        </w:rPr>
        <w:t xml:space="preserve"> </w:t>
      </w:r>
      <w:r w:rsidRPr="006E68AD">
        <w:rPr>
          <w:rFonts w:ascii="Sylfaen" w:hAnsi="Sylfaen" w:cs="Sylfaen"/>
          <w:sz w:val="20"/>
          <w:lang w:val="hy-AM"/>
        </w:rPr>
        <w:t>հանձնել</w:t>
      </w:r>
      <w:r w:rsidRPr="006E68AD">
        <w:rPr>
          <w:rFonts w:ascii="Sylfaen" w:hAnsi="Sylfaen"/>
          <w:sz w:val="20"/>
          <w:lang w:val="hy-AM"/>
        </w:rPr>
        <w:t xml:space="preserve"> </w:t>
      </w:r>
      <w:r w:rsidRPr="006E68AD">
        <w:rPr>
          <w:rFonts w:ascii="Sylfaen" w:hAnsi="Sylfaen" w:cs="Sylfaen"/>
          <w:sz w:val="20"/>
          <w:lang w:val="hy-AM"/>
        </w:rPr>
        <w:t>ապրանքը</w:t>
      </w:r>
      <w:r w:rsidRPr="006E68AD">
        <w:rPr>
          <w:rFonts w:ascii="Sylfaen" w:hAnsi="Sylfaen"/>
          <w:sz w:val="20"/>
          <w:lang w:val="hy-AM"/>
        </w:rPr>
        <w:t xml:space="preserve">` </w:t>
      </w:r>
      <w:r w:rsidRPr="006E68AD">
        <w:rPr>
          <w:rFonts w:ascii="Sylfaen" w:hAnsi="Sylfaen" w:cs="Sylfaen"/>
          <w:sz w:val="20"/>
          <w:lang w:val="hy-AM"/>
        </w:rPr>
        <w:t>պայմանագրով</w:t>
      </w:r>
      <w:r w:rsidRPr="006E68AD">
        <w:rPr>
          <w:rFonts w:ascii="Sylfaen" w:hAnsi="Sylfaen"/>
          <w:sz w:val="20"/>
          <w:lang w:val="hy-AM"/>
        </w:rPr>
        <w:t xml:space="preserve"> </w:t>
      </w:r>
      <w:r w:rsidRPr="006E68AD">
        <w:rPr>
          <w:rFonts w:ascii="Sylfaen" w:hAnsi="Sylfaen" w:cs="Sylfaen"/>
          <w:sz w:val="20"/>
          <w:lang w:val="hy-AM"/>
        </w:rPr>
        <w:t>նախատեսված</w:t>
      </w:r>
      <w:r w:rsidRPr="006E68AD">
        <w:rPr>
          <w:rFonts w:ascii="Sylfaen" w:hAnsi="Sylfaen"/>
          <w:sz w:val="20"/>
          <w:lang w:val="hy-AM"/>
        </w:rPr>
        <w:t xml:space="preserve"> </w:t>
      </w:r>
      <w:r w:rsidRPr="006E68AD">
        <w:rPr>
          <w:rFonts w:ascii="Sylfaen" w:hAnsi="Sylfaen" w:cs="Sylfaen"/>
          <w:sz w:val="20"/>
          <w:lang w:val="hy-AM"/>
        </w:rPr>
        <w:t>կարգով</w:t>
      </w:r>
      <w:r w:rsidRPr="006E68AD">
        <w:rPr>
          <w:rFonts w:ascii="Sylfaen" w:hAnsi="Sylfaen"/>
          <w:sz w:val="20"/>
          <w:lang w:val="hy-AM"/>
        </w:rPr>
        <w:t xml:space="preserve">, </w:t>
      </w:r>
      <w:r w:rsidRPr="006E68AD">
        <w:rPr>
          <w:rFonts w:ascii="Sylfaen" w:hAnsi="Sylfaen" w:cs="Sylfaen"/>
          <w:sz w:val="20"/>
          <w:lang w:val="hy-AM"/>
        </w:rPr>
        <w:t>ծավալներով,</w:t>
      </w:r>
      <w:r w:rsidRPr="006E68AD">
        <w:rPr>
          <w:rFonts w:ascii="Sylfaen" w:hAnsi="Sylfaen" w:cs="Times Armenian"/>
          <w:sz w:val="20"/>
          <w:lang w:val="hy-AM"/>
        </w:rPr>
        <w:t xml:space="preserve"> </w:t>
      </w:r>
      <w:r w:rsidRPr="006E68AD">
        <w:rPr>
          <w:rFonts w:ascii="Sylfaen" w:hAnsi="Sylfaen" w:cs="Sylfaen"/>
          <w:sz w:val="20"/>
          <w:lang w:val="hy-AM"/>
        </w:rPr>
        <w:t>ժամկետներում</w:t>
      </w:r>
      <w:r w:rsidRPr="006E68AD">
        <w:rPr>
          <w:rFonts w:ascii="Sylfaen" w:hAnsi="Sylfaen" w:cs="Times Armenian"/>
          <w:sz w:val="20"/>
          <w:lang w:val="hy-AM"/>
        </w:rPr>
        <w:t xml:space="preserve"> </w:t>
      </w:r>
      <w:r w:rsidRPr="006E68AD">
        <w:rPr>
          <w:rFonts w:ascii="Sylfaen" w:hAnsi="Sylfaen" w:cs="Sylfaen"/>
          <w:sz w:val="20"/>
          <w:lang w:val="hy-AM"/>
        </w:rPr>
        <w:t>և</w:t>
      </w:r>
      <w:r w:rsidRPr="006E68AD">
        <w:rPr>
          <w:rFonts w:ascii="Sylfaen" w:hAnsi="Sylfaen" w:cs="Times Armenian"/>
          <w:sz w:val="20"/>
          <w:lang w:val="hy-AM"/>
        </w:rPr>
        <w:t xml:space="preserve"> </w:t>
      </w:r>
      <w:r w:rsidRPr="006E68AD">
        <w:rPr>
          <w:rFonts w:ascii="Sylfaen" w:hAnsi="Sylfaen" w:cs="Sylfaen"/>
          <w:sz w:val="20"/>
          <w:lang w:val="hy-AM"/>
        </w:rPr>
        <w:t>հասցեով</w:t>
      </w:r>
      <w:r w:rsidRPr="006E68AD">
        <w:rPr>
          <w:rFonts w:ascii="Sylfaen" w:hAnsi="Sylfaen" w:cs="Times Armenian"/>
          <w:sz w:val="20"/>
          <w:lang w:val="hy-AM"/>
        </w:rPr>
        <w:t>:</w:t>
      </w: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 xml:space="preserve">2.4.2 </w:t>
      </w:r>
      <w:r w:rsidRPr="006E68AD">
        <w:rPr>
          <w:rFonts w:ascii="Sylfaen" w:hAnsi="Sylfaen" w:cs="Sylfaen"/>
          <w:sz w:val="20"/>
          <w:lang w:val="hy-AM"/>
        </w:rPr>
        <w:t>Ապահովել</w:t>
      </w:r>
      <w:r w:rsidRPr="006E68AD">
        <w:rPr>
          <w:rFonts w:ascii="Sylfaen" w:hAnsi="Sylfaen"/>
          <w:sz w:val="20"/>
          <w:lang w:val="hy-AM"/>
        </w:rPr>
        <w:t xml:space="preserve"> </w:t>
      </w:r>
      <w:r w:rsidRPr="006E68AD">
        <w:rPr>
          <w:rFonts w:ascii="Sylfaen" w:hAnsi="Sylfaen" w:cs="Sylfaen"/>
          <w:sz w:val="20"/>
          <w:lang w:val="hy-AM"/>
        </w:rPr>
        <w:t>ապրանքի</w:t>
      </w:r>
      <w:r w:rsidRPr="006E68AD">
        <w:rPr>
          <w:rFonts w:ascii="Sylfaen" w:hAnsi="Sylfaen"/>
          <w:sz w:val="20"/>
          <w:lang w:val="hy-AM"/>
        </w:rPr>
        <w:t xml:space="preserve"> </w:t>
      </w:r>
      <w:r w:rsidRPr="006E68AD">
        <w:rPr>
          <w:rFonts w:ascii="Sylfaen" w:hAnsi="Sylfaen" w:cs="Sylfaen"/>
          <w:sz w:val="20"/>
          <w:lang w:val="hy-AM"/>
        </w:rPr>
        <w:t>մատակարարումը</w:t>
      </w:r>
      <w:r w:rsidRPr="006E68AD">
        <w:rPr>
          <w:rFonts w:ascii="Sylfaen" w:hAnsi="Sylfaen"/>
          <w:sz w:val="20"/>
          <w:lang w:val="hy-AM"/>
        </w:rPr>
        <w:t xml:space="preserve"> </w:t>
      </w:r>
      <w:r w:rsidRPr="006E68AD">
        <w:rPr>
          <w:rFonts w:ascii="Sylfaen" w:hAnsi="Sylfaen" w:cs="Sylfaen"/>
          <w:sz w:val="20"/>
          <w:lang w:val="hy-AM"/>
        </w:rPr>
        <w:t>պայմանագրի</w:t>
      </w:r>
      <w:r w:rsidRPr="006E68AD">
        <w:rPr>
          <w:rFonts w:ascii="Sylfaen" w:hAnsi="Sylfaen"/>
          <w:sz w:val="20"/>
          <w:lang w:val="hy-AM"/>
        </w:rPr>
        <w:t xml:space="preserve"> 2.1.2 </w:t>
      </w:r>
      <w:r w:rsidRPr="006E68AD">
        <w:rPr>
          <w:rFonts w:ascii="Sylfaen" w:hAnsi="Sylfaen" w:cs="Sylfaen"/>
          <w:sz w:val="20"/>
          <w:lang w:val="hy-AM"/>
        </w:rPr>
        <w:t>կետի</w:t>
      </w:r>
      <w:r w:rsidRPr="006E68AD">
        <w:rPr>
          <w:rFonts w:ascii="Sylfaen" w:hAnsi="Sylfaen"/>
          <w:sz w:val="20"/>
          <w:lang w:val="hy-AM"/>
        </w:rPr>
        <w:t xml:space="preserve"> </w:t>
      </w:r>
      <w:r w:rsidRPr="006E68AD">
        <w:rPr>
          <w:rFonts w:ascii="Sylfaen" w:hAnsi="Sylfaen" w:cs="Sylfaen"/>
          <w:sz w:val="20"/>
          <w:lang w:val="hy-AM"/>
        </w:rPr>
        <w:t>բ</w:t>
      </w:r>
      <w:r w:rsidRPr="006E68AD">
        <w:rPr>
          <w:rFonts w:ascii="Sylfaen" w:hAnsi="Sylfaen"/>
          <w:sz w:val="20"/>
          <w:lang w:val="hy-AM"/>
        </w:rPr>
        <w:t xml:space="preserve">) </w:t>
      </w:r>
      <w:r w:rsidRPr="006E68AD">
        <w:rPr>
          <w:rFonts w:ascii="Sylfaen" w:hAnsi="Sylfaen" w:cs="Sylfaen"/>
          <w:sz w:val="20"/>
          <w:lang w:val="hy-AM"/>
        </w:rPr>
        <w:t>ենթակետին</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կամ</w:t>
      </w:r>
      <w:r w:rsidRPr="006E68AD">
        <w:rPr>
          <w:rFonts w:ascii="Sylfaen" w:hAnsi="Sylfaen"/>
          <w:sz w:val="20"/>
          <w:lang w:val="hy-AM"/>
        </w:rPr>
        <w:t xml:space="preserve">) 2.1.5 </w:t>
      </w:r>
      <w:r w:rsidRPr="006E68AD">
        <w:rPr>
          <w:rFonts w:ascii="Sylfaen" w:hAnsi="Sylfaen" w:cs="Sylfaen"/>
          <w:sz w:val="20"/>
          <w:lang w:val="hy-AM"/>
        </w:rPr>
        <w:t>կետին</w:t>
      </w:r>
      <w:r w:rsidRPr="006E68AD">
        <w:rPr>
          <w:rFonts w:ascii="Sylfaen" w:hAnsi="Sylfaen"/>
          <w:sz w:val="20"/>
          <w:lang w:val="hy-AM"/>
        </w:rPr>
        <w:t xml:space="preserve"> </w:t>
      </w:r>
      <w:r w:rsidRPr="006E68AD">
        <w:rPr>
          <w:rFonts w:ascii="Sylfaen" w:hAnsi="Sylfaen" w:cs="Sylfaen"/>
          <w:sz w:val="20"/>
          <w:lang w:val="hy-AM"/>
        </w:rPr>
        <w:t>համապատասխան</w:t>
      </w:r>
      <w:r w:rsidRPr="006E68AD">
        <w:rPr>
          <w:rFonts w:ascii="Sylfaen" w:hAnsi="Sylfaen"/>
          <w:sz w:val="20"/>
          <w:lang w:val="hy-AM"/>
        </w:rPr>
        <w:t xml:space="preserve">` </w:t>
      </w:r>
      <w:r w:rsidRPr="006E68AD">
        <w:rPr>
          <w:rFonts w:ascii="Sylfaen" w:hAnsi="Sylfaen" w:cs="Sylfaen"/>
          <w:sz w:val="20"/>
          <w:lang w:val="hy-AM"/>
        </w:rPr>
        <w:t>Գնորդի</w:t>
      </w:r>
      <w:r w:rsidRPr="006E68AD">
        <w:rPr>
          <w:rFonts w:ascii="Sylfaen" w:hAnsi="Sylfaen"/>
          <w:sz w:val="20"/>
          <w:lang w:val="hy-AM"/>
        </w:rPr>
        <w:t xml:space="preserve"> </w:t>
      </w:r>
      <w:r w:rsidRPr="006E68AD">
        <w:rPr>
          <w:rFonts w:ascii="Sylfaen" w:hAnsi="Sylfaen" w:cs="Sylfaen"/>
          <w:sz w:val="20"/>
          <w:lang w:val="hy-AM"/>
        </w:rPr>
        <w:t>կողմից</w:t>
      </w:r>
      <w:r w:rsidRPr="006E68AD">
        <w:rPr>
          <w:rFonts w:ascii="Sylfaen" w:hAnsi="Sylfaen"/>
          <w:sz w:val="20"/>
          <w:lang w:val="hy-AM"/>
        </w:rPr>
        <w:t xml:space="preserve"> </w:t>
      </w:r>
      <w:r w:rsidRPr="006E68AD">
        <w:rPr>
          <w:rFonts w:ascii="Sylfaen" w:hAnsi="Sylfaen" w:cs="Sylfaen"/>
          <w:sz w:val="20"/>
          <w:lang w:val="hy-AM"/>
        </w:rPr>
        <w:t>սահմանված</w:t>
      </w:r>
      <w:r w:rsidRPr="006E68AD">
        <w:rPr>
          <w:rFonts w:ascii="Sylfaen" w:hAnsi="Sylfaen"/>
          <w:sz w:val="20"/>
          <w:lang w:val="hy-AM"/>
        </w:rPr>
        <w:t xml:space="preserve"> </w:t>
      </w:r>
      <w:r w:rsidRPr="006E68AD">
        <w:rPr>
          <w:rFonts w:ascii="Sylfaen" w:hAnsi="Sylfaen" w:cs="Sylfaen"/>
          <w:sz w:val="20"/>
          <w:lang w:val="hy-AM"/>
        </w:rPr>
        <w:t>ժամկետներում</w:t>
      </w:r>
      <w:r w:rsidRPr="006E68AD">
        <w:rPr>
          <w:rFonts w:ascii="Sylfaen" w:hAnsi="Sylfaen"/>
          <w:sz w:val="20"/>
          <w:lang w:val="hy-AM"/>
        </w:rPr>
        <w:t xml:space="preserve">:  </w:t>
      </w: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 xml:space="preserve">2.4.3 </w:t>
      </w:r>
      <w:r w:rsidRPr="006E68AD">
        <w:rPr>
          <w:rFonts w:ascii="Sylfaen" w:hAnsi="Sylfaen" w:cs="Sylfaen"/>
          <w:sz w:val="20"/>
          <w:lang w:val="hy-AM"/>
        </w:rPr>
        <w:t>Գնորդին</w:t>
      </w:r>
      <w:r w:rsidRPr="006E68AD">
        <w:rPr>
          <w:rFonts w:ascii="Sylfaen" w:hAnsi="Sylfaen"/>
          <w:sz w:val="20"/>
          <w:lang w:val="hy-AM"/>
        </w:rPr>
        <w:t xml:space="preserve"> </w:t>
      </w:r>
      <w:r w:rsidRPr="006E68AD">
        <w:rPr>
          <w:rFonts w:ascii="Sylfaen" w:hAnsi="Sylfaen" w:cs="Sylfaen"/>
          <w:sz w:val="20"/>
          <w:lang w:val="hy-AM"/>
        </w:rPr>
        <w:t>հանձնել</w:t>
      </w:r>
      <w:r w:rsidRPr="006E68AD">
        <w:rPr>
          <w:rFonts w:ascii="Sylfaen" w:hAnsi="Sylfaen"/>
          <w:sz w:val="20"/>
          <w:lang w:val="hy-AM"/>
        </w:rPr>
        <w:t xml:space="preserve"> </w:t>
      </w:r>
      <w:r w:rsidRPr="006E68AD">
        <w:rPr>
          <w:rFonts w:ascii="Sylfaen" w:hAnsi="Sylfaen" w:cs="Sylfaen"/>
          <w:sz w:val="20"/>
          <w:lang w:val="hy-AM"/>
        </w:rPr>
        <w:t>երրորդ</w:t>
      </w:r>
      <w:r w:rsidRPr="006E68AD">
        <w:rPr>
          <w:rFonts w:ascii="Sylfaen" w:hAnsi="Sylfaen"/>
          <w:sz w:val="20"/>
          <w:lang w:val="hy-AM"/>
        </w:rPr>
        <w:t xml:space="preserve"> </w:t>
      </w:r>
      <w:r w:rsidRPr="006E68AD">
        <w:rPr>
          <w:rFonts w:ascii="Sylfaen" w:hAnsi="Sylfaen" w:cs="Sylfaen"/>
          <w:sz w:val="20"/>
          <w:lang w:val="hy-AM"/>
        </w:rPr>
        <w:t>անձանց</w:t>
      </w:r>
      <w:r w:rsidRPr="006E68AD">
        <w:rPr>
          <w:rFonts w:ascii="Sylfaen" w:hAnsi="Sylfaen"/>
          <w:sz w:val="20"/>
          <w:lang w:val="hy-AM"/>
        </w:rPr>
        <w:t xml:space="preserve"> </w:t>
      </w:r>
      <w:r w:rsidRPr="006E68AD">
        <w:rPr>
          <w:rFonts w:ascii="Sylfaen" w:hAnsi="Sylfaen" w:cs="Sylfaen"/>
          <w:sz w:val="20"/>
          <w:lang w:val="hy-AM"/>
        </w:rPr>
        <w:t>իրավունքներից</w:t>
      </w:r>
      <w:r w:rsidRPr="006E68AD">
        <w:rPr>
          <w:rFonts w:ascii="Sylfaen" w:hAnsi="Sylfaen"/>
          <w:sz w:val="20"/>
          <w:lang w:val="hy-AM"/>
        </w:rPr>
        <w:t xml:space="preserve"> </w:t>
      </w:r>
      <w:r w:rsidRPr="006E68AD">
        <w:rPr>
          <w:rFonts w:ascii="Sylfaen" w:hAnsi="Sylfaen" w:cs="Sylfaen"/>
          <w:sz w:val="20"/>
          <w:lang w:val="hy-AM"/>
        </w:rPr>
        <w:t>ազատ</w:t>
      </w:r>
      <w:r w:rsidRPr="006E68AD">
        <w:rPr>
          <w:rFonts w:ascii="Sylfaen" w:hAnsi="Sylfaen"/>
          <w:sz w:val="20"/>
          <w:lang w:val="hy-AM"/>
        </w:rPr>
        <w:t xml:space="preserve"> </w:t>
      </w:r>
      <w:r w:rsidRPr="006E68AD">
        <w:rPr>
          <w:rFonts w:ascii="Sylfaen" w:hAnsi="Sylfaen" w:cs="Sylfaen"/>
          <w:sz w:val="20"/>
          <w:lang w:val="hy-AM"/>
        </w:rPr>
        <w:t>ապրանք</w:t>
      </w:r>
      <w:r w:rsidRPr="006E68AD">
        <w:rPr>
          <w:rFonts w:ascii="Sylfaen" w:hAnsi="Sylfaen"/>
          <w:sz w:val="20"/>
          <w:lang w:val="hy-AM"/>
        </w:rPr>
        <w:t>:</w:t>
      </w: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 xml:space="preserve">2.4.5 </w:t>
      </w:r>
      <w:r w:rsidRPr="006E68AD">
        <w:rPr>
          <w:rFonts w:ascii="Sylfaen" w:hAnsi="Sylfaen" w:cs="Sylfaen"/>
          <w:sz w:val="20"/>
          <w:lang w:val="hy-AM"/>
        </w:rPr>
        <w:t>Գնորդին</w:t>
      </w:r>
      <w:r w:rsidRPr="006E68AD">
        <w:rPr>
          <w:rFonts w:ascii="Sylfaen" w:hAnsi="Sylfaen"/>
          <w:sz w:val="20"/>
          <w:lang w:val="hy-AM"/>
        </w:rPr>
        <w:t xml:space="preserve"> </w:t>
      </w:r>
      <w:r w:rsidRPr="006E68AD">
        <w:rPr>
          <w:rFonts w:ascii="Sylfaen" w:hAnsi="Sylfaen" w:cs="Sylfaen"/>
          <w:sz w:val="20"/>
          <w:lang w:val="hy-AM"/>
        </w:rPr>
        <w:t>հանձնել</w:t>
      </w:r>
      <w:r w:rsidRPr="006E68AD">
        <w:rPr>
          <w:rFonts w:ascii="Sylfaen" w:hAnsi="Sylfaen"/>
          <w:sz w:val="20"/>
          <w:lang w:val="hy-AM"/>
        </w:rPr>
        <w:t xml:space="preserve"> </w:t>
      </w:r>
      <w:r w:rsidRPr="006E68AD">
        <w:rPr>
          <w:rFonts w:ascii="Sylfaen" w:hAnsi="Sylfaen" w:cs="Sylfaen"/>
          <w:sz w:val="20"/>
          <w:lang w:val="hy-AM"/>
        </w:rPr>
        <w:t>պայմանագրով</w:t>
      </w:r>
      <w:r w:rsidRPr="006E68AD">
        <w:rPr>
          <w:rFonts w:ascii="Sylfaen" w:hAnsi="Sylfaen"/>
          <w:sz w:val="20"/>
          <w:lang w:val="hy-AM"/>
        </w:rPr>
        <w:t xml:space="preserve"> </w:t>
      </w:r>
      <w:r w:rsidRPr="006E68AD">
        <w:rPr>
          <w:rFonts w:ascii="Sylfaen" w:hAnsi="Sylfaen" w:cs="Sylfaen"/>
          <w:sz w:val="20"/>
          <w:lang w:val="hy-AM"/>
        </w:rPr>
        <w:t>նախատեսված</w:t>
      </w:r>
      <w:r w:rsidRPr="006E68AD">
        <w:rPr>
          <w:rFonts w:ascii="Sylfaen" w:hAnsi="Sylfaen"/>
          <w:sz w:val="20"/>
          <w:lang w:val="hy-AM"/>
        </w:rPr>
        <w:t xml:space="preserve"> </w:t>
      </w:r>
      <w:r w:rsidRPr="006E68AD">
        <w:rPr>
          <w:rFonts w:ascii="Sylfaen" w:hAnsi="Sylfaen" w:cs="Sylfaen"/>
          <w:sz w:val="20"/>
          <w:lang w:val="hy-AM"/>
        </w:rPr>
        <w:t>որակի</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քանակի</w:t>
      </w:r>
      <w:r w:rsidRPr="006E68AD">
        <w:rPr>
          <w:rFonts w:ascii="Sylfaen" w:hAnsi="Sylfaen"/>
          <w:sz w:val="20"/>
          <w:lang w:val="hy-AM"/>
        </w:rPr>
        <w:t xml:space="preserve"> </w:t>
      </w:r>
      <w:r w:rsidRPr="006E68AD">
        <w:rPr>
          <w:rFonts w:ascii="Sylfaen" w:hAnsi="Sylfaen" w:cs="Sylfaen"/>
          <w:sz w:val="20"/>
          <w:lang w:val="hy-AM"/>
        </w:rPr>
        <w:t>ապրանք</w:t>
      </w:r>
      <w:r w:rsidRPr="006E68AD">
        <w:rPr>
          <w:rFonts w:ascii="Sylfaen" w:hAnsi="Sylfaen"/>
          <w:sz w:val="20"/>
          <w:lang w:val="hy-AM"/>
        </w:rPr>
        <w:t xml:space="preserve">` </w:t>
      </w:r>
      <w:r w:rsidRPr="006E68AD">
        <w:rPr>
          <w:rFonts w:ascii="Sylfaen" w:hAnsi="Sylfaen" w:cs="Sylfaen"/>
          <w:sz w:val="20"/>
          <w:lang w:val="hy-AM"/>
        </w:rPr>
        <w:t>պայմանագրով</w:t>
      </w:r>
      <w:r w:rsidRPr="006E68AD">
        <w:rPr>
          <w:rFonts w:ascii="Sylfaen" w:hAnsi="Sylfaen"/>
          <w:sz w:val="20"/>
          <w:lang w:val="hy-AM"/>
        </w:rPr>
        <w:t xml:space="preserve"> </w:t>
      </w:r>
      <w:r w:rsidRPr="006E68AD">
        <w:rPr>
          <w:rFonts w:ascii="Sylfaen" w:hAnsi="Sylfaen" w:cs="Sylfaen"/>
          <w:sz w:val="20"/>
          <w:lang w:val="hy-AM"/>
        </w:rPr>
        <w:t>նախատեսված</w:t>
      </w:r>
      <w:r w:rsidRPr="006E68AD">
        <w:rPr>
          <w:rFonts w:ascii="Sylfaen" w:hAnsi="Sylfaen"/>
          <w:sz w:val="20"/>
          <w:lang w:val="hy-AM"/>
        </w:rPr>
        <w:t xml:space="preserve"> </w:t>
      </w:r>
      <w:r w:rsidRPr="006E68AD">
        <w:rPr>
          <w:rFonts w:ascii="Sylfaen" w:hAnsi="Sylfaen" w:cs="Sylfaen"/>
          <w:sz w:val="20"/>
          <w:lang w:val="hy-AM"/>
        </w:rPr>
        <w:t>ժամկետներում</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հասցեով</w:t>
      </w:r>
      <w:r w:rsidRPr="006E68AD">
        <w:rPr>
          <w:rFonts w:ascii="Sylfaen" w:hAnsi="Sylfaen"/>
          <w:sz w:val="20"/>
          <w:lang w:val="hy-AM"/>
        </w:rPr>
        <w:t xml:space="preserve">, </w:t>
      </w:r>
      <w:r w:rsidRPr="006E68AD">
        <w:rPr>
          <w:rFonts w:ascii="Sylfaen" w:hAnsi="Sylfaen" w:cs="Sylfaen"/>
          <w:sz w:val="20"/>
          <w:lang w:val="hy-AM"/>
        </w:rPr>
        <w:t>իսկ</w:t>
      </w:r>
      <w:r w:rsidRPr="006E68AD">
        <w:rPr>
          <w:rFonts w:ascii="Sylfaen" w:hAnsi="Sylfaen"/>
          <w:sz w:val="20"/>
          <w:lang w:val="hy-AM"/>
        </w:rPr>
        <w:t xml:space="preserve"> </w:t>
      </w:r>
      <w:r w:rsidRPr="006E68AD">
        <w:rPr>
          <w:rFonts w:ascii="Sylfaen" w:hAnsi="Sylfaen" w:cs="Sylfaen"/>
          <w:sz w:val="20"/>
          <w:lang w:val="hy-AM"/>
        </w:rPr>
        <w:t>Գնորդի</w:t>
      </w:r>
      <w:r w:rsidRPr="006E68AD">
        <w:rPr>
          <w:rFonts w:ascii="Sylfaen" w:hAnsi="Sylfaen"/>
          <w:sz w:val="20"/>
          <w:lang w:val="hy-AM"/>
        </w:rPr>
        <w:t xml:space="preserve"> </w:t>
      </w:r>
      <w:r w:rsidRPr="006E68AD">
        <w:rPr>
          <w:rFonts w:ascii="Sylfaen" w:hAnsi="Sylfaen" w:cs="Sylfaen"/>
          <w:sz w:val="20"/>
          <w:lang w:val="hy-AM"/>
        </w:rPr>
        <w:t>պահանջով</w:t>
      </w:r>
      <w:r w:rsidRPr="006E68AD">
        <w:rPr>
          <w:rFonts w:ascii="Sylfaen" w:hAnsi="Sylfaen"/>
          <w:sz w:val="20"/>
          <w:lang w:val="hy-AM"/>
        </w:rPr>
        <w:t xml:space="preserve"> </w:t>
      </w:r>
      <w:r w:rsidRPr="006E68AD">
        <w:rPr>
          <w:rFonts w:ascii="Sylfaen" w:hAnsi="Sylfaen" w:cs="Sylfaen"/>
          <w:sz w:val="20"/>
          <w:lang w:val="hy-AM"/>
        </w:rPr>
        <w:t>տրամադրել</w:t>
      </w:r>
      <w:r w:rsidRPr="006E68AD">
        <w:rPr>
          <w:rFonts w:ascii="Sylfaen" w:hAnsi="Sylfaen"/>
          <w:sz w:val="20"/>
          <w:lang w:val="hy-AM"/>
        </w:rPr>
        <w:t xml:space="preserve"> </w:t>
      </w:r>
      <w:r w:rsidRPr="006E68AD">
        <w:rPr>
          <w:rFonts w:ascii="Sylfaen" w:hAnsi="Sylfaen" w:cs="Sylfaen"/>
          <w:sz w:val="20"/>
          <w:lang w:val="hy-AM"/>
        </w:rPr>
        <w:t>ապրանքի</w:t>
      </w:r>
      <w:r w:rsidRPr="006E68AD">
        <w:rPr>
          <w:rFonts w:ascii="Sylfaen" w:hAnsi="Sylfaen"/>
          <w:sz w:val="20"/>
          <w:lang w:val="hy-AM"/>
        </w:rPr>
        <w:t xml:space="preserve"> </w:t>
      </w:r>
      <w:r w:rsidRPr="006E68AD">
        <w:rPr>
          <w:rFonts w:ascii="Sylfaen" w:hAnsi="Sylfaen" w:cs="Sylfaen"/>
          <w:sz w:val="20"/>
          <w:lang w:val="hy-AM"/>
        </w:rPr>
        <w:t>որակը</w:t>
      </w:r>
      <w:r w:rsidRPr="006E68AD">
        <w:rPr>
          <w:rFonts w:ascii="Sylfaen" w:hAnsi="Sylfaen"/>
          <w:sz w:val="20"/>
          <w:lang w:val="hy-AM"/>
        </w:rPr>
        <w:t xml:space="preserve"> </w:t>
      </w:r>
      <w:r w:rsidRPr="006E68AD">
        <w:rPr>
          <w:rFonts w:ascii="Sylfaen" w:hAnsi="Sylfaen" w:cs="Sylfaen"/>
          <w:sz w:val="20"/>
          <w:lang w:val="hy-AM"/>
        </w:rPr>
        <w:t>հավաստող</w:t>
      </w:r>
      <w:r w:rsidRPr="006E68AD">
        <w:rPr>
          <w:rFonts w:ascii="Sylfaen" w:hAnsi="Sylfaen"/>
          <w:sz w:val="20"/>
          <w:lang w:val="hy-AM"/>
        </w:rPr>
        <w:t xml:space="preserve">` </w:t>
      </w:r>
      <w:r w:rsidRPr="006E68AD">
        <w:rPr>
          <w:rFonts w:ascii="Sylfaen" w:hAnsi="Sylfaen" w:cs="Sylfaen"/>
          <w:sz w:val="20"/>
          <w:lang w:val="hy-AM"/>
        </w:rPr>
        <w:t>ՀՀ</w:t>
      </w:r>
      <w:r w:rsidRPr="006E68AD">
        <w:rPr>
          <w:rFonts w:ascii="Sylfaen" w:hAnsi="Sylfaen"/>
          <w:sz w:val="20"/>
          <w:lang w:val="hy-AM"/>
        </w:rPr>
        <w:t xml:space="preserve"> </w:t>
      </w:r>
      <w:r w:rsidRPr="006E68AD">
        <w:rPr>
          <w:rFonts w:ascii="Sylfaen" w:hAnsi="Sylfaen" w:cs="Sylfaen"/>
          <w:sz w:val="20"/>
          <w:lang w:val="hy-AM"/>
        </w:rPr>
        <w:t>օրենսդրությամբ</w:t>
      </w:r>
      <w:r w:rsidRPr="006E68AD">
        <w:rPr>
          <w:rFonts w:ascii="Sylfaen" w:hAnsi="Sylfaen"/>
          <w:sz w:val="20"/>
          <w:lang w:val="hy-AM"/>
        </w:rPr>
        <w:t xml:space="preserve"> </w:t>
      </w:r>
      <w:r w:rsidRPr="006E68AD">
        <w:rPr>
          <w:rFonts w:ascii="Sylfaen" w:hAnsi="Sylfaen" w:cs="Sylfaen"/>
          <w:sz w:val="20"/>
          <w:lang w:val="hy-AM"/>
        </w:rPr>
        <w:t>սահմանված</w:t>
      </w:r>
      <w:r w:rsidRPr="006E68AD">
        <w:rPr>
          <w:rFonts w:ascii="Sylfaen" w:hAnsi="Sylfaen"/>
          <w:sz w:val="20"/>
          <w:lang w:val="hy-AM"/>
        </w:rPr>
        <w:t xml:space="preserve"> </w:t>
      </w:r>
      <w:r w:rsidRPr="006E68AD">
        <w:rPr>
          <w:rFonts w:ascii="Sylfaen" w:hAnsi="Sylfaen" w:cs="Sylfaen"/>
          <w:sz w:val="20"/>
          <w:lang w:val="hy-AM"/>
        </w:rPr>
        <w:t>փաստաթղթեր։</w:t>
      </w:r>
      <w:r w:rsidRPr="006E68AD">
        <w:rPr>
          <w:rFonts w:ascii="Sylfaen" w:hAnsi="Sylfaen"/>
          <w:sz w:val="20"/>
          <w:lang w:val="hy-AM"/>
        </w:rPr>
        <w:t xml:space="preserve"> </w:t>
      </w: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 xml:space="preserve">2.4.6 </w:t>
      </w:r>
      <w:r w:rsidRPr="006E68AD">
        <w:rPr>
          <w:rFonts w:ascii="Sylfaen" w:hAnsi="Sylfaen" w:cs="Sylfaen"/>
          <w:sz w:val="20"/>
          <w:lang w:val="hy-AM"/>
        </w:rPr>
        <w:t>Թերի</w:t>
      </w:r>
      <w:r w:rsidRPr="006E68AD">
        <w:rPr>
          <w:rFonts w:ascii="Sylfaen" w:hAnsi="Sylfaen"/>
          <w:sz w:val="20"/>
          <w:lang w:val="hy-AM"/>
        </w:rPr>
        <w:t xml:space="preserve"> </w:t>
      </w:r>
      <w:r w:rsidRPr="006E68AD">
        <w:rPr>
          <w:rFonts w:ascii="Sylfaen" w:hAnsi="Sylfaen" w:cs="Sylfaen"/>
          <w:sz w:val="20"/>
          <w:lang w:val="hy-AM"/>
        </w:rPr>
        <w:t>մատակարարում</w:t>
      </w:r>
      <w:r w:rsidRPr="006E68AD">
        <w:rPr>
          <w:rFonts w:ascii="Sylfaen" w:hAnsi="Sylfaen"/>
          <w:sz w:val="20"/>
          <w:lang w:val="hy-AM"/>
        </w:rPr>
        <w:t xml:space="preserve"> </w:t>
      </w:r>
      <w:r w:rsidRPr="006E68AD">
        <w:rPr>
          <w:rFonts w:ascii="Sylfaen" w:hAnsi="Sylfaen" w:cs="Sylfaen"/>
          <w:sz w:val="20"/>
          <w:lang w:val="hy-AM"/>
        </w:rPr>
        <w:t>թույլ</w:t>
      </w:r>
      <w:r w:rsidRPr="006E68AD">
        <w:rPr>
          <w:rFonts w:ascii="Sylfaen" w:hAnsi="Sylfaen"/>
          <w:sz w:val="20"/>
          <w:lang w:val="hy-AM"/>
        </w:rPr>
        <w:t xml:space="preserve"> </w:t>
      </w:r>
      <w:r w:rsidRPr="006E68AD">
        <w:rPr>
          <w:rFonts w:ascii="Sylfaen" w:hAnsi="Sylfaen" w:cs="Sylfaen"/>
          <w:sz w:val="20"/>
          <w:lang w:val="hy-AM"/>
        </w:rPr>
        <w:t>տալու</w:t>
      </w:r>
      <w:r w:rsidRPr="006E68AD">
        <w:rPr>
          <w:rFonts w:ascii="Sylfaen" w:hAnsi="Sylfaen"/>
          <w:sz w:val="20"/>
          <w:lang w:val="hy-AM"/>
        </w:rPr>
        <w:t xml:space="preserve"> </w:t>
      </w:r>
      <w:r w:rsidRPr="006E68AD">
        <w:rPr>
          <w:rFonts w:ascii="Sylfaen" w:hAnsi="Sylfaen" w:cs="Sylfaen"/>
          <w:sz w:val="20"/>
          <w:lang w:val="hy-AM"/>
        </w:rPr>
        <w:t>դեպքում</w:t>
      </w:r>
      <w:r w:rsidRPr="006E68AD">
        <w:rPr>
          <w:rFonts w:ascii="Sylfaen" w:hAnsi="Sylfaen"/>
          <w:sz w:val="20"/>
          <w:lang w:val="hy-AM"/>
        </w:rPr>
        <w:t xml:space="preserve">, </w:t>
      </w:r>
      <w:r w:rsidRPr="006E68AD">
        <w:rPr>
          <w:rFonts w:ascii="Sylfaen" w:hAnsi="Sylfaen" w:cs="Sylfaen"/>
          <w:sz w:val="20"/>
          <w:lang w:val="hy-AM"/>
        </w:rPr>
        <w:t>պայմանագրով</w:t>
      </w:r>
      <w:r w:rsidRPr="006E68AD">
        <w:rPr>
          <w:rFonts w:ascii="Sylfaen" w:hAnsi="Sylfaen"/>
          <w:sz w:val="20"/>
          <w:lang w:val="hy-AM"/>
        </w:rPr>
        <w:t xml:space="preserve"> </w:t>
      </w:r>
      <w:r w:rsidRPr="006E68AD">
        <w:rPr>
          <w:rFonts w:ascii="Sylfaen" w:hAnsi="Sylfaen" w:cs="Sylfaen"/>
          <w:sz w:val="20"/>
          <w:lang w:val="hy-AM"/>
        </w:rPr>
        <w:t>նախատեսված</w:t>
      </w:r>
      <w:r w:rsidRPr="006E68AD">
        <w:rPr>
          <w:rFonts w:ascii="Sylfaen" w:hAnsi="Sylfaen"/>
          <w:sz w:val="20"/>
          <w:lang w:val="hy-AM"/>
        </w:rPr>
        <w:t xml:space="preserve"> </w:t>
      </w:r>
      <w:r w:rsidRPr="006E68AD">
        <w:rPr>
          <w:rFonts w:ascii="Sylfaen" w:hAnsi="Sylfaen" w:cs="Sylfaen"/>
          <w:sz w:val="20"/>
          <w:lang w:val="hy-AM"/>
        </w:rPr>
        <w:t>կարգով</w:t>
      </w:r>
      <w:r w:rsidRPr="006E68AD">
        <w:rPr>
          <w:rFonts w:ascii="Sylfaen" w:hAnsi="Sylfaen"/>
          <w:sz w:val="20"/>
          <w:lang w:val="hy-AM"/>
        </w:rPr>
        <w:t xml:space="preserve">, </w:t>
      </w:r>
      <w:r w:rsidRPr="006E68AD">
        <w:rPr>
          <w:rFonts w:ascii="Sylfaen" w:hAnsi="Sylfaen" w:cs="Sylfaen"/>
          <w:sz w:val="20"/>
          <w:lang w:val="hy-AM"/>
        </w:rPr>
        <w:t>լրացնել</w:t>
      </w:r>
      <w:r w:rsidRPr="006E68AD">
        <w:rPr>
          <w:rFonts w:ascii="Sylfaen" w:hAnsi="Sylfaen"/>
          <w:sz w:val="20"/>
          <w:lang w:val="hy-AM"/>
        </w:rPr>
        <w:t xml:space="preserve"> </w:t>
      </w:r>
      <w:r w:rsidRPr="006E68AD">
        <w:rPr>
          <w:rFonts w:ascii="Sylfaen" w:hAnsi="Sylfaen" w:cs="Sylfaen"/>
          <w:sz w:val="20"/>
          <w:lang w:val="hy-AM"/>
        </w:rPr>
        <w:t>թերի</w:t>
      </w:r>
      <w:r w:rsidRPr="006E68AD">
        <w:rPr>
          <w:rFonts w:ascii="Sylfaen" w:hAnsi="Sylfaen"/>
          <w:sz w:val="20"/>
          <w:lang w:val="hy-AM"/>
        </w:rPr>
        <w:t xml:space="preserve"> </w:t>
      </w:r>
      <w:r w:rsidRPr="006E68AD">
        <w:rPr>
          <w:rFonts w:ascii="Sylfaen" w:hAnsi="Sylfaen" w:cs="Sylfaen"/>
          <w:sz w:val="20"/>
          <w:lang w:val="hy-AM"/>
        </w:rPr>
        <w:t>մատակարարվածը։</w:t>
      </w: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 xml:space="preserve">2.4.7 </w:t>
      </w:r>
      <w:r w:rsidRPr="006E68AD">
        <w:rPr>
          <w:rFonts w:ascii="Sylfaen" w:hAnsi="Sylfaen" w:cs="Sylfaen"/>
          <w:sz w:val="20"/>
          <w:lang w:val="hy-AM"/>
        </w:rPr>
        <w:t>Հետ</w:t>
      </w:r>
      <w:r w:rsidRPr="006E68AD">
        <w:rPr>
          <w:rFonts w:ascii="Sylfaen" w:hAnsi="Sylfaen"/>
          <w:sz w:val="20"/>
          <w:lang w:val="hy-AM"/>
        </w:rPr>
        <w:t xml:space="preserve"> </w:t>
      </w:r>
      <w:r w:rsidRPr="006E68AD">
        <w:rPr>
          <w:rFonts w:ascii="Sylfaen" w:hAnsi="Sylfaen" w:cs="Sylfaen"/>
          <w:sz w:val="20"/>
          <w:lang w:val="hy-AM"/>
        </w:rPr>
        <w:t>տանել</w:t>
      </w:r>
      <w:r w:rsidRPr="006E68AD">
        <w:rPr>
          <w:rFonts w:ascii="Sylfaen" w:hAnsi="Sylfaen"/>
          <w:sz w:val="20"/>
          <w:lang w:val="hy-AM"/>
        </w:rPr>
        <w:t xml:space="preserve"> </w:t>
      </w:r>
      <w:r w:rsidRPr="006E68AD">
        <w:rPr>
          <w:rFonts w:ascii="Sylfaen" w:hAnsi="Sylfaen" w:cs="Sylfaen"/>
          <w:sz w:val="20"/>
          <w:lang w:val="hy-AM"/>
        </w:rPr>
        <w:t>Գնորդի</w:t>
      </w:r>
      <w:r w:rsidRPr="006E68AD">
        <w:rPr>
          <w:rFonts w:ascii="Sylfaen" w:hAnsi="Sylfaen"/>
          <w:sz w:val="20"/>
          <w:lang w:val="hy-AM"/>
        </w:rPr>
        <w:t xml:space="preserve"> </w:t>
      </w:r>
      <w:r w:rsidRPr="006E68AD">
        <w:rPr>
          <w:rFonts w:ascii="Sylfaen" w:hAnsi="Sylfaen" w:cs="Sylfaen"/>
          <w:sz w:val="20"/>
          <w:lang w:val="hy-AM"/>
        </w:rPr>
        <w:t>կողմից</w:t>
      </w:r>
      <w:r w:rsidRPr="006E68AD">
        <w:rPr>
          <w:rFonts w:ascii="Sylfaen" w:hAnsi="Sylfaen"/>
          <w:sz w:val="20"/>
          <w:lang w:val="hy-AM"/>
        </w:rPr>
        <w:t xml:space="preserve"> </w:t>
      </w:r>
      <w:r w:rsidRPr="006E68AD">
        <w:rPr>
          <w:rFonts w:ascii="Sylfaen" w:hAnsi="Sylfaen" w:cs="Sylfaen"/>
          <w:sz w:val="20"/>
          <w:lang w:val="hy-AM"/>
        </w:rPr>
        <w:t>պայմանագրի</w:t>
      </w:r>
      <w:r w:rsidRPr="006E68AD">
        <w:rPr>
          <w:rFonts w:ascii="Sylfaen" w:hAnsi="Sylfaen"/>
          <w:sz w:val="20"/>
          <w:lang w:val="hy-AM"/>
        </w:rPr>
        <w:t xml:space="preserve"> 2.2.2 </w:t>
      </w:r>
      <w:r w:rsidRPr="006E68AD">
        <w:rPr>
          <w:rFonts w:ascii="Sylfaen" w:hAnsi="Sylfaen" w:cs="Sylfaen"/>
          <w:sz w:val="20"/>
          <w:lang w:val="hy-AM"/>
        </w:rPr>
        <w:t>կետին</w:t>
      </w:r>
      <w:r w:rsidRPr="006E68AD">
        <w:rPr>
          <w:rFonts w:ascii="Sylfaen" w:hAnsi="Sylfaen"/>
          <w:sz w:val="20"/>
          <w:lang w:val="hy-AM"/>
        </w:rPr>
        <w:t xml:space="preserve"> </w:t>
      </w:r>
      <w:r w:rsidRPr="006E68AD">
        <w:rPr>
          <w:rFonts w:ascii="Sylfaen" w:hAnsi="Sylfaen" w:cs="Sylfaen"/>
          <w:sz w:val="20"/>
          <w:lang w:val="hy-AM"/>
        </w:rPr>
        <w:t>համապատասխան</w:t>
      </w:r>
      <w:r w:rsidRPr="006E68AD">
        <w:rPr>
          <w:rFonts w:ascii="Sylfaen" w:hAnsi="Sylfaen"/>
          <w:sz w:val="20"/>
          <w:lang w:val="hy-AM"/>
        </w:rPr>
        <w:t xml:space="preserve">` </w:t>
      </w:r>
      <w:r w:rsidRPr="006E68AD">
        <w:rPr>
          <w:rFonts w:ascii="Sylfaen" w:hAnsi="Sylfaen" w:cs="Sylfaen"/>
          <w:sz w:val="20"/>
          <w:lang w:val="hy-AM"/>
        </w:rPr>
        <w:t>պատասխանատու</w:t>
      </w:r>
      <w:r w:rsidRPr="006E68AD">
        <w:rPr>
          <w:rFonts w:ascii="Sylfaen" w:hAnsi="Sylfaen"/>
          <w:sz w:val="20"/>
          <w:lang w:val="hy-AM"/>
        </w:rPr>
        <w:t xml:space="preserve"> </w:t>
      </w:r>
      <w:r w:rsidRPr="006E68AD">
        <w:rPr>
          <w:rFonts w:ascii="Sylfaen" w:hAnsi="Sylfaen" w:cs="Sylfaen"/>
          <w:sz w:val="20"/>
          <w:lang w:val="hy-AM"/>
        </w:rPr>
        <w:t>պահպանության</w:t>
      </w:r>
      <w:r w:rsidRPr="006E68AD">
        <w:rPr>
          <w:rFonts w:ascii="Sylfaen" w:hAnsi="Sylfaen"/>
          <w:sz w:val="20"/>
          <w:lang w:val="hy-AM"/>
        </w:rPr>
        <w:t xml:space="preserve"> </w:t>
      </w:r>
      <w:r w:rsidRPr="006E68AD">
        <w:rPr>
          <w:rFonts w:ascii="Sylfaen" w:hAnsi="Sylfaen" w:cs="Sylfaen"/>
          <w:sz w:val="20"/>
          <w:lang w:val="hy-AM"/>
        </w:rPr>
        <w:t>ընդունված</w:t>
      </w:r>
      <w:r w:rsidRPr="006E68AD">
        <w:rPr>
          <w:rFonts w:ascii="Sylfaen" w:hAnsi="Sylfaen"/>
          <w:sz w:val="20"/>
          <w:lang w:val="hy-AM"/>
        </w:rPr>
        <w:t xml:space="preserve"> </w:t>
      </w:r>
      <w:r w:rsidRPr="006E68AD">
        <w:rPr>
          <w:rFonts w:ascii="Sylfaen" w:hAnsi="Sylfaen" w:cs="Sylfaen"/>
          <w:sz w:val="20"/>
          <w:lang w:val="hy-AM"/>
        </w:rPr>
        <w:t>ապրանքը</w:t>
      </w:r>
      <w:r w:rsidRPr="006E68AD">
        <w:rPr>
          <w:rFonts w:ascii="Sylfaen" w:hAnsi="Sylfaen"/>
          <w:sz w:val="20"/>
          <w:lang w:val="hy-AM"/>
        </w:rPr>
        <w:t xml:space="preserve"> </w:t>
      </w:r>
      <w:r w:rsidRPr="006E68AD">
        <w:rPr>
          <w:rFonts w:ascii="Sylfaen" w:hAnsi="Sylfaen" w:cs="Sylfaen"/>
          <w:sz w:val="20"/>
          <w:lang w:val="hy-AM"/>
        </w:rPr>
        <w:t>կամ</w:t>
      </w:r>
      <w:r w:rsidRPr="006E68AD">
        <w:rPr>
          <w:rFonts w:ascii="Sylfaen" w:hAnsi="Sylfaen"/>
          <w:sz w:val="20"/>
          <w:lang w:val="hy-AM"/>
        </w:rPr>
        <w:t xml:space="preserve"> </w:t>
      </w:r>
      <w:r w:rsidRPr="006E68AD">
        <w:rPr>
          <w:rFonts w:ascii="Sylfaen" w:hAnsi="Sylfaen" w:cs="Sylfaen"/>
          <w:sz w:val="20"/>
          <w:lang w:val="hy-AM"/>
        </w:rPr>
        <w:t>ողջամիտ</w:t>
      </w:r>
      <w:r w:rsidRPr="006E68AD">
        <w:rPr>
          <w:rFonts w:ascii="Sylfaen" w:hAnsi="Sylfaen"/>
          <w:sz w:val="20"/>
          <w:lang w:val="hy-AM"/>
        </w:rPr>
        <w:t xml:space="preserve"> </w:t>
      </w:r>
      <w:r w:rsidRPr="006E68AD">
        <w:rPr>
          <w:rFonts w:ascii="Sylfaen" w:hAnsi="Sylfaen" w:cs="Sylfaen"/>
          <w:sz w:val="20"/>
          <w:lang w:val="hy-AM"/>
        </w:rPr>
        <w:t>ժամկետում</w:t>
      </w:r>
      <w:r w:rsidRPr="006E68AD">
        <w:rPr>
          <w:rFonts w:ascii="Sylfaen" w:hAnsi="Sylfaen"/>
          <w:sz w:val="20"/>
          <w:lang w:val="hy-AM"/>
        </w:rPr>
        <w:t xml:space="preserve"> </w:t>
      </w:r>
      <w:r w:rsidRPr="006E68AD">
        <w:rPr>
          <w:rFonts w:ascii="Sylfaen" w:hAnsi="Sylfaen" w:cs="Sylfaen"/>
          <w:sz w:val="20"/>
          <w:lang w:val="hy-AM"/>
        </w:rPr>
        <w:t>տնօրինել</w:t>
      </w:r>
      <w:r w:rsidRPr="006E68AD">
        <w:rPr>
          <w:rFonts w:ascii="Sylfaen" w:hAnsi="Sylfaen"/>
          <w:sz w:val="20"/>
          <w:lang w:val="hy-AM"/>
        </w:rPr>
        <w:t xml:space="preserve"> </w:t>
      </w:r>
      <w:r w:rsidRPr="006E68AD">
        <w:rPr>
          <w:rFonts w:ascii="Sylfaen" w:hAnsi="Sylfaen" w:cs="Sylfaen"/>
          <w:sz w:val="20"/>
          <w:lang w:val="hy-AM"/>
        </w:rPr>
        <w:t>այն</w:t>
      </w:r>
      <w:r w:rsidRPr="006E68AD">
        <w:rPr>
          <w:rFonts w:ascii="Sylfaen" w:hAnsi="Sylfaen"/>
          <w:sz w:val="20"/>
          <w:lang w:val="hy-AM"/>
        </w:rPr>
        <w:t xml:space="preserve">, </w:t>
      </w:r>
      <w:r w:rsidRPr="006E68AD">
        <w:rPr>
          <w:rFonts w:ascii="Sylfaen" w:hAnsi="Sylfaen" w:cs="Sylfaen"/>
          <w:sz w:val="20"/>
          <w:lang w:val="hy-AM"/>
        </w:rPr>
        <w:t>ինչպես</w:t>
      </w:r>
      <w:r w:rsidRPr="006E68AD">
        <w:rPr>
          <w:rFonts w:ascii="Sylfaen" w:hAnsi="Sylfaen"/>
          <w:sz w:val="20"/>
          <w:lang w:val="hy-AM"/>
        </w:rPr>
        <w:t xml:space="preserve"> </w:t>
      </w:r>
      <w:r w:rsidRPr="006E68AD">
        <w:rPr>
          <w:rFonts w:ascii="Sylfaen" w:hAnsi="Sylfaen" w:cs="Sylfaen"/>
          <w:sz w:val="20"/>
          <w:lang w:val="hy-AM"/>
        </w:rPr>
        <w:t>նաև</w:t>
      </w:r>
      <w:r w:rsidRPr="006E68AD">
        <w:rPr>
          <w:rFonts w:ascii="Sylfaen" w:hAnsi="Sylfaen"/>
          <w:sz w:val="20"/>
          <w:lang w:val="hy-AM"/>
        </w:rPr>
        <w:t xml:space="preserve"> </w:t>
      </w:r>
      <w:r w:rsidRPr="006E68AD">
        <w:rPr>
          <w:rFonts w:ascii="Sylfaen" w:hAnsi="Sylfaen" w:cs="Sylfaen"/>
          <w:sz w:val="20"/>
          <w:lang w:val="hy-AM"/>
        </w:rPr>
        <w:t>հատուցել</w:t>
      </w:r>
      <w:r w:rsidRPr="006E68AD">
        <w:rPr>
          <w:rFonts w:ascii="Sylfaen" w:hAnsi="Sylfaen"/>
          <w:sz w:val="20"/>
          <w:lang w:val="hy-AM"/>
        </w:rPr>
        <w:t xml:space="preserve"> </w:t>
      </w:r>
      <w:r w:rsidRPr="006E68AD">
        <w:rPr>
          <w:rFonts w:ascii="Sylfaen" w:hAnsi="Sylfaen" w:cs="Sylfaen"/>
          <w:sz w:val="20"/>
          <w:lang w:val="hy-AM"/>
        </w:rPr>
        <w:t>ապրանքը</w:t>
      </w:r>
      <w:r w:rsidRPr="006E68AD">
        <w:rPr>
          <w:rFonts w:ascii="Sylfaen" w:hAnsi="Sylfaen"/>
          <w:sz w:val="20"/>
          <w:lang w:val="hy-AM"/>
        </w:rPr>
        <w:t xml:space="preserve"> </w:t>
      </w:r>
      <w:r w:rsidRPr="006E68AD">
        <w:rPr>
          <w:rFonts w:ascii="Sylfaen" w:hAnsi="Sylfaen" w:cs="Sylfaen"/>
          <w:sz w:val="20"/>
          <w:lang w:val="hy-AM"/>
        </w:rPr>
        <w:t>պատասխանատու</w:t>
      </w:r>
      <w:r w:rsidRPr="006E68AD">
        <w:rPr>
          <w:rFonts w:ascii="Sylfaen" w:hAnsi="Sylfaen"/>
          <w:sz w:val="20"/>
          <w:lang w:val="hy-AM"/>
        </w:rPr>
        <w:t xml:space="preserve"> </w:t>
      </w:r>
      <w:r w:rsidRPr="006E68AD">
        <w:rPr>
          <w:rFonts w:ascii="Sylfaen" w:hAnsi="Sylfaen" w:cs="Sylfaen"/>
          <w:sz w:val="20"/>
          <w:lang w:val="hy-AM"/>
        </w:rPr>
        <w:t>պահպանության</w:t>
      </w:r>
      <w:r w:rsidRPr="006E68AD">
        <w:rPr>
          <w:rFonts w:ascii="Sylfaen" w:hAnsi="Sylfaen"/>
          <w:sz w:val="20"/>
          <w:lang w:val="hy-AM"/>
        </w:rPr>
        <w:t xml:space="preserve"> </w:t>
      </w:r>
      <w:r w:rsidRPr="006E68AD">
        <w:rPr>
          <w:rFonts w:ascii="Sylfaen" w:hAnsi="Sylfaen" w:cs="Sylfaen"/>
          <w:sz w:val="20"/>
          <w:lang w:val="hy-AM"/>
        </w:rPr>
        <w:t>ընդունելու</w:t>
      </w:r>
      <w:r w:rsidRPr="006E68AD">
        <w:rPr>
          <w:rFonts w:ascii="Sylfaen" w:hAnsi="Sylfaen"/>
          <w:sz w:val="20"/>
          <w:lang w:val="hy-AM"/>
        </w:rPr>
        <w:t xml:space="preserve">, </w:t>
      </w:r>
      <w:r w:rsidRPr="006E68AD">
        <w:rPr>
          <w:rFonts w:ascii="Sylfaen" w:hAnsi="Sylfaen" w:cs="Sylfaen"/>
          <w:sz w:val="20"/>
          <w:lang w:val="hy-AM"/>
        </w:rPr>
        <w:t>այն</w:t>
      </w:r>
      <w:r w:rsidRPr="006E68AD">
        <w:rPr>
          <w:rFonts w:ascii="Sylfaen" w:hAnsi="Sylfaen"/>
          <w:sz w:val="20"/>
          <w:lang w:val="hy-AM"/>
        </w:rPr>
        <w:t xml:space="preserve"> </w:t>
      </w:r>
      <w:r w:rsidRPr="006E68AD">
        <w:rPr>
          <w:rFonts w:ascii="Sylfaen" w:hAnsi="Sylfaen" w:cs="Sylfaen"/>
          <w:sz w:val="20"/>
          <w:lang w:val="hy-AM"/>
        </w:rPr>
        <w:t>իրացնելու</w:t>
      </w:r>
      <w:r w:rsidRPr="006E68AD">
        <w:rPr>
          <w:rFonts w:ascii="Sylfaen" w:hAnsi="Sylfaen"/>
          <w:sz w:val="20"/>
          <w:lang w:val="hy-AM"/>
        </w:rPr>
        <w:t xml:space="preserve"> </w:t>
      </w:r>
      <w:r w:rsidRPr="006E68AD">
        <w:rPr>
          <w:rFonts w:ascii="Sylfaen" w:hAnsi="Sylfaen" w:cs="Sylfaen"/>
          <w:sz w:val="20"/>
          <w:lang w:val="hy-AM"/>
        </w:rPr>
        <w:t>կամ</w:t>
      </w:r>
      <w:r w:rsidRPr="006E68AD">
        <w:rPr>
          <w:rFonts w:ascii="Sylfaen" w:hAnsi="Sylfaen"/>
          <w:sz w:val="20"/>
          <w:lang w:val="hy-AM"/>
        </w:rPr>
        <w:t xml:space="preserve"> </w:t>
      </w:r>
      <w:r w:rsidRPr="006E68AD">
        <w:rPr>
          <w:rFonts w:ascii="Sylfaen" w:hAnsi="Sylfaen" w:cs="Sylfaen"/>
          <w:sz w:val="20"/>
          <w:lang w:val="hy-AM"/>
        </w:rPr>
        <w:t>Վաճառողին</w:t>
      </w:r>
      <w:r w:rsidRPr="006E68AD">
        <w:rPr>
          <w:rFonts w:ascii="Sylfaen" w:hAnsi="Sylfaen"/>
          <w:sz w:val="20"/>
          <w:lang w:val="hy-AM"/>
        </w:rPr>
        <w:t xml:space="preserve"> </w:t>
      </w:r>
      <w:r w:rsidRPr="006E68AD">
        <w:rPr>
          <w:rFonts w:ascii="Sylfaen" w:hAnsi="Sylfaen" w:cs="Sylfaen"/>
          <w:sz w:val="20"/>
          <w:lang w:val="hy-AM"/>
        </w:rPr>
        <w:t>վերադարձնելու</w:t>
      </w:r>
      <w:r w:rsidRPr="006E68AD">
        <w:rPr>
          <w:rFonts w:ascii="Sylfaen" w:hAnsi="Sylfaen"/>
          <w:sz w:val="20"/>
          <w:lang w:val="hy-AM"/>
        </w:rPr>
        <w:t xml:space="preserve"> </w:t>
      </w:r>
      <w:r w:rsidRPr="006E68AD">
        <w:rPr>
          <w:rFonts w:ascii="Sylfaen" w:hAnsi="Sylfaen" w:cs="Sylfaen"/>
          <w:sz w:val="20"/>
          <w:lang w:val="hy-AM"/>
        </w:rPr>
        <w:t>հետ</w:t>
      </w:r>
      <w:r w:rsidRPr="006E68AD">
        <w:rPr>
          <w:rFonts w:ascii="Sylfaen" w:hAnsi="Sylfaen"/>
          <w:sz w:val="20"/>
          <w:lang w:val="hy-AM"/>
        </w:rPr>
        <w:t xml:space="preserve"> </w:t>
      </w:r>
      <w:r w:rsidRPr="006E68AD">
        <w:rPr>
          <w:rFonts w:ascii="Sylfaen" w:hAnsi="Sylfaen" w:cs="Sylfaen"/>
          <w:sz w:val="20"/>
          <w:lang w:val="hy-AM"/>
        </w:rPr>
        <w:t>կապված</w:t>
      </w:r>
      <w:r w:rsidRPr="006E68AD">
        <w:rPr>
          <w:rFonts w:ascii="Sylfaen" w:hAnsi="Sylfaen"/>
          <w:sz w:val="20"/>
          <w:lang w:val="hy-AM"/>
        </w:rPr>
        <w:t xml:space="preserve"> </w:t>
      </w:r>
      <w:r w:rsidRPr="006E68AD">
        <w:rPr>
          <w:rFonts w:ascii="Sylfaen" w:hAnsi="Sylfaen" w:cs="Sylfaen"/>
          <w:sz w:val="20"/>
          <w:lang w:val="hy-AM"/>
        </w:rPr>
        <w:t>անհրաժեշտ</w:t>
      </w:r>
      <w:r w:rsidRPr="006E68AD">
        <w:rPr>
          <w:rFonts w:ascii="Sylfaen" w:hAnsi="Sylfaen"/>
          <w:sz w:val="20"/>
          <w:lang w:val="hy-AM"/>
        </w:rPr>
        <w:t xml:space="preserve"> </w:t>
      </w:r>
      <w:r w:rsidRPr="006E68AD">
        <w:rPr>
          <w:rFonts w:ascii="Sylfaen" w:hAnsi="Sylfaen" w:cs="Sylfaen"/>
          <w:sz w:val="20"/>
          <w:lang w:val="hy-AM"/>
        </w:rPr>
        <w:t>ծախսերը։</w:t>
      </w: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 xml:space="preserve">2.4.8 </w:t>
      </w:r>
      <w:r w:rsidRPr="006E68AD">
        <w:rPr>
          <w:rFonts w:ascii="Sylfaen" w:hAnsi="Sylfaen" w:cs="Sylfaen"/>
          <w:sz w:val="20"/>
          <w:lang w:val="hy-AM"/>
        </w:rPr>
        <w:t>Պայմանագրով</w:t>
      </w:r>
      <w:r w:rsidRPr="006E68AD">
        <w:rPr>
          <w:rFonts w:ascii="Sylfaen" w:hAnsi="Sylfaen"/>
          <w:sz w:val="20"/>
          <w:lang w:val="hy-AM"/>
        </w:rPr>
        <w:t xml:space="preserve"> </w:t>
      </w:r>
      <w:r w:rsidRPr="006E68AD">
        <w:rPr>
          <w:rFonts w:ascii="Sylfaen" w:hAnsi="Sylfaen" w:cs="Sylfaen"/>
          <w:sz w:val="20"/>
          <w:lang w:val="hy-AM"/>
        </w:rPr>
        <w:t>նախատեսված</w:t>
      </w:r>
      <w:r w:rsidRPr="006E68AD">
        <w:rPr>
          <w:rFonts w:ascii="Sylfaen" w:hAnsi="Sylfaen"/>
          <w:sz w:val="20"/>
          <w:lang w:val="hy-AM"/>
        </w:rPr>
        <w:t xml:space="preserve"> </w:t>
      </w:r>
      <w:r w:rsidRPr="006E68AD">
        <w:rPr>
          <w:rFonts w:ascii="Sylfaen" w:hAnsi="Sylfaen" w:cs="Sylfaen"/>
          <w:sz w:val="20"/>
          <w:lang w:val="hy-AM"/>
        </w:rPr>
        <w:t>դեպքերում</w:t>
      </w:r>
      <w:r w:rsidRPr="006E68AD">
        <w:rPr>
          <w:rFonts w:ascii="Sylfaen" w:hAnsi="Sylfaen"/>
          <w:sz w:val="20"/>
          <w:lang w:val="hy-AM"/>
        </w:rPr>
        <w:t xml:space="preserve"> </w:t>
      </w:r>
      <w:r w:rsidRPr="006E68AD">
        <w:rPr>
          <w:rFonts w:ascii="Sylfaen" w:hAnsi="Sylfaen" w:cs="Sylfaen"/>
          <w:sz w:val="20"/>
          <w:lang w:val="hy-AM"/>
        </w:rPr>
        <w:t>վճարել</w:t>
      </w:r>
      <w:r w:rsidRPr="006E68AD">
        <w:rPr>
          <w:rFonts w:ascii="Sylfaen" w:hAnsi="Sylfaen"/>
          <w:sz w:val="20"/>
          <w:lang w:val="hy-AM"/>
        </w:rPr>
        <w:t xml:space="preserve"> </w:t>
      </w:r>
      <w:r w:rsidRPr="006E68AD">
        <w:rPr>
          <w:rFonts w:ascii="Sylfaen" w:hAnsi="Sylfaen" w:cs="Sylfaen"/>
          <w:sz w:val="20"/>
          <w:lang w:val="hy-AM"/>
        </w:rPr>
        <w:t>պայմանագրի</w:t>
      </w:r>
      <w:r w:rsidRPr="006E68AD">
        <w:rPr>
          <w:rFonts w:ascii="Sylfaen" w:hAnsi="Sylfaen"/>
          <w:sz w:val="20"/>
          <w:lang w:val="hy-AM"/>
        </w:rPr>
        <w:t xml:space="preserve"> 6.2 </w:t>
      </w:r>
      <w:r w:rsidRPr="006E68AD">
        <w:rPr>
          <w:rFonts w:ascii="Sylfaen" w:hAnsi="Sylfaen" w:cs="Sylfaen"/>
          <w:sz w:val="20"/>
          <w:lang w:val="hy-AM"/>
        </w:rPr>
        <w:t>և</w:t>
      </w:r>
      <w:r w:rsidRPr="006E68AD">
        <w:rPr>
          <w:rFonts w:ascii="Sylfaen" w:hAnsi="Sylfaen"/>
          <w:sz w:val="20"/>
          <w:lang w:val="hy-AM"/>
        </w:rPr>
        <w:t xml:space="preserve"> 6.3  </w:t>
      </w:r>
      <w:r w:rsidRPr="006E68AD">
        <w:rPr>
          <w:rFonts w:ascii="Sylfaen" w:hAnsi="Sylfaen" w:cs="Sylfaen"/>
          <w:sz w:val="20"/>
          <w:lang w:val="hy-AM"/>
        </w:rPr>
        <w:t>կետերով</w:t>
      </w:r>
      <w:r w:rsidRPr="006E68AD">
        <w:rPr>
          <w:rFonts w:ascii="Sylfaen" w:hAnsi="Sylfaen"/>
          <w:sz w:val="20"/>
          <w:lang w:val="hy-AM"/>
        </w:rPr>
        <w:t xml:space="preserve"> </w:t>
      </w:r>
      <w:r w:rsidRPr="006E68AD">
        <w:rPr>
          <w:rFonts w:ascii="Sylfaen" w:hAnsi="Sylfaen" w:cs="Sylfaen"/>
          <w:sz w:val="20"/>
          <w:lang w:val="hy-AM"/>
        </w:rPr>
        <w:t>նախատեսված</w:t>
      </w:r>
      <w:r w:rsidRPr="006E68AD">
        <w:rPr>
          <w:rFonts w:ascii="Sylfaen" w:hAnsi="Sylfaen"/>
          <w:sz w:val="20"/>
          <w:lang w:val="hy-AM"/>
        </w:rPr>
        <w:t xml:space="preserve"> </w:t>
      </w:r>
      <w:r w:rsidRPr="006E68AD">
        <w:rPr>
          <w:rFonts w:ascii="Sylfaen" w:hAnsi="Sylfaen" w:cs="Sylfaen"/>
          <w:sz w:val="20"/>
          <w:lang w:val="hy-AM"/>
        </w:rPr>
        <w:t>տույժը</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տուգանքը։</w:t>
      </w: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 xml:space="preserve">2.4.9 </w:t>
      </w:r>
      <w:r w:rsidRPr="006E68AD">
        <w:rPr>
          <w:rFonts w:ascii="Sylfaen" w:hAnsi="Sylfaen" w:cs="Sylfaen"/>
          <w:sz w:val="20"/>
          <w:lang w:val="hy-AM"/>
        </w:rPr>
        <w:t>Գնորդին</w:t>
      </w:r>
      <w:r w:rsidRPr="006E68AD">
        <w:rPr>
          <w:rFonts w:ascii="Sylfaen" w:hAnsi="Sylfaen"/>
          <w:sz w:val="20"/>
          <w:lang w:val="hy-AM"/>
        </w:rPr>
        <w:t xml:space="preserve"> </w:t>
      </w:r>
      <w:r w:rsidRPr="006E68AD">
        <w:rPr>
          <w:rFonts w:ascii="Sylfaen" w:hAnsi="Sylfaen" w:cs="Sylfaen"/>
          <w:sz w:val="20"/>
          <w:lang w:val="hy-AM"/>
        </w:rPr>
        <w:t>հանձնել</w:t>
      </w:r>
      <w:r w:rsidRPr="006E68AD">
        <w:rPr>
          <w:rFonts w:ascii="Sylfaen" w:hAnsi="Sylfaen"/>
          <w:sz w:val="20"/>
          <w:lang w:val="hy-AM"/>
        </w:rPr>
        <w:t xml:space="preserve"> </w:t>
      </w:r>
      <w:r w:rsidRPr="006E68AD">
        <w:rPr>
          <w:rFonts w:ascii="Sylfaen" w:hAnsi="Sylfaen" w:cs="Sylfaen"/>
          <w:sz w:val="20"/>
          <w:lang w:val="hy-AM"/>
        </w:rPr>
        <w:t>ապրանքի</w:t>
      </w:r>
      <w:r w:rsidRPr="006E68AD">
        <w:rPr>
          <w:rFonts w:ascii="Sylfaen" w:hAnsi="Sylfaen"/>
          <w:sz w:val="20"/>
          <w:lang w:val="hy-AM"/>
        </w:rPr>
        <w:t xml:space="preserve"> </w:t>
      </w:r>
      <w:r w:rsidRPr="006E68AD">
        <w:rPr>
          <w:rFonts w:ascii="Sylfaen" w:hAnsi="Sylfaen" w:cs="Sylfaen"/>
          <w:sz w:val="20"/>
          <w:lang w:val="hy-AM"/>
        </w:rPr>
        <w:t>պատկանելիքները</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համապատասխան</w:t>
      </w:r>
      <w:r w:rsidRPr="006E68AD">
        <w:rPr>
          <w:rFonts w:ascii="Sylfaen" w:hAnsi="Sylfaen"/>
          <w:sz w:val="20"/>
          <w:lang w:val="hy-AM"/>
        </w:rPr>
        <w:t xml:space="preserve"> </w:t>
      </w:r>
      <w:r w:rsidRPr="006E68AD">
        <w:rPr>
          <w:rFonts w:ascii="Sylfaen" w:hAnsi="Sylfaen" w:cs="Sylfaen"/>
          <w:sz w:val="20"/>
          <w:lang w:val="hy-AM"/>
        </w:rPr>
        <w:t>փաստաթղթերը։</w:t>
      </w: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 xml:space="preserve">2.4.10 </w:t>
      </w:r>
      <w:r w:rsidRPr="006E68AD">
        <w:rPr>
          <w:rFonts w:ascii="Sylfaen" w:hAnsi="Sylfaen" w:cs="Sylfaen"/>
          <w:sz w:val="20"/>
          <w:lang w:val="hy-AM"/>
        </w:rPr>
        <w:t>Պայմանագրի</w:t>
      </w:r>
      <w:r w:rsidRPr="006E68AD">
        <w:rPr>
          <w:rFonts w:ascii="Sylfaen" w:hAnsi="Sylfaen"/>
          <w:sz w:val="20"/>
          <w:lang w:val="hy-AM"/>
        </w:rPr>
        <w:t xml:space="preserve"> 2.1.7 </w:t>
      </w:r>
      <w:r w:rsidRPr="006E68AD">
        <w:rPr>
          <w:rFonts w:ascii="Sylfaen" w:hAnsi="Sylfaen" w:cs="Sylfaen"/>
          <w:sz w:val="20"/>
          <w:lang w:val="hy-AM"/>
        </w:rPr>
        <w:t>կետի</w:t>
      </w:r>
      <w:r w:rsidRPr="006E68AD">
        <w:rPr>
          <w:rFonts w:ascii="Sylfaen" w:hAnsi="Sylfaen"/>
          <w:sz w:val="20"/>
          <w:lang w:val="hy-AM"/>
        </w:rPr>
        <w:t xml:space="preserve"> </w:t>
      </w:r>
      <w:r w:rsidRPr="006E68AD">
        <w:rPr>
          <w:rFonts w:ascii="Sylfaen" w:hAnsi="Sylfaen" w:cs="Sylfaen"/>
          <w:sz w:val="20"/>
          <w:lang w:val="hy-AM"/>
        </w:rPr>
        <w:t>համաձայն</w:t>
      </w:r>
      <w:r w:rsidRPr="006E68AD">
        <w:rPr>
          <w:rFonts w:ascii="Sylfaen" w:hAnsi="Sylfaen"/>
          <w:sz w:val="20"/>
          <w:lang w:val="hy-AM"/>
        </w:rPr>
        <w:t xml:space="preserve"> </w:t>
      </w:r>
      <w:r w:rsidRPr="006E68AD">
        <w:rPr>
          <w:rFonts w:ascii="Sylfaen" w:hAnsi="Sylfaen" w:cs="Sylfaen"/>
          <w:sz w:val="20"/>
          <w:lang w:val="hy-AM"/>
        </w:rPr>
        <w:t>պայմանագրի</w:t>
      </w:r>
      <w:r w:rsidRPr="006E68AD">
        <w:rPr>
          <w:rFonts w:ascii="Sylfaen" w:hAnsi="Sylfaen"/>
          <w:sz w:val="20"/>
          <w:lang w:val="hy-AM"/>
        </w:rPr>
        <w:t xml:space="preserve"> </w:t>
      </w:r>
      <w:r w:rsidRPr="006E68AD">
        <w:rPr>
          <w:rFonts w:ascii="Sylfaen" w:hAnsi="Sylfaen" w:cs="Sylfaen"/>
          <w:sz w:val="20"/>
          <w:lang w:val="hy-AM"/>
        </w:rPr>
        <w:t>լուծումից</w:t>
      </w:r>
      <w:r w:rsidRPr="006E68AD">
        <w:rPr>
          <w:rFonts w:ascii="Sylfaen" w:hAnsi="Sylfaen"/>
          <w:sz w:val="20"/>
          <w:lang w:val="hy-AM"/>
        </w:rPr>
        <w:t xml:space="preserve"> </w:t>
      </w:r>
      <w:r w:rsidRPr="006E68AD">
        <w:rPr>
          <w:rFonts w:ascii="Sylfaen" w:hAnsi="Sylfaen" w:cs="Sylfaen"/>
          <w:sz w:val="20"/>
          <w:lang w:val="hy-AM"/>
        </w:rPr>
        <w:t>հետո</w:t>
      </w:r>
      <w:r w:rsidRPr="006E68AD">
        <w:rPr>
          <w:rFonts w:ascii="Sylfaen" w:hAnsi="Sylfaen"/>
          <w:sz w:val="20"/>
          <w:lang w:val="hy-AM"/>
        </w:rPr>
        <w:t xml:space="preserve"> </w:t>
      </w:r>
      <w:r w:rsidRPr="006E68AD">
        <w:rPr>
          <w:rFonts w:ascii="Sylfaen" w:hAnsi="Sylfaen" w:cs="Sylfaen"/>
          <w:sz w:val="20"/>
          <w:lang w:val="hy-AM"/>
        </w:rPr>
        <w:t>Գնորդին</w:t>
      </w:r>
      <w:r w:rsidRPr="006E68AD">
        <w:rPr>
          <w:rFonts w:ascii="Sylfaen" w:hAnsi="Sylfaen"/>
          <w:sz w:val="20"/>
          <w:lang w:val="hy-AM"/>
        </w:rPr>
        <w:t xml:space="preserve"> </w:t>
      </w:r>
      <w:r w:rsidRPr="006E68AD">
        <w:rPr>
          <w:rFonts w:ascii="Sylfaen" w:hAnsi="Sylfaen" w:cs="Sylfaen"/>
          <w:sz w:val="20"/>
          <w:lang w:val="hy-AM"/>
        </w:rPr>
        <w:t>հատուցել</w:t>
      </w:r>
      <w:r w:rsidRPr="006E68AD">
        <w:rPr>
          <w:rFonts w:ascii="Sylfaen" w:hAnsi="Sylfaen"/>
          <w:sz w:val="20"/>
          <w:lang w:val="hy-AM"/>
        </w:rPr>
        <w:t xml:space="preserve"> </w:t>
      </w:r>
      <w:r w:rsidRPr="006E68AD">
        <w:rPr>
          <w:rFonts w:ascii="Sylfaen" w:hAnsi="Sylfaen" w:cs="Sylfaen"/>
          <w:sz w:val="20"/>
          <w:lang w:val="hy-AM"/>
        </w:rPr>
        <w:t>վերջինիս</w:t>
      </w:r>
      <w:r w:rsidRPr="006E68AD">
        <w:rPr>
          <w:rFonts w:ascii="Sylfaen" w:hAnsi="Sylfaen"/>
          <w:sz w:val="20"/>
          <w:lang w:val="hy-AM"/>
        </w:rPr>
        <w:t xml:space="preserve"> </w:t>
      </w:r>
      <w:r w:rsidRPr="006E68AD">
        <w:rPr>
          <w:rFonts w:ascii="Sylfaen" w:hAnsi="Sylfaen" w:cs="Sylfaen"/>
          <w:sz w:val="20"/>
          <w:lang w:val="hy-AM"/>
        </w:rPr>
        <w:t>պատճառված</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սահմանված</w:t>
      </w:r>
      <w:r w:rsidRPr="006E68AD">
        <w:rPr>
          <w:rFonts w:ascii="Sylfaen" w:hAnsi="Sylfaen"/>
          <w:sz w:val="20"/>
          <w:lang w:val="hy-AM"/>
        </w:rPr>
        <w:t xml:space="preserve"> </w:t>
      </w:r>
      <w:r w:rsidRPr="006E68AD">
        <w:rPr>
          <w:rFonts w:ascii="Sylfaen" w:hAnsi="Sylfaen" w:cs="Sylfaen"/>
          <w:sz w:val="20"/>
          <w:lang w:val="hy-AM"/>
        </w:rPr>
        <w:t>կարգով</w:t>
      </w:r>
      <w:r w:rsidRPr="006E68AD">
        <w:rPr>
          <w:rFonts w:ascii="Sylfaen" w:hAnsi="Sylfaen"/>
          <w:sz w:val="20"/>
          <w:lang w:val="hy-AM"/>
        </w:rPr>
        <w:t xml:space="preserve"> </w:t>
      </w:r>
      <w:r w:rsidRPr="006E68AD">
        <w:rPr>
          <w:rFonts w:ascii="Sylfaen" w:hAnsi="Sylfaen" w:cs="Sylfaen"/>
          <w:sz w:val="20"/>
          <w:lang w:val="hy-AM"/>
        </w:rPr>
        <w:t>հիմնավորված</w:t>
      </w:r>
      <w:r w:rsidRPr="006E68AD">
        <w:rPr>
          <w:rFonts w:ascii="Sylfaen" w:hAnsi="Sylfaen"/>
          <w:sz w:val="20"/>
          <w:lang w:val="hy-AM"/>
        </w:rPr>
        <w:t xml:space="preserve"> </w:t>
      </w:r>
      <w:r w:rsidRPr="006E68AD">
        <w:rPr>
          <w:rFonts w:ascii="Sylfaen" w:hAnsi="Sylfaen" w:cs="Sylfaen"/>
          <w:sz w:val="20"/>
          <w:lang w:val="hy-AM"/>
        </w:rPr>
        <w:t>վնասները։</w:t>
      </w: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lastRenderedPageBreak/>
        <w:t xml:space="preserve">2.4.11 </w:t>
      </w:r>
      <w:r w:rsidRPr="006E68AD">
        <w:rPr>
          <w:rFonts w:ascii="Sylfaen" w:hAnsi="Sylfaen" w:cs="Sylfaen"/>
          <w:sz w:val="20"/>
          <w:lang w:val="hy-AM"/>
        </w:rPr>
        <w:t>Պայմանագրի</w:t>
      </w:r>
      <w:r w:rsidRPr="006E68AD">
        <w:rPr>
          <w:rFonts w:ascii="Sylfaen" w:hAnsi="Sylfaen"/>
          <w:sz w:val="20"/>
          <w:lang w:val="hy-AM"/>
        </w:rPr>
        <w:t xml:space="preserve"> </w:t>
      </w:r>
      <w:r w:rsidRPr="006E68AD">
        <w:rPr>
          <w:rFonts w:ascii="Sylfaen" w:hAnsi="Sylfaen" w:cs="Sylfaen"/>
          <w:sz w:val="20"/>
          <w:lang w:val="hy-AM"/>
        </w:rPr>
        <w:t>կատարման</w:t>
      </w:r>
      <w:r w:rsidRPr="006E68AD">
        <w:rPr>
          <w:rFonts w:ascii="Sylfaen" w:hAnsi="Sylfaen"/>
          <w:sz w:val="20"/>
          <w:lang w:val="hy-AM"/>
        </w:rPr>
        <w:t xml:space="preserve"> </w:t>
      </w:r>
      <w:r w:rsidRPr="006E68AD">
        <w:rPr>
          <w:rFonts w:ascii="Sylfaen" w:hAnsi="Sylfaen" w:cs="Sylfaen"/>
          <w:sz w:val="20"/>
          <w:lang w:val="hy-AM"/>
        </w:rPr>
        <w:t>ապահովման</w:t>
      </w:r>
      <w:r w:rsidRPr="006E68AD">
        <w:rPr>
          <w:rFonts w:ascii="Sylfaen" w:hAnsi="Sylfaen"/>
          <w:sz w:val="20"/>
          <w:lang w:val="hy-AM"/>
        </w:rPr>
        <w:t xml:space="preserve"> </w:t>
      </w:r>
      <w:r w:rsidRPr="006E68AD">
        <w:rPr>
          <w:rFonts w:ascii="Sylfaen" w:hAnsi="Sylfaen" w:cs="Sylfaen"/>
          <w:sz w:val="20"/>
          <w:lang w:val="hy-AM"/>
        </w:rPr>
        <w:t>գործողության</w:t>
      </w:r>
      <w:r w:rsidRPr="006E68AD">
        <w:rPr>
          <w:rFonts w:ascii="Sylfaen" w:hAnsi="Sylfaen"/>
          <w:sz w:val="20"/>
          <w:lang w:val="hy-AM"/>
        </w:rPr>
        <w:t xml:space="preserve"> </w:t>
      </w:r>
      <w:r w:rsidRPr="006E68AD">
        <w:rPr>
          <w:rFonts w:ascii="Sylfaen" w:hAnsi="Sylfaen" w:cs="Sylfaen"/>
          <w:sz w:val="20"/>
          <w:lang w:val="hy-AM"/>
        </w:rPr>
        <w:t>ընթացքում</w:t>
      </w:r>
      <w:r w:rsidRPr="006E68AD">
        <w:rPr>
          <w:rFonts w:ascii="Sylfaen" w:hAnsi="Sylfaen"/>
          <w:sz w:val="20"/>
          <w:lang w:val="hy-AM"/>
        </w:rPr>
        <w:t xml:space="preserve"> </w:t>
      </w:r>
      <w:r w:rsidRPr="006E68AD">
        <w:rPr>
          <w:rFonts w:ascii="Sylfaen" w:hAnsi="Sylfaen" w:cs="Sylfaen"/>
          <w:sz w:val="20"/>
          <w:lang w:val="hy-AM"/>
        </w:rPr>
        <w:t>լուծարման</w:t>
      </w:r>
      <w:r w:rsidRPr="006E68AD">
        <w:rPr>
          <w:rFonts w:ascii="Sylfaen" w:hAnsi="Sylfaen"/>
          <w:sz w:val="20"/>
          <w:lang w:val="hy-AM"/>
        </w:rPr>
        <w:t xml:space="preserve"> </w:t>
      </w:r>
      <w:r w:rsidRPr="006E68AD">
        <w:rPr>
          <w:rFonts w:ascii="Sylfaen" w:hAnsi="Sylfaen" w:cs="Sylfaen"/>
          <w:sz w:val="20"/>
          <w:lang w:val="hy-AM"/>
        </w:rPr>
        <w:t>կամ</w:t>
      </w:r>
      <w:r w:rsidRPr="006E68AD">
        <w:rPr>
          <w:rFonts w:ascii="Sylfaen" w:hAnsi="Sylfaen"/>
          <w:sz w:val="20"/>
          <w:lang w:val="hy-AM"/>
        </w:rPr>
        <w:t xml:space="preserve"> </w:t>
      </w:r>
      <w:r w:rsidRPr="006E68AD">
        <w:rPr>
          <w:rFonts w:ascii="Sylfaen" w:hAnsi="Sylfaen" w:cs="Sylfaen"/>
          <w:sz w:val="20"/>
          <w:lang w:val="hy-AM"/>
        </w:rPr>
        <w:t>սնանկացման</w:t>
      </w:r>
      <w:r w:rsidRPr="006E68AD">
        <w:rPr>
          <w:rFonts w:ascii="Sylfaen" w:hAnsi="Sylfaen"/>
          <w:sz w:val="20"/>
          <w:lang w:val="hy-AM"/>
        </w:rPr>
        <w:t xml:space="preserve"> </w:t>
      </w:r>
      <w:r w:rsidRPr="006E68AD">
        <w:rPr>
          <w:rFonts w:ascii="Sylfaen" w:hAnsi="Sylfaen" w:cs="Sylfaen"/>
          <w:sz w:val="20"/>
          <w:lang w:val="hy-AM"/>
        </w:rPr>
        <w:t>գործընթաց</w:t>
      </w:r>
      <w:r w:rsidRPr="006E68AD">
        <w:rPr>
          <w:rFonts w:ascii="Sylfaen" w:hAnsi="Sylfaen"/>
          <w:sz w:val="20"/>
          <w:lang w:val="hy-AM"/>
        </w:rPr>
        <w:t xml:space="preserve"> </w:t>
      </w:r>
      <w:r w:rsidRPr="006E68AD">
        <w:rPr>
          <w:rFonts w:ascii="Sylfaen" w:hAnsi="Sylfaen" w:cs="Sylfaen"/>
          <w:sz w:val="20"/>
          <w:lang w:val="hy-AM"/>
        </w:rPr>
        <w:t>սկսելու</w:t>
      </w:r>
      <w:r w:rsidRPr="006E68AD">
        <w:rPr>
          <w:rFonts w:ascii="Sylfaen" w:hAnsi="Sylfaen"/>
          <w:sz w:val="20"/>
          <w:lang w:val="hy-AM"/>
        </w:rPr>
        <w:t xml:space="preserve"> </w:t>
      </w:r>
      <w:r w:rsidRPr="006E68AD">
        <w:rPr>
          <w:rFonts w:ascii="Sylfaen" w:hAnsi="Sylfaen" w:cs="Sylfaen"/>
          <w:sz w:val="20"/>
          <w:lang w:val="hy-AM"/>
        </w:rPr>
        <w:t>դեպքում</w:t>
      </w:r>
      <w:r w:rsidRPr="006E68AD">
        <w:rPr>
          <w:rFonts w:ascii="Sylfaen" w:hAnsi="Sylfaen"/>
          <w:sz w:val="20"/>
          <w:lang w:val="hy-AM"/>
        </w:rPr>
        <w:t xml:space="preserve"> </w:t>
      </w:r>
      <w:r w:rsidRPr="006E68AD">
        <w:rPr>
          <w:rFonts w:ascii="Sylfaen" w:hAnsi="Sylfaen" w:cs="Sylfaen"/>
          <w:sz w:val="20"/>
          <w:lang w:val="hy-AM"/>
        </w:rPr>
        <w:t>դրա</w:t>
      </w:r>
      <w:r w:rsidRPr="006E68AD">
        <w:rPr>
          <w:rFonts w:ascii="Sylfaen" w:hAnsi="Sylfaen"/>
          <w:sz w:val="20"/>
          <w:lang w:val="hy-AM"/>
        </w:rPr>
        <w:t xml:space="preserve"> </w:t>
      </w:r>
      <w:r w:rsidRPr="006E68AD">
        <w:rPr>
          <w:rFonts w:ascii="Sylfaen" w:hAnsi="Sylfaen" w:cs="Sylfaen"/>
          <w:sz w:val="20"/>
          <w:lang w:val="hy-AM"/>
        </w:rPr>
        <w:t>մասին</w:t>
      </w:r>
      <w:r w:rsidRPr="006E68AD">
        <w:rPr>
          <w:rFonts w:ascii="Sylfaen" w:hAnsi="Sylfaen"/>
          <w:sz w:val="20"/>
          <w:lang w:val="hy-AM"/>
        </w:rPr>
        <w:t xml:space="preserve"> </w:t>
      </w:r>
      <w:r w:rsidRPr="006E68AD">
        <w:rPr>
          <w:rFonts w:ascii="Sylfaen" w:hAnsi="Sylfaen" w:cs="Sylfaen"/>
          <w:sz w:val="20"/>
          <w:lang w:val="hy-AM"/>
        </w:rPr>
        <w:t>նախապես</w:t>
      </w:r>
      <w:r w:rsidRPr="006E68AD">
        <w:rPr>
          <w:rFonts w:ascii="Sylfaen" w:hAnsi="Sylfaen"/>
          <w:sz w:val="20"/>
          <w:lang w:val="hy-AM"/>
        </w:rPr>
        <w:t xml:space="preserve"> </w:t>
      </w:r>
      <w:r w:rsidRPr="006E68AD">
        <w:rPr>
          <w:rFonts w:ascii="Sylfaen" w:hAnsi="Sylfaen" w:cs="Sylfaen"/>
          <w:sz w:val="20"/>
          <w:lang w:val="hy-AM"/>
        </w:rPr>
        <w:t>գրավոր</w:t>
      </w:r>
      <w:r w:rsidRPr="006E68AD">
        <w:rPr>
          <w:rFonts w:ascii="Sylfaen" w:hAnsi="Sylfaen"/>
          <w:sz w:val="20"/>
          <w:lang w:val="hy-AM"/>
        </w:rPr>
        <w:t xml:space="preserve"> </w:t>
      </w:r>
      <w:r w:rsidRPr="006E68AD">
        <w:rPr>
          <w:rFonts w:ascii="Sylfaen" w:hAnsi="Sylfaen" w:cs="Sylfaen"/>
          <w:sz w:val="20"/>
          <w:lang w:val="hy-AM"/>
        </w:rPr>
        <w:t>տեղեկացնել</w:t>
      </w:r>
      <w:r w:rsidRPr="006E68AD">
        <w:rPr>
          <w:rFonts w:ascii="Sylfaen" w:hAnsi="Sylfaen"/>
          <w:sz w:val="20"/>
          <w:lang w:val="hy-AM"/>
        </w:rPr>
        <w:t xml:space="preserve"> </w:t>
      </w:r>
      <w:r w:rsidRPr="006E68AD">
        <w:rPr>
          <w:rFonts w:ascii="Sylfaen" w:hAnsi="Sylfaen" w:cs="Sylfaen"/>
          <w:sz w:val="20"/>
          <w:lang w:val="hy-AM"/>
        </w:rPr>
        <w:t>Գնորդին։</w:t>
      </w:r>
    </w:p>
    <w:p w:rsidR="00606A9F" w:rsidRPr="006E68AD" w:rsidRDefault="00606A9F" w:rsidP="00606A9F">
      <w:pPr>
        <w:ind w:firstLine="709"/>
        <w:jc w:val="both"/>
        <w:rPr>
          <w:rFonts w:ascii="Sylfaen" w:hAnsi="Sylfaen"/>
          <w:lang w:val="hy-AM"/>
        </w:rPr>
      </w:pPr>
    </w:p>
    <w:p w:rsidR="00606A9F" w:rsidRPr="006E68AD" w:rsidRDefault="00606A9F" w:rsidP="00606A9F">
      <w:pPr>
        <w:ind w:firstLine="709"/>
        <w:jc w:val="center"/>
        <w:rPr>
          <w:rFonts w:ascii="Sylfaen" w:hAnsi="Sylfaen"/>
          <w:b/>
          <w:sz w:val="20"/>
          <w:lang w:val="hy-AM"/>
        </w:rPr>
      </w:pPr>
      <w:r w:rsidRPr="006E68AD">
        <w:rPr>
          <w:rFonts w:ascii="Sylfaen" w:hAnsi="Sylfaen"/>
          <w:b/>
          <w:sz w:val="20"/>
          <w:lang w:val="hy-AM"/>
        </w:rPr>
        <w:t xml:space="preserve">3. </w:t>
      </w:r>
      <w:r w:rsidRPr="006E68AD">
        <w:rPr>
          <w:rFonts w:ascii="Sylfaen" w:hAnsi="Sylfaen" w:cs="Sylfaen"/>
          <w:b/>
          <w:sz w:val="20"/>
          <w:lang w:val="hy-AM"/>
        </w:rPr>
        <w:t>ՊԱՅՄԱՆԱԳՐԻ</w:t>
      </w:r>
      <w:r w:rsidRPr="006E68AD">
        <w:rPr>
          <w:rFonts w:ascii="Sylfaen" w:hAnsi="Sylfaen"/>
          <w:b/>
          <w:sz w:val="20"/>
          <w:lang w:val="hy-AM"/>
        </w:rPr>
        <w:t xml:space="preserve"> </w:t>
      </w:r>
      <w:r w:rsidRPr="006E68AD">
        <w:rPr>
          <w:rFonts w:ascii="Sylfaen" w:hAnsi="Sylfaen" w:cs="Sylfaen"/>
          <w:b/>
          <w:sz w:val="20"/>
          <w:lang w:val="hy-AM"/>
        </w:rPr>
        <w:t>ԳԻՆԸ</w:t>
      </w:r>
      <w:r w:rsidRPr="006E68AD">
        <w:rPr>
          <w:rFonts w:ascii="Sylfaen" w:hAnsi="Sylfaen"/>
          <w:b/>
          <w:sz w:val="20"/>
          <w:lang w:val="hy-AM"/>
        </w:rPr>
        <w:t xml:space="preserve"> </w:t>
      </w:r>
      <w:r w:rsidRPr="006E68AD">
        <w:rPr>
          <w:rFonts w:ascii="Sylfaen" w:hAnsi="Sylfaen" w:cs="Sylfaen"/>
          <w:b/>
          <w:sz w:val="20"/>
          <w:lang w:val="hy-AM"/>
        </w:rPr>
        <w:t>ԵՎ</w:t>
      </w:r>
      <w:r w:rsidRPr="006E68AD">
        <w:rPr>
          <w:rFonts w:ascii="Sylfaen" w:hAnsi="Sylfaen"/>
          <w:b/>
          <w:sz w:val="20"/>
          <w:lang w:val="hy-AM"/>
        </w:rPr>
        <w:t xml:space="preserve"> </w:t>
      </w:r>
      <w:r w:rsidRPr="006E68AD">
        <w:rPr>
          <w:rFonts w:ascii="Sylfaen" w:hAnsi="Sylfaen" w:cs="Sylfaen"/>
          <w:b/>
          <w:sz w:val="20"/>
          <w:lang w:val="hy-AM"/>
        </w:rPr>
        <w:t>ՎՃԱՐՄԱՆ</w:t>
      </w:r>
      <w:r w:rsidRPr="006E68AD">
        <w:rPr>
          <w:rFonts w:ascii="Sylfaen" w:hAnsi="Sylfaen"/>
          <w:b/>
          <w:sz w:val="20"/>
          <w:lang w:val="hy-AM"/>
        </w:rPr>
        <w:t xml:space="preserve"> </w:t>
      </w:r>
      <w:r w:rsidRPr="006E68AD">
        <w:rPr>
          <w:rFonts w:ascii="Sylfaen" w:hAnsi="Sylfaen" w:cs="Sylfaen"/>
          <w:b/>
          <w:sz w:val="20"/>
          <w:lang w:val="hy-AM"/>
        </w:rPr>
        <w:t>ԿԱՐԳԸ</w:t>
      </w: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 xml:space="preserve">3.1  </w:t>
      </w:r>
      <w:r w:rsidRPr="006E68AD">
        <w:rPr>
          <w:rFonts w:ascii="Sylfaen" w:hAnsi="Sylfaen" w:cs="Sylfaen"/>
          <w:sz w:val="20"/>
          <w:lang w:val="hy-AM"/>
        </w:rPr>
        <w:t>Պայմանագրի</w:t>
      </w:r>
      <w:r w:rsidRPr="006E68AD">
        <w:rPr>
          <w:rFonts w:ascii="Sylfaen" w:hAnsi="Sylfaen"/>
          <w:sz w:val="20"/>
          <w:lang w:val="hy-AM"/>
        </w:rPr>
        <w:t xml:space="preserve"> </w:t>
      </w:r>
      <w:r w:rsidRPr="006E68AD">
        <w:rPr>
          <w:rFonts w:ascii="Sylfaen" w:hAnsi="Sylfaen" w:cs="Sylfaen"/>
          <w:sz w:val="20"/>
          <w:lang w:val="hy-AM"/>
        </w:rPr>
        <w:t>գինը</w:t>
      </w:r>
      <w:r w:rsidRPr="006E68AD">
        <w:rPr>
          <w:rFonts w:ascii="Sylfaen" w:hAnsi="Sylfaen"/>
          <w:sz w:val="20"/>
          <w:lang w:val="hy-AM"/>
        </w:rPr>
        <w:t xml:space="preserve"> </w:t>
      </w:r>
      <w:r w:rsidRPr="006E68AD">
        <w:rPr>
          <w:rFonts w:ascii="Sylfaen" w:hAnsi="Sylfaen" w:cs="Sylfaen"/>
          <w:sz w:val="20"/>
          <w:lang w:val="hy-AM"/>
        </w:rPr>
        <w:t>կազմում</w:t>
      </w:r>
      <w:r w:rsidRPr="006E68AD">
        <w:rPr>
          <w:rFonts w:ascii="Sylfaen" w:hAnsi="Sylfaen"/>
          <w:sz w:val="20"/>
          <w:lang w:val="hy-AM"/>
        </w:rPr>
        <w:t xml:space="preserve"> </w:t>
      </w:r>
      <w:r w:rsidRPr="006E68AD">
        <w:rPr>
          <w:rFonts w:ascii="Sylfaen" w:hAnsi="Sylfaen" w:cs="Sylfaen"/>
          <w:sz w:val="20"/>
          <w:lang w:val="hy-AM"/>
        </w:rPr>
        <w:t>է</w:t>
      </w:r>
      <w:r w:rsidRPr="006E68AD">
        <w:rPr>
          <w:rFonts w:ascii="Sylfaen" w:hAnsi="Sylfaen"/>
          <w:sz w:val="20"/>
          <w:lang w:val="hy-AM"/>
        </w:rPr>
        <w:t xml:space="preserve"> ________________ </w:t>
      </w:r>
      <w:r w:rsidRPr="006E68AD">
        <w:rPr>
          <w:rFonts w:ascii="Sylfaen" w:hAnsi="Sylfaen" w:cs="Sylfaen"/>
          <w:sz w:val="20"/>
          <w:lang w:val="hy-AM"/>
        </w:rPr>
        <w:t>ՀՀ</w:t>
      </w:r>
      <w:r w:rsidRPr="006E68AD">
        <w:rPr>
          <w:rFonts w:ascii="Sylfaen" w:hAnsi="Sylfaen"/>
          <w:sz w:val="20"/>
          <w:lang w:val="hy-AM"/>
        </w:rPr>
        <w:t xml:space="preserve"> </w:t>
      </w:r>
      <w:r w:rsidRPr="006E68AD">
        <w:rPr>
          <w:rFonts w:ascii="Sylfaen" w:hAnsi="Sylfaen" w:cs="Sylfaen"/>
          <w:sz w:val="20"/>
          <w:lang w:val="hy-AM"/>
        </w:rPr>
        <w:t>դրամ</w:t>
      </w:r>
      <w:r w:rsidRPr="006E68AD">
        <w:rPr>
          <w:rFonts w:ascii="Sylfaen" w:hAnsi="Sylfaen"/>
          <w:sz w:val="20"/>
          <w:lang w:val="hy-AM"/>
        </w:rPr>
        <w:t xml:space="preserve">, </w:t>
      </w:r>
      <w:r w:rsidRPr="006E68AD">
        <w:rPr>
          <w:rFonts w:ascii="Sylfaen" w:hAnsi="Sylfaen" w:cs="Sylfaen"/>
          <w:sz w:val="20"/>
          <w:lang w:val="hy-AM"/>
        </w:rPr>
        <w:t>ներառյալ</w:t>
      </w:r>
      <w:r w:rsidRPr="006E68AD">
        <w:rPr>
          <w:rFonts w:ascii="Sylfaen" w:hAnsi="Sylfaen"/>
          <w:sz w:val="20"/>
          <w:lang w:val="hy-AM"/>
        </w:rPr>
        <w:t xml:space="preserve"> </w:t>
      </w:r>
      <w:r w:rsidRPr="006E68AD">
        <w:rPr>
          <w:rFonts w:ascii="Sylfaen" w:hAnsi="Sylfaen" w:cs="Sylfaen"/>
          <w:sz w:val="20"/>
          <w:lang w:val="hy-AM"/>
        </w:rPr>
        <w:t>ԱԱՀ</w:t>
      </w:r>
      <w:r w:rsidRPr="006E68AD">
        <w:rPr>
          <w:rFonts w:ascii="Sylfaen" w:hAnsi="Sylfaen"/>
          <w:sz w:val="20"/>
          <w:lang w:val="hy-AM"/>
        </w:rPr>
        <w:t>-</w:t>
      </w:r>
      <w:r w:rsidRPr="006E68AD">
        <w:rPr>
          <w:rFonts w:ascii="Sylfaen" w:hAnsi="Sylfaen" w:cs="Sylfaen"/>
          <w:sz w:val="20"/>
          <w:lang w:val="hy-AM"/>
        </w:rPr>
        <w:t>ն</w:t>
      </w:r>
      <w:r w:rsidR="00B3623D" w:rsidRPr="006E68AD">
        <w:rPr>
          <w:rFonts w:ascii="Sylfaen" w:hAnsi="Sylfaen"/>
          <w:sz w:val="20"/>
          <w:lang w:val="hy-AM"/>
        </w:rPr>
        <w:t>:</w:t>
      </w:r>
      <w:r w:rsidR="00CB2012" w:rsidRPr="006E68AD">
        <w:rPr>
          <w:rStyle w:val="af6"/>
          <w:rFonts w:ascii="Sylfaen" w:hAnsi="Sylfaen"/>
          <w:sz w:val="20"/>
          <w:lang w:val="hy-AM"/>
        </w:rPr>
        <w:footnoteReference w:id="9"/>
      </w:r>
      <w:r w:rsidRPr="006E68AD">
        <w:rPr>
          <w:rStyle w:val="af6"/>
          <w:rFonts w:ascii="Sylfaen" w:hAnsi="Sylfaen"/>
          <w:color w:val="FFFFFF"/>
          <w:sz w:val="20"/>
          <w:lang w:val="hy-AM"/>
        </w:rPr>
        <w:footnoteReference w:id="10"/>
      </w:r>
      <w:r w:rsidRPr="006E68AD">
        <w:rPr>
          <w:rFonts w:ascii="Sylfaen" w:hAnsi="Sylfaen" w:cs="Sylfaen"/>
          <w:sz w:val="20"/>
          <w:lang w:val="hy-AM"/>
        </w:rPr>
        <w:t>Պայմանագրի</w:t>
      </w:r>
      <w:r w:rsidRPr="006E68AD">
        <w:rPr>
          <w:rFonts w:ascii="Sylfaen" w:hAnsi="Sylfaen"/>
          <w:sz w:val="20"/>
          <w:lang w:val="hy-AM"/>
        </w:rPr>
        <w:t xml:space="preserve"> </w:t>
      </w:r>
      <w:r w:rsidRPr="006E68AD">
        <w:rPr>
          <w:rFonts w:ascii="Sylfaen" w:hAnsi="Sylfaen" w:cs="Sylfaen"/>
          <w:sz w:val="20"/>
          <w:lang w:val="hy-AM"/>
        </w:rPr>
        <w:t>գինը</w:t>
      </w:r>
      <w:r w:rsidRPr="006E68AD">
        <w:rPr>
          <w:rFonts w:ascii="Sylfaen" w:hAnsi="Sylfaen"/>
          <w:sz w:val="20"/>
          <w:lang w:val="hy-AM"/>
        </w:rPr>
        <w:t xml:space="preserve"> </w:t>
      </w:r>
      <w:r w:rsidRPr="006E68AD">
        <w:rPr>
          <w:rFonts w:ascii="Sylfaen" w:hAnsi="Sylfaen" w:cs="Sylfaen"/>
          <w:sz w:val="20"/>
          <w:lang w:val="hy-AM"/>
        </w:rPr>
        <w:t>ներառում</w:t>
      </w:r>
      <w:r w:rsidRPr="006E68AD">
        <w:rPr>
          <w:rFonts w:ascii="Sylfaen" w:hAnsi="Sylfaen"/>
          <w:sz w:val="20"/>
          <w:lang w:val="hy-AM"/>
        </w:rPr>
        <w:t xml:space="preserve"> </w:t>
      </w:r>
      <w:r w:rsidRPr="006E68AD">
        <w:rPr>
          <w:rFonts w:ascii="Sylfaen" w:hAnsi="Sylfaen" w:cs="Sylfaen"/>
          <w:sz w:val="20"/>
          <w:lang w:val="hy-AM"/>
        </w:rPr>
        <w:t>է</w:t>
      </w:r>
      <w:r w:rsidRPr="006E68AD">
        <w:rPr>
          <w:rFonts w:ascii="Sylfaen" w:hAnsi="Sylfaen"/>
          <w:sz w:val="20"/>
          <w:lang w:val="hy-AM"/>
        </w:rPr>
        <w:t xml:space="preserve"> </w:t>
      </w:r>
      <w:r w:rsidRPr="006E68AD">
        <w:rPr>
          <w:rFonts w:ascii="Sylfaen" w:hAnsi="Sylfaen" w:cs="Sylfaen"/>
          <w:sz w:val="20"/>
          <w:lang w:val="hy-AM"/>
        </w:rPr>
        <w:t>պայմանագրի</w:t>
      </w:r>
      <w:r w:rsidRPr="006E68AD">
        <w:rPr>
          <w:rFonts w:ascii="Sylfaen" w:hAnsi="Sylfaen"/>
          <w:sz w:val="20"/>
          <w:lang w:val="hy-AM"/>
        </w:rPr>
        <w:t xml:space="preserve"> </w:t>
      </w:r>
      <w:r w:rsidRPr="006E68AD">
        <w:rPr>
          <w:rFonts w:ascii="Sylfaen" w:hAnsi="Sylfaen" w:cs="Sylfaen"/>
          <w:sz w:val="20"/>
          <w:lang w:val="hy-AM"/>
        </w:rPr>
        <w:t>կատարումն</w:t>
      </w:r>
      <w:r w:rsidRPr="006E68AD">
        <w:rPr>
          <w:rFonts w:ascii="Sylfaen" w:hAnsi="Sylfaen"/>
          <w:sz w:val="20"/>
          <w:lang w:val="hy-AM"/>
        </w:rPr>
        <w:t xml:space="preserve"> </w:t>
      </w:r>
      <w:r w:rsidRPr="006E68AD">
        <w:rPr>
          <w:rFonts w:ascii="Sylfaen" w:hAnsi="Sylfaen" w:cs="Sylfaen"/>
          <w:sz w:val="20"/>
          <w:lang w:val="hy-AM"/>
        </w:rPr>
        <w:t>ապահովելու</w:t>
      </w:r>
      <w:r w:rsidRPr="006E68AD">
        <w:rPr>
          <w:rFonts w:ascii="Sylfaen" w:hAnsi="Sylfaen"/>
          <w:sz w:val="20"/>
          <w:lang w:val="hy-AM"/>
        </w:rPr>
        <w:t xml:space="preserve"> </w:t>
      </w:r>
      <w:r w:rsidRPr="006E68AD">
        <w:rPr>
          <w:rFonts w:ascii="Sylfaen" w:hAnsi="Sylfaen" w:cs="Sylfaen"/>
          <w:sz w:val="20"/>
          <w:lang w:val="hy-AM"/>
        </w:rPr>
        <w:t>նպատակով</w:t>
      </w:r>
      <w:r w:rsidRPr="006E68AD">
        <w:rPr>
          <w:rFonts w:ascii="Sylfaen" w:hAnsi="Sylfaen"/>
          <w:sz w:val="20"/>
          <w:lang w:val="hy-AM"/>
        </w:rPr>
        <w:t xml:space="preserve"> </w:t>
      </w:r>
      <w:r w:rsidRPr="006E68AD">
        <w:rPr>
          <w:rFonts w:ascii="Sylfaen" w:hAnsi="Sylfaen" w:cs="Sylfaen"/>
          <w:sz w:val="20"/>
          <w:lang w:val="hy-AM"/>
        </w:rPr>
        <w:t>Վաճառողի</w:t>
      </w:r>
      <w:r w:rsidRPr="006E68AD">
        <w:rPr>
          <w:rFonts w:ascii="Sylfaen" w:hAnsi="Sylfaen"/>
          <w:sz w:val="20"/>
          <w:lang w:val="hy-AM"/>
        </w:rPr>
        <w:t xml:space="preserve"> </w:t>
      </w:r>
      <w:r w:rsidRPr="006E68AD">
        <w:rPr>
          <w:rFonts w:ascii="Sylfaen" w:hAnsi="Sylfaen" w:cs="Sylfaen"/>
          <w:sz w:val="20"/>
          <w:lang w:val="hy-AM"/>
        </w:rPr>
        <w:t>կողմից</w:t>
      </w:r>
      <w:r w:rsidRPr="006E68AD">
        <w:rPr>
          <w:rFonts w:ascii="Sylfaen" w:hAnsi="Sylfaen"/>
          <w:sz w:val="20"/>
          <w:lang w:val="hy-AM"/>
        </w:rPr>
        <w:t xml:space="preserve"> </w:t>
      </w:r>
      <w:r w:rsidRPr="006E68AD">
        <w:rPr>
          <w:rFonts w:ascii="Sylfaen" w:hAnsi="Sylfaen" w:cs="Sylfaen"/>
          <w:sz w:val="20"/>
          <w:lang w:val="hy-AM"/>
        </w:rPr>
        <w:t>կատարվելիք</w:t>
      </w:r>
      <w:r w:rsidRPr="006E68AD">
        <w:rPr>
          <w:rFonts w:ascii="Sylfaen" w:hAnsi="Sylfaen"/>
          <w:sz w:val="20"/>
          <w:lang w:val="hy-AM"/>
        </w:rPr>
        <w:t xml:space="preserve"> </w:t>
      </w:r>
      <w:r w:rsidRPr="006E68AD">
        <w:rPr>
          <w:rFonts w:ascii="Sylfaen" w:hAnsi="Sylfaen" w:cs="Sylfaen"/>
          <w:sz w:val="20"/>
          <w:lang w:val="hy-AM"/>
        </w:rPr>
        <w:t>բոլոր</w:t>
      </w:r>
      <w:r w:rsidRPr="006E68AD">
        <w:rPr>
          <w:rFonts w:ascii="Sylfaen" w:hAnsi="Sylfaen"/>
          <w:sz w:val="20"/>
          <w:lang w:val="hy-AM"/>
        </w:rPr>
        <w:t xml:space="preserve"> </w:t>
      </w:r>
      <w:r w:rsidRPr="006E68AD">
        <w:rPr>
          <w:rFonts w:ascii="Sylfaen" w:hAnsi="Sylfaen" w:cs="Sylfaen"/>
          <w:sz w:val="20"/>
          <w:lang w:val="hy-AM"/>
        </w:rPr>
        <w:t>վճարները</w:t>
      </w:r>
      <w:r w:rsidRPr="006E68AD">
        <w:rPr>
          <w:rFonts w:ascii="Sylfaen" w:hAnsi="Sylfaen"/>
          <w:sz w:val="20"/>
          <w:lang w:val="hy-AM"/>
        </w:rPr>
        <w:t xml:space="preserve"> (</w:t>
      </w:r>
      <w:r w:rsidRPr="006E68AD">
        <w:rPr>
          <w:rFonts w:ascii="Sylfaen" w:hAnsi="Sylfaen" w:cs="Sylfaen"/>
          <w:sz w:val="20"/>
          <w:lang w:val="hy-AM"/>
        </w:rPr>
        <w:t>ծախսերը</w:t>
      </w:r>
      <w:r w:rsidRPr="006E68AD">
        <w:rPr>
          <w:rFonts w:ascii="Sylfaen" w:hAnsi="Sylfaen"/>
          <w:sz w:val="20"/>
          <w:lang w:val="hy-AM"/>
        </w:rPr>
        <w:t xml:space="preserve">), </w:t>
      </w:r>
      <w:r w:rsidRPr="006E68AD">
        <w:rPr>
          <w:rFonts w:ascii="Sylfaen" w:hAnsi="Sylfaen" w:cs="Sylfaen"/>
          <w:sz w:val="20"/>
          <w:lang w:val="hy-AM"/>
        </w:rPr>
        <w:t>այդ</w:t>
      </w:r>
      <w:r w:rsidRPr="006E68AD">
        <w:rPr>
          <w:rFonts w:ascii="Sylfaen" w:hAnsi="Sylfaen"/>
          <w:sz w:val="20"/>
          <w:lang w:val="hy-AM"/>
        </w:rPr>
        <w:t xml:space="preserve"> </w:t>
      </w:r>
      <w:r w:rsidRPr="006E68AD">
        <w:rPr>
          <w:rFonts w:ascii="Sylfaen" w:hAnsi="Sylfaen" w:cs="Sylfaen"/>
          <w:sz w:val="20"/>
          <w:lang w:val="hy-AM"/>
        </w:rPr>
        <w:t>թվում</w:t>
      </w:r>
      <w:r w:rsidRPr="006E68AD">
        <w:rPr>
          <w:rFonts w:ascii="Sylfaen" w:hAnsi="Sylfaen"/>
          <w:sz w:val="20"/>
          <w:lang w:val="hy-AM"/>
        </w:rPr>
        <w:t xml:space="preserve">` </w:t>
      </w:r>
      <w:r w:rsidRPr="006E68AD">
        <w:rPr>
          <w:rFonts w:ascii="Sylfaen" w:hAnsi="Sylfaen" w:cs="Sylfaen"/>
          <w:sz w:val="20"/>
          <w:lang w:val="hy-AM"/>
        </w:rPr>
        <w:t>հարկերը</w:t>
      </w:r>
      <w:r w:rsidRPr="006E68AD">
        <w:rPr>
          <w:rFonts w:ascii="Sylfaen" w:hAnsi="Sylfaen"/>
          <w:sz w:val="20"/>
          <w:lang w:val="hy-AM"/>
        </w:rPr>
        <w:t xml:space="preserve">, </w:t>
      </w:r>
      <w:r w:rsidRPr="006E68AD">
        <w:rPr>
          <w:rFonts w:ascii="Sylfaen" w:hAnsi="Sylfaen" w:cs="Sylfaen"/>
          <w:sz w:val="20"/>
          <w:lang w:val="hy-AM"/>
        </w:rPr>
        <w:t>տուրքերը</w:t>
      </w:r>
      <w:r w:rsidRPr="006E68AD">
        <w:rPr>
          <w:rFonts w:ascii="Sylfaen" w:hAnsi="Sylfaen"/>
          <w:sz w:val="20"/>
          <w:lang w:val="hy-AM"/>
        </w:rPr>
        <w:t xml:space="preserve">, </w:t>
      </w:r>
      <w:r w:rsidRPr="006E68AD">
        <w:rPr>
          <w:rFonts w:ascii="Sylfaen" w:hAnsi="Sylfaen" w:cs="Sylfaen"/>
          <w:sz w:val="20"/>
          <w:lang w:val="hy-AM"/>
        </w:rPr>
        <w:t>փոխադրման</w:t>
      </w:r>
      <w:r w:rsidRPr="006E68AD">
        <w:rPr>
          <w:rFonts w:ascii="Sylfaen" w:hAnsi="Sylfaen"/>
          <w:sz w:val="20"/>
          <w:lang w:val="hy-AM"/>
        </w:rPr>
        <w:t xml:space="preserve">, </w:t>
      </w:r>
      <w:r w:rsidRPr="006E68AD">
        <w:rPr>
          <w:rFonts w:ascii="Sylfaen" w:hAnsi="Sylfaen" w:cs="Sylfaen"/>
          <w:sz w:val="20"/>
          <w:lang w:val="hy-AM"/>
        </w:rPr>
        <w:t>ապահովագրման</w:t>
      </w:r>
      <w:r w:rsidRPr="006E68AD">
        <w:rPr>
          <w:rFonts w:ascii="Sylfaen" w:hAnsi="Sylfaen"/>
          <w:sz w:val="20"/>
          <w:lang w:val="hy-AM"/>
        </w:rPr>
        <w:t xml:space="preserve"> </w:t>
      </w:r>
      <w:r w:rsidRPr="006E68AD">
        <w:rPr>
          <w:rFonts w:ascii="Sylfaen" w:hAnsi="Sylfaen" w:cs="Sylfaen"/>
          <w:sz w:val="20"/>
          <w:lang w:val="hy-AM"/>
        </w:rPr>
        <w:t>ծախսերը</w:t>
      </w:r>
      <w:r w:rsidRPr="006E68AD">
        <w:rPr>
          <w:rFonts w:ascii="Sylfaen" w:hAnsi="Sylfaen"/>
          <w:sz w:val="20"/>
          <w:lang w:val="hy-AM"/>
        </w:rPr>
        <w:t xml:space="preserve">, </w:t>
      </w:r>
      <w:r w:rsidRPr="006E68AD">
        <w:rPr>
          <w:rFonts w:ascii="Sylfaen" w:hAnsi="Sylfaen" w:cs="Sylfaen"/>
          <w:sz w:val="20"/>
          <w:lang w:val="hy-AM"/>
        </w:rPr>
        <w:t>պարգևավճարները</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ակնկալվող</w:t>
      </w:r>
      <w:r w:rsidRPr="006E68AD">
        <w:rPr>
          <w:rFonts w:ascii="Sylfaen" w:hAnsi="Sylfaen"/>
          <w:sz w:val="20"/>
          <w:lang w:val="hy-AM"/>
        </w:rPr>
        <w:t xml:space="preserve"> </w:t>
      </w:r>
      <w:r w:rsidRPr="006E68AD">
        <w:rPr>
          <w:rFonts w:ascii="Sylfaen" w:hAnsi="Sylfaen" w:cs="Sylfaen"/>
          <w:sz w:val="20"/>
          <w:lang w:val="hy-AM"/>
        </w:rPr>
        <w:t>շահույթը։</w:t>
      </w:r>
    </w:p>
    <w:p w:rsidR="00606A9F" w:rsidRPr="006E68AD" w:rsidRDefault="00606A9F" w:rsidP="00606A9F">
      <w:pPr>
        <w:ind w:firstLine="720"/>
        <w:jc w:val="both"/>
        <w:rPr>
          <w:rFonts w:ascii="Sylfaen" w:hAnsi="Sylfaen" w:cs="Sylfaen"/>
          <w:sz w:val="20"/>
          <w:lang w:val="hy-AM"/>
        </w:rPr>
      </w:pPr>
      <w:r w:rsidRPr="006E68AD">
        <w:rPr>
          <w:rFonts w:ascii="Sylfaen" w:hAnsi="Sylfaen" w:cs="Sylfaen"/>
          <w:sz w:val="20"/>
          <w:lang w:val="hy-AM"/>
        </w:rPr>
        <w:t>Ապրանքի մատակարարման գինը կայուն է և Վաճառողն իրավունք չունի պահանջել ավելացնելու, իսկ Գնորդը նվազեցնելու այդ գինը։</w:t>
      </w:r>
    </w:p>
    <w:p w:rsidR="00606A9F" w:rsidRPr="006E68AD" w:rsidRDefault="007D1ABB" w:rsidP="00606A9F">
      <w:pPr>
        <w:ind w:firstLine="709"/>
        <w:jc w:val="both"/>
        <w:rPr>
          <w:rFonts w:ascii="Sylfaen" w:hAnsi="Sylfaen"/>
          <w:sz w:val="20"/>
          <w:lang w:val="hy-AM"/>
        </w:rPr>
      </w:pPr>
      <w:r w:rsidRPr="006E68AD">
        <w:rPr>
          <w:rFonts w:ascii="Sylfaen" w:hAnsi="Sylfaen"/>
          <w:sz w:val="20"/>
          <w:lang w:val="hy-AM"/>
        </w:rPr>
        <w:t>3.2</w:t>
      </w:r>
      <w:r w:rsidR="00606A9F" w:rsidRPr="006E68AD">
        <w:rPr>
          <w:rFonts w:ascii="Sylfaen" w:hAnsi="Sylfaen"/>
          <w:sz w:val="20"/>
          <w:lang w:val="hy-AM"/>
        </w:rPr>
        <w:t xml:space="preserve"> </w:t>
      </w:r>
      <w:r w:rsidR="00606A9F" w:rsidRPr="006E68AD">
        <w:rPr>
          <w:rFonts w:ascii="Sylfaen" w:hAnsi="Sylfaen" w:cs="Sylfaen"/>
          <w:sz w:val="20"/>
          <w:lang w:val="hy-AM"/>
        </w:rPr>
        <w:t>Գնորդն</w:t>
      </w:r>
      <w:r w:rsidR="00606A9F" w:rsidRPr="006E68AD">
        <w:rPr>
          <w:rFonts w:ascii="Sylfaen" w:hAnsi="Sylfaen"/>
          <w:sz w:val="20"/>
          <w:lang w:val="hy-AM"/>
        </w:rPr>
        <w:t xml:space="preserve"> </w:t>
      </w:r>
      <w:r w:rsidR="00606A9F" w:rsidRPr="006E68AD">
        <w:rPr>
          <w:rFonts w:ascii="Sylfaen" w:hAnsi="Sylfaen" w:cs="Sylfaen"/>
          <w:sz w:val="20"/>
          <w:lang w:val="hy-AM"/>
        </w:rPr>
        <w:t>իրեն</w:t>
      </w:r>
      <w:r w:rsidR="00606A9F" w:rsidRPr="006E68AD">
        <w:rPr>
          <w:rFonts w:ascii="Sylfaen" w:hAnsi="Sylfaen"/>
          <w:sz w:val="20"/>
          <w:lang w:val="hy-AM"/>
        </w:rPr>
        <w:t xml:space="preserve"> </w:t>
      </w:r>
      <w:r w:rsidR="00606A9F" w:rsidRPr="006E68AD">
        <w:rPr>
          <w:rFonts w:ascii="Sylfaen" w:hAnsi="Sylfaen" w:cs="Sylfaen"/>
          <w:sz w:val="20"/>
          <w:lang w:val="hy-AM"/>
        </w:rPr>
        <w:t>մատակարարված</w:t>
      </w:r>
      <w:r w:rsidR="00606A9F" w:rsidRPr="006E68AD">
        <w:rPr>
          <w:rFonts w:ascii="Sylfaen" w:hAnsi="Sylfaen"/>
          <w:sz w:val="20"/>
          <w:lang w:val="hy-AM"/>
        </w:rPr>
        <w:t xml:space="preserve"> </w:t>
      </w:r>
      <w:r w:rsidR="00606A9F" w:rsidRPr="006E68AD">
        <w:rPr>
          <w:rFonts w:ascii="Sylfaen" w:hAnsi="Sylfaen" w:cs="Sylfaen"/>
          <w:sz w:val="20"/>
          <w:lang w:val="hy-AM"/>
        </w:rPr>
        <w:t>ապրանքի</w:t>
      </w:r>
      <w:r w:rsidR="00606A9F" w:rsidRPr="006E68AD">
        <w:rPr>
          <w:rFonts w:ascii="Sylfaen" w:hAnsi="Sylfaen"/>
          <w:sz w:val="20"/>
          <w:lang w:val="hy-AM"/>
        </w:rPr>
        <w:t xml:space="preserve"> </w:t>
      </w:r>
      <w:r w:rsidR="00606A9F" w:rsidRPr="006E68AD">
        <w:rPr>
          <w:rFonts w:ascii="Sylfaen" w:hAnsi="Sylfaen" w:cs="Sylfaen"/>
          <w:sz w:val="20"/>
          <w:lang w:val="hy-AM"/>
        </w:rPr>
        <w:t>դիմաց</w:t>
      </w:r>
      <w:r w:rsidR="00606A9F" w:rsidRPr="006E68AD">
        <w:rPr>
          <w:rFonts w:ascii="Sylfaen" w:hAnsi="Sylfaen"/>
          <w:sz w:val="20"/>
          <w:lang w:val="hy-AM"/>
        </w:rPr>
        <w:t xml:space="preserve"> </w:t>
      </w:r>
      <w:r w:rsidR="00606A9F" w:rsidRPr="006E68AD">
        <w:rPr>
          <w:rFonts w:ascii="Sylfaen" w:hAnsi="Sylfaen" w:cs="Sylfaen"/>
          <w:sz w:val="20"/>
          <w:lang w:val="hy-AM"/>
        </w:rPr>
        <w:t>վճարում</w:t>
      </w:r>
      <w:r w:rsidR="00606A9F" w:rsidRPr="006E68AD">
        <w:rPr>
          <w:rFonts w:ascii="Sylfaen" w:hAnsi="Sylfaen"/>
          <w:sz w:val="20"/>
          <w:lang w:val="hy-AM"/>
        </w:rPr>
        <w:t xml:space="preserve"> </w:t>
      </w:r>
      <w:r w:rsidR="00606A9F" w:rsidRPr="006E68AD">
        <w:rPr>
          <w:rFonts w:ascii="Sylfaen" w:hAnsi="Sylfaen" w:cs="Sylfaen"/>
          <w:sz w:val="20"/>
          <w:lang w:val="hy-AM"/>
        </w:rPr>
        <w:t>է</w:t>
      </w:r>
      <w:r w:rsidR="00606A9F" w:rsidRPr="006E68AD">
        <w:rPr>
          <w:rFonts w:ascii="Sylfaen" w:hAnsi="Sylfaen"/>
          <w:sz w:val="20"/>
          <w:lang w:val="hy-AM"/>
        </w:rPr>
        <w:t xml:space="preserve"> </w:t>
      </w:r>
      <w:r w:rsidR="00606A9F" w:rsidRPr="006E68AD">
        <w:rPr>
          <w:rFonts w:ascii="Sylfaen" w:hAnsi="Sylfaen" w:cs="Sylfaen"/>
          <w:sz w:val="20"/>
          <w:lang w:val="hy-AM"/>
        </w:rPr>
        <w:t>ՀՀ</w:t>
      </w:r>
      <w:r w:rsidR="00606A9F" w:rsidRPr="006E68AD">
        <w:rPr>
          <w:rFonts w:ascii="Sylfaen" w:hAnsi="Sylfaen"/>
          <w:sz w:val="20"/>
          <w:lang w:val="hy-AM"/>
        </w:rPr>
        <w:t xml:space="preserve"> </w:t>
      </w:r>
      <w:r w:rsidR="00606A9F" w:rsidRPr="006E68AD">
        <w:rPr>
          <w:rFonts w:ascii="Sylfaen" w:hAnsi="Sylfaen" w:cs="Sylfaen"/>
          <w:sz w:val="20"/>
          <w:lang w:val="hy-AM"/>
        </w:rPr>
        <w:t>դրամով</w:t>
      </w:r>
      <w:r w:rsidR="00606A9F" w:rsidRPr="006E68AD">
        <w:rPr>
          <w:rFonts w:ascii="Sylfaen" w:hAnsi="Sylfaen"/>
          <w:sz w:val="20"/>
          <w:lang w:val="hy-AM"/>
        </w:rPr>
        <w:t xml:space="preserve"> </w:t>
      </w:r>
      <w:r w:rsidR="00606A9F" w:rsidRPr="006E68AD">
        <w:rPr>
          <w:rFonts w:ascii="Sylfaen" w:hAnsi="Sylfaen" w:cs="Sylfaen"/>
          <w:sz w:val="20"/>
          <w:lang w:val="hy-AM"/>
        </w:rPr>
        <w:t>անկանխիկ</w:t>
      </w:r>
      <w:r w:rsidR="00606A9F" w:rsidRPr="006E68AD">
        <w:rPr>
          <w:rFonts w:ascii="Sylfaen" w:hAnsi="Sylfaen"/>
          <w:sz w:val="20"/>
          <w:lang w:val="hy-AM"/>
        </w:rPr>
        <w:t xml:space="preserve">` </w:t>
      </w:r>
      <w:r w:rsidR="00606A9F" w:rsidRPr="006E68AD">
        <w:rPr>
          <w:rFonts w:ascii="Sylfaen" w:hAnsi="Sylfaen" w:cs="Sylfaen"/>
          <w:sz w:val="20"/>
          <w:lang w:val="hy-AM"/>
        </w:rPr>
        <w:t>դրամական</w:t>
      </w:r>
      <w:r w:rsidR="00606A9F" w:rsidRPr="006E68AD">
        <w:rPr>
          <w:rFonts w:ascii="Sylfaen" w:hAnsi="Sylfaen"/>
          <w:sz w:val="20"/>
          <w:lang w:val="hy-AM"/>
        </w:rPr>
        <w:t xml:space="preserve"> </w:t>
      </w:r>
      <w:r w:rsidR="00606A9F" w:rsidRPr="006E68AD">
        <w:rPr>
          <w:rFonts w:ascii="Sylfaen" w:hAnsi="Sylfaen" w:cs="Sylfaen"/>
          <w:sz w:val="20"/>
          <w:lang w:val="hy-AM"/>
        </w:rPr>
        <w:t>միջոցները</w:t>
      </w:r>
      <w:r w:rsidR="00606A9F" w:rsidRPr="006E68AD">
        <w:rPr>
          <w:rFonts w:ascii="Sylfaen" w:hAnsi="Sylfaen"/>
          <w:sz w:val="20"/>
          <w:lang w:val="hy-AM"/>
        </w:rPr>
        <w:t xml:space="preserve"> </w:t>
      </w:r>
      <w:r w:rsidR="00606A9F" w:rsidRPr="006E68AD">
        <w:rPr>
          <w:rFonts w:ascii="Sylfaen" w:hAnsi="Sylfaen" w:cs="Sylfaen"/>
          <w:sz w:val="20"/>
          <w:lang w:val="hy-AM"/>
        </w:rPr>
        <w:t>Վաճառողի</w:t>
      </w:r>
      <w:r w:rsidR="00606A9F" w:rsidRPr="006E68AD">
        <w:rPr>
          <w:rFonts w:ascii="Sylfaen" w:hAnsi="Sylfaen"/>
          <w:sz w:val="20"/>
          <w:lang w:val="hy-AM"/>
        </w:rPr>
        <w:t xml:space="preserve"> </w:t>
      </w:r>
      <w:r w:rsidR="00606A9F" w:rsidRPr="006E68AD">
        <w:rPr>
          <w:rFonts w:ascii="Sylfaen" w:hAnsi="Sylfaen" w:cs="Sylfaen"/>
          <w:sz w:val="20"/>
          <w:lang w:val="hy-AM"/>
        </w:rPr>
        <w:t>հաշվարկային</w:t>
      </w:r>
      <w:r w:rsidR="00606A9F" w:rsidRPr="006E68AD">
        <w:rPr>
          <w:rFonts w:ascii="Sylfaen" w:hAnsi="Sylfaen"/>
          <w:sz w:val="20"/>
          <w:lang w:val="hy-AM"/>
        </w:rPr>
        <w:t xml:space="preserve"> </w:t>
      </w:r>
      <w:r w:rsidR="00606A9F" w:rsidRPr="006E68AD">
        <w:rPr>
          <w:rFonts w:ascii="Sylfaen" w:hAnsi="Sylfaen" w:cs="Sylfaen"/>
          <w:sz w:val="20"/>
          <w:lang w:val="hy-AM"/>
        </w:rPr>
        <w:t>հաշվին</w:t>
      </w:r>
      <w:r w:rsidR="00606A9F" w:rsidRPr="006E68AD">
        <w:rPr>
          <w:rFonts w:ascii="Sylfaen" w:hAnsi="Sylfaen"/>
          <w:sz w:val="20"/>
          <w:lang w:val="hy-AM"/>
        </w:rPr>
        <w:t xml:space="preserve"> </w:t>
      </w:r>
      <w:r w:rsidR="00606A9F" w:rsidRPr="006E68AD">
        <w:rPr>
          <w:rFonts w:ascii="Sylfaen" w:hAnsi="Sylfaen" w:cs="Sylfaen"/>
          <w:sz w:val="20"/>
          <w:lang w:val="hy-AM"/>
        </w:rPr>
        <w:t>փոխանցելու</w:t>
      </w:r>
      <w:r w:rsidR="00606A9F" w:rsidRPr="006E68AD">
        <w:rPr>
          <w:rFonts w:ascii="Sylfaen" w:hAnsi="Sylfaen"/>
          <w:sz w:val="20"/>
          <w:lang w:val="hy-AM"/>
        </w:rPr>
        <w:t xml:space="preserve"> </w:t>
      </w:r>
      <w:r w:rsidR="00606A9F" w:rsidRPr="006E68AD">
        <w:rPr>
          <w:rFonts w:ascii="Sylfaen" w:hAnsi="Sylfaen" w:cs="Sylfaen"/>
          <w:sz w:val="20"/>
          <w:lang w:val="hy-AM"/>
        </w:rPr>
        <w:t>միջոցով։</w:t>
      </w:r>
      <w:r w:rsidR="00606A9F" w:rsidRPr="006E68AD">
        <w:rPr>
          <w:rFonts w:ascii="Sylfaen" w:hAnsi="Sylfaen"/>
          <w:sz w:val="20"/>
          <w:lang w:val="hy-AM"/>
        </w:rPr>
        <w:t xml:space="preserve"> </w:t>
      </w:r>
      <w:r w:rsidR="00606A9F" w:rsidRPr="006E68AD">
        <w:rPr>
          <w:rFonts w:ascii="Sylfaen" w:hAnsi="Sylfaen" w:cs="Sylfaen"/>
          <w:sz w:val="20"/>
          <w:lang w:val="hy-AM"/>
        </w:rPr>
        <w:t>Դրամական</w:t>
      </w:r>
      <w:r w:rsidR="00606A9F" w:rsidRPr="006E68AD">
        <w:rPr>
          <w:rFonts w:ascii="Sylfaen" w:hAnsi="Sylfaen"/>
          <w:sz w:val="20"/>
          <w:lang w:val="hy-AM"/>
        </w:rPr>
        <w:t xml:space="preserve"> </w:t>
      </w:r>
      <w:r w:rsidR="00606A9F" w:rsidRPr="006E68AD">
        <w:rPr>
          <w:rFonts w:ascii="Sylfaen" w:hAnsi="Sylfaen" w:cs="Sylfaen"/>
          <w:sz w:val="20"/>
          <w:lang w:val="hy-AM"/>
        </w:rPr>
        <w:t>միջոցների</w:t>
      </w:r>
      <w:r w:rsidR="00606A9F" w:rsidRPr="006E68AD">
        <w:rPr>
          <w:rFonts w:ascii="Sylfaen" w:hAnsi="Sylfaen"/>
          <w:sz w:val="20"/>
          <w:lang w:val="hy-AM"/>
        </w:rPr>
        <w:t xml:space="preserve"> </w:t>
      </w:r>
      <w:r w:rsidR="00606A9F" w:rsidRPr="006E68AD">
        <w:rPr>
          <w:rFonts w:ascii="Sylfaen" w:hAnsi="Sylfaen" w:cs="Sylfaen"/>
          <w:sz w:val="20"/>
          <w:lang w:val="hy-AM"/>
        </w:rPr>
        <w:t>փոխանցումը</w:t>
      </w:r>
      <w:r w:rsidR="00606A9F" w:rsidRPr="006E68AD">
        <w:rPr>
          <w:rFonts w:ascii="Sylfaen" w:hAnsi="Sylfaen"/>
          <w:sz w:val="20"/>
          <w:lang w:val="hy-AM"/>
        </w:rPr>
        <w:t xml:space="preserve"> </w:t>
      </w:r>
      <w:r w:rsidR="00606A9F" w:rsidRPr="006E68AD">
        <w:rPr>
          <w:rFonts w:ascii="Sylfaen" w:hAnsi="Sylfaen" w:cs="Sylfaen"/>
          <w:sz w:val="20"/>
          <w:lang w:val="hy-AM"/>
        </w:rPr>
        <w:t>կատարվում</w:t>
      </w:r>
      <w:r w:rsidR="00606A9F" w:rsidRPr="006E68AD">
        <w:rPr>
          <w:rFonts w:ascii="Sylfaen" w:hAnsi="Sylfaen"/>
          <w:sz w:val="20"/>
          <w:lang w:val="hy-AM"/>
        </w:rPr>
        <w:t xml:space="preserve"> </w:t>
      </w:r>
      <w:r w:rsidR="00606A9F" w:rsidRPr="006E68AD">
        <w:rPr>
          <w:rFonts w:ascii="Sylfaen" w:hAnsi="Sylfaen" w:cs="Sylfaen"/>
          <w:sz w:val="20"/>
          <w:lang w:val="hy-AM"/>
        </w:rPr>
        <w:t>է</w:t>
      </w:r>
      <w:r w:rsidR="00606A9F" w:rsidRPr="006E68AD">
        <w:rPr>
          <w:rFonts w:ascii="Sylfaen" w:hAnsi="Sylfaen"/>
          <w:sz w:val="20"/>
          <w:lang w:val="hy-AM"/>
        </w:rPr>
        <w:t xml:space="preserve"> </w:t>
      </w:r>
      <w:r w:rsidR="00606A9F" w:rsidRPr="006E68AD">
        <w:rPr>
          <w:rFonts w:ascii="Sylfaen" w:hAnsi="Sylfaen" w:cs="Sylfaen"/>
          <w:sz w:val="20"/>
          <w:lang w:val="hy-AM"/>
        </w:rPr>
        <w:t>հանձման</w:t>
      </w:r>
      <w:r w:rsidR="00606A9F" w:rsidRPr="006E68AD">
        <w:rPr>
          <w:rFonts w:ascii="Sylfaen" w:hAnsi="Sylfaen"/>
          <w:sz w:val="20"/>
          <w:lang w:val="hy-AM"/>
        </w:rPr>
        <w:t>-</w:t>
      </w:r>
      <w:r w:rsidR="00606A9F" w:rsidRPr="006E68AD">
        <w:rPr>
          <w:rFonts w:ascii="Sylfaen" w:hAnsi="Sylfaen" w:cs="Sylfaen"/>
          <w:sz w:val="20"/>
          <w:lang w:val="hy-AM"/>
        </w:rPr>
        <w:t>ընդունման</w:t>
      </w:r>
      <w:r w:rsidR="00606A9F" w:rsidRPr="006E68AD">
        <w:rPr>
          <w:rFonts w:ascii="Sylfaen" w:hAnsi="Sylfaen"/>
          <w:sz w:val="20"/>
          <w:lang w:val="hy-AM"/>
        </w:rPr>
        <w:t xml:space="preserve"> </w:t>
      </w:r>
      <w:r w:rsidR="00606A9F" w:rsidRPr="006E68AD">
        <w:rPr>
          <w:rFonts w:ascii="Sylfaen" w:hAnsi="Sylfaen" w:cs="Sylfaen"/>
          <w:sz w:val="20"/>
          <w:lang w:val="hy-AM"/>
        </w:rPr>
        <w:t>արձանագրության</w:t>
      </w:r>
      <w:r w:rsidR="00606A9F" w:rsidRPr="006E68AD">
        <w:rPr>
          <w:rFonts w:ascii="Sylfaen" w:hAnsi="Sylfaen"/>
          <w:sz w:val="20"/>
          <w:lang w:val="hy-AM"/>
        </w:rPr>
        <w:t xml:space="preserve"> </w:t>
      </w:r>
      <w:r w:rsidR="00606A9F" w:rsidRPr="006E68AD">
        <w:rPr>
          <w:rFonts w:ascii="Sylfaen" w:hAnsi="Sylfaen" w:cs="Sylfaen"/>
          <w:sz w:val="20"/>
          <w:lang w:val="hy-AM"/>
        </w:rPr>
        <w:t>հիման</w:t>
      </w:r>
      <w:r w:rsidR="00606A9F" w:rsidRPr="006E68AD">
        <w:rPr>
          <w:rFonts w:ascii="Sylfaen" w:hAnsi="Sylfaen"/>
          <w:sz w:val="20"/>
          <w:lang w:val="hy-AM"/>
        </w:rPr>
        <w:t xml:space="preserve"> </w:t>
      </w:r>
      <w:r w:rsidR="00606A9F" w:rsidRPr="006E68AD">
        <w:rPr>
          <w:rFonts w:ascii="Sylfaen" w:hAnsi="Sylfaen" w:cs="Sylfaen"/>
          <w:sz w:val="20"/>
          <w:lang w:val="hy-AM"/>
        </w:rPr>
        <w:t>վրա</w:t>
      </w:r>
      <w:r w:rsidR="00606A9F" w:rsidRPr="006E68AD">
        <w:rPr>
          <w:rFonts w:ascii="Sylfaen" w:hAnsi="Sylfaen"/>
          <w:sz w:val="20"/>
          <w:lang w:val="hy-AM"/>
        </w:rPr>
        <w:t xml:space="preserve">` </w:t>
      </w:r>
      <w:r w:rsidR="00606A9F" w:rsidRPr="006E68AD">
        <w:rPr>
          <w:rFonts w:ascii="Sylfaen" w:hAnsi="Sylfaen" w:cs="Sylfaen"/>
          <w:sz w:val="20"/>
          <w:lang w:val="hy-AM"/>
        </w:rPr>
        <w:t>պայմանագրի</w:t>
      </w:r>
      <w:r w:rsidR="00606A9F" w:rsidRPr="006E68AD">
        <w:rPr>
          <w:rFonts w:ascii="Sylfaen" w:hAnsi="Sylfaen"/>
          <w:sz w:val="20"/>
          <w:lang w:val="hy-AM"/>
        </w:rPr>
        <w:t xml:space="preserve"> </w:t>
      </w:r>
      <w:r w:rsidR="00606A9F" w:rsidRPr="006E68AD">
        <w:rPr>
          <w:rFonts w:ascii="Sylfaen" w:hAnsi="Sylfaen" w:cs="Sylfaen"/>
          <w:sz w:val="20"/>
          <w:lang w:val="hy-AM"/>
        </w:rPr>
        <w:t>վճարման</w:t>
      </w:r>
      <w:r w:rsidR="00606A9F" w:rsidRPr="006E68AD">
        <w:rPr>
          <w:rFonts w:ascii="Sylfaen" w:hAnsi="Sylfaen"/>
          <w:sz w:val="20"/>
          <w:lang w:val="hy-AM"/>
        </w:rPr>
        <w:t xml:space="preserve">  </w:t>
      </w:r>
      <w:r w:rsidR="00606A9F" w:rsidRPr="006E68AD">
        <w:rPr>
          <w:rFonts w:ascii="Sylfaen" w:hAnsi="Sylfaen" w:cs="Sylfaen"/>
          <w:sz w:val="20"/>
          <w:lang w:val="hy-AM"/>
        </w:rPr>
        <w:t>ժամանակացույցով</w:t>
      </w:r>
      <w:r w:rsidR="00606A9F" w:rsidRPr="006E68AD">
        <w:rPr>
          <w:rFonts w:ascii="Sylfaen" w:hAnsi="Sylfaen"/>
          <w:sz w:val="20"/>
          <w:lang w:val="hy-AM"/>
        </w:rPr>
        <w:t xml:space="preserve"> (</w:t>
      </w:r>
      <w:r w:rsidR="00606A9F" w:rsidRPr="006E68AD">
        <w:rPr>
          <w:rFonts w:ascii="Sylfaen" w:hAnsi="Sylfaen" w:cs="Sylfaen"/>
          <w:sz w:val="20"/>
          <w:lang w:val="hy-AM"/>
        </w:rPr>
        <w:t>հավելված</w:t>
      </w:r>
      <w:r w:rsidR="00606A9F" w:rsidRPr="006E68AD">
        <w:rPr>
          <w:rFonts w:ascii="Sylfaen" w:hAnsi="Sylfaen"/>
          <w:sz w:val="20"/>
          <w:lang w:val="hy-AM"/>
        </w:rPr>
        <w:t xml:space="preserve"> N 2) </w:t>
      </w:r>
      <w:r w:rsidR="00606A9F" w:rsidRPr="006E68AD">
        <w:rPr>
          <w:rFonts w:ascii="Sylfaen" w:hAnsi="Sylfaen" w:cs="Sylfaen"/>
          <w:sz w:val="20"/>
          <w:lang w:val="hy-AM"/>
        </w:rPr>
        <w:t>նախատեսված</w:t>
      </w:r>
      <w:r w:rsidR="00606A9F" w:rsidRPr="006E68AD">
        <w:rPr>
          <w:rFonts w:ascii="Sylfaen" w:hAnsi="Sylfaen"/>
          <w:sz w:val="20"/>
          <w:lang w:val="hy-AM"/>
        </w:rPr>
        <w:t xml:space="preserve"> </w:t>
      </w:r>
      <w:r w:rsidR="00606A9F" w:rsidRPr="006E68AD">
        <w:rPr>
          <w:rFonts w:ascii="Sylfaen" w:hAnsi="Sylfaen" w:cs="Sylfaen"/>
          <w:sz w:val="20"/>
          <w:lang w:val="hy-AM"/>
        </w:rPr>
        <w:t>չափերով</w:t>
      </w:r>
      <w:r w:rsidR="00606A9F" w:rsidRPr="006E68AD">
        <w:rPr>
          <w:rFonts w:ascii="Sylfaen" w:hAnsi="Sylfaen"/>
          <w:sz w:val="20"/>
          <w:lang w:val="hy-AM"/>
        </w:rPr>
        <w:t xml:space="preserve"> </w:t>
      </w:r>
      <w:r w:rsidR="00606A9F" w:rsidRPr="006E68AD">
        <w:rPr>
          <w:rFonts w:ascii="Sylfaen" w:hAnsi="Sylfaen" w:cs="Sylfaen"/>
          <w:sz w:val="20"/>
          <w:lang w:val="hy-AM"/>
        </w:rPr>
        <w:t>և</w:t>
      </w:r>
      <w:r w:rsidR="00606A9F" w:rsidRPr="006E68AD">
        <w:rPr>
          <w:rFonts w:ascii="Sylfaen" w:hAnsi="Sylfaen"/>
          <w:sz w:val="20"/>
          <w:lang w:val="hy-AM"/>
        </w:rPr>
        <w:t xml:space="preserve"> </w:t>
      </w:r>
      <w:r w:rsidR="00606A9F" w:rsidRPr="006E68AD">
        <w:rPr>
          <w:rFonts w:ascii="Sylfaen" w:hAnsi="Sylfaen" w:cs="Sylfaen"/>
          <w:sz w:val="20"/>
          <w:lang w:val="hy-AM"/>
        </w:rPr>
        <w:t>ամիներին</w:t>
      </w:r>
      <w:r w:rsidR="00606A9F" w:rsidRPr="006E68AD">
        <w:rPr>
          <w:rFonts w:ascii="Sylfaen" w:hAnsi="Sylfaen"/>
          <w:sz w:val="20"/>
          <w:lang w:val="hy-AM"/>
        </w:rPr>
        <w:t xml:space="preserve">: </w:t>
      </w:r>
      <w:r w:rsidR="00606A9F" w:rsidRPr="006E68AD">
        <w:rPr>
          <w:rFonts w:ascii="Sylfaen" w:hAnsi="Sylfaen" w:cs="Sylfaen"/>
          <w:sz w:val="20"/>
          <w:lang w:val="hy-AM"/>
        </w:rPr>
        <w:t>Եթե</w:t>
      </w:r>
      <w:r w:rsidR="00606A9F" w:rsidRPr="006E68AD">
        <w:rPr>
          <w:rFonts w:ascii="Sylfaen" w:hAnsi="Sylfaen"/>
          <w:sz w:val="20"/>
          <w:lang w:val="hy-AM"/>
        </w:rPr>
        <w:t xml:space="preserve"> </w:t>
      </w:r>
      <w:r w:rsidR="00606A9F" w:rsidRPr="006E68AD">
        <w:rPr>
          <w:rFonts w:ascii="Sylfaen" w:hAnsi="Sylfaen" w:cs="Sylfaen"/>
          <w:sz w:val="20"/>
          <w:lang w:val="hy-AM"/>
        </w:rPr>
        <w:t>արձանագրությունը</w:t>
      </w:r>
      <w:r w:rsidR="00606A9F" w:rsidRPr="006E68AD">
        <w:rPr>
          <w:rFonts w:ascii="Sylfaen" w:hAnsi="Sylfaen"/>
          <w:sz w:val="20"/>
          <w:lang w:val="hy-AM"/>
        </w:rPr>
        <w:t xml:space="preserve"> </w:t>
      </w:r>
      <w:r w:rsidR="00606A9F" w:rsidRPr="006E68AD">
        <w:rPr>
          <w:rFonts w:ascii="Sylfaen" w:hAnsi="Sylfaen" w:cs="Sylfaen"/>
          <w:sz w:val="20"/>
          <w:lang w:val="hy-AM"/>
        </w:rPr>
        <w:t>կազմվում</w:t>
      </w:r>
      <w:r w:rsidR="00606A9F" w:rsidRPr="006E68AD">
        <w:rPr>
          <w:rFonts w:ascii="Sylfaen" w:hAnsi="Sylfaen"/>
          <w:sz w:val="20"/>
          <w:lang w:val="hy-AM"/>
        </w:rPr>
        <w:t xml:space="preserve"> </w:t>
      </w:r>
      <w:r w:rsidR="00606A9F" w:rsidRPr="006E68AD">
        <w:rPr>
          <w:rFonts w:ascii="Sylfaen" w:hAnsi="Sylfaen" w:cs="Sylfaen"/>
          <w:sz w:val="20"/>
          <w:lang w:val="hy-AM"/>
        </w:rPr>
        <w:t>է</w:t>
      </w:r>
      <w:r w:rsidR="00606A9F" w:rsidRPr="006E68AD">
        <w:rPr>
          <w:rFonts w:ascii="Sylfaen" w:hAnsi="Sylfaen"/>
          <w:sz w:val="20"/>
          <w:lang w:val="hy-AM"/>
        </w:rPr>
        <w:t xml:space="preserve"> </w:t>
      </w:r>
      <w:r w:rsidR="00606A9F" w:rsidRPr="006E68AD">
        <w:rPr>
          <w:rFonts w:ascii="Sylfaen" w:hAnsi="Sylfaen" w:cs="Sylfaen"/>
          <w:sz w:val="20"/>
          <w:lang w:val="hy-AM"/>
        </w:rPr>
        <w:t>տվյալ</w:t>
      </w:r>
      <w:r w:rsidR="00606A9F" w:rsidRPr="006E68AD">
        <w:rPr>
          <w:rFonts w:ascii="Sylfaen" w:hAnsi="Sylfaen"/>
          <w:sz w:val="20"/>
          <w:lang w:val="hy-AM"/>
        </w:rPr>
        <w:t xml:space="preserve"> </w:t>
      </w:r>
      <w:r w:rsidR="00606A9F" w:rsidRPr="006E68AD">
        <w:rPr>
          <w:rFonts w:ascii="Sylfaen" w:hAnsi="Sylfaen" w:cs="Sylfaen"/>
          <w:sz w:val="20"/>
          <w:lang w:val="hy-AM"/>
        </w:rPr>
        <w:t>ամսվա</w:t>
      </w:r>
      <w:r w:rsidR="00606A9F" w:rsidRPr="006E68AD">
        <w:rPr>
          <w:rFonts w:ascii="Sylfaen" w:hAnsi="Sylfaen"/>
          <w:sz w:val="20"/>
          <w:lang w:val="hy-AM"/>
        </w:rPr>
        <w:t xml:space="preserve"> 20-</w:t>
      </w:r>
      <w:r w:rsidR="00606A9F" w:rsidRPr="006E68AD">
        <w:rPr>
          <w:rFonts w:ascii="Sylfaen" w:hAnsi="Sylfaen" w:cs="Sylfaen"/>
          <w:sz w:val="20"/>
          <w:lang w:val="hy-AM"/>
        </w:rPr>
        <w:t>ից</w:t>
      </w:r>
      <w:r w:rsidR="00606A9F" w:rsidRPr="006E68AD">
        <w:rPr>
          <w:rFonts w:ascii="Sylfaen" w:hAnsi="Sylfaen"/>
          <w:sz w:val="20"/>
          <w:lang w:val="hy-AM"/>
        </w:rPr>
        <w:t xml:space="preserve"> </w:t>
      </w:r>
      <w:r w:rsidR="00606A9F" w:rsidRPr="006E68AD">
        <w:rPr>
          <w:rFonts w:ascii="Sylfaen" w:hAnsi="Sylfaen" w:cs="Sylfaen"/>
          <w:sz w:val="20"/>
          <w:lang w:val="hy-AM"/>
        </w:rPr>
        <w:t>հետո</w:t>
      </w:r>
      <w:r w:rsidR="00606A9F" w:rsidRPr="006E68AD">
        <w:rPr>
          <w:rFonts w:ascii="Sylfaen" w:hAnsi="Sylfaen"/>
          <w:sz w:val="20"/>
          <w:lang w:val="hy-AM"/>
        </w:rPr>
        <w:t xml:space="preserve"> </w:t>
      </w:r>
      <w:r w:rsidR="00606A9F" w:rsidRPr="006E68AD">
        <w:rPr>
          <w:rFonts w:ascii="Sylfaen" w:hAnsi="Sylfaen" w:cs="Sylfaen"/>
          <w:sz w:val="20"/>
          <w:lang w:val="hy-AM"/>
        </w:rPr>
        <w:t>և</w:t>
      </w:r>
      <w:r w:rsidR="00606A9F" w:rsidRPr="006E68AD">
        <w:rPr>
          <w:rFonts w:ascii="Sylfaen" w:hAnsi="Sylfaen"/>
          <w:sz w:val="20"/>
          <w:lang w:val="hy-AM"/>
        </w:rPr>
        <w:t xml:space="preserve"> </w:t>
      </w:r>
      <w:r w:rsidR="00606A9F" w:rsidRPr="006E68AD">
        <w:rPr>
          <w:rFonts w:ascii="Sylfaen" w:hAnsi="Sylfaen" w:cs="Sylfaen"/>
          <w:sz w:val="20"/>
          <w:lang w:val="hy-AM"/>
        </w:rPr>
        <w:t>այդ</w:t>
      </w:r>
      <w:r w:rsidR="00606A9F" w:rsidRPr="006E68AD">
        <w:rPr>
          <w:rFonts w:ascii="Sylfaen" w:hAnsi="Sylfaen"/>
          <w:sz w:val="20"/>
          <w:lang w:val="hy-AM"/>
        </w:rPr>
        <w:t xml:space="preserve"> </w:t>
      </w:r>
      <w:r w:rsidR="00606A9F" w:rsidRPr="006E68AD">
        <w:rPr>
          <w:rFonts w:ascii="Sylfaen" w:hAnsi="Sylfaen" w:cs="Sylfaen"/>
          <w:sz w:val="20"/>
          <w:lang w:val="hy-AM"/>
        </w:rPr>
        <w:t>ամսում</w:t>
      </w:r>
      <w:r w:rsidR="00606A9F" w:rsidRPr="006E68AD">
        <w:rPr>
          <w:rFonts w:ascii="Sylfaen" w:hAnsi="Sylfaen"/>
          <w:sz w:val="20"/>
          <w:lang w:val="hy-AM"/>
        </w:rPr>
        <w:t xml:space="preserve"> </w:t>
      </w:r>
      <w:r w:rsidR="00606A9F" w:rsidRPr="006E68AD">
        <w:rPr>
          <w:rFonts w:ascii="Sylfaen" w:hAnsi="Sylfaen" w:cs="Sylfaen"/>
          <w:sz w:val="20"/>
          <w:lang w:val="hy-AM"/>
        </w:rPr>
        <w:t>վճարման</w:t>
      </w:r>
      <w:r w:rsidR="00606A9F" w:rsidRPr="006E68AD">
        <w:rPr>
          <w:rFonts w:ascii="Sylfaen" w:hAnsi="Sylfaen"/>
          <w:sz w:val="20"/>
          <w:lang w:val="hy-AM"/>
        </w:rPr>
        <w:t xml:space="preserve"> </w:t>
      </w:r>
      <w:r w:rsidR="00606A9F" w:rsidRPr="006E68AD">
        <w:rPr>
          <w:rFonts w:ascii="Sylfaen" w:hAnsi="Sylfaen" w:cs="Sylfaen"/>
          <w:sz w:val="20"/>
          <w:lang w:val="hy-AM"/>
        </w:rPr>
        <w:t>ժամանակացույցով</w:t>
      </w:r>
      <w:r w:rsidR="00606A9F" w:rsidRPr="006E68AD">
        <w:rPr>
          <w:rFonts w:ascii="Sylfaen" w:hAnsi="Sylfaen"/>
          <w:sz w:val="20"/>
          <w:lang w:val="hy-AM"/>
        </w:rPr>
        <w:t xml:space="preserve"> </w:t>
      </w:r>
      <w:r w:rsidR="00606A9F" w:rsidRPr="006E68AD">
        <w:rPr>
          <w:rFonts w:ascii="Sylfaen" w:hAnsi="Sylfaen" w:cs="Sylfaen"/>
          <w:sz w:val="20"/>
          <w:lang w:val="hy-AM"/>
        </w:rPr>
        <w:t>նախատեսված</w:t>
      </w:r>
      <w:r w:rsidR="00606A9F" w:rsidRPr="006E68AD">
        <w:rPr>
          <w:rFonts w:ascii="Sylfaen" w:hAnsi="Sylfaen"/>
          <w:sz w:val="20"/>
          <w:lang w:val="hy-AM"/>
        </w:rPr>
        <w:t xml:space="preserve"> </w:t>
      </w:r>
      <w:r w:rsidR="00606A9F" w:rsidRPr="006E68AD">
        <w:rPr>
          <w:rFonts w:ascii="Sylfaen" w:hAnsi="Sylfaen" w:cs="Sylfaen"/>
          <w:sz w:val="20"/>
          <w:lang w:val="hy-AM"/>
        </w:rPr>
        <w:t>են</w:t>
      </w:r>
      <w:r w:rsidR="00606A9F" w:rsidRPr="006E68AD">
        <w:rPr>
          <w:rFonts w:ascii="Sylfaen" w:hAnsi="Sylfaen"/>
          <w:sz w:val="20"/>
          <w:lang w:val="hy-AM"/>
        </w:rPr>
        <w:t xml:space="preserve"> </w:t>
      </w:r>
      <w:r w:rsidR="00606A9F" w:rsidRPr="006E68AD">
        <w:rPr>
          <w:rFonts w:ascii="Sylfaen" w:hAnsi="Sylfaen" w:cs="Sylfaen"/>
          <w:sz w:val="20"/>
          <w:lang w:val="hy-AM"/>
        </w:rPr>
        <w:t>ֆինանսական</w:t>
      </w:r>
      <w:r w:rsidR="00606A9F" w:rsidRPr="006E68AD">
        <w:rPr>
          <w:rFonts w:ascii="Sylfaen" w:hAnsi="Sylfaen"/>
          <w:sz w:val="20"/>
          <w:lang w:val="hy-AM"/>
        </w:rPr>
        <w:t xml:space="preserve"> </w:t>
      </w:r>
      <w:r w:rsidR="00606A9F" w:rsidRPr="006E68AD">
        <w:rPr>
          <w:rFonts w:ascii="Sylfaen" w:hAnsi="Sylfaen" w:cs="Sylfaen"/>
          <w:sz w:val="20"/>
          <w:lang w:val="hy-AM"/>
        </w:rPr>
        <w:t>միջոցներ</w:t>
      </w:r>
      <w:r w:rsidR="00606A9F" w:rsidRPr="006E68AD">
        <w:rPr>
          <w:rFonts w:ascii="Sylfaen" w:hAnsi="Sylfaen"/>
          <w:sz w:val="20"/>
          <w:lang w:val="hy-AM"/>
        </w:rPr>
        <w:t xml:space="preserve">, </w:t>
      </w:r>
      <w:r w:rsidR="00606A9F" w:rsidRPr="006E68AD">
        <w:rPr>
          <w:rFonts w:ascii="Sylfaen" w:hAnsi="Sylfaen" w:cs="Sylfaen"/>
          <w:sz w:val="20"/>
          <w:lang w:val="hy-AM"/>
        </w:rPr>
        <w:t>ապա</w:t>
      </w:r>
      <w:r w:rsidR="00606A9F" w:rsidRPr="006E68AD">
        <w:rPr>
          <w:rFonts w:ascii="Sylfaen" w:hAnsi="Sylfaen"/>
          <w:sz w:val="20"/>
          <w:lang w:val="hy-AM"/>
        </w:rPr>
        <w:t xml:space="preserve"> </w:t>
      </w:r>
      <w:r w:rsidR="00606A9F" w:rsidRPr="006E68AD">
        <w:rPr>
          <w:rFonts w:ascii="Sylfaen" w:hAnsi="Sylfaen" w:cs="Sylfaen"/>
          <w:sz w:val="20"/>
          <w:lang w:val="hy-AM"/>
        </w:rPr>
        <w:t>վճարումն</w:t>
      </w:r>
      <w:r w:rsidR="00606A9F" w:rsidRPr="006E68AD">
        <w:rPr>
          <w:rFonts w:ascii="Sylfaen" w:hAnsi="Sylfaen"/>
          <w:sz w:val="20"/>
          <w:lang w:val="hy-AM"/>
        </w:rPr>
        <w:t xml:space="preserve"> </w:t>
      </w:r>
      <w:r w:rsidR="00606A9F" w:rsidRPr="006E68AD">
        <w:rPr>
          <w:rFonts w:ascii="Sylfaen" w:hAnsi="Sylfaen" w:cs="Sylfaen"/>
          <w:sz w:val="20"/>
          <w:lang w:val="hy-AM"/>
        </w:rPr>
        <w:t>իրականացվում</w:t>
      </w:r>
      <w:r w:rsidR="00606A9F" w:rsidRPr="006E68AD">
        <w:rPr>
          <w:rFonts w:ascii="Sylfaen" w:hAnsi="Sylfaen"/>
          <w:sz w:val="20"/>
          <w:lang w:val="hy-AM"/>
        </w:rPr>
        <w:t xml:space="preserve"> </w:t>
      </w:r>
      <w:r w:rsidR="00606A9F" w:rsidRPr="006E68AD">
        <w:rPr>
          <w:rFonts w:ascii="Sylfaen" w:hAnsi="Sylfaen" w:cs="Sylfaen"/>
          <w:sz w:val="20"/>
          <w:lang w:val="hy-AM"/>
        </w:rPr>
        <w:t>է</w:t>
      </w:r>
      <w:r w:rsidR="00606A9F" w:rsidRPr="006E68AD">
        <w:rPr>
          <w:rFonts w:ascii="Sylfaen" w:hAnsi="Sylfaen"/>
          <w:sz w:val="20"/>
          <w:lang w:val="hy-AM"/>
        </w:rPr>
        <w:t xml:space="preserve"> </w:t>
      </w:r>
      <w:r w:rsidR="00606A9F" w:rsidRPr="006E68AD">
        <w:rPr>
          <w:rFonts w:ascii="Sylfaen" w:hAnsi="Sylfaen" w:cs="Sylfaen"/>
          <w:sz w:val="20"/>
          <w:lang w:val="hy-AM"/>
        </w:rPr>
        <w:t>մինչև</w:t>
      </w:r>
      <w:r w:rsidR="00606A9F" w:rsidRPr="006E68AD">
        <w:rPr>
          <w:rFonts w:ascii="Sylfaen" w:hAnsi="Sylfaen"/>
          <w:sz w:val="20"/>
          <w:lang w:val="hy-AM"/>
        </w:rPr>
        <w:t xml:space="preserve"> 30 </w:t>
      </w:r>
      <w:r w:rsidR="00606A9F" w:rsidRPr="006E68AD">
        <w:rPr>
          <w:rFonts w:ascii="Sylfaen" w:hAnsi="Sylfaen" w:cs="Sylfaen"/>
          <w:sz w:val="20"/>
          <w:lang w:val="hy-AM"/>
        </w:rPr>
        <w:t>աշխատանքային</w:t>
      </w:r>
      <w:r w:rsidR="00606A9F" w:rsidRPr="006E68AD">
        <w:rPr>
          <w:rFonts w:ascii="Sylfaen" w:hAnsi="Sylfaen"/>
          <w:sz w:val="20"/>
          <w:lang w:val="hy-AM"/>
        </w:rPr>
        <w:t xml:space="preserve"> </w:t>
      </w:r>
      <w:r w:rsidR="00606A9F" w:rsidRPr="006E68AD">
        <w:rPr>
          <w:rFonts w:ascii="Sylfaen" w:hAnsi="Sylfaen" w:cs="Sylfaen"/>
          <w:sz w:val="20"/>
          <w:lang w:val="hy-AM"/>
        </w:rPr>
        <w:t>օրվա</w:t>
      </w:r>
      <w:r w:rsidR="00606A9F" w:rsidRPr="006E68AD">
        <w:rPr>
          <w:rFonts w:ascii="Sylfaen" w:hAnsi="Sylfaen"/>
          <w:sz w:val="20"/>
          <w:lang w:val="hy-AM"/>
        </w:rPr>
        <w:t xml:space="preserve"> </w:t>
      </w:r>
      <w:r w:rsidR="00606A9F" w:rsidRPr="006E68AD">
        <w:rPr>
          <w:rFonts w:ascii="Sylfaen" w:hAnsi="Sylfaen" w:cs="Sylfaen"/>
          <w:sz w:val="20"/>
          <w:lang w:val="hy-AM"/>
        </w:rPr>
        <w:t>ընթացքում</w:t>
      </w:r>
      <w:r w:rsidR="00606A9F" w:rsidRPr="006E68AD">
        <w:rPr>
          <w:rFonts w:ascii="Sylfaen" w:hAnsi="Sylfaen"/>
          <w:sz w:val="20"/>
          <w:lang w:val="hy-AM"/>
        </w:rPr>
        <w:t xml:space="preserve">, </w:t>
      </w:r>
      <w:r w:rsidR="00606A9F" w:rsidRPr="006E68AD">
        <w:rPr>
          <w:rFonts w:ascii="Sylfaen" w:hAnsi="Sylfaen" w:cs="Sylfaen"/>
          <w:sz w:val="20"/>
          <w:lang w:val="hy-AM"/>
        </w:rPr>
        <w:t>բայց</w:t>
      </w:r>
      <w:r w:rsidR="00606A9F" w:rsidRPr="006E68AD">
        <w:rPr>
          <w:rFonts w:ascii="Sylfaen" w:hAnsi="Sylfaen"/>
          <w:sz w:val="20"/>
          <w:lang w:val="hy-AM"/>
        </w:rPr>
        <w:t xml:space="preserve"> </w:t>
      </w:r>
      <w:r w:rsidR="00606A9F" w:rsidRPr="006E68AD">
        <w:rPr>
          <w:rFonts w:ascii="Sylfaen" w:hAnsi="Sylfaen" w:cs="Sylfaen"/>
          <w:sz w:val="20"/>
          <w:lang w:val="hy-AM"/>
        </w:rPr>
        <w:t>ոչ</w:t>
      </w:r>
      <w:r w:rsidR="00606A9F" w:rsidRPr="006E68AD">
        <w:rPr>
          <w:rFonts w:ascii="Sylfaen" w:hAnsi="Sylfaen"/>
          <w:sz w:val="20"/>
          <w:lang w:val="hy-AM"/>
        </w:rPr>
        <w:t xml:space="preserve"> </w:t>
      </w:r>
      <w:r w:rsidR="00606A9F" w:rsidRPr="006E68AD">
        <w:rPr>
          <w:rFonts w:ascii="Sylfaen" w:hAnsi="Sylfaen" w:cs="Sylfaen"/>
          <w:sz w:val="20"/>
          <w:lang w:val="hy-AM"/>
        </w:rPr>
        <w:t>ուշ</w:t>
      </w:r>
      <w:r w:rsidR="00606A9F" w:rsidRPr="006E68AD">
        <w:rPr>
          <w:rFonts w:ascii="Sylfaen" w:hAnsi="Sylfaen"/>
          <w:sz w:val="20"/>
          <w:lang w:val="hy-AM"/>
        </w:rPr>
        <w:t xml:space="preserve">, </w:t>
      </w:r>
      <w:r w:rsidR="00606A9F" w:rsidRPr="006E68AD">
        <w:rPr>
          <w:rFonts w:ascii="Sylfaen" w:hAnsi="Sylfaen" w:cs="Sylfaen"/>
          <w:sz w:val="20"/>
          <w:lang w:val="hy-AM"/>
        </w:rPr>
        <w:t>քան</w:t>
      </w:r>
      <w:r w:rsidR="00606A9F" w:rsidRPr="006E68AD">
        <w:rPr>
          <w:rFonts w:ascii="Sylfaen" w:hAnsi="Sylfaen"/>
          <w:sz w:val="20"/>
          <w:lang w:val="hy-AM"/>
        </w:rPr>
        <w:t xml:space="preserve"> </w:t>
      </w:r>
      <w:r w:rsidR="00606A9F" w:rsidRPr="006E68AD">
        <w:rPr>
          <w:rFonts w:ascii="Sylfaen" w:hAnsi="Sylfaen" w:cs="Sylfaen"/>
          <w:sz w:val="20"/>
          <w:lang w:val="hy-AM"/>
        </w:rPr>
        <w:t>մինչև</w:t>
      </w:r>
      <w:r w:rsidR="00606A9F" w:rsidRPr="006E68AD">
        <w:rPr>
          <w:rFonts w:ascii="Sylfaen" w:hAnsi="Sylfaen"/>
          <w:sz w:val="20"/>
          <w:lang w:val="hy-AM"/>
        </w:rPr>
        <w:t xml:space="preserve"> </w:t>
      </w:r>
      <w:r w:rsidR="00606A9F" w:rsidRPr="006E68AD">
        <w:rPr>
          <w:rFonts w:ascii="Sylfaen" w:hAnsi="Sylfaen" w:cs="Sylfaen"/>
          <w:sz w:val="20"/>
          <w:lang w:val="hy-AM"/>
        </w:rPr>
        <w:t>տվյալ</w:t>
      </w:r>
      <w:r w:rsidR="00606A9F" w:rsidRPr="006E68AD">
        <w:rPr>
          <w:rFonts w:ascii="Sylfaen" w:hAnsi="Sylfaen"/>
          <w:sz w:val="20"/>
          <w:lang w:val="hy-AM"/>
        </w:rPr>
        <w:t xml:space="preserve"> </w:t>
      </w:r>
      <w:r w:rsidR="00606A9F" w:rsidRPr="006E68AD">
        <w:rPr>
          <w:rFonts w:ascii="Sylfaen" w:hAnsi="Sylfaen" w:cs="Sylfaen"/>
          <w:sz w:val="20"/>
          <w:lang w:val="hy-AM"/>
        </w:rPr>
        <w:t>տարվա</w:t>
      </w:r>
      <w:r w:rsidR="00606A9F" w:rsidRPr="006E68AD">
        <w:rPr>
          <w:rFonts w:ascii="Sylfaen" w:hAnsi="Sylfaen"/>
          <w:sz w:val="20"/>
          <w:lang w:val="hy-AM"/>
        </w:rPr>
        <w:t xml:space="preserve"> </w:t>
      </w:r>
      <w:r w:rsidR="00606A9F" w:rsidRPr="006E68AD">
        <w:rPr>
          <w:rFonts w:ascii="Sylfaen" w:hAnsi="Sylfaen" w:cs="Sylfaen"/>
          <w:sz w:val="20"/>
          <w:lang w:val="hy-AM"/>
        </w:rPr>
        <w:t>դեկտեմբերի</w:t>
      </w:r>
      <w:r w:rsidR="00606A9F" w:rsidRPr="006E68AD">
        <w:rPr>
          <w:rFonts w:ascii="Sylfaen" w:hAnsi="Sylfaen"/>
          <w:sz w:val="20"/>
          <w:lang w:val="hy-AM"/>
        </w:rPr>
        <w:t xml:space="preserve"> </w:t>
      </w:r>
      <w:r w:rsidR="00D02045" w:rsidRPr="006E68AD">
        <w:rPr>
          <w:rFonts w:ascii="Sylfaen" w:hAnsi="Sylfaen"/>
          <w:sz w:val="20"/>
          <w:lang w:val="hy-AM"/>
        </w:rPr>
        <w:t>30</w:t>
      </w:r>
      <w:r w:rsidR="00606A9F" w:rsidRPr="006E68AD">
        <w:rPr>
          <w:rFonts w:ascii="Sylfaen" w:hAnsi="Sylfaen"/>
          <w:sz w:val="20"/>
          <w:lang w:val="hy-AM"/>
        </w:rPr>
        <w:t>-</w:t>
      </w:r>
      <w:r w:rsidR="00606A9F" w:rsidRPr="006E68AD">
        <w:rPr>
          <w:rFonts w:ascii="Sylfaen" w:hAnsi="Sylfaen" w:cs="Sylfaen"/>
          <w:sz w:val="20"/>
          <w:lang w:val="hy-AM"/>
        </w:rPr>
        <w:t>ը</w:t>
      </w:r>
      <w:r w:rsidR="00606A9F" w:rsidRPr="006E68AD">
        <w:rPr>
          <w:rFonts w:ascii="Sylfaen" w:hAnsi="Sylfaen"/>
          <w:sz w:val="20"/>
          <w:lang w:val="hy-AM"/>
        </w:rPr>
        <w:t xml:space="preserve">: </w:t>
      </w:r>
    </w:p>
    <w:p w:rsidR="00606A9F" w:rsidRPr="006E68AD" w:rsidRDefault="00606A9F" w:rsidP="00606A9F">
      <w:pPr>
        <w:ind w:firstLine="720"/>
        <w:jc w:val="both"/>
        <w:rPr>
          <w:rFonts w:ascii="Sylfaen" w:hAnsi="Sylfaen" w:cs="Sylfaen"/>
          <w:i/>
          <w:sz w:val="20"/>
          <w:u w:val="single"/>
          <w:lang w:val="hy-AM"/>
        </w:rPr>
      </w:pPr>
    </w:p>
    <w:p w:rsidR="00606A9F" w:rsidRPr="006E68AD" w:rsidRDefault="00606A9F" w:rsidP="00606A9F">
      <w:pPr>
        <w:ind w:firstLine="709"/>
        <w:jc w:val="center"/>
        <w:rPr>
          <w:rFonts w:ascii="Sylfaen" w:hAnsi="Sylfaen"/>
          <w:b/>
          <w:sz w:val="20"/>
          <w:lang w:val="hy-AM"/>
        </w:rPr>
      </w:pPr>
      <w:r w:rsidRPr="006E68AD">
        <w:rPr>
          <w:rFonts w:ascii="Sylfaen" w:hAnsi="Sylfaen"/>
          <w:b/>
          <w:sz w:val="20"/>
          <w:lang w:val="hy-AM"/>
        </w:rPr>
        <w:t xml:space="preserve">4. </w:t>
      </w:r>
      <w:r w:rsidRPr="006E68AD">
        <w:rPr>
          <w:rFonts w:ascii="Sylfaen" w:hAnsi="Sylfaen" w:cs="Sylfaen"/>
          <w:b/>
          <w:sz w:val="20"/>
          <w:lang w:val="hy-AM"/>
        </w:rPr>
        <w:t>ԱՊՐԱՆՔԻ</w:t>
      </w:r>
      <w:r w:rsidRPr="006E68AD">
        <w:rPr>
          <w:rFonts w:ascii="Sylfaen" w:hAnsi="Sylfaen"/>
          <w:b/>
          <w:sz w:val="20"/>
          <w:lang w:val="hy-AM"/>
        </w:rPr>
        <w:t xml:space="preserve"> </w:t>
      </w:r>
      <w:r w:rsidRPr="006E68AD">
        <w:rPr>
          <w:rFonts w:ascii="Sylfaen" w:hAnsi="Sylfaen" w:cs="Sylfaen"/>
          <w:b/>
          <w:sz w:val="20"/>
          <w:lang w:val="hy-AM"/>
        </w:rPr>
        <w:t>ՈՐԱԿԸ</w:t>
      </w:r>
      <w:r w:rsidRPr="006E68AD">
        <w:rPr>
          <w:rFonts w:ascii="Sylfaen" w:hAnsi="Sylfaen"/>
          <w:b/>
          <w:sz w:val="20"/>
          <w:lang w:val="hy-AM"/>
        </w:rPr>
        <w:t xml:space="preserve"> </w:t>
      </w:r>
      <w:r w:rsidRPr="006E68AD">
        <w:rPr>
          <w:rFonts w:ascii="Sylfaen" w:hAnsi="Sylfaen" w:cs="Sylfaen"/>
          <w:b/>
          <w:sz w:val="20"/>
          <w:lang w:val="hy-AM"/>
        </w:rPr>
        <w:t>ԵՎ</w:t>
      </w:r>
      <w:r w:rsidRPr="006E68AD">
        <w:rPr>
          <w:rFonts w:ascii="Sylfaen" w:hAnsi="Sylfaen"/>
          <w:b/>
          <w:sz w:val="20"/>
          <w:lang w:val="hy-AM"/>
        </w:rPr>
        <w:t xml:space="preserve"> </w:t>
      </w:r>
      <w:r w:rsidRPr="006E68AD">
        <w:rPr>
          <w:rFonts w:ascii="Sylfaen" w:hAnsi="Sylfaen" w:cs="Sylfaen"/>
          <w:b/>
          <w:sz w:val="20"/>
          <w:lang w:val="hy-AM"/>
        </w:rPr>
        <w:t>ԵՐԱՇԽԻՔԸ</w:t>
      </w: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 xml:space="preserve">4.1 </w:t>
      </w:r>
      <w:r w:rsidRPr="006E68AD">
        <w:rPr>
          <w:rFonts w:ascii="Sylfaen" w:hAnsi="Sylfaen" w:cs="Sylfaen"/>
          <w:sz w:val="20"/>
          <w:lang w:val="hy-AM"/>
        </w:rPr>
        <w:t>Վաճառողը</w:t>
      </w:r>
      <w:r w:rsidRPr="006E68AD">
        <w:rPr>
          <w:rFonts w:ascii="Sylfaen" w:hAnsi="Sylfaen"/>
          <w:sz w:val="20"/>
          <w:lang w:val="hy-AM"/>
        </w:rPr>
        <w:t xml:space="preserve"> </w:t>
      </w:r>
      <w:r w:rsidRPr="006E68AD">
        <w:rPr>
          <w:rFonts w:ascii="Sylfaen" w:hAnsi="Sylfaen" w:cs="Sylfaen"/>
          <w:sz w:val="20"/>
          <w:lang w:val="hy-AM"/>
        </w:rPr>
        <w:t>երաշխավորում</w:t>
      </w:r>
      <w:r w:rsidRPr="006E68AD">
        <w:rPr>
          <w:rFonts w:ascii="Sylfaen" w:hAnsi="Sylfaen"/>
          <w:sz w:val="20"/>
          <w:lang w:val="hy-AM"/>
        </w:rPr>
        <w:t xml:space="preserve"> </w:t>
      </w:r>
      <w:r w:rsidRPr="006E68AD">
        <w:rPr>
          <w:rFonts w:ascii="Sylfaen" w:hAnsi="Sylfaen" w:cs="Sylfaen"/>
          <w:sz w:val="20"/>
          <w:lang w:val="hy-AM"/>
        </w:rPr>
        <w:t>է</w:t>
      </w:r>
      <w:r w:rsidRPr="006E68AD">
        <w:rPr>
          <w:rFonts w:ascii="Sylfaen" w:hAnsi="Sylfaen"/>
          <w:sz w:val="20"/>
          <w:lang w:val="hy-AM"/>
        </w:rPr>
        <w:t xml:space="preserve"> </w:t>
      </w:r>
      <w:r w:rsidRPr="006E68AD">
        <w:rPr>
          <w:rFonts w:ascii="Sylfaen" w:hAnsi="Sylfaen" w:cs="Sylfaen"/>
          <w:sz w:val="20"/>
          <w:lang w:val="hy-AM"/>
        </w:rPr>
        <w:t>մատակարարված</w:t>
      </w:r>
      <w:r w:rsidRPr="006E68AD">
        <w:rPr>
          <w:rFonts w:ascii="Sylfaen" w:hAnsi="Sylfaen"/>
          <w:sz w:val="20"/>
          <w:lang w:val="hy-AM"/>
        </w:rPr>
        <w:t xml:space="preserve"> </w:t>
      </w:r>
      <w:r w:rsidRPr="006E68AD">
        <w:rPr>
          <w:rFonts w:ascii="Sylfaen" w:hAnsi="Sylfaen" w:cs="Sylfaen"/>
          <w:sz w:val="20"/>
          <w:lang w:val="hy-AM"/>
        </w:rPr>
        <w:t>պպրանքի</w:t>
      </w:r>
      <w:r w:rsidRPr="006E68AD">
        <w:rPr>
          <w:rFonts w:ascii="Sylfaen" w:hAnsi="Sylfaen"/>
          <w:sz w:val="20"/>
          <w:lang w:val="hy-AM"/>
        </w:rPr>
        <w:t xml:space="preserve"> </w:t>
      </w:r>
      <w:r w:rsidRPr="006E68AD">
        <w:rPr>
          <w:rFonts w:ascii="Sylfaen" w:hAnsi="Sylfaen" w:cs="Sylfaen"/>
          <w:sz w:val="20"/>
          <w:lang w:val="hy-AM"/>
        </w:rPr>
        <w:t>որակի</w:t>
      </w:r>
      <w:r w:rsidRPr="006E68AD">
        <w:rPr>
          <w:rFonts w:ascii="Sylfaen" w:hAnsi="Sylfaen"/>
          <w:sz w:val="20"/>
          <w:lang w:val="hy-AM"/>
        </w:rPr>
        <w:t xml:space="preserve"> </w:t>
      </w:r>
      <w:r w:rsidRPr="006E68AD">
        <w:rPr>
          <w:rFonts w:ascii="Sylfaen" w:hAnsi="Sylfaen" w:cs="Sylfaen"/>
          <w:sz w:val="20"/>
          <w:lang w:val="hy-AM"/>
        </w:rPr>
        <w:t>համապատասխանությունը</w:t>
      </w:r>
      <w:r w:rsidRPr="006E68AD">
        <w:rPr>
          <w:rFonts w:ascii="Sylfaen" w:hAnsi="Sylfaen"/>
          <w:sz w:val="20"/>
          <w:lang w:val="hy-AM"/>
        </w:rPr>
        <w:t xml:space="preserve"> </w:t>
      </w:r>
      <w:r w:rsidRPr="006E68AD">
        <w:rPr>
          <w:rFonts w:ascii="Sylfaen" w:hAnsi="Sylfaen" w:cs="Sylfaen"/>
          <w:sz w:val="20"/>
          <w:lang w:val="hy-AM"/>
        </w:rPr>
        <w:t>պետական</w:t>
      </w:r>
      <w:r w:rsidRPr="006E68AD">
        <w:rPr>
          <w:rFonts w:ascii="Sylfaen" w:hAnsi="Sylfaen"/>
          <w:sz w:val="20"/>
          <w:lang w:val="hy-AM"/>
        </w:rPr>
        <w:t xml:space="preserve"> </w:t>
      </w:r>
      <w:r w:rsidRPr="006E68AD">
        <w:rPr>
          <w:rFonts w:ascii="Sylfaen" w:hAnsi="Sylfaen" w:cs="Sylfaen"/>
          <w:sz w:val="20"/>
          <w:lang w:val="hy-AM"/>
        </w:rPr>
        <w:t>ստանդարտի</w:t>
      </w:r>
      <w:r w:rsidRPr="006E68AD">
        <w:rPr>
          <w:rFonts w:ascii="Sylfaen" w:hAnsi="Sylfaen"/>
          <w:sz w:val="20"/>
          <w:lang w:val="hy-AM"/>
        </w:rPr>
        <w:t xml:space="preserve"> </w:t>
      </w:r>
      <w:r w:rsidRPr="006E68AD">
        <w:rPr>
          <w:rFonts w:ascii="Sylfaen" w:hAnsi="Sylfaen" w:cs="Sylfaen"/>
          <w:sz w:val="20"/>
          <w:lang w:val="hy-AM"/>
        </w:rPr>
        <w:t>պահանջներին։</w:t>
      </w:r>
    </w:p>
    <w:p w:rsidR="00606A9F" w:rsidRPr="006E68AD" w:rsidRDefault="00606A9F" w:rsidP="00606A9F">
      <w:pPr>
        <w:ind w:firstLine="709"/>
        <w:jc w:val="both"/>
        <w:rPr>
          <w:rFonts w:ascii="Sylfaen" w:hAnsi="Sylfaen"/>
          <w:sz w:val="20"/>
          <w:lang w:val="hy-AM"/>
        </w:rPr>
      </w:pPr>
    </w:p>
    <w:p w:rsidR="00606A9F" w:rsidRPr="006E68AD" w:rsidRDefault="00606A9F" w:rsidP="00606A9F">
      <w:pPr>
        <w:ind w:firstLine="709"/>
        <w:jc w:val="center"/>
        <w:rPr>
          <w:rFonts w:ascii="Sylfaen" w:hAnsi="Sylfaen"/>
          <w:b/>
          <w:sz w:val="20"/>
          <w:lang w:val="hy-AM"/>
        </w:rPr>
      </w:pPr>
      <w:r w:rsidRPr="006E68AD">
        <w:rPr>
          <w:rFonts w:ascii="Sylfaen" w:hAnsi="Sylfaen"/>
          <w:b/>
          <w:sz w:val="20"/>
          <w:lang w:val="hy-AM"/>
        </w:rPr>
        <w:t xml:space="preserve">5. </w:t>
      </w:r>
      <w:r w:rsidRPr="006E68AD">
        <w:rPr>
          <w:rFonts w:ascii="Sylfaen" w:hAnsi="Sylfaen" w:cs="Sylfaen"/>
          <w:b/>
          <w:sz w:val="20"/>
          <w:lang w:val="hy-AM"/>
        </w:rPr>
        <w:t>ԱՊՐԱՆՔԻ</w:t>
      </w:r>
      <w:r w:rsidRPr="006E68AD">
        <w:rPr>
          <w:rFonts w:ascii="Sylfaen" w:hAnsi="Sylfaen"/>
          <w:b/>
          <w:sz w:val="20"/>
          <w:lang w:val="hy-AM"/>
        </w:rPr>
        <w:t xml:space="preserve"> </w:t>
      </w:r>
      <w:r w:rsidRPr="006E68AD">
        <w:rPr>
          <w:rFonts w:ascii="Sylfaen" w:hAnsi="Sylfaen" w:cs="Sylfaen"/>
          <w:b/>
          <w:sz w:val="20"/>
          <w:lang w:val="hy-AM"/>
        </w:rPr>
        <w:t>ՀԱՆՁՆՈՒՄԸ</w:t>
      </w:r>
      <w:r w:rsidRPr="006E68AD">
        <w:rPr>
          <w:rFonts w:ascii="Sylfaen" w:hAnsi="Sylfaen"/>
          <w:b/>
          <w:sz w:val="20"/>
          <w:lang w:val="hy-AM"/>
        </w:rPr>
        <w:t xml:space="preserve"> </w:t>
      </w:r>
      <w:r w:rsidRPr="006E68AD">
        <w:rPr>
          <w:rFonts w:ascii="Sylfaen" w:hAnsi="Sylfaen" w:cs="Sylfaen"/>
          <w:b/>
          <w:sz w:val="20"/>
          <w:lang w:val="hy-AM"/>
        </w:rPr>
        <w:t>ԵՎ</w:t>
      </w:r>
      <w:r w:rsidRPr="006E68AD">
        <w:rPr>
          <w:rFonts w:ascii="Sylfaen" w:hAnsi="Sylfaen"/>
          <w:b/>
          <w:sz w:val="20"/>
          <w:lang w:val="hy-AM"/>
        </w:rPr>
        <w:t xml:space="preserve"> </w:t>
      </w:r>
      <w:r w:rsidRPr="006E68AD">
        <w:rPr>
          <w:rFonts w:ascii="Sylfaen" w:hAnsi="Sylfaen" w:cs="Sylfaen"/>
          <w:b/>
          <w:sz w:val="20"/>
          <w:lang w:val="hy-AM"/>
        </w:rPr>
        <w:t>ԸՆԴՈՒՆՈՒՄԸ</w:t>
      </w:r>
    </w:p>
    <w:p w:rsidR="001A69C2" w:rsidRPr="006E68AD" w:rsidRDefault="001A69C2" w:rsidP="001A69C2">
      <w:pPr>
        <w:spacing w:line="276" w:lineRule="auto"/>
        <w:ind w:firstLine="720"/>
        <w:jc w:val="both"/>
        <w:rPr>
          <w:rFonts w:ascii="Sylfaen" w:hAnsi="Sylfaen" w:cs="Sylfaen"/>
          <w:sz w:val="20"/>
          <w:lang w:val="hy-AM"/>
        </w:rPr>
      </w:pPr>
      <w:r w:rsidRPr="006E68AD">
        <w:rPr>
          <w:rFonts w:ascii="Sylfaen" w:hAnsi="Sylfaen"/>
          <w:sz w:val="20"/>
          <w:lang w:val="hy-AM"/>
        </w:rPr>
        <w:t xml:space="preserve">5.1 </w:t>
      </w:r>
      <w:r w:rsidRPr="006E68AD">
        <w:rPr>
          <w:rFonts w:ascii="Sylfaen" w:hAnsi="Sylfaen" w:cs="Sylfaen"/>
          <w:sz w:val="20"/>
          <w:lang w:val="hy-AM"/>
        </w:rPr>
        <w:t>Մատակարարված</w:t>
      </w:r>
      <w:r w:rsidRPr="006E68AD">
        <w:rPr>
          <w:rFonts w:ascii="Sylfaen" w:hAnsi="Sylfaen"/>
          <w:sz w:val="20"/>
          <w:lang w:val="hy-AM"/>
        </w:rPr>
        <w:t xml:space="preserve"> </w:t>
      </w:r>
      <w:r w:rsidRPr="006E68AD">
        <w:rPr>
          <w:rFonts w:ascii="Sylfaen" w:hAnsi="Sylfaen" w:cs="Sylfaen"/>
          <w:sz w:val="20"/>
          <w:lang w:val="hy-AM"/>
        </w:rPr>
        <w:t>ապրանքն</w:t>
      </w:r>
      <w:r w:rsidRPr="006E68AD">
        <w:rPr>
          <w:rFonts w:ascii="Sylfaen" w:hAnsi="Sylfaen"/>
          <w:sz w:val="20"/>
          <w:lang w:val="hy-AM"/>
        </w:rPr>
        <w:t xml:space="preserve"> </w:t>
      </w:r>
      <w:r w:rsidRPr="006E68AD">
        <w:rPr>
          <w:rFonts w:ascii="Sylfaen" w:hAnsi="Sylfaen"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1A69C2" w:rsidRPr="006E68AD" w:rsidRDefault="001A69C2" w:rsidP="001A69C2">
      <w:pPr>
        <w:spacing w:line="276" w:lineRule="auto"/>
        <w:ind w:firstLine="720"/>
        <w:jc w:val="both"/>
        <w:rPr>
          <w:rFonts w:ascii="Sylfaen" w:hAnsi="Sylfaen" w:cs="Sylfaen"/>
          <w:sz w:val="20"/>
          <w:szCs w:val="20"/>
          <w:lang w:val="hy-AM"/>
        </w:rPr>
      </w:pPr>
      <w:r w:rsidRPr="006E68AD">
        <w:rPr>
          <w:rFonts w:ascii="Sylfaen" w:hAnsi="Sylfaen"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007D1ABB" w:rsidRPr="006E68AD">
        <w:rPr>
          <w:rFonts w:ascii="Sylfaen" w:hAnsi="Sylfaen" w:cs="Sylfaen"/>
          <w:sz w:val="20"/>
          <w:lang w:val="hy-AM"/>
        </w:rPr>
        <w:t>2 /երկու/</w:t>
      </w:r>
      <w:r w:rsidRPr="006E68AD">
        <w:rPr>
          <w:rFonts w:ascii="Sylfaen" w:hAnsi="Sylfaen" w:cs="Sylfaen"/>
          <w:sz w:val="20"/>
          <w:lang w:val="hy-AM"/>
        </w:rPr>
        <w:t xml:space="preserve"> օրինակ</w:t>
      </w:r>
      <w:r w:rsidRPr="006E68AD">
        <w:rPr>
          <w:rFonts w:ascii="Sylfaen" w:hAnsi="Sylfaen" w:cs="Sylfaen"/>
          <w:sz w:val="20"/>
          <w:szCs w:val="20"/>
          <w:lang w:val="hy-AM"/>
        </w:rPr>
        <w:t xml:space="preserve"> (հավելված N 3): </w:t>
      </w:r>
    </w:p>
    <w:p w:rsidR="001A69C2" w:rsidRPr="006E68AD" w:rsidRDefault="001A69C2" w:rsidP="001A69C2">
      <w:pPr>
        <w:ind w:firstLine="720"/>
        <w:jc w:val="both"/>
        <w:rPr>
          <w:rFonts w:ascii="Sylfaen" w:hAnsi="Sylfaen" w:cs="Sylfaen"/>
          <w:sz w:val="20"/>
          <w:lang w:val="hy-AM"/>
        </w:rPr>
      </w:pPr>
      <w:r w:rsidRPr="006E68AD">
        <w:rPr>
          <w:rFonts w:ascii="Sylfaen" w:hAnsi="Sylfaen" w:cs="Sylfaen"/>
          <w:sz w:val="20"/>
          <w:lang w:val="hy-AM"/>
        </w:rPr>
        <w:t xml:space="preserve">5.2 Հանձնման-ընդունման արձանագրությունը ստորագրվում է, եթե </w:t>
      </w:r>
      <w:r w:rsidRPr="006E68AD">
        <w:rPr>
          <w:rFonts w:ascii="Sylfaen" w:hAnsi="Sylfaen" w:cs="Sylfaen"/>
          <w:sz w:val="20"/>
          <w:lang w:val="pt-BR"/>
        </w:rPr>
        <w:t>մատակարարված</w:t>
      </w:r>
      <w:r w:rsidRPr="006E68AD">
        <w:rPr>
          <w:rFonts w:ascii="Sylfaen" w:hAnsi="Sylfaen"/>
          <w:sz w:val="20"/>
          <w:lang w:val="pt-BR"/>
        </w:rPr>
        <w:t xml:space="preserve"> </w:t>
      </w:r>
      <w:r w:rsidRPr="006E68AD">
        <w:rPr>
          <w:rFonts w:ascii="Sylfaen" w:hAnsi="Sylfaen" w:cs="Sylfaen"/>
          <w:sz w:val="20"/>
          <w:lang w:val="pt-BR"/>
        </w:rPr>
        <w:t>ապրանքը</w:t>
      </w:r>
      <w:r w:rsidRPr="006E68AD">
        <w:rPr>
          <w:rFonts w:ascii="Sylfaen" w:hAnsi="Sylfaen"/>
          <w:sz w:val="20"/>
          <w:lang w:val="pt-BR"/>
        </w:rPr>
        <w:t xml:space="preserve"> </w:t>
      </w:r>
      <w:r w:rsidRPr="006E68AD">
        <w:rPr>
          <w:rFonts w:ascii="Sylfaen" w:hAnsi="Sylfaen"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1A69C2" w:rsidRPr="006E68AD" w:rsidRDefault="001A69C2" w:rsidP="001A69C2">
      <w:pPr>
        <w:ind w:firstLine="720"/>
        <w:jc w:val="both"/>
        <w:rPr>
          <w:rFonts w:ascii="Sylfaen" w:hAnsi="Sylfaen" w:cs="Sylfaen"/>
          <w:sz w:val="20"/>
          <w:lang w:val="hy-AM"/>
        </w:rPr>
      </w:pPr>
      <w:r w:rsidRPr="006E68AD">
        <w:rPr>
          <w:rFonts w:ascii="Sylfaen" w:hAnsi="Sylfaen" w:cs="Sylfaen"/>
          <w:sz w:val="20"/>
          <w:lang w:val="hy-AM"/>
        </w:rPr>
        <w:t>ա) հարցի կարգավորման համար ձեռնարկում է նման իրավիճակի համար պայմանագրով նախատեսված միջոցները.</w:t>
      </w:r>
    </w:p>
    <w:p w:rsidR="001A69C2" w:rsidRPr="006E68AD" w:rsidRDefault="001A69C2" w:rsidP="001A69C2">
      <w:pPr>
        <w:ind w:firstLine="720"/>
        <w:jc w:val="both"/>
        <w:rPr>
          <w:rFonts w:ascii="Sylfaen" w:hAnsi="Sylfaen" w:cs="Sylfaen"/>
          <w:sz w:val="20"/>
          <w:lang w:val="hy-AM"/>
        </w:rPr>
      </w:pPr>
      <w:r w:rsidRPr="006E68AD">
        <w:rPr>
          <w:rFonts w:ascii="Sylfaen" w:hAnsi="Sylfaen" w:cs="Sylfaen"/>
          <w:sz w:val="20"/>
          <w:lang w:val="hy-AM"/>
        </w:rPr>
        <w:t xml:space="preserve"> բ) Վաճառողի նկատմամբ կիրառում է պայմանագրով նախատեսված պատասխանատվության միջոցներ։</w:t>
      </w:r>
    </w:p>
    <w:p w:rsidR="001A69C2" w:rsidRPr="006E68AD" w:rsidRDefault="001A69C2" w:rsidP="001A69C2">
      <w:pPr>
        <w:ind w:firstLine="709"/>
        <w:jc w:val="both"/>
        <w:rPr>
          <w:rFonts w:ascii="Sylfaen" w:hAnsi="Sylfaen"/>
          <w:sz w:val="20"/>
          <w:lang w:val="hy-AM"/>
        </w:rPr>
      </w:pPr>
      <w:r w:rsidRPr="006E68AD">
        <w:rPr>
          <w:rFonts w:ascii="Sylfaen" w:hAnsi="Sylfaen"/>
          <w:sz w:val="20"/>
          <w:lang w:val="hy-AM"/>
        </w:rPr>
        <w:t xml:space="preserve">5.3 </w:t>
      </w:r>
      <w:r w:rsidRPr="006E68AD">
        <w:rPr>
          <w:rFonts w:ascii="Sylfaen" w:hAnsi="Sylfaen" w:cs="Sylfaen"/>
          <w:sz w:val="20"/>
          <w:lang w:val="hy-AM"/>
        </w:rPr>
        <w:t>Գնորդը</w:t>
      </w:r>
      <w:r w:rsidRPr="006E68AD">
        <w:rPr>
          <w:rFonts w:ascii="Sylfaen" w:hAnsi="Sylfaen"/>
          <w:sz w:val="20"/>
          <w:lang w:val="hy-AM"/>
        </w:rPr>
        <w:t xml:space="preserve"> </w:t>
      </w:r>
      <w:r w:rsidRPr="006E68AD">
        <w:rPr>
          <w:rFonts w:ascii="Sylfaen" w:hAnsi="Sylfaen" w:cs="Sylfaen"/>
          <w:sz w:val="20"/>
          <w:lang w:val="hy-AM"/>
        </w:rPr>
        <w:t>հանձնման</w:t>
      </w:r>
      <w:r w:rsidRPr="006E68AD">
        <w:rPr>
          <w:rFonts w:ascii="Sylfaen" w:hAnsi="Sylfaen"/>
          <w:sz w:val="20"/>
          <w:lang w:val="hy-AM"/>
        </w:rPr>
        <w:t>-</w:t>
      </w:r>
      <w:r w:rsidRPr="006E68AD">
        <w:rPr>
          <w:rFonts w:ascii="Sylfaen" w:hAnsi="Sylfaen" w:cs="Sylfaen"/>
          <w:sz w:val="20"/>
          <w:lang w:val="hy-AM"/>
        </w:rPr>
        <w:t>ընդունման</w:t>
      </w:r>
      <w:r w:rsidRPr="006E68AD">
        <w:rPr>
          <w:rFonts w:ascii="Sylfaen" w:hAnsi="Sylfaen"/>
          <w:sz w:val="20"/>
          <w:lang w:val="hy-AM"/>
        </w:rPr>
        <w:t xml:space="preserve"> </w:t>
      </w:r>
      <w:r w:rsidRPr="006E68AD">
        <w:rPr>
          <w:rFonts w:ascii="Sylfaen" w:hAnsi="Sylfaen" w:cs="Sylfaen"/>
          <w:sz w:val="20"/>
          <w:lang w:val="hy-AM"/>
        </w:rPr>
        <w:t>արձանագրությունը</w:t>
      </w:r>
      <w:r w:rsidRPr="006E68AD">
        <w:rPr>
          <w:rFonts w:ascii="Sylfaen" w:hAnsi="Sylfaen"/>
          <w:sz w:val="20"/>
          <w:lang w:val="hy-AM"/>
        </w:rPr>
        <w:t xml:space="preserve"> </w:t>
      </w:r>
      <w:r w:rsidRPr="006E68AD">
        <w:rPr>
          <w:rFonts w:ascii="Sylfaen" w:hAnsi="Sylfaen" w:cs="Sylfaen"/>
          <w:sz w:val="20"/>
          <w:lang w:val="hy-AM"/>
        </w:rPr>
        <w:t>ստանալու</w:t>
      </w:r>
      <w:r w:rsidRPr="006E68AD">
        <w:rPr>
          <w:rFonts w:ascii="Sylfaen" w:hAnsi="Sylfaen"/>
          <w:sz w:val="20"/>
          <w:lang w:val="hy-AM"/>
        </w:rPr>
        <w:t xml:space="preserve"> </w:t>
      </w:r>
      <w:r w:rsidRPr="006E68AD">
        <w:rPr>
          <w:rFonts w:ascii="Sylfaen" w:hAnsi="Sylfaen" w:cs="Sylfaen"/>
          <w:sz w:val="20"/>
          <w:szCs w:val="20"/>
          <w:lang w:val="hy-AM"/>
        </w:rPr>
        <w:t xml:space="preserve">օրվան հաջորդող աշխատանքային օրվանից հաշված </w:t>
      </w:r>
      <w:r w:rsidR="007D1ABB" w:rsidRPr="006E68AD">
        <w:rPr>
          <w:rFonts w:ascii="Sylfaen" w:hAnsi="Sylfaen" w:cs="Sylfaen"/>
          <w:sz w:val="20"/>
          <w:szCs w:val="20"/>
          <w:lang w:val="hy-AM"/>
        </w:rPr>
        <w:t>5 /հինգ/</w:t>
      </w:r>
      <w:r w:rsidRPr="006E68AD">
        <w:rPr>
          <w:rFonts w:ascii="Sylfaen" w:hAnsi="Sylfaen" w:cs="Sylfaen"/>
          <w:sz w:val="20"/>
          <w:szCs w:val="20"/>
          <w:lang w:val="hy-AM"/>
        </w:rPr>
        <w:t xml:space="preserve"> աշխատանքային օրվա ընթացքում </w:t>
      </w:r>
      <w:r w:rsidRPr="006E68AD">
        <w:rPr>
          <w:rFonts w:ascii="Sylfaen" w:hAnsi="Sylfaen" w:cs="Sylfaen"/>
          <w:sz w:val="20"/>
          <w:lang w:val="hy-AM"/>
        </w:rPr>
        <w:t>Վաճառողին</w:t>
      </w:r>
      <w:r w:rsidRPr="006E68AD">
        <w:rPr>
          <w:rFonts w:ascii="Sylfaen" w:hAnsi="Sylfaen"/>
          <w:sz w:val="20"/>
          <w:lang w:val="hy-AM"/>
        </w:rPr>
        <w:t xml:space="preserve"> </w:t>
      </w:r>
      <w:r w:rsidRPr="006E68AD">
        <w:rPr>
          <w:rFonts w:ascii="Sylfaen" w:hAnsi="Sylfaen" w:cs="Sylfaen"/>
          <w:sz w:val="20"/>
          <w:lang w:val="hy-AM"/>
        </w:rPr>
        <w:t>է</w:t>
      </w:r>
      <w:r w:rsidRPr="006E68AD">
        <w:rPr>
          <w:rFonts w:ascii="Sylfaen" w:hAnsi="Sylfaen"/>
          <w:sz w:val="20"/>
          <w:lang w:val="hy-AM"/>
        </w:rPr>
        <w:t xml:space="preserve"> </w:t>
      </w:r>
      <w:r w:rsidRPr="006E68AD">
        <w:rPr>
          <w:rFonts w:ascii="Sylfaen" w:hAnsi="Sylfaen" w:cs="Sylfaen"/>
          <w:sz w:val="20"/>
          <w:lang w:val="hy-AM"/>
        </w:rPr>
        <w:t>ներկայացնում</w:t>
      </w:r>
      <w:r w:rsidRPr="006E68AD">
        <w:rPr>
          <w:rFonts w:ascii="Sylfaen" w:hAnsi="Sylfaen"/>
          <w:sz w:val="20"/>
          <w:lang w:val="hy-AM"/>
        </w:rPr>
        <w:t xml:space="preserve"> </w:t>
      </w:r>
      <w:r w:rsidRPr="006E68AD">
        <w:rPr>
          <w:rFonts w:ascii="Sylfaen" w:hAnsi="Sylfaen" w:cs="Sylfaen"/>
          <w:sz w:val="20"/>
          <w:lang w:val="hy-AM"/>
        </w:rPr>
        <w:t>իր</w:t>
      </w:r>
      <w:r w:rsidRPr="006E68AD">
        <w:rPr>
          <w:rFonts w:ascii="Sylfaen" w:hAnsi="Sylfaen"/>
          <w:sz w:val="20"/>
          <w:lang w:val="hy-AM"/>
        </w:rPr>
        <w:t xml:space="preserve"> </w:t>
      </w:r>
      <w:r w:rsidRPr="006E68AD">
        <w:rPr>
          <w:rFonts w:ascii="Sylfaen" w:hAnsi="Sylfaen" w:cs="Sylfaen"/>
          <w:sz w:val="20"/>
          <w:lang w:val="hy-AM"/>
        </w:rPr>
        <w:t>կողմից</w:t>
      </w:r>
      <w:r w:rsidRPr="006E68AD">
        <w:rPr>
          <w:rFonts w:ascii="Sylfaen" w:hAnsi="Sylfaen"/>
          <w:sz w:val="20"/>
          <w:lang w:val="hy-AM"/>
        </w:rPr>
        <w:t xml:space="preserve"> </w:t>
      </w:r>
      <w:r w:rsidRPr="006E68AD">
        <w:rPr>
          <w:rFonts w:ascii="Sylfaen" w:hAnsi="Sylfaen" w:cs="Sylfaen"/>
          <w:sz w:val="20"/>
          <w:lang w:val="hy-AM"/>
        </w:rPr>
        <w:t>ստորագրված</w:t>
      </w:r>
      <w:r w:rsidRPr="006E68AD">
        <w:rPr>
          <w:rFonts w:ascii="Sylfaen" w:hAnsi="Sylfaen"/>
          <w:sz w:val="20"/>
          <w:lang w:val="hy-AM"/>
        </w:rPr>
        <w:t xml:space="preserve"> </w:t>
      </w:r>
      <w:r w:rsidRPr="006E68AD">
        <w:rPr>
          <w:rFonts w:ascii="Sylfaen" w:hAnsi="Sylfaen" w:cs="Sylfaen"/>
          <w:sz w:val="20"/>
          <w:lang w:val="hy-AM"/>
        </w:rPr>
        <w:t>հանձնման</w:t>
      </w:r>
      <w:r w:rsidRPr="006E68AD">
        <w:rPr>
          <w:rFonts w:ascii="Sylfaen" w:hAnsi="Sylfaen"/>
          <w:sz w:val="20"/>
          <w:lang w:val="hy-AM"/>
        </w:rPr>
        <w:t>-</w:t>
      </w:r>
      <w:r w:rsidRPr="006E68AD">
        <w:rPr>
          <w:rFonts w:ascii="Sylfaen" w:hAnsi="Sylfaen" w:cs="Sylfaen"/>
          <w:sz w:val="20"/>
          <w:lang w:val="hy-AM"/>
        </w:rPr>
        <w:t>ընդունման</w:t>
      </w:r>
      <w:r w:rsidRPr="006E68AD">
        <w:rPr>
          <w:rFonts w:ascii="Sylfaen" w:hAnsi="Sylfaen"/>
          <w:sz w:val="20"/>
          <w:lang w:val="hy-AM"/>
        </w:rPr>
        <w:t xml:space="preserve"> </w:t>
      </w:r>
      <w:r w:rsidRPr="006E68AD">
        <w:rPr>
          <w:rFonts w:ascii="Sylfaen" w:hAnsi="Sylfaen" w:cs="Sylfaen"/>
          <w:sz w:val="20"/>
          <w:lang w:val="hy-AM"/>
        </w:rPr>
        <w:t>արձանագրության</w:t>
      </w:r>
      <w:r w:rsidRPr="006E68AD">
        <w:rPr>
          <w:rFonts w:ascii="Sylfaen" w:hAnsi="Sylfaen"/>
          <w:sz w:val="20"/>
          <w:lang w:val="hy-AM"/>
        </w:rPr>
        <w:t xml:space="preserve"> </w:t>
      </w:r>
      <w:r w:rsidRPr="006E68AD">
        <w:rPr>
          <w:rFonts w:ascii="Sylfaen" w:hAnsi="Sylfaen" w:cs="Sylfaen"/>
          <w:sz w:val="20"/>
          <w:lang w:val="hy-AM"/>
        </w:rPr>
        <w:t>մեկ</w:t>
      </w:r>
      <w:r w:rsidRPr="006E68AD">
        <w:rPr>
          <w:rFonts w:ascii="Sylfaen" w:hAnsi="Sylfaen"/>
          <w:sz w:val="20"/>
          <w:lang w:val="hy-AM"/>
        </w:rPr>
        <w:t xml:space="preserve"> </w:t>
      </w:r>
      <w:r w:rsidRPr="006E68AD">
        <w:rPr>
          <w:rFonts w:ascii="Sylfaen" w:hAnsi="Sylfaen" w:cs="Sylfaen"/>
          <w:sz w:val="20"/>
          <w:lang w:val="hy-AM"/>
        </w:rPr>
        <w:t>օրինակը</w:t>
      </w:r>
      <w:r w:rsidRPr="006E68AD">
        <w:rPr>
          <w:rFonts w:ascii="Sylfaen" w:hAnsi="Sylfaen"/>
          <w:sz w:val="20"/>
          <w:lang w:val="hy-AM"/>
        </w:rPr>
        <w:t xml:space="preserve"> </w:t>
      </w:r>
      <w:r w:rsidRPr="006E68AD">
        <w:rPr>
          <w:rFonts w:ascii="Sylfaen" w:hAnsi="Sylfaen" w:cs="Sylfaen"/>
          <w:sz w:val="20"/>
          <w:lang w:val="hy-AM"/>
        </w:rPr>
        <w:t>կամ</w:t>
      </w:r>
      <w:r w:rsidRPr="006E68AD">
        <w:rPr>
          <w:rFonts w:ascii="Sylfaen" w:hAnsi="Sylfaen"/>
          <w:sz w:val="20"/>
          <w:lang w:val="hy-AM"/>
        </w:rPr>
        <w:t xml:space="preserve"> </w:t>
      </w:r>
      <w:r w:rsidRPr="006E68AD">
        <w:rPr>
          <w:rFonts w:ascii="Sylfaen" w:hAnsi="Sylfaen" w:cs="Sylfaen"/>
          <w:sz w:val="20"/>
          <w:lang w:val="hy-AM"/>
        </w:rPr>
        <w:t>ապրանքը</w:t>
      </w:r>
      <w:r w:rsidRPr="006E68AD">
        <w:rPr>
          <w:rFonts w:ascii="Sylfaen" w:hAnsi="Sylfaen"/>
          <w:sz w:val="20"/>
          <w:lang w:val="hy-AM"/>
        </w:rPr>
        <w:t xml:space="preserve"> </w:t>
      </w:r>
      <w:r w:rsidRPr="006E68AD">
        <w:rPr>
          <w:rFonts w:ascii="Sylfaen" w:hAnsi="Sylfaen" w:cs="Sylfaen"/>
          <w:sz w:val="20"/>
          <w:lang w:val="hy-AM"/>
        </w:rPr>
        <w:t>չընդունելու</w:t>
      </w:r>
      <w:r w:rsidRPr="006E68AD">
        <w:rPr>
          <w:rFonts w:ascii="Sylfaen" w:hAnsi="Sylfaen"/>
          <w:sz w:val="20"/>
          <w:lang w:val="hy-AM"/>
        </w:rPr>
        <w:t xml:space="preserve"> </w:t>
      </w:r>
      <w:r w:rsidRPr="006E68AD">
        <w:rPr>
          <w:rFonts w:ascii="Sylfaen" w:hAnsi="Sylfaen" w:cs="Sylfaen"/>
          <w:sz w:val="20"/>
          <w:lang w:val="hy-AM"/>
        </w:rPr>
        <w:t>պատճառաբանված</w:t>
      </w:r>
      <w:r w:rsidRPr="006E68AD">
        <w:rPr>
          <w:rFonts w:ascii="Sylfaen" w:hAnsi="Sylfaen"/>
          <w:sz w:val="20"/>
          <w:lang w:val="hy-AM"/>
        </w:rPr>
        <w:t xml:space="preserve"> </w:t>
      </w:r>
      <w:r w:rsidRPr="006E68AD">
        <w:rPr>
          <w:rFonts w:ascii="Sylfaen" w:hAnsi="Sylfaen" w:cs="Sylfaen"/>
          <w:sz w:val="20"/>
          <w:lang w:val="hy-AM"/>
        </w:rPr>
        <w:t>մերժումը։</w:t>
      </w:r>
    </w:p>
    <w:p w:rsidR="001A69C2" w:rsidRPr="006E68AD" w:rsidRDefault="001A69C2" w:rsidP="001A69C2">
      <w:pPr>
        <w:spacing w:line="276" w:lineRule="auto"/>
        <w:ind w:firstLine="720"/>
        <w:jc w:val="both"/>
        <w:rPr>
          <w:rFonts w:ascii="Sylfaen" w:hAnsi="Sylfaen" w:cs="Sylfaen"/>
          <w:sz w:val="20"/>
          <w:lang w:val="hy-AM"/>
        </w:rPr>
      </w:pPr>
      <w:r w:rsidRPr="006E68AD">
        <w:rPr>
          <w:rFonts w:ascii="Sylfaen" w:hAnsi="Sylfaen"/>
          <w:sz w:val="20"/>
          <w:lang w:val="hy-AM"/>
        </w:rPr>
        <w:t xml:space="preserve">5.4 </w:t>
      </w:r>
      <w:r w:rsidRPr="006E68AD">
        <w:rPr>
          <w:rFonts w:ascii="Sylfaen" w:hAnsi="Sylfaen"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6E68AD">
        <w:rPr>
          <w:rFonts w:ascii="Sylfaen" w:hAnsi="Sylfaen" w:cs="Sylfaen"/>
          <w:sz w:val="20"/>
          <w:lang w:val="hy-AM"/>
        </w:rPr>
        <w:softHyphen/>
        <w:t>ված վերջնաժամկետին հաջորդող աշխատանքային օրը Գնորդը Վաճառողին է տրամադրում իր կողմից հաստատված հանձնման-ընդունման արձանա</w:t>
      </w:r>
      <w:r w:rsidRPr="006E68AD">
        <w:rPr>
          <w:rFonts w:ascii="Sylfaen" w:hAnsi="Sylfaen" w:cs="Sylfaen"/>
          <w:sz w:val="20"/>
          <w:lang w:val="hy-AM"/>
        </w:rPr>
        <w:softHyphen/>
        <w:t xml:space="preserve">գրությունը: </w:t>
      </w:r>
    </w:p>
    <w:p w:rsidR="00606A9F" w:rsidRPr="003516DA" w:rsidRDefault="00606A9F" w:rsidP="00606A9F">
      <w:pPr>
        <w:ind w:firstLine="720"/>
        <w:jc w:val="both"/>
        <w:rPr>
          <w:rFonts w:ascii="Sylfaen" w:hAnsi="Sylfaen" w:cs="Sylfaen"/>
          <w:sz w:val="20"/>
          <w:lang w:val="hy-AM"/>
        </w:rPr>
      </w:pPr>
    </w:p>
    <w:p w:rsidR="007D1ABB" w:rsidRPr="003516DA" w:rsidRDefault="007D1ABB" w:rsidP="00606A9F">
      <w:pPr>
        <w:ind w:firstLine="720"/>
        <w:jc w:val="both"/>
        <w:rPr>
          <w:rFonts w:ascii="Sylfaen" w:hAnsi="Sylfaen" w:cs="Sylfaen"/>
          <w:sz w:val="20"/>
          <w:lang w:val="hy-AM"/>
        </w:rPr>
      </w:pPr>
    </w:p>
    <w:p w:rsidR="00606A9F" w:rsidRPr="006E68AD" w:rsidRDefault="00606A9F" w:rsidP="00606A9F">
      <w:pPr>
        <w:ind w:firstLine="709"/>
        <w:jc w:val="center"/>
        <w:rPr>
          <w:rFonts w:ascii="Sylfaen" w:hAnsi="Sylfaen"/>
          <w:b/>
          <w:sz w:val="20"/>
          <w:lang w:val="hy-AM"/>
        </w:rPr>
      </w:pPr>
      <w:r w:rsidRPr="006E68AD">
        <w:rPr>
          <w:rFonts w:ascii="Sylfaen" w:hAnsi="Sylfaen"/>
          <w:b/>
          <w:sz w:val="20"/>
          <w:lang w:val="hy-AM"/>
        </w:rPr>
        <w:t xml:space="preserve">6. </w:t>
      </w:r>
      <w:r w:rsidRPr="006E68AD">
        <w:rPr>
          <w:rFonts w:ascii="Sylfaen" w:hAnsi="Sylfaen" w:cs="Sylfaen"/>
          <w:b/>
          <w:sz w:val="20"/>
          <w:lang w:val="hy-AM"/>
        </w:rPr>
        <w:t>ԿՈՂՄԵՐԻ</w:t>
      </w:r>
      <w:r w:rsidRPr="006E68AD">
        <w:rPr>
          <w:rFonts w:ascii="Sylfaen" w:hAnsi="Sylfaen"/>
          <w:b/>
          <w:sz w:val="20"/>
          <w:lang w:val="hy-AM"/>
        </w:rPr>
        <w:t xml:space="preserve"> </w:t>
      </w:r>
      <w:r w:rsidRPr="006E68AD">
        <w:rPr>
          <w:rFonts w:ascii="Sylfaen" w:hAnsi="Sylfaen" w:cs="Sylfaen"/>
          <w:b/>
          <w:sz w:val="20"/>
          <w:lang w:val="hy-AM"/>
        </w:rPr>
        <w:t>ՊԱՏԱՍԽԱՆԱՏՎՈՒԹՅՈՒՆԸ</w:t>
      </w: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 xml:space="preserve">6.1 </w:t>
      </w:r>
      <w:r w:rsidRPr="006E68AD">
        <w:rPr>
          <w:rFonts w:ascii="Sylfaen" w:hAnsi="Sylfaen" w:cs="Sylfaen"/>
          <w:sz w:val="20"/>
          <w:lang w:val="hy-AM"/>
        </w:rPr>
        <w:t>Վաճառողը</w:t>
      </w:r>
      <w:r w:rsidRPr="006E68AD">
        <w:rPr>
          <w:rFonts w:ascii="Sylfaen" w:hAnsi="Sylfaen"/>
          <w:sz w:val="20"/>
          <w:lang w:val="hy-AM"/>
        </w:rPr>
        <w:t xml:space="preserve"> </w:t>
      </w:r>
      <w:r w:rsidRPr="006E68AD">
        <w:rPr>
          <w:rFonts w:ascii="Sylfaen" w:hAnsi="Sylfaen" w:cs="Sylfaen"/>
          <w:sz w:val="20"/>
          <w:lang w:val="hy-AM"/>
        </w:rPr>
        <w:t>պատասխանատվություն</w:t>
      </w:r>
      <w:r w:rsidRPr="006E68AD">
        <w:rPr>
          <w:rFonts w:ascii="Sylfaen" w:hAnsi="Sylfaen"/>
          <w:sz w:val="20"/>
          <w:lang w:val="hy-AM"/>
        </w:rPr>
        <w:t xml:space="preserve"> </w:t>
      </w:r>
      <w:r w:rsidRPr="006E68AD">
        <w:rPr>
          <w:rFonts w:ascii="Sylfaen" w:hAnsi="Sylfaen" w:cs="Sylfaen"/>
          <w:sz w:val="20"/>
          <w:lang w:val="hy-AM"/>
        </w:rPr>
        <w:t>է</w:t>
      </w:r>
      <w:r w:rsidRPr="006E68AD">
        <w:rPr>
          <w:rFonts w:ascii="Sylfaen" w:hAnsi="Sylfaen"/>
          <w:sz w:val="20"/>
          <w:lang w:val="hy-AM"/>
        </w:rPr>
        <w:t xml:space="preserve"> </w:t>
      </w:r>
      <w:r w:rsidRPr="006E68AD">
        <w:rPr>
          <w:rFonts w:ascii="Sylfaen" w:hAnsi="Sylfaen" w:cs="Sylfaen"/>
          <w:sz w:val="20"/>
          <w:lang w:val="hy-AM"/>
        </w:rPr>
        <w:t>կրում</w:t>
      </w:r>
      <w:r w:rsidRPr="006E68AD">
        <w:rPr>
          <w:rFonts w:ascii="Sylfaen" w:hAnsi="Sylfaen"/>
          <w:sz w:val="20"/>
          <w:lang w:val="hy-AM"/>
        </w:rPr>
        <w:t xml:space="preserve"> </w:t>
      </w:r>
      <w:r w:rsidRPr="006E68AD">
        <w:rPr>
          <w:rFonts w:ascii="Sylfaen" w:hAnsi="Sylfaen" w:cs="Sylfaen"/>
          <w:sz w:val="20"/>
          <w:lang w:val="hy-AM"/>
        </w:rPr>
        <w:t>հանձնած</w:t>
      </w:r>
      <w:r w:rsidRPr="006E68AD">
        <w:rPr>
          <w:rFonts w:ascii="Sylfaen" w:hAnsi="Sylfaen"/>
          <w:sz w:val="20"/>
          <w:lang w:val="hy-AM"/>
        </w:rPr>
        <w:t xml:space="preserve"> </w:t>
      </w:r>
      <w:r w:rsidRPr="006E68AD">
        <w:rPr>
          <w:rFonts w:ascii="Sylfaen" w:hAnsi="Sylfaen" w:cs="Sylfaen"/>
          <w:sz w:val="20"/>
          <w:lang w:val="hy-AM"/>
        </w:rPr>
        <w:t>ապրանքի</w:t>
      </w:r>
      <w:r w:rsidRPr="006E68AD">
        <w:rPr>
          <w:rFonts w:ascii="Sylfaen" w:hAnsi="Sylfaen"/>
          <w:sz w:val="20"/>
          <w:lang w:val="hy-AM"/>
        </w:rPr>
        <w:t xml:space="preserve"> </w:t>
      </w:r>
      <w:r w:rsidRPr="006E68AD">
        <w:rPr>
          <w:rFonts w:ascii="Sylfaen" w:hAnsi="Sylfaen" w:cs="Sylfaen"/>
          <w:sz w:val="20"/>
          <w:lang w:val="hy-AM"/>
        </w:rPr>
        <w:t>որակի</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պայմանագրով</w:t>
      </w:r>
      <w:r w:rsidRPr="006E68AD">
        <w:rPr>
          <w:rFonts w:ascii="Sylfaen" w:hAnsi="Sylfaen"/>
          <w:sz w:val="20"/>
          <w:lang w:val="hy-AM"/>
        </w:rPr>
        <w:t xml:space="preserve"> </w:t>
      </w:r>
      <w:r w:rsidRPr="006E68AD">
        <w:rPr>
          <w:rFonts w:ascii="Sylfaen" w:hAnsi="Sylfaen" w:cs="Sylfaen"/>
          <w:sz w:val="20"/>
          <w:lang w:val="hy-AM"/>
        </w:rPr>
        <w:t>նախատեսված</w:t>
      </w:r>
      <w:r w:rsidRPr="006E68AD">
        <w:rPr>
          <w:rFonts w:ascii="Sylfaen" w:hAnsi="Sylfaen"/>
          <w:sz w:val="20"/>
          <w:lang w:val="hy-AM"/>
        </w:rPr>
        <w:t xml:space="preserve"> </w:t>
      </w:r>
      <w:r w:rsidRPr="006E68AD">
        <w:rPr>
          <w:rFonts w:ascii="Sylfaen" w:hAnsi="Sylfaen" w:cs="Sylfaen"/>
          <w:sz w:val="20"/>
          <w:lang w:val="hy-AM"/>
        </w:rPr>
        <w:t>մատակարարման</w:t>
      </w:r>
      <w:r w:rsidRPr="006E68AD">
        <w:rPr>
          <w:rFonts w:ascii="Sylfaen" w:hAnsi="Sylfaen"/>
          <w:sz w:val="20"/>
          <w:lang w:val="hy-AM"/>
        </w:rPr>
        <w:t xml:space="preserve"> </w:t>
      </w:r>
      <w:r w:rsidRPr="006E68AD">
        <w:rPr>
          <w:rFonts w:ascii="Sylfaen" w:hAnsi="Sylfaen" w:cs="Sylfaen"/>
          <w:sz w:val="20"/>
          <w:lang w:val="hy-AM"/>
        </w:rPr>
        <w:t>ժամկետների</w:t>
      </w:r>
      <w:r w:rsidRPr="006E68AD">
        <w:rPr>
          <w:rFonts w:ascii="Sylfaen" w:hAnsi="Sylfaen"/>
          <w:sz w:val="20"/>
          <w:lang w:val="hy-AM"/>
        </w:rPr>
        <w:t xml:space="preserve"> </w:t>
      </w:r>
      <w:r w:rsidRPr="006E68AD">
        <w:rPr>
          <w:rFonts w:ascii="Sylfaen" w:hAnsi="Sylfaen" w:cs="Sylfaen"/>
          <w:sz w:val="20"/>
          <w:lang w:val="hy-AM"/>
        </w:rPr>
        <w:t>պահպանման</w:t>
      </w:r>
      <w:r w:rsidRPr="006E68AD">
        <w:rPr>
          <w:rFonts w:ascii="Sylfaen" w:hAnsi="Sylfaen"/>
          <w:sz w:val="20"/>
          <w:lang w:val="hy-AM"/>
        </w:rPr>
        <w:t xml:space="preserve"> </w:t>
      </w:r>
      <w:r w:rsidRPr="006E68AD">
        <w:rPr>
          <w:rFonts w:ascii="Sylfaen" w:hAnsi="Sylfaen" w:cs="Sylfaen"/>
          <w:sz w:val="20"/>
          <w:lang w:val="hy-AM"/>
        </w:rPr>
        <w:t>համար։</w:t>
      </w: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 xml:space="preserve">6.2 </w:t>
      </w:r>
      <w:r w:rsidRPr="006E68AD">
        <w:rPr>
          <w:rFonts w:ascii="Sylfaen" w:hAnsi="Sylfaen" w:cs="Sylfaen"/>
          <w:sz w:val="20"/>
          <w:lang w:val="hy-AM"/>
        </w:rPr>
        <w:t>Վաճառողի</w:t>
      </w:r>
      <w:r w:rsidRPr="006E68AD">
        <w:rPr>
          <w:rFonts w:ascii="Sylfaen" w:hAnsi="Sylfaen"/>
          <w:sz w:val="20"/>
          <w:lang w:val="hy-AM"/>
        </w:rPr>
        <w:t xml:space="preserve"> </w:t>
      </w:r>
      <w:r w:rsidRPr="006E68AD">
        <w:rPr>
          <w:rFonts w:ascii="Sylfaen" w:hAnsi="Sylfaen" w:cs="Sylfaen"/>
          <w:sz w:val="20"/>
          <w:lang w:val="hy-AM"/>
        </w:rPr>
        <w:t>կողմից</w:t>
      </w:r>
      <w:r w:rsidRPr="006E68AD">
        <w:rPr>
          <w:rFonts w:ascii="Sylfaen" w:hAnsi="Sylfaen"/>
          <w:sz w:val="20"/>
          <w:lang w:val="hy-AM"/>
        </w:rPr>
        <w:t xml:space="preserve"> </w:t>
      </w:r>
      <w:r w:rsidRPr="006E68AD">
        <w:rPr>
          <w:rFonts w:ascii="Sylfaen" w:hAnsi="Sylfaen" w:cs="Sylfaen"/>
          <w:sz w:val="20"/>
          <w:lang w:val="hy-AM"/>
        </w:rPr>
        <w:t>պայմանագրով</w:t>
      </w:r>
      <w:r w:rsidRPr="006E68AD">
        <w:rPr>
          <w:rFonts w:ascii="Sylfaen" w:hAnsi="Sylfaen"/>
          <w:sz w:val="20"/>
          <w:lang w:val="hy-AM"/>
        </w:rPr>
        <w:t xml:space="preserve"> </w:t>
      </w:r>
      <w:r w:rsidRPr="006E68AD">
        <w:rPr>
          <w:rFonts w:ascii="Sylfaen" w:hAnsi="Sylfaen" w:cs="Sylfaen"/>
          <w:sz w:val="20"/>
          <w:lang w:val="hy-AM"/>
        </w:rPr>
        <w:t>նախատեսված</w:t>
      </w:r>
      <w:r w:rsidRPr="006E68AD">
        <w:rPr>
          <w:rFonts w:ascii="Sylfaen" w:hAnsi="Sylfaen"/>
          <w:sz w:val="20"/>
          <w:lang w:val="hy-AM"/>
        </w:rPr>
        <w:t xml:space="preserve"> </w:t>
      </w:r>
      <w:r w:rsidRPr="006E68AD">
        <w:rPr>
          <w:rFonts w:ascii="Sylfaen" w:hAnsi="Sylfaen" w:cs="Sylfaen"/>
          <w:sz w:val="20"/>
          <w:lang w:val="hy-AM"/>
        </w:rPr>
        <w:t>ապրանքի</w:t>
      </w:r>
      <w:r w:rsidRPr="006E68AD">
        <w:rPr>
          <w:rFonts w:ascii="Sylfaen" w:hAnsi="Sylfaen"/>
          <w:sz w:val="20"/>
          <w:lang w:val="hy-AM"/>
        </w:rPr>
        <w:t xml:space="preserve"> </w:t>
      </w:r>
      <w:r w:rsidRPr="006E68AD">
        <w:rPr>
          <w:rFonts w:ascii="Sylfaen" w:hAnsi="Sylfaen" w:cs="Sylfaen"/>
          <w:sz w:val="20"/>
          <w:lang w:val="hy-AM"/>
        </w:rPr>
        <w:t>մատակարարման</w:t>
      </w:r>
      <w:r w:rsidRPr="006E68AD">
        <w:rPr>
          <w:rFonts w:ascii="Sylfaen" w:hAnsi="Sylfaen"/>
          <w:sz w:val="20"/>
          <w:lang w:val="hy-AM"/>
        </w:rPr>
        <w:t xml:space="preserve"> </w:t>
      </w:r>
      <w:r w:rsidRPr="006E68AD">
        <w:rPr>
          <w:rFonts w:ascii="Sylfaen" w:hAnsi="Sylfaen" w:cs="Sylfaen"/>
          <w:sz w:val="20"/>
          <w:lang w:val="hy-AM"/>
        </w:rPr>
        <w:t>ժամկետների</w:t>
      </w:r>
      <w:r w:rsidRPr="006E68AD">
        <w:rPr>
          <w:rFonts w:ascii="Sylfaen" w:hAnsi="Sylfaen"/>
          <w:sz w:val="20"/>
          <w:lang w:val="hy-AM"/>
        </w:rPr>
        <w:t xml:space="preserve"> </w:t>
      </w:r>
      <w:r w:rsidRPr="006E68AD">
        <w:rPr>
          <w:rFonts w:ascii="Sylfaen" w:hAnsi="Sylfaen" w:cs="Sylfaen"/>
          <w:sz w:val="20"/>
          <w:lang w:val="hy-AM"/>
        </w:rPr>
        <w:t>խախտման</w:t>
      </w:r>
      <w:r w:rsidRPr="006E68AD">
        <w:rPr>
          <w:rFonts w:ascii="Sylfaen" w:hAnsi="Sylfaen"/>
          <w:sz w:val="20"/>
          <w:lang w:val="hy-AM"/>
        </w:rPr>
        <w:t xml:space="preserve"> </w:t>
      </w:r>
      <w:r w:rsidRPr="006E68AD">
        <w:rPr>
          <w:rFonts w:ascii="Sylfaen" w:hAnsi="Sylfaen" w:cs="Sylfaen"/>
          <w:sz w:val="20"/>
          <w:lang w:val="hy-AM"/>
        </w:rPr>
        <w:t>դեպքում</w:t>
      </w:r>
      <w:r w:rsidRPr="006E68AD">
        <w:rPr>
          <w:rFonts w:ascii="Sylfaen" w:hAnsi="Sylfaen"/>
          <w:sz w:val="20"/>
          <w:lang w:val="hy-AM"/>
        </w:rPr>
        <w:t xml:space="preserve"> </w:t>
      </w:r>
      <w:r w:rsidRPr="006E68AD">
        <w:rPr>
          <w:rFonts w:ascii="Sylfaen" w:hAnsi="Sylfaen" w:cs="Sylfaen"/>
          <w:sz w:val="20"/>
          <w:lang w:val="hy-AM"/>
        </w:rPr>
        <w:t>Վաճառողից</w:t>
      </w:r>
      <w:r w:rsidRPr="006E68AD">
        <w:rPr>
          <w:rFonts w:ascii="Sylfaen" w:hAnsi="Sylfaen"/>
          <w:sz w:val="20"/>
          <w:lang w:val="hy-AM"/>
        </w:rPr>
        <w:t xml:space="preserve"> </w:t>
      </w:r>
      <w:r w:rsidRPr="006E68AD">
        <w:rPr>
          <w:rFonts w:ascii="Sylfaen" w:hAnsi="Sylfaen" w:cs="Sylfaen"/>
          <w:sz w:val="20"/>
          <w:lang w:val="hy-AM"/>
        </w:rPr>
        <w:t>յուրաքանչյուր</w:t>
      </w:r>
      <w:r w:rsidRPr="006E68AD">
        <w:rPr>
          <w:rFonts w:ascii="Sylfaen" w:hAnsi="Sylfaen"/>
          <w:sz w:val="20"/>
          <w:lang w:val="hy-AM"/>
        </w:rPr>
        <w:t xml:space="preserve"> </w:t>
      </w:r>
      <w:r w:rsidRPr="006E68AD">
        <w:rPr>
          <w:rFonts w:ascii="Sylfaen" w:hAnsi="Sylfaen" w:cs="Sylfaen"/>
          <w:sz w:val="20"/>
          <w:lang w:val="hy-AM"/>
        </w:rPr>
        <w:t>ուշացված</w:t>
      </w:r>
      <w:r w:rsidRPr="006E68AD">
        <w:rPr>
          <w:rFonts w:ascii="Sylfaen" w:hAnsi="Sylfaen"/>
          <w:sz w:val="20"/>
          <w:lang w:val="hy-AM"/>
        </w:rPr>
        <w:t xml:space="preserve"> </w:t>
      </w:r>
      <w:r w:rsidR="004160AB" w:rsidRPr="006E68AD">
        <w:rPr>
          <w:rFonts w:ascii="Sylfaen" w:hAnsi="Sylfaen" w:cs="Sylfaen"/>
          <w:sz w:val="20"/>
          <w:lang w:val="hy-AM"/>
        </w:rPr>
        <w:t>աշխատանքային</w:t>
      </w:r>
      <w:r w:rsidR="004160AB" w:rsidRPr="006E68AD">
        <w:rPr>
          <w:rFonts w:ascii="Sylfaen" w:hAnsi="Sylfaen"/>
          <w:sz w:val="20"/>
          <w:lang w:val="hy-AM"/>
        </w:rPr>
        <w:t xml:space="preserve"> </w:t>
      </w:r>
      <w:r w:rsidRPr="006E68AD">
        <w:rPr>
          <w:rFonts w:ascii="Sylfaen" w:hAnsi="Sylfaen" w:cs="Sylfaen"/>
          <w:sz w:val="20"/>
          <w:lang w:val="hy-AM"/>
        </w:rPr>
        <w:t>օրվա</w:t>
      </w:r>
      <w:r w:rsidRPr="006E68AD">
        <w:rPr>
          <w:rFonts w:ascii="Sylfaen" w:hAnsi="Sylfaen"/>
          <w:sz w:val="20"/>
          <w:lang w:val="hy-AM"/>
        </w:rPr>
        <w:t xml:space="preserve"> </w:t>
      </w:r>
      <w:r w:rsidRPr="006E68AD">
        <w:rPr>
          <w:rFonts w:ascii="Sylfaen" w:hAnsi="Sylfaen" w:cs="Sylfaen"/>
          <w:sz w:val="20"/>
          <w:lang w:val="hy-AM"/>
        </w:rPr>
        <w:t>համար</w:t>
      </w:r>
      <w:r w:rsidRPr="006E68AD">
        <w:rPr>
          <w:rFonts w:ascii="Sylfaen" w:hAnsi="Sylfaen"/>
          <w:sz w:val="20"/>
          <w:lang w:val="hy-AM"/>
        </w:rPr>
        <w:t xml:space="preserve"> </w:t>
      </w:r>
      <w:r w:rsidRPr="006E68AD">
        <w:rPr>
          <w:rFonts w:ascii="Sylfaen" w:hAnsi="Sylfaen" w:cs="Sylfaen"/>
          <w:sz w:val="20"/>
          <w:lang w:val="hy-AM"/>
        </w:rPr>
        <w:t>գանձվում</w:t>
      </w:r>
      <w:r w:rsidRPr="006E68AD">
        <w:rPr>
          <w:rFonts w:ascii="Sylfaen" w:hAnsi="Sylfaen"/>
          <w:sz w:val="20"/>
          <w:lang w:val="hy-AM"/>
        </w:rPr>
        <w:t xml:space="preserve"> </w:t>
      </w:r>
      <w:r w:rsidRPr="006E68AD">
        <w:rPr>
          <w:rFonts w:ascii="Sylfaen" w:hAnsi="Sylfaen" w:cs="Sylfaen"/>
          <w:sz w:val="20"/>
          <w:lang w:val="hy-AM"/>
        </w:rPr>
        <w:t>է</w:t>
      </w:r>
      <w:r w:rsidRPr="006E68AD">
        <w:rPr>
          <w:rFonts w:ascii="Sylfaen" w:hAnsi="Sylfaen"/>
          <w:sz w:val="20"/>
          <w:lang w:val="hy-AM"/>
        </w:rPr>
        <w:t xml:space="preserve"> </w:t>
      </w:r>
      <w:r w:rsidRPr="006E68AD">
        <w:rPr>
          <w:rFonts w:ascii="Sylfaen" w:hAnsi="Sylfaen" w:cs="Sylfaen"/>
          <w:sz w:val="20"/>
          <w:lang w:val="hy-AM"/>
        </w:rPr>
        <w:t>տույժ</w:t>
      </w:r>
      <w:r w:rsidRPr="006E68AD">
        <w:rPr>
          <w:rFonts w:ascii="Sylfaen" w:hAnsi="Sylfaen"/>
          <w:sz w:val="20"/>
          <w:lang w:val="hy-AM"/>
        </w:rPr>
        <w:t xml:space="preserve">` </w:t>
      </w:r>
      <w:r w:rsidRPr="006E68AD">
        <w:rPr>
          <w:rFonts w:ascii="Sylfaen" w:hAnsi="Sylfaen" w:cs="Sylfaen"/>
          <w:sz w:val="20"/>
          <w:lang w:val="hy-AM"/>
        </w:rPr>
        <w:lastRenderedPageBreak/>
        <w:t>մատակարարման</w:t>
      </w:r>
      <w:r w:rsidRPr="006E68AD">
        <w:rPr>
          <w:rFonts w:ascii="Sylfaen" w:hAnsi="Sylfaen"/>
          <w:sz w:val="20"/>
          <w:lang w:val="hy-AM"/>
        </w:rPr>
        <w:t xml:space="preserve"> </w:t>
      </w:r>
      <w:r w:rsidRPr="006E68AD">
        <w:rPr>
          <w:rFonts w:ascii="Sylfaen" w:hAnsi="Sylfaen" w:cs="Sylfaen"/>
          <w:sz w:val="20"/>
          <w:lang w:val="hy-AM"/>
        </w:rPr>
        <w:t>ենթակա</w:t>
      </w:r>
      <w:r w:rsidRPr="006E68AD">
        <w:rPr>
          <w:rFonts w:ascii="Sylfaen" w:hAnsi="Sylfaen"/>
          <w:sz w:val="20"/>
          <w:lang w:val="hy-AM"/>
        </w:rPr>
        <w:t xml:space="preserve">, </w:t>
      </w:r>
      <w:r w:rsidRPr="006E68AD">
        <w:rPr>
          <w:rFonts w:ascii="Sylfaen" w:hAnsi="Sylfaen" w:cs="Sylfaen"/>
          <w:sz w:val="20"/>
          <w:lang w:val="hy-AM"/>
        </w:rPr>
        <w:t>սակայն</w:t>
      </w:r>
      <w:r w:rsidRPr="006E68AD">
        <w:rPr>
          <w:rFonts w:ascii="Sylfaen" w:hAnsi="Sylfaen"/>
          <w:sz w:val="20"/>
          <w:lang w:val="hy-AM"/>
        </w:rPr>
        <w:t xml:space="preserve"> </w:t>
      </w:r>
      <w:r w:rsidRPr="006E68AD">
        <w:rPr>
          <w:rFonts w:ascii="Sylfaen" w:hAnsi="Sylfaen" w:cs="Sylfaen"/>
          <w:sz w:val="20"/>
          <w:lang w:val="hy-AM"/>
        </w:rPr>
        <w:t>չմատակարարված</w:t>
      </w:r>
      <w:r w:rsidRPr="006E68AD">
        <w:rPr>
          <w:rFonts w:ascii="Sylfaen" w:hAnsi="Sylfaen"/>
          <w:sz w:val="20"/>
          <w:lang w:val="hy-AM"/>
        </w:rPr>
        <w:t xml:space="preserve"> </w:t>
      </w:r>
      <w:r w:rsidRPr="006E68AD">
        <w:rPr>
          <w:rFonts w:ascii="Sylfaen" w:hAnsi="Sylfaen" w:cs="Sylfaen"/>
          <w:sz w:val="20"/>
          <w:lang w:val="hy-AM"/>
        </w:rPr>
        <w:t>ապրանքի</w:t>
      </w:r>
      <w:r w:rsidRPr="006E68AD">
        <w:rPr>
          <w:rFonts w:ascii="Sylfaen" w:hAnsi="Sylfaen"/>
          <w:sz w:val="20"/>
          <w:lang w:val="hy-AM"/>
        </w:rPr>
        <w:t xml:space="preserve"> </w:t>
      </w:r>
      <w:r w:rsidRPr="006E68AD">
        <w:rPr>
          <w:rFonts w:ascii="Sylfaen" w:hAnsi="Sylfaen" w:cs="Sylfaen"/>
          <w:sz w:val="20"/>
          <w:lang w:val="hy-AM"/>
        </w:rPr>
        <w:t>գնի</w:t>
      </w:r>
      <w:r w:rsidRPr="006E68AD">
        <w:rPr>
          <w:rFonts w:ascii="Sylfaen" w:hAnsi="Sylfaen"/>
          <w:sz w:val="20"/>
          <w:lang w:val="hy-AM"/>
        </w:rPr>
        <w:t xml:space="preserve"> 0,05 </w:t>
      </w:r>
      <w:r w:rsidRPr="006E68AD">
        <w:rPr>
          <w:rFonts w:ascii="Sylfaen" w:hAnsi="Sylfaen" w:cs="Sylfaen"/>
          <w:sz w:val="20"/>
          <w:lang w:val="hy-AM"/>
        </w:rPr>
        <w:t>(զրո ամբողջ հինգ հարյուրերրորդական) տոկոսի</w:t>
      </w:r>
      <w:r w:rsidRPr="006E68AD">
        <w:rPr>
          <w:rFonts w:ascii="Sylfaen" w:hAnsi="Sylfaen"/>
          <w:sz w:val="20"/>
          <w:lang w:val="hy-AM"/>
        </w:rPr>
        <w:t xml:space="preserve">  </w:t>
      </w:r>
      <w:r w:rsidRPr="006E68AD">
        <w:rPr>
          <w:rFonts w:ascii="Sylfaen" w:hAnsi="Sylfaen" w:cs="Sylfaen"/>
          <w:sz w:val="20"/>
          <w:lang w:val="hy-AM"/>
        </w:rPr>
        <w:t>չափով։</w:t>
      </w:r>
      <w:ins w:id="33" w:author="Sergey Shahnazaryan" w:date="2019-05-20T14:59:00Z">
        <w:r w:rsidR="004160AB" w:rsidRPr="006E68AD">
          <w:rPr>
            <w:rFonts w:ascii="Sylfaen" w:hAnsi="Sylfaen"/>
            <w:sz w:val="20"/>
            <w:lang w:val="hy-AM"/>
          </w:rPr>
          <w:t xml:space="preserve"> </w:t>
        </w:r>
      </w:ins>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 xml:space="preserve">6.3 </w:t>
      </w:r>
      <w:r w:rsidRPr="006E68AD">
        <w:rPr>
          <w:rFonts w:ascii="Sylfaen" w:hAnsi="Sylfaen" w:cs="Sylfaen"/>
          <w:sz w:val="20"/>
          <w:lang w:val="hy-AM"/>
        </w:rPr>
        <w:t>Պայմանագրի</w:t>
      </w:r>
      <w:r w:rsidRPr="006E68AD">
        <w:rPr>
          <w:rFonts w:ascii="Sylfaen" w:hAnsi="Sylfaen"/>
          <w:sz w:val="20"/>
          <w:lang w:val="hy-AM"/>
        </w:rPr>
        <w:t xml:space="preserve"> 1.1 </w:t>
      </w:r>
      <w:r w:rsidRPr="006E68AD">
        <w:rPr>
          <w:rFonts w:ascii="Sylfaen" w:hAnsi="Sylfaen" w:cs="Sylfaen"/>
          <w:sz w:val="20"/>
          <w:lang w:val="hy-AM"/>
        </w:rPr>
        <w:t>կետում</w:t>
      </w:r>
      <w:r w:rsidRPr="006E68AD">
        <w:rPr>
          <w:rFonts w:ascii="Sylfaen" w:hAnsi="Sylfaen"/>
          <w:sz w:val="20"/>
          <w:lang w:val="hy-AM"/>
        </w:rPr>
        <w:t xml:space="preserve"> </w:t>
      </w:r>
      <w:r w:rsidRPr="006E68AD">
        <w:rPr>
          <w:rFonts w:ascii="Sylfaen" w:hAnsi="Sylfaen" w:cs="Sylfaen"/>
          <w:sz w:val="20"/>
          <w:lang w:val="hy-AM"/>
        </w:rPr>
        <w:t>նշված</w:t>
      </w:r>
      <w:r w:rsidRPr="006E68AD">
        <w:rPr>
          <w:rFonts w:ascii="Sylfaen" w:hAnsi="Sylfaen"/>
          <w:sz w:val="20"/>
          <w:lang w:val="hy-AM"/>
        </w:rPr>
        <w:t xml:space="preserve"> </w:t>
      </w:r>
      <w:r w:rsidRPr="006E68AD">
        <w:rPr>
          <w:rFonts w:ascii="Sylfaen" w:hAnsi="Sylfaen" w:cs="Sylfaen"/>
          <w:sz w:val="20"/>
          <w:lang w:val="hy-AM"/>
        </w:rPr>
        <w:t>տեխնիկական</w:t>
      </w:r>
      <w:r w:rsidRPr="006E68AD">
        <w:rPr>
          <w:rFonts w:ascii="Sylfaen" w:hAnsi="Sylfaen"/>
          <w:sz w:val="20"/>
          <w:lang w:val="hy-AM"/>
        </w:rPr>
        <w:t xml:space="preserve"> </w:t>
      </w:r>
      <w:r w:rsidRPr="006E68AD">
        <w:rPr>
          <w:rFonts w:ascii="Sylfaen" w:hAnsi="Sylfaen" w:cs="Sylfaen"/>
          <w:sz w:val="20"/>
          <w:lang w:val="hy-AM"/>
        </w:rPr>
        <w:t>բնութագրին</w:t>
      </w:r>
      <w:r w:rsidRPr="006E68AD">
        <w:rPr>
          <w:rFonts w:ascii="Sylfaen" w:hAnsi="Sylfaen"/>
          <w:sz w:val="20"/>
          <w:lang w:val="hy-AM"/>
        </w:rPr>
        <w:t xml:space="preserve"> </w:t>
      </w:r>
      <w:r w:rsidRPr="006E68AD">
        <w:rPr>
          <w:rFonts w:ascii="Sylfaen" w:hAnsi="Sylfaen" w:cs="Sylfaen"/>
          <w:sz w:val="20"/>
          <w:lang w:val="hy-AM"/>
        </w:rPr>
        <w:t>չհամապատասխանող</w:t>
      </w:r>
      <w:r w:rsidRPr="006E68AD">
        <w:rPr>
          <w:rFonts w:ascii="Sylfaen" w:hAnsi="Sylfaen"/>
          <w:sz w:val="20"/>
          <w:lang w:val="hy-AM"/>
        </w:rPr>
        <w:t xml:space="preserve"> </w:t>
      </w:r>
      <w:r w:rsidRPr="006E68AD">
        <w:rPr>
          <w:rFonts w:ascii="Sylfaen" w:hAnsi="Sylfaen" w:cs="Sylfaen"/>
          <w:sz w:val="20"/>
          <w:lang w:val="hy-AM"/>
        </w:rPr>
        <w:t>ապրանք</w:t>
      </w:r>
      <w:r w:rsidRPr="006E68AD">
        <w:rPr>
          <w:rFonts w:ascii="Sylfaen" w:hAnsi="Sylfaen"/>
          <w:sz w:val="20"/>
          <w:lang w:val="hy-AM"/>
        </w:rPr>
        <w:t xml:space="preserve"> </w:t>
      </w:r>
      <w:r w:rsidRPr="006E68AD">
        <w:rPr>
          <w:rFonts w:ascii="Sylfaen" w:hAnsi="Sylfaen" w:cs="Sylfaen"/>
          <w:sz w:val="20"/>
          <w:lang w:val="hy-AM"/>
        </w:rPr>
        <w:t>մատակարարելու</w:t>
      </w:r>
      <w:r w:rsidRPr="006E68AD">
        <w:rPr>
          <w:rFonts w:ascii="Sylfaen" w:hAnsi="Sylfaen"/>
          <w:sz w:val="20"/>
          <w:lang w:val="hy-AM"/>
        </w:rPr>
        <w:t xml:space="preserve"> </w:t>
      </w:r>
      <w:r w:rsidRPr="006E68AD">
        <w:rPr>
          <w:rFonts w:ascii="Sylfaen" w:hAnsi="Sylfaen" w:cs="Sylfaen"/>
          <w:sz w:val="20"/>
          <w:lang w:val="hy-AM"/>
        </w:rPr>
        <w:t>յուրաքանչյուր</w:t>
      </w:r>
      <w:r w:rsidRPr="006E68AD">
        <w:rPr>
          <w:rFonts w:ascii="Sylfaen" w:hAnsi="Sylfaen"/>
          <w:sz w:val="20"/>
          <w:lang w:val="hy-AM"/>
        </w:rPr>
        <w:t xml:space="preserve"> </w:t>
      </w:r>
      <w:r w:rsidRPr="006E68AD">
        <w:rPr>
          <w:rFonts w:ascii="Sylfaen" w:hAnsi="Sylfaen" w:cs="Sylfaen"/>
          <w:sz w:val="20"/>
          <w:lang w:val="hy-AM"/>
        </w:rPr>
        <w:t>դեպքում</w:t>
      </w:r>
      <w:r w:rsidRPr="006E68AD">
        <w:rPr>
          <w:rFonts w:ascii="Sylfaen" w:hAnsi="Sylfaen"/>
          <w:sz w:val="20"/>
          <w:lang w:val="hy-AM"/>
        </w:rPr>
        <w:t xml:space="preserve"> </w:t>
      </w:r>
      <w:r w:rsidRPr="006E68AD">
        <w:rPr>
          <w:rFonts w:ascii="Sylfaen" w:hAnsi="Sylfaen" w:cs="Sylfaen"/>
          <w:sz w:val="20"/>
          <w:lang w:val="hy-AM"/>
        </w:rPr>
        <w:t>Վաճառողից</w:t>
      </w:r>
      <w:r w:rsidRPr="006E68AD">
        <w:rPr>
          <w:rFonts w:ascii="Sylfaen" w:hAnsi="Sylfaen"/>
          <w:sz w:val="20"/>
          <w:lang w:val="hy-AM"/>
        </w:rPr>
        <w:t xml:space="preserve"> </w:t>
      </w:r>
      <w:r w:rsidRPr="006E68AD">
        <w:rPr>
          <w:rFonts w:ascii="Sylfaen" w:hAnsi="Sylfaen" w:cs="Sylfaen"/>
          <w:sz w:val="20"/>
          <w:lang w:val="hy-AM"/>
        </w:rPr>
        <w:t>գանձվում</w:t>
      </w:r>
      <w:r w:rsidRPr="006E68AD">
        <w:rPr>
          <w:rFonts w:ascii="Sylfaen" w:hAnsi="Sylfaen"/>
          <w:sz w:val="20"/>
          <w:lang w:val="hy-AM"/>
        </w:rPr>
        <w:t xml:space="preserve"> </w:t>
      </w:r>
      <w:r w:rsidRPr="006E68AD">
        <w:rPr>
          <w:rFonts w:ascii="Sylfaen" w:hAnsi="Sylfaen" w:cs="Sylfaen"/>
          <w:sz w:val="20"/>
          <w:lang w:val="hy-AM"/>
        </w:rPr>
        <w:t>է</w:t>
      </w:r>
      <w:r w:rsidRPr="006E68AD">
        <w:rPr>
          <w:rFonts w:ascii="Sylfaen" w:hAnsi="Sylfaen"/>
          <w:sz w:val="20"/>
          <w:lang w:val="hy-AM"/>
        </w:rPr>
        <w:t xml:space="preserve"> </w:t>
      </w:r>
      <w:r w:rsidRPr="006E68AD">
        <w:rPr>
          <w:rFonts w:ascii="Sylfaen" w:hAnsi="Sylfaen" w:cs="Sylfaen"/>
          <w:sz w:val="20"/>
          <w:lang w:val="hy-AM"/>
        </w:rPr>
        <w:t>տուգանք</w:t>
      </w:r>
      <w:r w:rsidRPr="006E68AD">
        <w:rPr>
          <w:rFonts w:ascii="Sylfaen" w:hAnsi="Sylfaen"/>
          <w:sz w:val="20"/>
          <w:lang w:val="hy-AM"/>
        </w:rPr>
        <w:t xml:space="preserve">` </w:t>
      </w:r>
      <w:r w:rsidRPr="006E68AD">
        <w:rPr>
          <w:rFonts w:ascii="Sylfaen" w:hAnsi="Sylfaen" w:cs="Sylfaen"/>
          <w:sz w:val="20"/>
          <w:lang w:val="hy-AM"/>
        </w:rPr>
        <w:t>պայմանագրի</w:t>
      </w:r>
      <w:r w:rsidRPr="006E68AD">
        <w:rPr>
          <w:rFonts w:ascii="Sylfaen" w:hAnsi="Sylfaen"/>
          <w:sz w:val="20"/>
          <w:lang w:val="hy-AM"/>
        </w:rPr>
        <w:t xml:space="preserve"> </w:t>
      </w:r>
      <w:r w:rsidRPr="006E68AD">
        <w:rPr>
          <w:rFonts w:ascii="Sylfaen" w:hAnsi="Sylfaen" w:cs="Sylfaen"/>
          <w:sz w:val="20"/>
          <w:lang w:val="hy-AM"/>
        </w:rPr>
        <w:t>գնի</w:t>
      </w:r>
      <w:r w:rsidRPr="006E68AD">
        <w:rPr>
          <w:rFonts w:ascii="Sylfaen" w:hAnsi="Sylfaen"/>
          <w:sz w:val="20"/>
          <w:lang w:val="hy-AM"/>
        </w:rPr>
        <w:t xml:space="preserve"> 0,5 </w:t>
      </w:r>
      <w:r w:rsidRPr="006E68AD">
        <w:rPr>
          <w:rFonts w:ascii="Sylfaen" w:hAnsi="Sylfaen" w:cs="Sylfaen"/>
          <w:sz w:val="20"/>
          <w:lang w:val="hy-AM"/>
        </w:rPr>
        <w:t>(զրո ամբողջ հինգ տասնորդական) տոկոսի</w:t>
      </w:r>
      <w:r w:rsidRPr="006E68AD" w:rsidDel="009B7E9C">
        <w:rPr>
          <w:rFonts w:ascii="Sylfaen" w:hAnsi="Sylfaen"/>
          <w:sz w:val="20"/>
          <w:lang w:val="hy-AM"/>
        </w:rPr>
        <w:t xml:space="preserve"> </w:t>
      </w:r>
      <w:r w:rsidRPr="006E68AD">
        <w:rPr>
          <w:rFonts w:ascii="Sylfaen" w:hAnsi="Sylfaen"/>
          <w:sz w:val="20"/>
          <w:lang w:val="hy-AM"/>
        </w:rPr>
        <w:t xml:space="preserve"> </w:t>
      </w:r>
      <w:r w:rsidRPr="006E68AD">
        <w:rPr>
          <w:rFonts w:ascii="Sylfaen" w:hAnsi="Sylfaen" w:cs="Sylfaen"/>
          <w:sz w:val="20"/>
          <w:lang w:val="hy-AM"/>
        </w:rPr>
        <w:t>չափով</w:t>
      </w:r>
      <w:r w:rsidR="00B3623D" w:rsidRPr="006E68AD">
        <w:rPr>
          <w:rFonts w:ascii="Sylfaen" w:hAnsi="Sylfaen"/>
          <w:sz w:val="20"/>
          <w:lang w:val="hy-AM"/>
        </w:rPr>
        <w:t>:</w:t>
      </w:r>
      <w:r w:rsidR="006D2A34" w:rsidRPr="006E68AD">
        <w:rPr>
          <w:rFonts w:ascii="Sylfaen" w:hAnsi="Sylfaen"/>
          <w:sz w:val="20"/>
          <w:vertAlign w:val="superscript"/>
          <w:lang w:val="hy-AM"/>
        </w:rPr>
        <w:t>20</w:t>
      </w:r>
      <w:r w:rsidRPr="006E68AD">
        <w:rPr>
          <w:rStyle w:val="af6"/>
          <w:rFonts w:ascii="Sylfaen" w:hAnsi="Sylfaen"/>
          <w:color w:val="FFFFFF"/>
          <w:sz w:val="20"/>
          <w:lang w:val="hy-AM"/>
        </w:rPr>
        <w:footnoteReference w:id="11"/>
      </w:r>
      <w:r w:rsidR="004160AB" w:rsidRPr="006E68AD">
        <w:rPr>
          <w:rFonts w:ascii="Sylfaen" w:hAnsi="Sylfaen" w:cs="Sylfaen"/>
          <w:sz w:val="20"/>
          <w:lang w:val="hy-AM"/>
        </w:rPr>
        <w:t>Ընդ</w:t>
      </w:r>
      <w:r w:rsidR="004160AB" w:rsidRPr="006E68AD">
        <w:rPr>
          <w:rFonts w:ascii="Sylfaen" w:hAnsi="Sylfaen"/>
          <w:sz w:val="20"/>
          <w:lang w:val="hy-AM"/>
        </w:rPr>
        <w:t xml:space="preserve"> </w:t>
      </w:r>
      <w:r w:rsidR="004160AB" w:rsidRPr="006E68AD">
        <w:rPr>
          <w:rFonts w:ascii="Sylfaen" w:hAnsi="Sylfaen" w:cs="Sylfaen"/>
          <w:sz w:val="20"/>
          <w:lang w:val="hy-AM"/>
        </w:rPr>
        <w:t>որում</w:t>
      </w:r>
      <w:r w:rsidR="004160AB" w:rsidRPr="006E68AD">
        <w:rPr>
          <w:rFonts w:ascii="Sylfaen" w:hAnsi="Sylfaen"/>
          <w:sz w:val="20"/>
          <w:lang w:val="hy-AM"/>
        </w:rPr>
        <w:t xml:space="preserve"> </w:t>
      </w:r>
      <w:r w:rsidR="004160AB" w:rsidRPr="006E68AD">
        <w:rPr>
          <w:rFonts w:ascii="Sylfaen" w:hAnsi="Sylfaen" w:cs="Sylfaen"/>
          <w:sz w:val="20"/>
          <w:lang w:val="hy-AM"/>
        </w:rPr>
        <w:t>տուգանքը</w:t>
      </w:r>
      <w:r w:rsidR="004160AB" w:rsidRPr="006E68AD">
        <w:rPr>
          <w:rFonts w:ascii="Sylfaen" w:hAnsi="Sylfaen"/>
          <w:sz w:val="20"/>
          <w:lang w:val="hy-AM"/>
        </w:rPr>
        <w:t xml:space="preserve"> </w:t>
      </w:r>
      <w:r w:rsidR="004160AB" w:rsidRPr="006E68AD">
        <w:rPr>
          <w:rFonts w:ascii="Sylfaen" w:hAnsi="Sylfaen" w:cs="Sylfaen"/>
          <w:sz w:val="20"/>
          <w:lang w:val="hy-AM"/>
        </w:rPr>
        <w:t>հաշվարկվում</w:t>
      </w:r>
      <w:r w:rsidR="004160AB" w:rsidRPr="006E68AD">
        <w:rPr>
          <w:rFonts w:ascii="Sylfaen" w:hAnsi="Sylfaen"/>
          <w:sz w:val="20"/>
          <w:lang w:val="hy-AM"/>
        </w:rPr>
        <w:t xml:space="preserve"> </w:t>
      </w:r>
      <w:r w:rsidR="004160AB" w:rsidRPr="006E68AD">
        <w:rPr>
          <w:rFonts w:ascii="Sylfaen" w:hAnsi="Sylfaen" w:cs="Sylfaen"/>
          <w:sz w:val="20"/>
          <w:lang w:val="hy-AM"/>
        </w:rPr>
        <w:t>է</w:t>
      </w:r>
      <w:r w:rsidR="004160AB" w:rsidRPr="006E68AD">
        <w:rPr>
          <w:rFonts w:ascii="Sylfaen" w:hAnsi="Sylfaen"/>
          <w:sz w:val="20"/>
          <w:lang w:val="hy-AM"/>
        </w:rPr>
        <w:t xml:space="preserve"> </w:t>
      </w:r>
      <w:r w:rsidR="004160AB" w:rsidRPr="006E68AD">
        <w:rPr>
          <w:rFonts w:ascii="Sylfaen" w:hAnsi="Sylfaen" w:cs="Sylfaen"/>
          <w:sz w:val="20"/>
          <w:lang w:val="hy-AM"/>
        </w:rPr>
        <w:t>նաև</w:t>
      </w:r>
      <w:r w:rsidR="004160AB" w:rsidRPr="006E68AD">
        <w:rPr>
          <w:rFonts w:ascii="Sylfaen" w:hAnsi="Sylfaen"/>
          <w:sz w:val="20"/>
          <w:lang w:val="hy-AM"/>
        </w:rPr>
        <w:t xml:space="preserve"> </w:t>
      </w:r>
      <w:r w:rsidR="004160AB" w:rsidRPr="006E68AD">
        <w:rPr>
          <w:rFonts w:ascii="Sylfaen" w:hAnsi="Sylfaen" w:cs="Sylfaen"/>
          <w:sz w:val="20"/>
          <w:lang w:val="hy-AM"/>
        </w:rPr>
        <w:t>ապրանքի</w:t>
      </w:r>
      <w:r w:rsidR="004160AB" w:rsidRPr="006E68AD">
        <w:rPr>
          <w:rFonts w:ascii="Sylfaen" w:hAnsi="Sylfaen"/>
          <w:sz w:val="20"/>
          <w:lang w:val="hy-AM"/>
        </w:rPr>
        <w:t xml:space="preserve"> </w:t>
      </w:r>
      <w:r w:rsidR="004160AB" w:rsidRPr="006E68AD">
        <w:rPr>
          <w:rFonts w:ascii="Sylfaen" w:hAnsi="Sylfaen" w:cs="Sylfaen"/>
          <w:sz w:val="20"/>
          <w:lang w:val="hy-AM"/>
        </w:rPr>
        <w:t>մատակարարումը</w:t>
      </w:r>
      <w:r w:rsidR="004160AB" w:rsidRPr="006E68AD">
        <w:rPr>
          <w:rFonts w:ascii="Sylfaen" w:hAnsi="Sylfaen"/>
          <w:sz w:val="20"/>
          <w:lang w:val="hy-AM"/>
        </w:rPr>
        <w:t xml:space="preserve"> </w:t>
      </w:r>
      <w:r w:rsidR="004160AB" w:rsidRPr="006E68AD">
        <w:rPr>
          <w:rFonts w:ascii="Sylfaen" w:hAnsi="Sylfaen" w:cs="Sylfaen"/>
          <w:sz w:val="20"/>
          <w:lang w:val="hy-AM"/>
        </w:rPr>
        <w:t>սույն</w:t>
      </w:r>
      <w:r w:rsidR="004160AB" w:rsidRPr="006E68AD">
        <w:rPr>
          <w:rFonts w:ascii="Sylfaen" w:hAnsi="Sylfaen"/>
          <w:sz w:val="20"/>
          <w:lang w:val="hy-AM"/>
        </w:rPr>
        <w:t xml:space="preserve"> </w:t>
      </w:r>
      <w:r w:rsidR="004160AB" w:rsidRPr="006E68AD">
        <w:rPr>
          <w:rFonts w:ascii="Sylfaen" w:hAnsi="Sylfaen" w:cs="Sylfaen"/>
          <w:sz w:val="20"/>
          <w:lang w:val="hy-AM"/>
        </w:rPr>
        <w:t>պայմանագրով</w:t>
      </w:r>
      <w:r w:rsidR="004160AB" w:rsidRPr="006E68AD">
        <w:rPr>
          <w:rFonts w:ascii="Sylfaen" w:hAnsi="Sylfaen"/>
          <w:sz w:val="20"/>
          <w:lang w:val="hy-AM"/>
        </w:rPr>
        <w:t xml:space="preserve"> </w:t>
      </w:r>
      <w:r w:rsidR="004160AB" w:rsidRPr="006E68AD">
        <w:rPr>
          <w:rFonts w:ascii="Sylfaen" w:hAnsi="Sylfaen" w:cs="Sylfaen"/>
          <w:sz w:val="20"/>
          <w:lang w:val="hy-AM"/>
        </w:rPr>
        <w:t>սահմանված</w:t>
      </w:r>
      <w:r w:rsidR="004160AB" w:rsidRPr="006E68AD">
        <w:rPr>
          <w:rFonts w:ascii="Sylfaen" w:hAnsi="Sylfaen"/>
          <w:sz w:val="20"/>
          <w:lang w:val="hy-AM"/>
        </w:rPr>
        <w:t xml:space="preserve"> </w:t>
      </w:r>
      <w:r w:rsidR="004160AB" w:rsidRPr="006E68AD">
        <w:rPr>
          <w:rFonts w:ascii="Sylfaen" w:hAnsi="Sylfaen" w:cs="Sylfaen"/>
          <w:sz w:val="20"/>
          <w:lang w:val="hy-AM"/>
        </w:rPr>
        <w:t>ժամկետում</w:t>
      </w:r>
      <w:r w:rsidR="004160AB" w:rsidRPr="006E68AD">
        <w:rPr>
          <w:rFonts w:ascii="Sylfaen" w:hAnsi="Sylfaen"/>
          <w:sz w:val="20"/>
          <w:lang w:val="hy-AM"/>
        </w:rPr>
        <w:t xml:space="preserve"> </w:t>
      </w:r>
      <w:r w:rsidR="004160AB" w:rsidRPr="006E68AD">
        <w:rPr>
          <w:rFonts w:ascii="Sylfaen" w:hAnsi="Sylfaen" w:cs="Sylfaen"/>
          <w:sz w:val="20"/>
          <w:lang w:val="hy-AM"/>
        </w:rPr>
        <w:t>կատարելու</w:t>
      </w:r>
      <w:r w:rsidR="004160AB" w:rsidRPr="006E68AD">
        <w:rPr>
          <w:rFonts w:ascii="Sylfaen" w:hAnsi="Sylfaen"/>
          <w:sz w:val="20"/>
          <w:lang w:val="hy-AM"/>
        </w:rPr>
        <w:t xml:space="preserve">, </w:t>
      </w:r>
      <w:r w:rsidR="004160AB" w:rsidRPr="006E68AD">
        <w:rPr>
          <w:rFonts w:ascii="Sylfaen" w:hAnsi="Sylfaen" w:cs="Sylfaen"/>
          <w:sz w:val="20"/>
          <w:lang w:val="hy-AM"/>
        </w:rPr>
        <w:t>սակայն</w:t>
      </w:r>
      <w:r w:rsidR="004160AB" w:rsidRPr="006E68AD">
        <w:rPr>
          <w:rFonts w:ascii="Sylfaen" w:hAnsi="Sylfaen"/>
          <w:sz w:val="20"/>
          <w:lang w:val="hy-AM"/>
        </w:rPr>
        <w:t xml:space="preserve"> </w:t>
      </w:r>
      <w:r w:rsidR="004160AB" w:rsidRPr="006E68AD">
        <w:rPr>
          <w:rFonts w:ascii="Sylfaen" w:hAnsi="Sylfaen" w:cs="Sylfaen"/>
          <w:sz w:val="20"/>
          <w:lang w:val="hy-AM"/>
        </w:rPr>
        <w:t>պատվիրատուի</w:t>
      </w:r>
      <w:r w:rsidR="004160AB" w:rsidRPr="006E68AD">
        <w:rPr>
          <w:rFonts w:ascii="Sylfaen" w:hAnsi="Sylfaen"/>
          <w:sz w:val="20"/>
          <w:lang w:val="hy-AM"/>
        </w:rPr>
        <w:t xml:space="preserve"> </w:t>
      </w:r>
      <w:r w:rsidR="004160AB" w:rsidRPr="006E68AD">
        <w:rPr>
          <w:rFonts w:ascii="Sylfaen" w:hAnsi="Sylfaen" w:cs="Sylfaen"/>
          <w:sz w:val="20"/>
          <w:lang w:val="hy-AM"/>
        </w:rPr>
        <w:t>կողմից</w:t>
      </w:r>
      <w:r w:rsidR="004160AB" w:rsidRPr="006E68AD">
        <w:rPr>
          <w:rFonts w:ascii="Sylfaen" w:hAnsi="Sylfaen"/>
          <w:sz w:val="20"/>
          <w:lang w:val="hy-AM"/>
        </w:rPr>
        <w:t xml:space="preserve"> </w:t>
      </w:r>
      <w:r w:rsidR="004160AB" w:rsidRPr="006E68AD">
        <w:rPr>
          <w:rFonts w:ascii="Sylfaen" w:hAnsi="Sylfaen" w:cs="Sylfaen"/>
          <w:sz w:val="20"/>
          <w:lang w:val="hy-AM"/>
        </w:rPr>
        <w:t>այդ</w:t>
      </w:r>
      <w:r w:rsidR="004160AB" w:rsidRPr="006E68AD">
        <w:rPr>
          <w:rFonts w:ascii="Sylfaen" w:hAnsi="Sylfaen"/>
          <w:sz w:val="20"/>
          <w:lang w:val="hy-AM"/>
        </w:rPr>
        <w:t xml:space="preserve"> </w:t>
      </w:r>
      <w:r w:rsidR="004160AB" w:rsidRPr="006E68AD">
        <w:rPr>
          <w:rFonts w:ascii="Sylfaen" w:hAnsi="Sylfaen" w:cs="Sylfaen"/>
          <w:sz w:val="20"/>
          <w:lang w:val="hy-AM"/>
        </w:rPr>
        <w:t>չընդունվելու</w:t>
      </w:r>
      <w:r w:rsidR="004160AB" w:rsidRPr="006E68AD">
        <w:rPr>
          <w:rFonts w:ascii="Sylfaen" w:hAnsi="Sylfaen"/>
          <w:sz w:val="20"/>
          <w:lang w:val="hy-AM"/>
        </w:rPr>
        <w:t xml:space="preserve"> </w:t>
      </w:r>
      <w:r w:rsidR="004160AB" w:rsidRPr="006E68AD">
        <w:rPr>
          <w:rFonts w:ascii="Sylfaen" w:hAnsi="Sylfaen" w:cs="Sylfaen"/>
          <w:sz w:val="20"/>
          <w:lang w:val="hy-AM"/>
        </w:rPr>
        <w:t>դեպքում</w:t>
      </w:r>
      <w:r w:rsidR="004160AB" w:rsidRPr="006E68AD">
        <w:rPr>
          <w:rFonts w:ascii="Sylfaen" w:hAnsi="Sylfaen"/>
          <w:sz w:val="20"/>
          <w:lang w:val="hy-AM"/>
        </w:rPr>
        <w:t xml:space="preserve">:  </w:t>
      </w: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 xml:space="preserve">6.4 </w:t>
      </w:r>
      <w:r w:rsidRPr="006E68AD">
        <w:rPr>
          <w:rFonts w:ascii="Sylfaen" w:hAnsi="Sylfaen" w:cs="Sylfaen"/>
          <w:sz w:val="20"/>
          <w:lang w:val="hy-AM"/>
        </w:rPr>
        <w:t>Պայմանագրի</w:t>
      </w:r>
      <w:r w:rsidRPr="006E68AD">
        <w:rPr>
          <w:rFonts w:ascii="Sylfaen" w:hAnsi="Sylfaen"/>
          <w:sz w:val="20"/>
          <w:lang w:val="hy-AM"/>
        </w:rPr>
        <w:t xml:space="preserve"> 6.2 </w:t>
      </w:r>
      <w:r w:rsidRPr="006E68AD">
        <w:rPr>
          <w:rFonts w:ascii="Sylfaen" w:hAnsi="Sylfaen" w:cs="Sylfaen"/>
          <w:sz w:val="20"/>
          <w:lang w:val="hy-AM"/>
        </w:rPr>
        <w:t>և</w:t>
      </w:r>
      <w:r w:rsidRPr="006E68AD">
        <w:rPr>
          <w:rFonts w:ascii="Sylfaen" w:hAnsi="Sylfaen"/>
          <w:sz w:val="20"/>
          <w:lang w:val="hy-AM"/>
        </w:rPr>
        <w:t xml:space="preserve"> 6.3 </w:t>
      </w:r>
      <w:r w:rsidRPr="006E68AD">
        <w:rPr>
          <w:rFonts w:ascii="Sylfaen" w:hAnsi="Sylfaen" w:cs="Sylfaen"/>
          <w:sz w:val="20"/>
          <w:lang w:val="hy-AM"/>
        </w:rPr>
        <w:t>կետերով</w:t>
      </w:r>
      <w:r w:rsidRPr="006E68AD">
        <w:rPr>
          <w:rFonts w:ascii="Sylfaen" w:hAnsi="Sylfaen"/>
          <w:sz w:val="20"/>
          <w:lang w:val="hy-AM"/>
        </w:rPr>
        <w:t xml:space="preserve"> </w:t>
      </w:r>
      <w:r w:rsidRPr="006E68AD">
        <w:rPr>
          <w:rFonts w:ascii="Sylfaen" w:hAnsi="Sylfaen" w:cs="Sylfaen"/>
          <w:sz w:val="20"/>
          <w:lang w:val="hy-AM"/>
        </w:rPr>
        <w:t>նախատեսված</w:t>
      </w:r>
      <w:r w:rsidRPr="006E68AD">
        <w:rPr>
          <w:rFonts w:ascii="Sylfaen" w:hAnsi="Sylfaen"/>
          <w:sz w:val="20"/>
          <w:lang w:val="hy-AM"/>
        </w:rPr>
        <w:t xml:space="preserve"> </w:t>
      </w:r>
      <w:r w:rsidRPr="006E68AD">
        <w:rPr>
          <w:rFonts w:ascii="Sylfaen" w:hAnsi="Sylfaen" w:cs="Sylfaen"/>
          <w:sz w:val="20"/>
          <w:lang w:val="hy-AM"/>
        </w:rPr>
        <w:t>տույժը</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տուգանքը</w:t>
      </w:r>
      <w:r w:rsidRPr="006E68AD">
        <w:rPr>
          <w:rFonts w:ascii="Sylfaen" w:hAnsi="Sylfaen"/>
          <w:sz w:val="20"/>
          <w:lang w:val="hy-AM"/>
        </w:rPr>
        <w:t xml:space="preserve"> </w:t>
      </w:r>
      <w:r w:rsidRPr="006E68AD">
        <w:rPr>
          <w:rFonts w:ascii="Sylfaen" w:hAnsi="Sylfaen" w:cs="Sylfaen"/>
          <w:sz w:val="20"/>
          <w:lang w:val="hy-AM"/>
        </w:rPr>
        <w:t>հաշվարկվում</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հաշվանցվում</w:t>
      </w:r>
      <w:r w:rsidRPr="006E68AD">
        <w:rPr>
          <w:rFonts w:ascii="Sylfaen" w:hAnsi="Sylfaen"/>
          <w:sz w:val="20"/>
          <w:lang w:val="hy-AM"/>
        </w:rPr>
        <w:t xml:space="preserve"> </w:t>
      </w:r>
      <w:r w:rsidRPr="006E68AD">
        <w:rPr>
          <w:rFonts w:ascii="Sylfaen" w:hAnsi="Sylfaen" w:cs="Sylfaen"/>
          <w:sz w:val="20"/>
          <w:lang w:val="hy-AM"/>
        </w:rPr>
        <w:t>են</w:t>
      </w:r>
      <w:r w:rsidRPr="006E68AD">
        <w:rPr>
          <w:rFonts w:ascii="Sylfaen" w:hAnsi="Sylfaen"/>
          <w:sz w:val="20"/>
          <w:lang w:val="hy-AM"/>
        </w:rPr>
        <w:t xml:space="preserve"> </w:t>
      </w:r>
      <w:r w:rsidRPr="006E68AD">
        <w:rPr>
          <w:rFonts w:ascii="Sylfaen" w:hAnsi="Sylfaen" w:cs="Sylfaen"/>
          <w:sz w:val="20"/>
          <w:lang w:val="hy-AM"/>
        </w:rPr>
        <w:t>Վաճառողին</w:t>
      </w:r>
      <w:r w:rsidRPr="006E68AD">
        <w:rPr>
          <w:rFonts w:ascii="Sylfaen" w:hAnsi="Sylfaen"/>
          <w:sz w:val="20"/>
          <w:lang w:val="hy-AM"/>
        </w:rPr>
        <w:t xml:space="preserve"> </w:t>
      </w:r>
      <w:r w:rsidRPr="006E68AD">
        <w:rPr>
          <w:rFonts w:ascii="Sylfaen" w:hAnsi="Sylfaen" w:cs="Sylfaen"/>
          <w:sz w:val="20"/>
          <w:lang w:val="hy-AM"/>
        </w:rPr>
        <w:t>վճարման</w:t>
      </w:r>
      <w:r w:rsidRPr="006E68AD">
        <w:rPr>
          <w:rFonts w:ascii="Sylfaen" w:hAnsi="Sylfaen"/>
          <w:sz w:val="20"/>
          <w:lang w:val="hy-AM"/>
        </w:rPr>
        <w:t xml:space="preserve"> </w:t>
      </w:r>
      <w:r w:rsidRPr="006E68AD">
        <w:rPr>
          <w:rFonts w:ascii="Sylfaen" w:hAnsi="Sylfaen" w:cs="Sylfaen"/>
          <w:sz w:val="20"/>
          <w:lang w:val="hy-AM"/>
        </w:rPr>
        <w:t>ենթակա</w:t>
      </w:r>
      <w:r w:rsidRPr="006E68AD">
        <w:rPr>
          <w:rFonts w:ascii="Sylfaen" w:hAnsi="Sylfaen"/>
          <w:sz w:val="20"/>
          <w:lang w:val="hy-AM"/>
        </w:rPr>
        <w:t xml:space="preserve"> </w:t>
      </w:r>
      <w:r w:rsidRPr="006E68AD">
        <w:rPr>
          <w:rFonts w:ascii="Sylfaen" w:hAnsi="Sylfaen" w:cs="Sylfaen"/>
          <w:sz w:val="20"/>
          <w:lang w:val="hy-AM"/>
        </w:rPr>
        <w:t>գումարների</w:t>
      </w:r>
      <w:r w:rsidRPr="006E68AD">
        <w:rPr>
          <w:rFonts w:ascii="Sylfaen" w:hAnsi="Sylfaen"/>
          <w:sz w:val="20"/>
          <w:lang w:val="hy-AM"/>
        </w:rPr>
        <w:t xml:space="preserve"> </w:t>
      </w:r>
      <w:r w:rsidRPr="006E68AD">
        <w:rPr>
          <w:rFonts w:ascii="Sylfaen" w:hAnsi="Sylfaen" w:cs="Sylfaen"/>
          <w:sz w:val="20"/>
          <w:lang w:val="hy-AM"/>
        </w:rPr>
        <w:t>հետ։</w:t>
      </w: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 xml:space="preserve">6.5 </w:t>
      </w:r>
      <w:r w:rsidRPr="006E68AD">
        <w:rPr>
          <w:rFonts w:ascii="Sylfaen" w:hAnsi="Sylfaen" w:cs="Sylfaen"/>
          <w:sz w:val="20"/>
          <w:lang w:val="hy-AM"/>
        </w:rPr>
        <w:t>Գնորդի</w:t>
      </w:r>
      <w:r w:rsidRPr="006E68AD">
        <w:rPr>
          <w:rFonts w:ascii="Sylfaen" w:hAnsi="Sylfaen"/>
          <w:sz w:val="20"/>
          <w:lang w:val="hy-AM"/>
        </w:rPr>
        <w:t xml:space="preserve"> </w:t>
      </w:r>
      <w:r w:rsidRPr="006E68AD">
        <w:rPr>
          <w:rFonts w:ascii="Sylfaen" w:hAnsi="Sylfaen" w:cs="Sylfaen"/>
          <w:sz w:val="20"/>
          <w:lang w:val="hy-AM"/>
        </w:rPr>
        <w:t>կողմից</w:t>
      </w:r>
      <w:r w:rsidRPr="006E68AD">
        <w:rPr>
          <w:rFonts w:ascii="Sylfaen" w:hAnsi="Sylfaen"/>
          <w:sz w:val="20"/>
          <w:lang w:val="hy-AM"/>
        </w:rPr>
        <w:t xml:space="preserve"> </w:t>
      </w:r>
      <w:r w:rsidRPr="006E68AD">
        <w:rPr>
          <w:rFonts w:ascii="Sylfaen" w:hAnsi="Sylfaen" w:cs="Sylfaen"/>
          <w:sz w:val="20"/>
          <w:lang w:val="hy-AM"/>
        </w:rPr>
        <w:t>պայմանագրի</w:t>
      </w:r>
      <w:r w:rsidRPr="006E68AD">
        <w:rPr>
          <w:rFonts w:ascii="Sylfaen" w:hAnsi="Sylfaen"/>
          <w:sz w:val="20"/>
          <w:lang w:val="hy-AM"/>
        </w:rPr>
        <w:t xml:space="preserve"> 3.3 </w:t>
      </w:r>
      <w:r w:rsidRPr="006E68AD">
        <w:rPr>
          <w:rFonts w:ascii="Sylfaen" w:hAnsi="Sylfaen" w:cs="Sylfaen"/>
          <w:sz w:val="20"/>
          <w:lang w:val="hy-AM"/>
        </w:rPr>
        <w:t>կետով</w:t>
      </w:r>
      <w:r w:rsidRPr="006E68AD">
        <w:rPr>
          <w:rFonts w:ascii="Sylfaen" w:hAnsi="Sylfaen"/>
          <w:sz w:val="20"/>
          <w:lang w:val="hy-AM"/>
        </w:rPr>
        <w:t xml:space="preserve"> </w:t>
      </w:r>
      <w:r w:rsidRPr="006E68AD">
        <w:rPr>
          <w:rFonts w:ascii="Sylfaen" w:hAnsi="Sylfaen" w:cs="Sylfaen"/>
          <w:sz w:val="20"/>
          <w:lang w:val="hy-AM"/>
        </w:rPr>
        <w:t>նախատեսված</w:t>
      </w:r>
      <w:r w:rsidRPr="006E68AD">
        <w:rPr>
          <w:rFonts w:ascii="Sylfaen" w:hAnsi="Sylfaen"/>
          <w:sz w:val="20"/>
          <w:lang w:val="hy-AM"/>
        </w:rPr>
        <w:t xml:space="preserve"> </w:t>
      </w:r>
      <w:r w:rsidRPr="006E68AD">
        <w:rPr>
          <w:rFonts w:ascii="Sylfaen" w:hAnsi="Sylfaen" w:cs="Sylfaen"/>
          <w:sz w:val="20"/>
          <w:lang w:val="hy-AM"/>
        </w:rPr>
        <w:t>ժամկետի</w:t>
      </w:r>
      <w:r w:rsidRPr="006E68AD">
        <w:rPr>
          <w:rFonts w:ascii="Sylfaen" w:hAnsi="Sylfaen"/>
          <w:sz w:val="20"/>
          <w:lang w:val="hy-AM"/>
        </w:rPr>
        <w:t xml:space="preserve"> </w:t>
      </w:r>
      <w:r w:rsidRPr="006E68AD">
        <w:rPr>
          <w:rFonts w:ascii="Sylfaen" w:hAnsi="Sylfaen" w:cs="Sylfaen"/>
          <w:sz w:val="20"/>
          <w:lang w:val="hy-AM"/>
        </w:rPr>
        <w:t>խախտման</w:t>
      </w:r>
      <w:r w:rsidRPr="006E68AD">
        <w:rPr>
          <w:rFonts w:ascii="Sylfaen" w:hAnsi="Sylfaen"/>
          <w:sz w:val="20"/>
          <w:lang w:val="hy-AM"/>
        </w:rPr>
        <w:t xml:space="preserve"> </w:t>
      </w:r>
      <w:r w:rsidRPr="006E68AD">
        <w:rPr>
          <w:rFonts w:ascii="Sylfaen" w:hAnsi="Sylfaen" w:cs="Sylfaen"/>
          <w:sz w:val="20"/>
          <w:lang w:val="hy-AM"/>
        </w:rPr>
        <w:t>համար</w:t>
      </w:r>
      <w:r w:rsidRPr="006E68AD">
        <w:rPr>
          <w:rFonts w:ascii="Sylfaen" w:hAnsi="Sylfaen"/>
          <w:sz w:val="20"/>
          <w:lang w:val="hy-AM"/>
        </w:rPr>
        <w:t xml:space="preserve"> </w:t>
      </w:r>
      <w:r w:rsidRPr="006E68AD">
        <w:rPr>
          <w:rFonts w:ascii="Sylfaen" w:hAnsi="Sylfaen" w:cs="Sylfaen"/>
          <w:sz w:val="20"/>
          <w:lang w:val="hy-AM"/>
        </w:rPr>
        <w:t>Գնորդի</w:t>
      </w:r>
      <w:r w:rsidRPr="006E68AD">
        <w:rPr>
          <w:rFonts w:ascii="Sylfaen" w:hAnsi="Sylfaen"/>
          <w:sz w:val="20"/>
          <w:lang w:val="hy-AM"/>
        </w:rPr>
        <w:t xml:space="preserve"> </w:t>
      </w:r>
      <w:r w:rsidRPr="006E68AD">
        <w:rPr>
          <w:rFonts w:ascii="Sylfaen" w:hAnsi="Sylfaen" w:cs="Sylfaen"/>
          <w:sz w:val="20"/>
          <w:lang w:val="hy-AM"/>
        </w:rPr>
        <w:t>նկատմամբ</w:t>
      </w:r>
      <w:r w:rsidRPr="006E68AD">
        <w:rPr>
          <w:rFonts w:ascii="Sylfaen" w:hAnsi="Sylfaen"/>
          <w:sz w:val="20"/>
          <w:lang w:val="hy-AM"/>
        </w:rPr>
        <w:t xml:space="preserve"> </w:t>
      </w:r>
      <w:r w:rsidRPr="006E68AD">
        <w:rPr>
          <w:rFonts w:ascii="Sylfaen" w:hAnsi="Sylfaen" w:cs="Sylfaen"/>
          <w:sz w:val="20"/>
          <w:lang w:val="hy-AM"/>
        </w:rPr>
        <w:t>յուրաքանչյուր</w:t>
      </w:r>
      <w:r w:rsidRPr="006E68AD">
        <w:rPr>
          <w:rFonts w:ascii="Sylfaen" w:hAnsi="Sylfaen"/>
          <w:sz w:val="20"/>
          <w:lang w:val="hy-AM"/>
        </w:rPr>
        <w:t xml:space="preserve"> </w:t>
      </w:r>
      <w:r w:rsidRPr="006E68AD">
        <w:rPr>
          <w:rFonts w:ascii="Sylfaen" w:hAnsi="Sylfaen" w:cs="Sylfaen"/>
          <w:sz w:val="20"/>
          <w:lang w:val="hy-AM"/>
        </w:rPr>
        <w:t>ուշացված</w:t>
      </w:r>
      <w:r w:rsidRPr="006E68AD">
        <w:rPr>
          <w:rFonts w:ascii="Sylfaen" w:hAnsi="Sylfaen"/>
          <w:sz w:val="20"/>
          <w:lang w:val="hy-AM"/>
        </w:rPr>
        <w:t xml:space="preserve"> </w:t>
      </w:r>
      <w:r w:rsidR="00DC222C" w:rsidRPr="006E68AD">
        <w:rPr>
          <w:rFonts w:ascii="Sylfaen" w:hAnsi="Sylfaen" w:cs="Sylfaen"/>
          <w:sz w:val="20"/>
          <w:lang w:val="hy-AM"/>
        </w:rPr>
        <w:t>աշխատանքային</w:t>
      </w:r>
      <w:r w:rsidR="00DC222C" w:rsidRPr="006E68AD">
        <w:rPr>
          <w:rFonts w:ascii="Sylfaen" w:hAnsi="Sylfaen"/>
          <w:sz w:val="20"/>
          <w:lang w:val="hy-AM"/>
        </w:rPr>
        <w:t xml:space="preserve"> </w:t>
      </w:r>
      <w:r w:rsidRPr="006E68AD">
        <w:rPr>
          <w:rFonts w:ascii="Sylfaen" w:hAnsi="Sylfaen" w:cs="Sylfaen"/>
          <w:sz w:val="20"/>
          <w:lang w:val="hy-AM"/>
        </w:rPr>
        <w:t>օրվա</w:t>
      </w:r>
      <w:r w:rsidRPr="006E68AD">
        <w:rPr>
          <w:rFonts w:ascii="Sylfaen" w:hAnsi="Sylfaen"/>
          <w:sz w:val="20"/>
          <w:lang w:val="hy-AM"/>
        </w:rPr>
        <w:t xml:space="preserve"> </w:t>
      </w:r>
      <w:r w:rsidRPr="006E68AD">
        <w:rPr>
          <w:rFonts w:ascii="Sylfaen" w:hAnsi="Sylfaen" w:cs="Sylfaen"/>
          <w:sz w:val="20"/>
          <w:lang w:val="hy-AM"/>
        </w:rPr>
        <w:t>համար</w:t>
      </w:r>
      <w:r w:rsidRPr="006E68AD">
        <w:rPr>
          <w:rFonts w:ascii="Sylfaen" w:hAnsi="Sylfaen"/>
          <w:sz w:val="20"/>
          <w:lang w:val="hy-AM"/>
        </w:rPr>
        <w:t xml:space="preserve"> </w:t>
      </w:r>
      <w:r w:rsidRPr="006E68AD">
        <w:rPr>
          <w:rFonts w:ascii="Sylfaen" w:hAnsi="Sylfaen" w:cs="Sylfaen"/>
          <w:sz w:val="20"/>
          <w:lang w:val="hy-AM"/>
        </w:rPr>
        <w:t>հաշվարկվում</w:t>
      </w:r>
      <w:r w:rsidRPr="006E68AD">
        <w:rPr>
          <w:rFonts w:ascii="Sylfaen" w:hAnsi="Sylfaen"/>
          <w:sz w:val="20"/>
          <w:lang w:val="hy-AM"/>
        </w:rPr>
        <w:t xml:space="preserve"> </w:t>
      </w:r>
      <w:r w:rsidRPr="006E68AD">
        <w:rPr>
          <w:rFonts w:ascii="Sylfaen" w:hAnsi="Sylfaen" w:cs="Sylfaen"/>
          <w:sz w:val="20"/>
          <w:lang w:val="hy-AM"/>
        </w:rPr>
        <w:t>է</w:t>
      </w:r>
      <w:r w:rsidRPr="006E68AD">
        <w:rPr>
          <w:rFonts w:ascii="Sylfaen" w:hAnsi="Sylfaen"/>
          <w:sz w:val="20"/>
          <w:lang w:val="hy-AM"/>
        </w:rPr>
        <w:t xml:space="preserve"> </w:t>
      </w:r>
      <w:r w:rsidRPr="006E68AD">
        <w:rPr>
          <w:rFonts w:ascii="Sylfaen" w:hAnsi="Sylfaen" w:cs="Sylfaen"/>
          <w:sz w:val="20"/>
          <w:lang w:val="hy-AM"/>
        </w:rPr>
        <w:t>տույժ</w:t>
      </w:r>
      <w:r w:rsidRPr="006E68AD">
        <w:rPr>
          <w:rFonts w:ascii="Sylfaen" w:hAnsi="Sylfaen"/>
          <w:sz w:val="20"/>
          <w:lang w:val="hy-AM"/>
        </w:rPr>
        <w:t xml:space="preserve">` </w:t>
      </w:r>
      <w:r w:rsidRPr="006E68AD">
        <w:rPr>
          <w:rFonts w:ascii="Sylfaen" w:hAnsi="Sylfaen" w:cs="Sylfaen"/>
          <w:sz w:val="20"/>
          <w:lang w:val="hy-AM"/>
        </w:rPr>
        <w:t>վճարման</w:t>
      </w:r>
      <w:r w:rsidRPr="006E68AD">
        <w:rPr>
          <w:rFonts w:ascii="Sylfaen" w:hAnsi="Sylfaen"/>
          <w:sz w:val="20"/>
          <w:lang w:val="hy-AM"/>
        </w:rPr>
        <w:t xml:space="preserve"> </w:t>
      </w:r>
      <w:r w:rsidRPr="006E68AD">
        <w:rPr>
          <w:rFonts w:ascii="Sylfaen" w:hAnsi="Sylfaen" w:cs="Sylfaen"/>
          <w:sz w:val="20"/>
          <w:lang w:val="hy-AM"/>
        </w:rPr>
        <w:t>ենթակա</w:t>
      </w:r>
      <w:r w:rsidRPr="006E68AD">
        <w:rPr>
          <w:rFonts w:ascii="Sylfaen" w:hAnsi="Sylfaen"/>
          <w:sz w:val="20"/>
          <w:lang w:val="hy-AM"/>
        </w:rPr>
        <w:t xml:space="preserve">, </w:t>
      </w:r>
      <w:r w:rsidRPr="006E68AD">
        <w:rPr>
          <w:rFonts w:ascii="Sylfaen" w:hAnsi="Sylfaen" w:cs="Sylfaen"/>
          <w:sz w:val="20"/>
          <w:lang w:val="hy-AM"/>
        </w:rPr>
        <w:t>սակայն</w:t>
      </w:r>
      <w:r w:rsidRPr="006E68AD">
        <w:rPr>
          <w:rFonts w:ascii="Sylfaen" w:hAnsi="Sylfaen"/>
          <w:sz w:val="20"/>
          <w:lang w:val="hy-AM"/>
        </w:rPr>
        <w:t xml:space="preserve"> </w:t>
      </w:r>
      <w:r w:rsidRPr="006E68AD">
        <w:rPr>
          <w:rFonts w:ascii="Sylfaen" w:hAnsi="Sylfaen" w:cs="Sylfaen"/>
          <w:sz w:val="20"/>
          <w:lang w:val="hy-AM"/>
        </w:rPr>
        <w:t>չվճարված</w:t>
      </w:r>
      <w:r w:rsidRPr="006E68AD">
        <w:rPr>
          <w:rFonts w:ascii="Sylfaen" w:hAnsi="Sylfaen"/>
          <w:sz w:val="20"/>
          <w:lang w:val="hy-AM"/>
        </w:rPr>
        <w:t xml:space="preserve"> </w:t>
      </w:r>
      <w:r w:rsidRPr="006E68AD">
        <w:rPr>
          <w:rFonts w:ascii="Sylfaen" w:hAnsi="Sylfaen" w:cs="Sylfaen"/>
          <w:sz w:val="20"/>
          <w:lang w:val="hy-AM"/>
        </w:rPr>
        <w:t>գումարի</w:t>
      </w:r>
      <w:r w:rsidRPr="006E68AD">
        <w:rPr>
          <w:rFonts w:ascii="Sylfaen" w:hAnsi="Sylfaen"/>
          <w:sz w:val="20"/>
          <w:lang w:val="hy-AM"/>
        </w:rPr>
        <w:t xml:space="preserve"> 0,05 </w:t>
      </w:r>
      <w:r w:rsidRPr="006E68AD">
        <w:rPr>
          <w:rFonts w:ascii="Sylfaen" w:hAnsi="Sylfaen" w:cs="Sylfaen"/>
          <w:sz w:val="20"/>
          <w:lang w:val="hy-AM"/>
        </w:rPr>
        <w:t>(զրո ամբողջ հինգ հարյուրերրորդական) տոկոսի</w:t>
      </w:r>
      <w:r w:rsidRPr="006E68AD">
        <w:rPr>
          <w:rFonts w:ascii="Sylfaen" w:hAnsi="Sylfaen"/>
          <w:sz w:val="20"/>
          <w:lang w:val="hy-AM"/>
        </w:rPr>
        <w:t xml:space="preserve">  </w:t>
      </w:r>
      <w:r w:rsidRPr="006E68AD">
        <w:rPr>
          <w:rFonts w:ascii="Sylfaen" w:hAnsi="Sylfaen" w:cs="Sylfaen"/>
          <w:sz w:val="20"/>
          <w:lang w:val="hy-AM"/>
        </w:rPr>
        <w:t>չափով։</w:t>
      </w: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 xml:space="preserve">6.6 </w:t>
      </w:r>
      <w:r w:rsidRPr="006E68AD">
        <w:rPr>
          <w:rFonts w:ascii="Sylfaen" w:hAnsi="Sylfaen" w:cs="Sylfaen"/>
          <w:sz w:val="20"/>
          <w:lang w:val="hy-AM"/>
        </w:rPr>
        <w:t>Պայմանագրով</w:t>
      </w:r>
      <w:r w:rsidRPr="006E68AD">
        <w:rPr>
          <w:rFonts w:ascii="Sylfaen" w:hAnsi="Sylfaen"/>
          <w:sz w:val="20"/>
          <w:lang w:val="hy-AM"/>
        </w:rPr>
        <w:t xml:space="preserve"> </w:t>
      </w:r>
      <w:r w:rsidRPr="006E68AD">
        <w:rPr>
          <w:rFonts w:ascii="Sylfaen" w:hAnsi="Sylfaen" w:cs="Sylfaen"/>
          <w:sz w:val="20"/>
          <w:lang w:val="hy-AM"/>
        </w:rPr>
        <w:t>չնախատեսված</w:t>
      </w:r>
      <w:r w:rsidRPr="006E68AD">
        <w:rPr>
          <w:rFonts w:ascii="Sylfaen" w:hAnsi="Sylfaen"/>
          <w:sz w:val="20"/>
          <w:lang w:val="hy-AM"/>
        </w:rPr>
        <w:t xml:space="preserve"> </w:t>
      </w:r>
      <w:r w:rsidRPr="006E68AD">
        <w:rPr>
          <w:rFonts w:ascii="Sylfaen" w:hAnsi="Sylfaen" w:cs="Sylfaen"/>
          <w:sz w:val="20"/>
          <w:lang w:val="hy-AM"/>
        </w:rPr>
        <w:t>դեպքերում</w:t>
      </w:r>
      <w:r w:rsidRPr="006E68AD">
        <w:rPr>
          <w:rFonts w:ascii="Sylfaen" w:hAnsi="Sylfaen"/>
          <w:sz w:val="20"/>
          <w:lang w:val="hy-AM"/>
        </w:rPr>
        <w:t xml:space="preserve"> </w:t>
      </w:r>
      <w:r w:rsidRPr="006E68AD">
        <w:rPr>
          <w:rFonts w:ascii="Sylfaen" w:hAnsi="Sylfaen" w:cs="Sylfaen"/>
          <w:sz w:val="20"/>
          <w:lang w:val="hy-AM"/>
        </w:rPr>
        <w:t>կողմերն</w:t>
      </w:r>
      <w:r w:rsidRPr="006E68AD">
        <w:rPr>
          <w:rFonts w:ascii="Sylfaen" w:hAnsi="Sylfaen"/>
          <w:sz w:val="20"/>
          <w:lang w:val="hy-AM"/>
        </w:rPr>
        <w:t xml:space="preserve"> </w:t>
      </w:r>
      <w:r w:rsidRPr="006E68AD">
        <w:rPr>
          <w:rFonts w:ascii="Sylfaen" w:hAnsi="Sylfaen" w:cs="Sylfaen"/>
          <w:sz w:val="20"/>
          <w:lang w:val="hy-AM"/>
        </w:rPr>
        <w:t>իրենց</w:t>
      </w:r>
      <w:r w:rsidRPr="006E68AD">
        <w:rPr>
          <w:rFonts w:ascii="Sylfaen" w:hAnsi="Sylfaen"/>
          <w:sz w:val="20"/>
          <w:lang w:val="hy-AM"/>
        </w:rPr>
        <w:t xml:space="preserve"> </w:t>
      </w:r>
      <w:r w:rsidRPr="006E68AD">
        <w:rPr>
          <w:rFonts w:ascii="Sylfaen" w:hAnsi="Sylfaen" w:cs="Sylfaen"/>
          <w:sz w:val="20"/>
          <w:lang w:val="hy-AM"/>
        </w:rPr>
        <w:t>պարտավորությունները</w:t>
      </w:r>
      <w:r w:rsidRPr="006E68AD">
        <w:rPr>
          <w:rFonts w:ascii="Sylfaen" w:hAnsi="Sylfaen"/>
          <w:sz w:val="20"/>
          <w:lang w:val="hy-AM"/>
        </w:rPr>
        <w:t xml:space="preserve"> </w:t>
      </w:r>
      <w:r w:rsidRPr="006E68AD">
        <w:rPr>
          <w:rFonts w:ascii="Sylfaen" w:hAnsi="Sylfaen" w:cs="Sylfaen"/>
          <w:sz w:val="20"/>
          <w:lang w:val="hy-AM"/>
        </w:rPr>
        <w:t>չկատարելու</w:t>
      </w:r>
      <w:r w:rsidRPr="006E68AD">
        <w:rPr>
          <w:rFonts w:ascii="Sylfaen" w:hAnsi="Sylfaen"/>
          <w:sz w:val="20"/>
          <w:lang w:val="hy-AM"/>
        </w:rPr>
        <w:t xml:space="preserve"> </w:t>
      </w:r>
      <w:r w:rsidRPr="006E68AD">
        <w:rPr>
          <w:rFonts w:ascii="Sylfaen" w:hAnsi="Sylfaen" w:cs="Sylfaen"/>
          <w:sz w:val="20"/>
          <w:lang w:val="hy-AM"/>
        </w:rPr>
        <w:t>կամ</w:t>
      </w:r>
      <w:r w:rsidRPr="006E68AD">
        <w:rPr>
          <w:rFonts w:ascii="Sylfaen" w:hAnsi="Sylfaen"/>
          <w:sz w:val="20"/>
          <w:lang w:val="hy-AM"/>
        </w:rPr>
        <w:t xml:space="preserve"> </w:t>
      </w:r>
      <w:r w:rsidRPr="006E68AD">
        <w:rPr>
          <w:rFonts w:ascii="Sylfaen" w:hAnsi="Sylfaen" w:cs="Sylfaen"/>
          <w:sz w:val="20"/>
          <w:lang w:val="hy-AM"/>
        </w:rPr>
        <w:t>ոչ</w:t>
      </w:r>
      <w:r w:rsidRPr="006E68AD">
        <w:rPr>
          <w:rFonts w:ascii="Sylfaen" w:hAnsi="Sylfaen"/>
          <w:sz w:val="20"/>
          <w:lang w:val="hy-AM"/>
        </w:rPr>
        <w:t xml:space="preserve"> </w:t>
      </w:r>
      <w:r w:rsidRPr="006E68AD">
        <w:rPr>
          <w:rFonts w:ascii="Sylfaen" w:hAnsi="Sylfaen" w:cs="Sylfaen"/>
          <w:sz w:val="20"/>
          <w:lang w:val="hy-AM"/>
        </w:rPr>
        <w:t>պատշաճ</w:t>
      </w:r>
      <w:r w:rsidRPr="006E68AD">
        <w:rPr>
          <w:rFonts w:ascii="Sylfaen" w:hAnsi="Sylfaen"/>
          <w:sz w:val="20"/>
          <w:lang w:val="hy-AM"/>
        </w:rPr>
        <w:t xml:space="preserve"> </w:t>
      </w:r>
      <w:r w:rsidRPr="006E68AD">
        <w:rPr>
          <w:rFonts w:ascii="Sylfaen" w:hAnsi="Sylfaen" w:cs="Sylfaen"/>
          <w:sz w:val="20"/>
          <w:lang w:val="hy-AM"/>
        </w:rPr>
        <w:t>կատարելու</w:t>
      </w:r>
      <w:r w:rsidRPr="006E68AD">
        <w:rPr>
          <w:rFonts w:ascii="Sylfaen" w:hAnsi="Sylfaen"/>
          <w:sz w:val="20"/>
          <w:lang w:val="hy-AM"/>
        </w:rPr>
        <w:t xml:space="preserve"> </w:t>
      </w:r>
      <w:r w:rsidRPr="006E68AD">
        <w:rPr>
          <w:rFonts w:ascii="Sylfaen" w:hAnsi="Sylfaen" w:cs="Sylfaen"/>
          <w:sz w:val="20"/>
          <w:lang w:val="hy-AM"/>
        </w:rPr>
        <w:t>համար</w:t>
      </w:r>
      <w:r w:rsidRPr="006E68AD">
        <w:rPr>
          <w:rFonts w:ascii="Sylfaen" w:hAnsi="Sylfaen"/>
          <w:sz w:val="20"/>
          <w:lang w:val="hy-AM"/>
        </w:rPr>
        <w:t xml:space="preserve"> </w:t>
      </w:r>
      <w:r w:rsidRPr="006E68AD">
        <w:rPr>
          <w:rFonts w:ascii="Sylfaen" w:hAnsi="Sylfaen" w:cs="Sylfaen"/>
          <w:sz w:val="20"/>
          <w:lang w:val="hy-AM"/>
        </w:rPr>
        <w:t>պատասխանատվություն</w:t>
      </w:r>
      <w:r w:rsidRPr="006E68AD">
        <w:rPr>
          <w:rFonts w:ascii="Sylfaen" w:hAnsi="Sylfaen"/>
          <w:sz w:val="20"/>
          <w:lang w:val="hy-AM"/>
        </w:rPr>
        <w:t xml:space="preserve"> </w:t>
      </w:r>
      <w:r w:rsidRPr="006E68AD">
        <w:rPr>
          <w:rFonts w:ascii="Sylfaen" w:hAnsi="Sylfaen" w:cs="Sylfaen"/>
          <w:sz w:val="20"/>
          <w:lang w:val="hy-AM"/>
        </w:rPr>
        <w:t>են</w:t>
      </w:r>
      <w:r w:rsidRPr="006E68AD">
        <w:rPr>
          <w:rFonts w:ascii="Sylfaen" w:hAnsi="Sylfaen"/>
          <w:sz w:val="20"/>
          <w:lang w:val="hy-AM"/>
        </w:rPr>
        <w:t xml:space="preserve"> </w:t>
      </w:r>
      <w:r w:rsidRPr="006E68AD">
        <w:rPr>
          <w:rFonts w:ascii="Sylfaen" w:hAnsi="Sylfaen" w:cs="Sylfaen"/>
          <w:sz w:val="20"/>
          <w:lang w:val="hy-AM"/>
        </w:rPr>
        <w:t>կրում</w:t>
      </w:r>
      <w:r w:rsidRPr="006E68AD">
        <w:rPr>
          <w:rFonts w:ascii="Sylfaen" w:hAnsi="Sylfaen"/>
          <w:sz w:val="20"/>
          <w:lang w:val="hy-AM"/>
        </w:rPr>
        <w:t xml:space="preserve"> </w:t>
      </w:r>
      <w:r w:rsidRPr="006E68AD">
        <w:rPr>
          <w:rFonts w:ascii="Sylfaen" w:hAnsi="Sylfaen" w:cs="Sylfaen"/>
          <w:sz w:val="20"/>
          <w:lang w:val="hy-AM"/>
        </w:rPr>
        <w:t>ՀՀ</w:t>
      </w:r>
      <w:r w:rsidRPr="006E68AD">
        <w:rPr>
          <w:rFonts w:ascii="Sylfaen" w:hAnsi="Sylfaen"/>
          <w:sz w:val="20"/>
          <w:lang w:val="hy-AM"/>
        </w:rPr>
        <w:t xml:space="preserve"> </w:t>
      </w:r>
      <w:r w:rsidRPr="006E68AD">
        <w:rPr>
          <w:rFonts w:ascii="Sylfaen" w:hAnsi="Sylfaen" w:cs="Sylfaen"/>
          <w:sz w:val="20"/>
          <w:lang w:val="hy-AM"/>
        </w:rPr>
        <w:t>օրենսդրությամբ</w:t>
      </w:r>
      <w:r w:rsidRPr="006E68AD">
        <w:rPr>
          <w:rFonts w:ascii="Sylfaen" w:hAnsi="Sylfaen"/>
          <w:sz w:val="20"/>
          <w:lang w:val="hy-AM"/>
        </w:rPr>
        <w:t xml:space="preserve"> </w:t>
      </w:r>
      <w:r w:rsidRPr="006E68AD">
        <w:rPr>
          <w:rFonts w:ascii="Sylfaen" w:hAnsi="Sylfaen" w:cs="Sylfaen"/>
          <w:sz w:val="20"/>
          <w:lang w:val="hy-AM"/>
        </w:rPr>
        <w:t>սահմանված</w:t>
      </w:r>
      <w:r w:rsidRPr="006E68AD">
        <w:rPr>
          <w:rFonts w:ascii="Sylfaen" w:hAnsi="Sylfaen"/>
          <w:sz w:val="20"/>
          <w:lang w:val="hy-AM"/>
        </w:rPr>
        <w:t xml:space="preserve"> </w:t>
      </w:r>
      <w:r w:rsidRPr="006E68AD">
        <w:rPr>
          <w:rFonts w:ascii="Sylfaen" w:hAnsi="Sylfaen" w:cs="Sylfaen"/>
          <w:sz w:val="20"/>
          <w:lang w:val="hy-AM"/>
        </w:rPr>
        <w:t>կարգով։</w:t>
      </w:r>
    </w:p>
    <w:p w:rsidR="00606A9F" w:rsidRPr="006E68AD" w:rsidRDefault="00606A9F" w:rsidP="00606A9F">
      <w:pPr>
        <w:ind w:firstLine="709"/>
        <w:jc w:val="both"/>
        <w:rPr>
          <w:rFonts w:ascii="Sylfaen" w:hAnsi="Sylfaen"/>
          <w:sz w:val="20"/>
          <w:lang w:val="hy-AM"/>
        </w:rPr>
      </w:pPr>
      <w:r w:rsidRPr="006E68AD">
        <w:rPr>
          <w:rFonts w:ascii="Sylfaen" w:hAnsi="Sylfaen"/>
          <w:sz w:val="20"/>
          <w:lang w:val="hy-AM"/>
        </w:rPr>
        <w:t xml:space="preserve">6.7 </w:t>
      </w:r>
      <w:r w:rsidRPr="006E68AD">
        <w:rPr>
          <w:rFonts w:ascii="Sylfaen" w:hAnsi="Sylfaen" w:cs="Sylfaen"/>
          <w:sz w:val="20"/>
          <w:lang w:val="hy-AM"/>
        </w:rPr>
        <w:t>Տույժերի</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կամ</w:t>
      </w:r>
      <w:r w:rsidRPr="006E68AD">
        <w:rPr>
          <w:rFonts w:ascii="Sylfaen" w:hAnsi="Sylfaen"/>
          <w:sz w:val="20"/>
          <w:lang w:val="hy-AM"/>
        </w:rPr>
        <w:t xml:space="preserve">) </w:t>
      </w:r>
      <w:r w:rsidRPr="006E68AD">
        <w:rPr>
          <w:rFonts w:ascii="Sylfaen" w:hAnsi="Sylfaen" w:cs="Sylfaen"/>
          <w:sz w:val="20"/>
          <w:lang w:val="hy-AM"/>
        </w:rPr>
        <w:t>տուգանքի</w:t>
      </w:r>
      <w:r w:rsidRPr="006E68AD">
        <w:rPr>
          <w:rFonts w:ascii="Sylfaen" w:hAnsi="Sylfaen"/>
          <w:sz w:val="20"/>
          <w:lang w:val="hy-AM"/>
        </w:rPr>
        <w:t xml:space="preserve"> </w:t>
      </w:r>
      <w:r w:rsidRPr="006E68AD">
        <w:rPr>
          <w:rFonts w:ascii="Sylfaen" w:hAnsi="Sylfaen" w:cs="Sylfaen"/>
          <w:sz w:val="20"/>
          <w:lang w:val="hy-AM"/>
        </w:rPr>
        <w:t>վճարումը</w:t>
      </w:r>
      <w:r w:rsidRPr="006E68AD">
        <w:rPr>
          <w:rFonts w:ascii="Sylfaen" w:hAnsi="Sylfaen"/>
          <w:sz w:val="20"/>
          <w:lang w:val="hy-AM"/>
        </w:rPr>
        <w:t xml:space="preserve"> </w:t>
      </w:r>
      <w:r w:rsidRPr="006E68AD">
        <w:rPr>
          <w:rFonts w:ascii="Sylfaen" w:hAnsi="Sylfaen" w:cs="Sylfaen"/>
          <w:sz w:val="20"/>
          <w:lang w:val="hy-AM"/>
        </w:rPr>
        <w:t>Կողմերին</w:t>
      </w:r>
      <w:r w:rsidRPr="006E68AD">
        <w:rPr>
          <w:rFonts w:ascii="Sylfaen" w:hAnsi="Sylfaen"/>
          <w:sz w:val="20"/>
          <w:lang w:val="hy-AM"/>
        </w:rPr>
        <w:t xml:space="preserve"> </w:t>
      </w:r>
      <w:r w:rsidRPr="006E68AD">
        <w:rPr>
          <w:rFonts w:ascii="Sylfaen" w:hAnsi="Sylfaen" w:cs="Sylfaen"/>
          <w:sz w:val="20"/>
          <w:lang w:val="hy-AM"/>
        </w:rPr>
        <w:t>չի</w:t>
      </w:r>
      <w:r w:rsidRPr="006E68AD">
        <w:rPr>
          <w:rFonts w:ascii="Sylfaen" w:hAnsi="Sylfaen"/>
          <w:sz w:val="20"/>
          <w:lang w:val="hy-AM"/>
        </w:rPr>
        <w:t xml:space="preserve"> </w:t>
      </w:r>
      <w:r w:rsidRPr="006E68AD">
        <w:rPr>
          <w:rFonts w:ascii="Sylfaen" w:hAnsi="Sylfaen" w:cs="Sylfaen"/>
          <w:sz w:val="20"/>
          <w:lang w:val="hy-AM"/>
        </w:rPr>
        <w:t>ազատում</w:t>
      </w:r>
      <w:r w:rsidRPr="006E68AD">
        <w:rPr>
          <w:rFonts w:ascii="Sylfaen" w:hAnsi="Sylfaen"/>
          <w:sz w:val="20"/>
          <w:lang w:val="hy-AM"/>
        </w:rPr>
        <w:t xml:space="preserve"> </w:t>
      </w:r>
      <w:r w:rsidRPr="006E68AD">
        <w:rPr>
          <w:rFonts w:ascii="Sylfaen" w:hAnsi="Sylfaen" w:cs="Sylfaen"/>
          <w:sz w:val="20"/>
          <w:lang w:val="hy-AM"/>
        </w:rPr>
        <w:t>իրենց</w:t>
      </w:r>
      <w:r w:rsidRPr="006E68AD">
        <w:rPr>
          <w:rFonts w:ascii="Sylfaen" w:hAnsi="Sylfaen"/>
          <w:sz w:val="20"/>
          <w:lang w:val="hy-AM"/>
        </w:rPr>
        <w:t xml:space="preserve"> </w:t>
      </w:r>
      <w:r w:rsidRPr="006E68AD">
        <w:rPr>
          <w:rFonts w:ascii="Sylfaen" w:hAnsi="Sylfaen" w:cs="Sylfaen"/>
          <w:sz w:val="20"/>
          <w:lang w:val="hy-AM"/>
        </w:rPr>
        <w:t>պայմանագրային</w:t>
      </w:r>
      <w:r w:rsidRPr="006E68AD">
        <w:rPr>
          <w:rFonts w:ascii="Sylfaen" w:hAnsi="Sylfaen"/>
          <w:sz w:val="20"/>
          <w:lang w:val="hy-AM"/>
        </w:rPr>
        <w:t xml:space="preserve"> </w:t>
      </w:r>
      <w:r w:rsidRPr="006E68AD">
        <w:rPr>
          <w:rFonts w:ascii="Sylfaen" w:hAnsi="Sylfaen" w:cs="Sylfaen"/>
          <w:sz w:val="20"/>
          <w:lang w:val="hy-AM"/>
        </w:rPr>
        <w:t>պարտվորությունները</w:t>
      </w:r>
      <w:r w:rsidRPr="006E68AD">
        <w:rPr>
          <w:rFonts w:ascii="Sylfaen" w:hAnsi="Sylfaen"/>
          <w:sz w:val="20"/>
          <w:lang w:val="hy-AM"/>
        </w:rPr>
        <w:t xml:space="preserve"> </w:t>
      </w:r>
      <w:r w:rsidRPr="006E68AD">
        <w:rPr>
          <w:rFonts w:ascii="Sylfaen" w:hAnsi="Sylfaen" w:cs="Sylfaen"/>
          <w:sz w:val="20"/>
          <w:lang w:val="hy-AM"/>
        </w:rPr>
        <w:t>լրիվ</w:t>
      </w:r>
      <w:r w:rsidRPr="006E68AD">
        <w:rPr>
          <w:rFonts w:ascii="Sylfaen" w:hAnsi="Sylfaen"/>
          <w:sz w:val="20"/>
          <w:lang w:val="hy-AM"/>
        </w:rPr>
        <w:t xml:space="preserve"> </w:t>
      </w:r>
      <w:r w:rsidRPr="006E68AD">
        <w:rPr>
          <w:rFonts w:ascii="Sylfaen" w:hAnsi="Sylfaen" w:cs="Sylfaen"/>
          <w:sz w:val="20"/>
          <w:lang w:val="hy-AM"/>
        </w:rPr>
        <w:t>կատարելուց։</w:t>
      </w:r>
    </w:p>
    <w:p w:rsidR="00606A9F" w:rsidRPr="006E68AD" w:rsidRDefault="00606A9F" w:rsidP="00606A9F">
      <w:pPr>
        <w:ind w:firstLine="709"/>
        <w:jc w:val="both"/>
        <w:rPr>
          <w:rFonts w:ascii="Sylfaen" w:hAnsi="Sylfaen"/>
          <w:sz w:val="20"/>
          <w:lang w:val="hy-AM"/>
        </w:rPr>
      </w:pPr>
    </w:p>
    <w:p w:rsidR="00606A9F" w:rsidRPr="006E68AD" w:rsidRDefault="00606A9F" w:rsidP="00606A9F">
      <w:pPr>
        <w:ind w:firstLine="709"/>
        <w:jc w:val="both"/>
        <w:rPr>
          <w:rFonts w:ascii="Sylfaen" w:hAnsi="Sylfaen"/>
          <w:sz w:val="20"/>
          <w:lang w:val="hy-AM"/>
        </w:rPr>
      </w:pPr>
    </w:p>
    <w:p w:rsidR="00606A9F" w:rsidRPr="006E68AD" w:rsidRDefault="00606A9F" w:rsidP="00606A9F">
      <w:pPr>
        <w:ind w:firstLine="709"/>
        <w:jc w:val="center"/>
        <w:rPr>
          <w:rFonts w:ascii="Sylfaen" w:hAnsi="Sylfaen"/>
          <w:b/>
          <w:sz w:val="20"/>
          <w:lang w:val="hy-AM"/>
        </w:rPr>
      </w:pPr>
      <w:r w:rsidRPr="006E68AD">
        <w:rPr>
          <w:rFonts w:ascii="Sylfaen" w:hAnsi="Sylfaen"/>
          <w:b/>
          <w:sz w:val="20"/>
          <w:lang w:val="hy-AM"/>
        </w:rPr>
        <w:t xml:space="preserve">7. </w:t>
      </w:r>
      <w:r w:rsidRPr="006E68AD">
        <w:rPr>
          <w:rFonts w:ascii="Sylfaen" w:hAnsi="Sylfaen" w:cs="Sylfaen"/>
          <w:b/>
          <w:sz w:val="20"/>
          <w:lang w:val="hy-AM"/>
        </w:rPr>
        <w:t>ԱՆՀԱՂԹԱՀԱՐԵԼԻ</w:t>
      </w:r>
      <w:r w:rsidRPr="006E68AD">
        <w:rPr>
          <w:rFonts w:ascii="Sylfaen" w:hAnsi="Sylfaen"/>
          <w:b/>
          <w:sz w:val="20"/>
          <w:lang w:val="hy-AM"/>
        </w:rPr>
        <w:t xml:space="preserve"> </w:t>
      </w:r>
      <w:r w:rsidRPr="006E68AD">
        <w:rPr>
          <w:rFonts w:ascii="Sylfaen" w:hAnsi="Sylfaen" w:cs="Sylfaen"/>
          <w:b/>
          <w:sz w:val="20"/>
          <w:lang w:val="hy-AM"/>
        </w:rPr>
        <w:t>ՈՒԺԻ</w:t>
      </w:r>
      <w:r w:rsidRPr="006E68AD">
        <w:rPr>
          <w:rFonts w:ascii="Sylfaen" w:hAnsi="Sylfaen"/>
          <w:b/>
          <w:sz w:val="20"/>
          <w:lang w:val="hy-AM"/>
        </w:rPr>
        <w:t xml:space="preserve"> </w:t>
      </w:r>
      <w:r w:rsidRPr="006E68AD">
        <w:rPr>
          <w:rFonts w:ascii="Sylfaen" w:hAnsi="Sylfaen" w:cs="Sylfaen"/>
          <w:b/>
          <w:sz w:val="20"/>
          <w:lang w:val="hy-AM"/>
        </w:rPr>
        <w:t>ԱԶԴԵՑՈՒԹՅՈՒՆԸ</w:t>
      </w:r>
      <w:r w:rsidRPr="006E68AD">
        <w:rPr>
          <w:rFonts w:ascii="Sylfaen" w:hAnsi="Sylfaen"/>
          <w:b/>
          <w:sz w:val="20"/>
          <w:lang w:val="hy-AM"/>
        </w:rPr>
        <w:t xml:space="preserve"> (</w:t>
      </w:r>
      <w:r w:rsidRPr="006E68AD">
        <w:rPr>
          <w:rFonts w:ascii="Sylfaen" w:hAnsi="Sylfaen" w:cs="Sylfaen"/>
          <w:b/>
          <w:sz w:val="20"/>
          <w:lang w:val="hy-AM"/>
        </w:rPr>
        <w:t>ՖՈՐՍ</w:t>
      </w:r>
      <w:r w:rsidRPr="006E68AD">
        <w:rPr>
          <w:rFonts w:ascii="Sylfaen" w:hAnsi="Sylfaen"/>
          <w:b/>
          <w:sz w:val="20"/>
          <w:lang w:val="hy-AM"/>
        </w:rPr>
        <w:t>-</w:t>
      </w:r>
      <w:r w:rsidRPr="006E68AD">
        <w:rPr>
          <w:rFonts w:ascii="Sylfaen" w:hAnsi="Sylfaen" w:cs="Sylfaen"/>
          <w:b/>
          <w:sz w:val="20"/>
          <w:lang w:val="hy-AM"/>
        </w:rPr>
        <w:t>ՄԱԺՈՐ</w:t>
      </w:r>
      <w:r w:rsidRPr="006E68AD">
        <w:rPr>
          <w:rFonts w:ascii="Sylfaen" w:hAnsi="Sylfaen"/>
          <w:b/>
          <w:sz w:val="20"/>
          <w:lang w:val="hy-AM"/>
        </w:rPr>
        <w:t>)</w:t>
      </w:r>
    </w:p>
    <w:p w:rsidR="00606A9F" w:rsidRPr="006E68AD" w:rsidRDefault="00606A9F" w:rsidP="00606A9F">
      <w:pPr>
        <w:ind w:firstLine="709"/>
        <w:jc w:val="center"/>
        <w:rPr>
          <w:rFonts w:ascii="Sylfaen" w:hAnsi="Sylfaen"/>
          <w:b/>
          <w:sz w:val="20"/>
          <w:lang w:val="hy-AM"/>
        </w:rPr>
      </w:pPr>
    </w:p>
    <w:p w:rsidR="00606A9F" w:rsidRPr="006E68AD" w:rsidRDefault="00606A9F" w:rsidP="00606A9F">
      <w:pPr>
        <w:ind w:firstLine="709"/>
        <w:jc w:val="both"/>
        <w:rPr>
          <w:rFonts w:ascii="Sylfaen" w:hAnsi="Sylfaen"/>
          <w:sz w:val="20"/>
          <w:lang w:val="hy-AM"/>
        </w:rPr>
      </w:pPr>
      <w:r w:rsidRPr="006E68AD">
        <w:rPr>
          <w:rFonts w:ascii="Sylfaen" w:hAnsi="Sylfaen" w:cs="Sylfaen"/>
          <w:sz w:val="20"/>
          <w:lang w:val="hy-AM"/>
        </w:rPr>
        <w:t>Պայմանագրով</w:t>
      </w:r>
      <w:r w:rsidRPr="006E68AD">
        <w:rPr>
          <w:rFonts w:ascii="Sylfaen" w:hAnsi="Sylfaen"/>
          <w:sz w:val="20"/>
          <w:lang w:val="hy-AM"/>
        </w:rPr>
        <w:t xml:space="preserve"> </w:t>
      </w:r>
      <w:r w:rsidRPr="006E68AD">
        <w:rPr>
          <w:rFonts w:ascii="Sylfaen" w:hAnsi="Sylfaen" w:cs="Sylfaen"/>
          <w:sz w:val="20"/>
          <w:lang w:val="hy-AM"/>
        </w:rPr>
        <w:t>պարտավորություններն</w:t>
      </w:r>
      <w:r w:rsidRPr="006E68AD">
        <w:rPr>
          <w:rFonts w:ascii="Sylfaen" w:hAnsi="Sylfaen"/>
          <w:sz w:val="20"/>
          <w:lang w:val="hy-AM"/>
        </w:rPr>
        <w:t xml:space="preserve"> </w:t>
      </w:r>
      <w:r w:rsidRPr="006E68AD">
        <w:rPr>
          <w:rFonts w:ascii="Sylfaen" w:hAnsi="Sylfaen" w:cs="Sylfaen"/>
          <w:sz w:val="20"/>
          <w:lang w:val="hy-AM"/>
        </w:rPr>
        <w:t>ամբողջությամբ</w:t>
      </w:r>
      <w:r w:rsidRPr="006E68AD">
        <w:rPr>
          <w:rFonts w:ascii="Sylfaen" w:hAnsi="Sylfaen"/>
          <w:sz w:val="20"/>
          <w:lang w:val="hy-AM"/>
        </w:rPr>
        <w:t xml:space="preserve"> </w:t>
      </w:r>
      <w:r w:rsidRPr="006E68AD">
        <w:rPr>
          <w:rFonts w:ascii="Sylfaen" w:hAnsi="Sylfaen" w:cs="Sylfaen"/>
          <w:sz w:val="20"/>
          <w:lang w:val="hy-AM"/>
        </w:rPr>
        <w:t>կամ</w:t>
      </w:r>
      <w:r w:rsidRPr="006E68AD">
        <w:rPr>
          <w:rFonts w:ascii="Sylfaen" w:hAnsi="Sylfaen"/>
          <w:sz w:val="20"/>
          <w:lang w:val="hy-AM"/>
        </w:rPr>
        <w:t xml:space="preserve"> </w:t>
      </w:r>
      <w:r w:rsidRPr="006E68AD">
        <w:rPr>
          <w:rFonts w:ascii="Sylfaen" w:hAnsi="Sylfaen" w:cs="Sylfaen"/>
          <w:sz w:val="20"/>
          <w:lang w:val="hy-AM"/>
        </w:rPr>
        <w:t>մասնակիորեն</w:t>
      </w:r>
      <w:r w:rsidRPr="006E68AD">
        <w:rPr>
          <w:rFonts w:ascii="Sylfaen" w:hAnsi="Sylfaen"/>
          <w:sz w:val="20"/>
          <w:lang w:val="hy-AM"/>
        </w:rPr>
        <w:t xml:space="preserve"> </w:t>
      </w:r>
      <w:r w:rsidRPr="006E68AD">
        <w:rPr>
          <w:rFonts w:ascii="Sylfaen" w:hAnsi="Sylfaen" w:cs="Sylfaen"/>
          <w:sz w:val="20"/>
          <w:lang w:val="hy-AM"/>
        </w:rPr>
        <w:t>չկատարելու</w:t>
      </w:r>
      <w:r w:rsidRPr="006E68AD">
        <w:rPr>
          <w:rFonts w:ascii="Sylfaen" w:hAnsi="Sylfaen"/>
          <w:sz w:val="20"/>
          <w:lang w:val="hy-AM"/>
        </w:rPr>
        <w:t xml:space="preserve"> </w:t>
      </w:r>
      <w:r w:rsidRPr="006E68AD">
        <w:rPr>
          <w:rFonts w:ascii="Sylfaen" w:hAnsi="Sylfaen" w:cs="Sylfaen"/>
          <w:sz w:val="20"/>
          <w:lang w:val="hy-AM"/>
        </w:rPr>
        <w:t>համար</w:t>
      </w:r>
      <w:r w:rsidRPr="006E68AD">
        <w:rPr>
          <w:rFonts w:ascii="Sylfaen" w:hAnsi="Sylfaen"/>
          <w:sz w:val="20"/>
          <w:lang w:val="hy-AM"/>
        </w:rPr>
        <w:t xml:space="preserve"> </w:t>
      </w:r>
      <w:r w:rsidRPr="006E68AD">
        <w:rPr>
          <w:rFonts w:ascii="Sylfaen" w:hAnsi="Sylfaen" w:cs="Sylfaen"/>
          <w:sz w:val="20"/>
          <w:lang w:val="hy-AM"/>
        </w:rPr>
        <w:t>կողմերն</w:t>
      </w:r>
      <w:r w:rsidRPr="006E68AD">
        <w:rPr>
          <w:rFonts w:ascii="Sylfaen" w:hAnsi="Sylfaen"/>
          <w:sz w:val="20"/>
          <w:lang w:val="hy-AM"/>
        </w:rPr>
        <w:t xml:space="preserve"> </w:t>
      </w:r>
      <w:r w:rsidRPr="006E68AD">
        <w:rPr>
          <w:rFonts w:ascii="Sylfaen" w:hAnsi="Sylfaen" w:cs="Sylfaen"/>
          <w:sz w:val="20"/>
          <w:lang w:val="hy-AM"/>
        </w:rPr>
        <w:t>ազատվում</w:t>
      </w:r>
      <w:r w:rsidRPr="006E68AD">
        <w:rPr>
          <w:rFonts w:ascii="Sylfaen" w:hAnsi="Sylfaen"/>
          <w:sz w:val="20"/>
          <w:lang w:val="hy-AM"/>
        </w:rPr>
        <w:t xml:space="preserve"> </w:t>
      </w:r>
      <w:r w:rsidRPr="006E68AD">
        <w:rPr>
          <w:rFonts w:ascii="Sylfaen" w:hAnsi="Sylfaen" w:cs="Sylfaen"/>
          <w:sz w:val="20"/>
          <w:lang w:val="hy-AM"/>
        </w:rPr>
        <w:t>են</w:t>
      </w:r>
      <w:r w:rsidRPr="006E68AD">
        <w:rPr>
          <w:rFonts w:ascii="Sylfaen" w:hAnsi="Sylfaen"/>
          <w:sz w:val="20"/>
          <w:lang w:val="hy-AM"/>
        </w:rPr>
        <w:t xml:space="preserve"> </w:t>
      </w:r>
      <w:r w:rsidRPr="006E68AD">
        <w:rPr>
          <w:rFonts w:ascii="Sylfaen" w:hAnsi="Sylfaen" w:cs="Sylfaen"/>
          <w:sz w:val="20"/>
          <w:lang w:val="hy-AM"/>
        </w:rPr>
        <w:t>պատասխանատվությունից</w:t>
      </w:r>
      <w:r w:rsidRPr="006E68AD">
        <w:rPr>
          <w:rFonts w:ascii="Sylfaen" w:hAnsi="Sylfaen"/>
          <w:sz w:val="20"/>
          <w:lang w:val="hy-AM"/>
        </w:rPr>
        <w:t xml:space="preserve">, </w:t>
      </w:r>
      <w:r w:rsidRPr="006E68AD">
        <w:rPr>
          <w:rFonts w:ascii="Sylfaen" w:hAnsi="Sylfaen" w:cs="Sylfaen"/>
          <w:sz w:val="20"/>
          <w:lang w:val="hy-AM"/>
        </w:rPr>
        <w:t>եթե</w:t>
      </w:r>
      <w:r w:rsidRPr="006E68AD">
        <w:rPr>
          <w:rFonts w:ascii="Sylfaen" w:hAnsi="Sylfaen"/>
          <w:sz w:val="20"/>
          <w:lang w:val="hy-AM"/>
        </w:rPr>
        <w:t xml:space="preserve"> </w:t>
      </w:r>
      <w:r w:rsidRPr="006E68AD">
        <w:rPr>
          <w:rFonts w:ascii="Sylfaen" w:hAnsi="Sylfaen" w:cs="Sylfaen"/>
          <w:sz w:val="20"/>
          <w:lang w:val="hy-AM"/>
        </w:rPr>
        <w:t>դա</w:t>
      </w:r>
      <w:r w:rsidRPr="006E68AD">
        <w:rPr>
          <w:rFonts w:ascii="Sylfaen" w:hAnsi="Sylfaen"/>
          <w:sz w:val="20"/>
          <w:lang w:val="hy-AM"/>
        </w:rPr>
        <w:t xml:space="preserve"> </w:t>
      </w:r>
      <w:r w:rsidRPr="006E68AD">
        <w:rPr>
          <w:rFonts w:ascii="Sylfaen" w:hAnsi="Sylfaen" w:cs="Sylfaen"/>
          <w:sz w:val="20"/>
          <w:lang w:val="hy-AM"/>
        </w:rPr>
        <w:t>եղել</w:t>
      </w:r>
      <w:r w:rsidRPr="006E68AD">
        <w:rPr>
          <w:rFonts w:ascii="Sylfaen" w:hAnsi="Sylfaen"/>
          <w:sz w:val="20"/>
          <w:lang w:val="hy-AM"/>
        </w:rPr>
        <w:t xml:space="preserve"> </w:t>
      </w:r>
      <w:r w:rsidRPr="006E68AD">
        <w:rPr>
          <w:rFonts w:ascii="Sylfaen" w:hAnsi="Sylfaen" w:cs="Sylfaen"/>
          <w:sz w:val="20"/>
          <w:lang w:val="hy-AM"/>
        </w:rPr>
        <w:t>է</w:t>
      </w:r>
      <w:r w:rsidRPr="006E68AD">
        <w:rPr>
          <w:rFonts w:ascii="Sylfaen" w:hAnsi="Sylfaen"/>
          <w:sz w:val="20"/>
          <w:lang w:val="hy-AM"/>
        </w:rPr>
        <w:t xml:space="preserve"> </w:t>
      </w:r>
      <w:r w:rsidRPr="006E68AD">
        <w:rPr>
          <w:rFonts w:ascii="Sylfaen" w:hAnsi="Sylfaen" w:cs="Sylfaen"/>
          <w:sz w:val="20"/>
          <w:lang w:val="hy-AM"/>
        </w:rPr>
        <w:t>անհաղթահարելի</w:t>
      </w:r>
      <w:r w:rsidRPr="006E68AD">
        <w:rPr>
          <w:rFonts w:ascii="Sylfaen" w:hAnsi="Sylfaen"/>
          <w:sz w:val="20"/>
          <w:lang w:val="hy-AM"/>
        </w:rPr>
        <w:t xml:space="preserve"> </w:t>
      </w:r>
      <w:r w:rsidRPr="006E68AD">
        <w:rPr>
          <w:rFonts w:ascii="Sylfaen" w:hAnsi="Sylfaen" w:cs="Sylfaen"/>
          <w:sz w:val="20"/>
          <w:lang w:val="hy-AM"/>
        </w:rPr>
        <w:t>ուժի</w:t>
      </w:r>
      <w:r w:rsidRPr="006E68AD">
        <w:rPr>
          <w:rFonts w:ascii="Sylfaen" w:hAnsi="Sylfaen"/>
          <w:sz w:val="20"/>
          <w:lang w:val="hy-AM"/>
        </w:rPr>
        <w:t xml:space="preserve"> </w:t>
      </w:r>
      <w:r w:rsidRPr="006E68AD">
        <w:rPr>
          <w:rFonts w:ascii="Sylfaen" w:hAnsi="Sylfaen" w:cs="Sylfaen"/>
          <w:sz w:val="20"/>
          <w:lang w:val="hy-AM"/>
        </w:rPr>
        <w:t>ազդեցության</w:t>
      </w:r>
      <w:r w:rsidRPr="006E68AD">
        <w:rPr>
          <w:rFonts w:ascii="Sylfaen" w:hAnsi="Sylfaen"/>
          <w:sz w:val="20"/>
          <w:lang w:val="hy-AM"/>
        </w:rPr>
        <w:t xml:space="preserve"> </w:t>
      </w:r>
      <w:r w:rsidRPr="006E68AD">
        <w:rPr>
          <w:rFonts w:ascii="Sylfaen" w:hAnsi="Sylfaen" w:cs="Sylfaen"/>
          <w:sz w:val="20"/>
          <w:lang w:val="hy-AM"/>
        </w:rPr>
        <w:t>հետևանքով</w:t>
      </w:r>
      <w:r w:rsidRPr="006E68AD">
        <w:rPr>
          <w:rFonts w:ascii="Sylfaen" w:hAnsi="Sylfaen"/>
          <w:sz w:val="20"/>
          <w:lang w:val="hy-AM"/>
        </w:rPr>
        <w:t xml:space="preserve">, </w:t>
      </w:r>
      <w:r w:rsidRPr="006E68AD">
        <w:rPr>
          <w:rFonts w:ascii="Sylfaen" w:hAnsi="Sylfaen" w:cs="Sylfaen"/>
          <w:sz w:val="20"/>
          <w:lang w:val="hy-AM"/>
        </w:rPr>
        <w:t>որը</w:t>
      </w:r>
      <w:r w:rsidRPr="006E68AD">
        <w:rPr>
          <w:rFonts w:ascii="Sylfaen" w:hAnsi="Sylfaen"/>
          <w:sz w:val="20"/>
          <w:lang w:val="hy-AM"/>
        </w:rPr>
        <w:t xml:space="preserve"> </w:t>
      </w:r>
      <w:r w:rsidRPr="006E68AD">
        <w:rPr>
          <w:rFonts w:ascii="Sylfaen" w:hAnsi="Sylfaen" w:cs="Sylfaen"/>
          <w:sz w:val="20"/>
          <w:lang w:val="hy-AM"/>
        </w:rPr>
        <w:t>ծագել</w:t>
      </w:r>
      <w:r w:rsidRPr="006E68AD">
        <w:rPr>
          <w:rFonts w:ascii="Sylfaen" w:hAnsi="Sylfaen"/>
          <w:sz w:val="20"/>
          <w:lang w:val="hy-AM"/>
        </w:rPr>
        <w:t xml:space="preserve"> </w:t>
      </w:r>
      <w:r w:rsidRPr="006E68AD">
        <w:rPr>
          <w:rFonts w:ascii="Sylfaen" w:hAnsi="Sylfaen" w:cs="Sylfaen"/>
          <w:sz w:val="20"/>
          <w:lang w:val="hy-AM"/>
        </w:rPr>
        <w:t>է</w:t>
      </w:r>
      <w:r w:rsidRPr="006E68AD">
        <w:rPr>
          <w:rFonts w:ascii="Sylfaen" w:hAnsi="Sylfaen"/>
          <w:sz w:val="20"/>
          <w:lang w:val="hy-AM"/>
        </w:rPr>
        <w:t xml:space="preserve"> </w:t>
      </w:r>
      <w:r w:rsidRPr="006E68AD">
        <w:rPr>
          <w:rFonts w:ascii="Sylfaen" w:hAnsi="Sylfaen" w:cs="Sylfaen"/>
          <w:sz w:val="20"/>
          <w:lang w:val="hy-AM"/>
        </w:rPr>
        <w:t>սույն</w:t>
      </w:r>
      <w:r w:rsidRPr="006E68AD">
        <w:rPr>
          <w:rFonts w:ascii="Sylfaen" w:hAnsi="Sylfaen"/>
          <w:sz w:val="20"/>
          <w:lang w:val="hy-AM"/>
        </w:rPr>
        <w:t xml:space="preserve"> </w:t>
      </w:r>
      <w:r w:rsidRPr="006E68AD">
        <w:rPr>
          <w:rFonts w:ascii="Sylfaen" w:hAnsi="Sylfaen" w:cs="Sylfaen"/>
          <w:sz w:val="20"/>
          <w:lang w:val="hy-AM"/>
        </w:rPr>
        <w:t>պայմանագիրը</w:t>
      </w:r>
      <w:r w:rsidRPr="006E68AD">
        <w:rPr>
          <w:rFonts w:ascii="Sylfaen" w:hAnsi="Sylfaen"/>
          <w:sz w:val="20"/>
          <w:lang w:val="hy-AM"/>
        </w:rPr>
        <w:t xml:space="preserve"> </w:t>
      </w:r>
      <w:r w:rsidRPr="006E68AD">
        <w:rPr>
          <w:rFonts w:ascii="Sylfaen" w:hAnsi="Sylfaen" w:cs="Sylfaen"/>
          <w:sz w:val="20"/>
          <w:lang w:val="hy-AM"/>
        </w:rPr>
        <w:t>կնքելուց</w:t>
      </w:r>
      <w:r w:rsidRPr="006E68AD">
        <w:rPr>
          <w:rFonts w:ascii="Sylfaen" w:hAnsi="Sylfaen"/>
          <w:sz w:val="20"/>
          <w:lang w:val="hy-AM"/>
        </w:rPr>
        <w:t xml:space="preserve"> </w:t>
      </w:r>
      <w:r w:rsidRPr="006E68AD">
        <w:rPr>
          <w:rFonts w:ascii="Sylfaen" w:hAnsi="Sylfaen" w:cs="Sylfaen"/>
          <w:sz w:val="20"/>
          <w:lang w:val="hy-AM"/>
        </w:rPr>
        <w:t>հետո</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որը</w:t>
      </w:r>
      <w:r w:rsidRPr="006E68AD">
        <w:rPr>
          <w:rFonts w:ascii="Sylfaen" w:hAnsi="Sylfaen"/>
          <w:sz w:val="20"/>
          <w:lang w:val="hy-AM"/>
        </w:rPr>
        <w:t xml:space="preserve"> </w:t>
      </w:r>
      <w:r w:rsidRPr="006E68AD">
        <w:rPr>
          <w:rFonts w:ascii="Sylfaen" w:hAnsi="Sylfaen" w:cs="Sylfaen"/>
          <w:sz w:val="20"/>
          <w:lang w:val="hy-AM"/>
        </w:rPr>
        <w:t>կողմերը</w:t>
      </w:r>
      <w:r w:rsidRPr="006E68AD">
        <w:rPr>
          <w:rFonts w:ascii="Sylfaen" w:hAnsi="Sylfaen"/>
          <w:sz w:val="20"/>
          <w:lang w:val="hy-AM"/>
        </w:rPr>
        <w:t xml:space="preserve">  </w:t>
      </w:r>
      <w:r w:rsidRPr="006E68AD">
        <w:rPr>
          <w:rFonts w:ascii="Sylfaen" w:hAnsi="Sylfaen" w:cs="Sylfaen"/>
          <w:sz w:val="20"/>
          <w:lang w:val="hy-AM"/>
        </w:rPr>
        <w:t>չէին</w:t>
      </w:r>
      <w:r w:rsidRPr="006E68AD">
        <w:rPr>
          <w:rFonts w:ascii="Sylfaen" w:hAnsi="Sylfaen"/>
          <w:sz w:val="20"/>
          <w:lang w:val="hy-AM"/>
        </w:rPr>
        <w:t xml:space="preserve"> </w:t>
      </w:r>
      <w:r w:rsidRPr="006E68AD">
        <w:rPr>
          <w:rFonts w:ascii="Sylfaen" w:hAnsi="Sylfaen" w:cs="Sylfaen"/>
          <w:sz w:val="20"/>
          <w:lang w:val="hy-AM"/>
        </w:rPr>
        <w:t>կարող</w:t>
      </w:r>
      <w:r w:rsidRPr="006E68AD">
        <w:rPr>
          <w:rFonts w:ascii="Sylfaen" w:hAnsi="Sylfaen"/>
          <w:sz w:val="20"/>
          <w:lang w:val="hy-AM"/>
        </w:rPr>
        <w:t xml:space="preserve"> </w:t>
      </w:r>
      <w:r w:rsidRPr="006E68AD">
        <w:rPr>
          <w:rFonts w:ascii="Sylfaen" w:hAnsi="Sylfaen" w:cs="Sylfaen"/>
          <w:sz w:val="20"/>
          <w:lang w:val="hy-AM"/>
        </w:rPr>
        <w:t>կանխատեսել</w:t>
      </w:r>
      <w:r w:rsidRPr="006E68AD">
        <w:rPr>
          <w:rFonts w:ascii="Sylfaen" w:hAnsi="Sylfaen"/>
          <w:sz w:val="20"/>
          <w:lang w:val="hy-AM"/>
        </w:rPr>
        <w:t xml:space="preserve"> </w:t>
      </w:r>
      <w:r w:rsidRPr="006E68AD">
        <w:rPr>
          <w:rFonts w:ascii="Sylfaen" w:hAnsi="Sylfaen" w:cs="Sylfaen"/>
          <w:sz w:val="20"/>
          <w:lang w:val="hy-AM"/>
        </w:rPr>
        <w:t>կամ</w:t>
      </w:r>
      <w:r w:rsidRPr="006E68AD">
        <w:rPr>
          <w:rFonts w:ascii="Sylfaen" w:hAnsi="Sylfaen"/>
          <w:sz w:val="20"/>
          <w:lang w:val="hy-AM"/>
        </w:rPr>
        <w:t xml:space="preserve"> </w:t>
      </w:r>
      <w:r w:rsidRPr="006E68AD">
        <w:rPr>
          <w:rFonts w:ascii="Sylfaen" w:hAnsi="Sylfaen" w:cs="Sylfaen"/>
          <w:sz w:val="20"/>
          <w:lang w:val="hy-AM"/>
        </w:rPr>
        <w:t>կանխարգելել։</w:t>
      </w:r>
      <w:r w:rsidRPr="006E68AD">
        <w:rPr>
          <w:rFonts w:ascii="Sylfaen" w:hAnsi="Sylfaen"/>
          <w:sz w:val="20"/>
          <w:lang w:val="hy-AM"/>
        </w:rPr>
        <w:t xml:space="preserve"> </w:t>
      </w:r>
      <w:r w:rsidRPr="006E68AD">
        <w:rPr>
          <w:rFonts w:ascii="Sylfaen" w:hAnsi="Sylfaen" w:cs="Sylfaen"/>
          <w:sz w:val="20"/>
          <w:lang w:val="hy-AM"/>
        </w:rPr>
        <w:t>Այդպիսի</w:t>
      </w:r>
      <w:r w:rsidRPr="006E68AD">
        <w:rPr>
          <w:rFonts w:ascii="Sylfaen" w:hAnsi="Sylfaen"/>
          <w:sz w:val="20"/>
          <w:lang w:val="hy-AM"/>
        </w:rPr>
        <w:t xml:space="preserve"> </w:t>
      </w:r>
      <w:r w:rsidRPr="006E68AD">
        <w:rPr>
          <w:rFonts w:ascii="Sylfaen" w:hAnsi="Sylfaen" w:cs="Sylfaen"/>
          <w:sz w:val="20"/>
          <w:lang w:val="hy-AM"/>
        </w:rPr>
        <w:t>իրավիճակներ</w:t>
      </w:r>
      <w:r w:rsidRPr="006E68AD">
        <w:rPr>
          <w:rFonts w:ascii="Sylfaen" w:hAnsi="Sylfaen"/>
          <w:sz w:val="20"/>
          <w:lang w:val="hy-AM"/>
        </w:rPr>
        <w:t xml:space="preserve"> </w:t>
      </w:r>
      <w:r w:rsidRPr="006E68AD">
        <w:rPr>
          <w:rFonts w:ascii="Sylfaen" w:hAnsi="Sylfaen" w:cs="Sylfaen"/>
          <w:sz w:val="20"/>
          <w:lang w:val="hy-AM"/>
        </w:rPr>
        <w:t>են</w:t>
      </w:r>
      <w:r w:rsidRPr="006E68AD">
        <w:rPr>
          <w:rFonts w:ascii="Sylfaen" w:hAnsi="Sylfaen"/>
          <w:sz w:val="20"/>
          <w:lang w:val="hy-AM"/>
        </w:rPr>
        <w:t xml:space="preserve"> </w:t>
      </w:r>
      <w:r w:rsidRPr="006E68AD">
        <w:rPr>
          <w:rFonts w:ascii="Sylfaen" w:hAnsi="Sylfaen" w:cs="Sylfaen"/>
          <w:sz w:val="20"/>
          <w:lang w:val="hy-AM"/>
        </w:rPr>
        <w:t>երկրաշարժը</w:t>
      </w:r>
      <w:r w:rsidRPr="006E68AD">
        <w:rPr>
          <w:rFonts w:ascii="Sylfaen" w:hAnsi="Sylfaen"/>
          <w:sz w:val="20"/>
          <w:lang w:val="hy-AM"/>
        </w:rPr>
        <w:t xml:space="preserve">, </w:t>
      </w:r>
      <w:r w:rsidRPr="006E68AD">
        <w:rPr>
          <w:rFonts w:ascii="Sylfaen" w:hAnsi="Sylfaen" w:cs="Sylfaen"/>
          <w:sz w:val="20"/>
          <w:lang w:val="hy-AM"/>
        </w:rPr>
        <w:t>ջրհեղեղը</w:t>
      </w:r>
      <w:r w:rsidRPr="006E68AD">
        <w:rPr>
          <w:rFonts w:ascii="Sylfaen" w:hAnsi="Sylfaen"/>
          <w:sz w:val="20"/>
          <w:lang w:val="hy-AM"/>
        </w:rPr>
        <w:t xml:space="preserve">, </w:t>
      </w:r>
      <w:r w:rsidRPr="006E68AD">
        <w:rPr>
          <w:rFonts w:ascii="Sylfaen" w:hAnsi="Sylfaen" w:cs="Sylfaen"/>
          <w:sz w:val="20"/>
          <w:lang w:val="hy-AM"/>
        </w:rPr>
        <w:t>հրդեհը</w:t>
      </w:r>
      <w:r w:rsidRPr="006E68AD">
        <w:rPr>
          <w:rFonts w:ascii="Sylfaen" w:hAnsi="Sylfaen"/>
          <w:sz w:val="20"/>
          <w:lang w:val="hy-AM"/>
        </w:rPr>
        <w:t xml:space="preserve">, </w:t>
      </w:r>
      <w:r w:rsidRPr="006E68AD">
        <w:rPr>
          <w:rFonts w:ascii="Sylfaen" w:hAnsi="Sylfaen" w:cs="Sylfaen"/>
          <w:sz w:val="20"/>
          <w:lang w:val="hy-AM"/>
        </w:rPr>
        <w:t>պատերազմը</w:t>
      </w:r>
      <w:r w:rsidRPr="006E68AD">
        <w:rPr>
          <w:rFonts w:ascii="Sylfaen" w:hAnsi="Sylfaen"/>
          <w:sz w:val="20"/>
          <w:lang w:val="hy-AM"/>
        </w:rPr>
        <w:t xml:space="preserve">, </w:t>
      </w:r>
      <w:r w:rsidRPr="006E68AD">
        <w:rPr>
          <w:rFonts w:ascii="Sylfaen" w:hAnsi="Sylfaen" w:cs="Sylfaen"/>
          <w:sz w:val="20"/>
          <w:lang w:val="hy-AM"/>
        </w:rPr>
        <w:t>ռազմական</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արտակարգ</w:t>
      </w:r>
      <w:r w:rsidRPr="006E68AD">
        <w:rPr>
          <w:rFonts w:ascii="Sylfaen" w:hAnsi="Sylfaen"/>
          <w:sz w:val="20"/>
          <w:lang w:val="hy-AM"/>
        </w:rPr>
        <w:t xml:space="preserve"> </w:t>
      </w:r>
      <w:r w:rsidRPr="006E68AD">
        <w:rPr>
          <w:rFonts w:ascii="Sylfaen" w:hAnsi="Sylfaen" w:cs="Sylfaen"/>
          <w:sz w:val="20"/>
          <w:lang w:val="hy-AM"/>
        </w:rPr>
        <w:t>դրություն</w:t>
      </w:r>
      <w:r w:rsidRPr="006E68AD">
        <w:rPr>
          <w:rFonts w:ascii="Sylfaen" w:hAnsi="Sylfaen"/>
          <w:sz w:val="20"/>
          <w:lang w:val="hy-AM"/>
        </w:rPr>
        <w:t xml:space="preserve"> </w:t>
      </w:r>
      <w:r w:rsidRPr="006E68AD">
        <w:rPr>
          <w:rFonts w:ascii="Sylfaen" w:hAnsi="Sylfaen" w:cs="Sylfaen"/>
          <w:sz w:val="20"/>
          <w:lang w:val="hy-AM"/>
        </w:rPr>
        <w:t>հայտարարելը</w:t>
      </w:r>
      <w:r w:rsidRPr="006E68AD">
        <w:rPr>
          <w:rFonts w:ascii="Sylfaen" w:hAnsi="Sylfaen"/>
          <w:sz w:val="20"/>
          <w:lang w:val="hy-AM"/>
        </w:rPr>
        <w:t xml:space="preserve">, </w:t>
      </w:r>
      <w:r w:rsidRPr="006E68AD">
        <w:rPr>
          <w:rFonts w:ascii="Sylfaen" w:hAnsi="Sylfaen" w:cs="Sylfaen"/>
          <w:sz w:val="20"/>
          <w:lang w:val="hy-AM"/>
        </w:rPr>
        <w:t>քաղաքական</w:t>
      </w:r>
      <w:r w:rsidRPr="006E68AD">
        <w:rPr>
          <w:rFonts w:ascii="Sylfaen" w:hAnsi="Sylfaen"/>
          <w:sz w:val="20"/>
          <w:lang w:val="hy-AM"/>
        </w:rPr>
        <w:t xml:space="preserve"> </w:t>
      </w:r>
      <w:r w:rsidRPr="006E68AD">
        <w:rPr>
          <w:rFonts w:ascii="Sylfaen" w:hAnsi="Sylfaen" w:cs="Sylfaen"/>
          <w:sz w:val="20"/>
          <w:lang w:val="hy-AM"/>
        </w:rPr>
        <w:t>հուզումները</w:t>
      </w:r>
      <w:r w:rsidRPr="006E68AD">
        <w:rPr>
          <w:rFonts w:ascii="Sylfaen" w:hAnsi="Sylfaen"/>
          <w:sz w:val="20"/>
          <w:lang w:val="hy-AM"/>
        </w:rPr>
        <w:t xml:space="preserve">, </w:t>
      </w:r>
      <w:r w:rsidRPr="006E68AD">
        <w:rPr>
          <w:rFonts w:ascii="Sylfaen" w:hAnsi="Sylfaen" w:cs="Sylfaen"/>
          <w:sz w:val="20"/>
          <w:lang w:val="hy-AM"/>
        </w:rPr>
        <w:t>գործադուլները</w:t>
      </w:r>
      <w:r w:rsidRPr="006E68AD">
        <w:rPr>
          <w:rFonts w:ascii="Sylfaen" w:hAnsi="Sylfaen"/>
          <w:sz w:val="20"/>
          <w:lang w:val="hy-AM"/>
        </w:rPr>
        <w:t xml:space="preserve">, </w:t>
      </w:r>
      <w:r w:rsidRPr="006E68AD">
        <w:rPr>
          <w:rFonts w:ascii="Sylfaen" w:hAnsi="Sylfaen" w:cs="Sylfaen"/>
          <w:sz w:val="20"/>
          <w:lang w:val="hy-AM"/>
        </w:rPr>
        <w:t>հաղորդակցության</w:t>
      </w:r>
      <w:r w:rsidRPr="006E68AD">
        <w:rPr>
          <w:rFonts w:ascii="Sylfaen" w:hAnsi="Sylfaen"/>
          <w:sz w:val="20"/>
          <w:lang w:val="hy-AM"/>
        </w:rPr>
        <w:t xml:space="preserve"> </w:t>
      </w:r>
      <w:r w:rsidRPr="006E68AD">
        <w:rPr>
          <w:rFonts w:ascii="Sylfaen" w:hAnsi="Sylfaen" w:cs="Sylfaen"/>
          <w:sz w:val="20"/>
          <w:lang w:val="hy-AM"/>
        </w:rPr>
        <w:t>միջոցների</w:t>
      </w:r>
      <w:r w:rsidRPr="006E68AD">
        <w:rPr>
          <w:rFonts w:ascii="Sylfaen" w:hAnsi="Sylfaen"/>
          <w:sz w:val="20"/>
          <w:lang w:val="hy-AM"/>
        </w:rPr>
        <w:t xml:space="preserve"> </w:t>
      </w:r>
      <w:r w:rsidRPr="006E68AD">
        <w:rPr>
          <w:rFonts w:ascii="Sylfaen" w:hAnsi="Sylfaen" w:cs="Sylfaen"/>
          <w:sz w:val="20"/>
          <w:lang w:val="hy-AM"/>
        </w:rPr>
        <w:t>աշխատանքի</w:t>
      </w:r>
      <w:r w:rsidRPr="006E68AD">
        <w:rPr>
          <w:rFonts w:ascii="Sylfaen" w:hAnsi="Sylfaen"/>
          <w:sz w:val="20"/>
          <w:lang w:val="hy-AM"/>
        </w:rPr>
        <w:t xml:space="preserve"> </w:t>
      </w:r>
      <w:r w:rsidRPr="006E68AD">
        <w:rPr>
          <w:rFonts w:ascii="Sylfaen" w:hAnsi="Sylfaen" w:cs="Sylfaen"/>
          <w:sz w:val="20"/>
          <w:lang w:val="hy-AM"/>
        </w:rPr>
        <w:t>դադարեցումը</w:t>
      </w:r>
      <w:r w:rsidRPr="006E68AD">
        <w:rPr>
          <w:rFonts w:ascii="Sylfaen" w:hAnsi="Sylfaen"/>
          <w:sz w:val="20"/>
          <w:lang w:val="hy-AM"/>
        </w:rPr>
        <w:t xml:space="preserve">, </w:t>
      </w:r>
      <w:r w:rsidRPr="006E68AD">
        <w:rPr>
          <w:rFonts w:ascii="Sylfaen" w:hAnsi="Sylfaen" w:cs="Sylfaen"/>
          <w:sz w:val="20"/>
          <w:lang w:val="hy-AM"/>
        </w:rPr>
        <w:t>պետական</w:t>
      </w:r>
      <w:r w:rsidRPr="006E68AD">
        <w:rPr>
          <w:rFonts w:ascii="Sylfaen" w:hAnsi="Sylfaen"/>
          <w:sz w:val="20"/>
          <w:lang w:val="hy-AM"/>
        </w:rPr>
        <w:t xml:space="preserve"> </w:t>
      </w:r>
      <w:r w:rsidRPr="006E68AD">
        <w:rPr>
          <w:rFonts w:ascii="Sylfaen" w:hAnsi="Sylfaen" w:cs="Sylfaen"/>
          <w:sz w:val="20"/>
          <w:lang w:val="hy-AM"/>
        </w:rPr>
        <w:t>մարմինների</w:t>
      </w:r>
      <w:r w:rsidRPr="006E68AD">
        <w:rPr>
          <w:rFonts w:ascii="Sylfaen" w:hAnsi="Sylfaen"/>
          <w:sz w:val="20"/>
          <w:lang w:val="hy-AM"/>
        </w:rPr>
        <w:t xml:space="preserve"> </w:t>
      </w:r>
      <w:r w:rsidRPr="006E68AD">
        <w:rPr>
          <w:rFonts w:ascii="Sylfaen" w:hAnsi="Sylfaen" w:cs="Sylfaen"/>
          <w:sz w:val="20"/>
          <w:lang w:val="hy-AM"/>
        </w:rPr>
        <w:t>ակտերը</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այլն</w:t>
      </w:r>
      <w:r w:rsidRPr="006E68AD">
        <w:rPr>
          <w:rFonts w:ascii="Sylfaen" w:hAnsi="Sylfaen"/>
          <w:sz w:val="20"/>
          <w:lang w:val="hy-AM"/>
        </w:rPr>
        <w:t xml:space="preserve">, </w:t>
      </w:r>
      <w:r w:rsidRPr="006E68AD">
        <w:rPr>
          <w:rFonts w:ascii="Sylfaen" w:hAnsi="Sylfaen" w:cs="Sylfaen"/>
          <w:sz w:val="20"/>
          <w:lang w:val="hy-AM"/>
        </w:rPr>
        <w:t>որոնք</w:t>
      </w:r>
      <w:r w:rsidRPr="006E68AD">
        <w:rPr>
          <w:rFonts w:ascii="Sylfaen" w:hAnsi="Sylfaen"/>
          <w:sz w:val="20"/>
          <w:lang w:val="hy-AM"/>
        </w:rPr>
        <w:t xml:space="preserve"> </w:t>
      </w:r>
      <w:r w:rsidRPr="006E68AD">
        <w:rPr>
          <w:rFonts w:ascii="Sylfaen" w:hAnsi="Sylfaen" w:cs="Sylfaen"/>
          <w:sz w:val="20"/>
          <w:lang w:val="hy-AM"/>
        </w:rPr>
        <w:t>անհնարին</w:t>
      </w:r>
      <w:r w:rsidRPr="006E68AD">
        <w:rPr>
          <w:rFonts w:ascii="Sylfaen" w:hAnsi="Sylfaen"/>
          <w:sz w:val="20"/>
          <w:lang w:val="hy-AM"/>
        </w:rPr>
        <w:t xml:space="preserve"> </w:t>
      </w:r>
      <w:r w:rsidRPr="006E68AD">
        <w:rPr>
          <w:rFonts w:ascii="Sylfaen" w:hAnsi="Sylfaen" w:cs="Sylfaen"/>
          <w:sz w:val="20"/>
          <w:lang w:val="hy-AM"/>
        </w:rPr>
        <w:t>են</w:t>
      </w:r>
      <w:r w:rsidRPr="006E68AD">
        <w:rPr>
          <w:rFonts w:ascii="Sylfaen" w:hAnsi="Sylfaen"/>
          <w:sz w:val="20"/>
          <w:lang w:val="hy-AM"/>
        </w:rPr>
        <w:t xml:space="preserve"> </w:t>
      </w:r>
      <w:r w:rsidRPr="006E68AD">
        <w:rPr>
          <w:rFonts w:ascii="Sylfaen" w:hAnsi="Sylfaen" w:cs="Sylfaen"/>
          <w:sz w:val="20"/>
          <w:lang w:val="hy-AM"/>
        </w:rPr>
        <w:t>դարձնում</w:t>
      </w:r>
      <w:r w:rsidRPr="006E68AD">
        <w:rPr>
          <w:rFonts w:ascii="Sylfaen" w:hAnsi="Sylfaen"/>
          <w:sz w:val="20"/>
          <w:lang w:val="hy-AM"/>
        </w:rPr>
        <w:t xml:space="preserve"> </w:t>
      </w:r>
      <w:r w:rsidRPr="006E68AD">
        <w:rPr>
          <w:rFonts w:ascii="Sylfaen" w:hAnsi="Sylfaen" w:cs="Sylfaen"/>
          <w:sz w:val="20"/>
          <w:lang w:val="hy-AM"/>
        </w:rPr>
        <w:t>սույն</w:t>
      </w:r>
      <w:r w:rsidRPr="006E68AD">
        <w:rPr>
          <w:rFonts w:ascii="Sylfaen" w:hAnsi="Sylfaen"/>
          <w:sz w:val="20"/>
          <w:lang w:val="hy-AM"/>
        </w:rPr>
        <w:t xml:space="preserve"> </w:t>
      </w:r>
      <w:r w:rsidRPr="006E68AD">
        <w:rPr>
          <w:rFonts w:ascii="Sylfaen" w:hAnsi="Sylfaen" w:cs="Sylfaen"/>
          <w:sz w:val="20"/>
          <w:lang w:val="hy-AM"/>
        </w:rPr>
        <w:t>պայմանագրով</w:t>
      </w:r>
      <w:r w:rsidRPr="006E68AD">
        <w:rPr>
          <w:rFonts w:ascii="Sylfaen" w:hAnsi="Sylfaen"/>
          <w:sz w:val="20"/>
          <w:lang w:val="hy-AM"/>
        </w:rPr>
        <w:t xml:space="preserve"> </w:t>
      </w:r>
      <w:r w:rsidRPr="006E68AD">
        <w:rPr>
          <w:rFonts w:ascii="Sylfaen" w:hAnsi="Sylfaen" w:cs="Sylfaen"/>
          <w:sz w:val="20"/>
          <w:lang w:val="hy-AM"/>
        </w:rPr>
        <w:t>պարտավորությունների</w:t>
      </w:r>
      <w:r w:rsidRPr="006E68AD">
        <w:rPr>
          <w:rFonts w:ascii="Sylfaen" w:hAnsi="Sylfaen"/>
          <w:sz w:val="20"/>
          <w:lang w:val="hy-AM"/>
        </w:rPr>
        <w:t xml:space="preserve"> </w:t>
      </w:r>
      <w:r w:rsidRPr="006E68AD">
        <w:rPr>
          <w:rFonts w:ascii="Sylfaen" w:hAnsi="Sylfaen" w:cs="Sylfaen"/>
          <w:sz w:val="20"/>
          <w:lang w:val="hy-AM"/>
        </w:rPr>
        <w:t>կատարումը։</w:t>
      </w:r>
      <w:r w:rsidRPr="006E68AD">
        <w:rPr>
          <w:rFonts w:ascii="Sylfaen" w:hAnsi="Sylfaen"/>
          <w:sz w:val="20"/>
          <w:lang w:val="hy-AM"/>
        </w:rPr>
        <w:t xml:space="preserve"> </w:t>
      </w:r>
      <w:r w:rsidRPr="006E68AD">
        <w:rPr>
          <w:rFonts w:ascii="Sylfaen" w:hAnsi="Sylfaen" w:cs="Sylfaen"/>
          <w:sz w:val="20"/>
          <w:lang w:val="hy-AM"/>
        </w:rPr>
        <w:t>Եթե</w:t>
      </w:r>
      <w:r w:rsidRPr="006E68AD">
        <w:rPr>
          <w:rFonts w:ascii="Sylfaen" w:hAnsi="Sylfaen"/>
          <w:sz w:val="20"/>
          <w:lang w:val="hy-AM"/>
        </w:rPr>
        <w:t xml:space="preserve"> </w:t>
      </w:r>
      <w:r w:rsidRPr="006E68AD">
        <w:rPr>
          <w:rFonts w:ascii="Sylfaen" w:hAnsi="Sylfaen" w:cs="Sylfaen"/>
          <w:sz w:val="20"/>
          <w:lang w:val="hy-AM"/>
        </w:rPr>
        <w:t>արտակարգ</w:t>
      </w:r>
      <w:r w:rsidRPr="006E68AD">
        <w:rPr>
          <w:rFonts w:ascii="Sylfaen" w:hAnsi="Sylfaen"/>
          <w:sz w:val="20"/>
          <w:lang w:val="hy-AM"/>
        </w:rPr>
        <w:t xml:space="preserve"> </w:t>
      </w:r>
      <w:r w:rsidRPr="006E68AD">
        <w:rPr>
          <w:rFonts w:ascii="Sylfaen" w:hAnsi="Sylfaen" w:cs="Sylfaen"/>
          <w:sz w:val="20"/>
          <w:lang w:val="hy-AM"/>
        </w:rPr>
        <w:t>ուժի</w:t>
      </w:r>
      <w:r w:rsidRPr="006E68AD">
        <w:rPr>
          <w:rFonts w:ascii="Sylfaen" w:hAnsi="Sylfaen"/>
          <w:sz w:val="20"/>
          <w:lang w:val="hy-AM"/>
        </w:rPr>
        <w:t xml:space="preserve"> </w:t>
      </w:r>
      <w:r w:rsidRPr="006E68AD">
        <w:rPr>
          <w:rFonts w:ascii="Sylfaen" w:hAnsi="Sylfaen" w:cs="Sylfaen"/>
          <w:sz w:val="20"/>
          <w:lang w:val="hy-AM"/>
        </w:rPr>
        <w:t>ազդեցությունը</w:t>
      </w:r>
      <w:r w:rsidRPr="006E68AD">
        <w:rPr>
          <w:rFonts w:ascii="Sylfaen" w:hAnsi="Sylfaen"/>
          <w:sz w:val="20"/>
          <w:lang w:val="hy-AM"/>
        </w:rPr>
        <w:t xml:space="preserve"> </w:t>
      </w:r>
      <w:r w:rsidRPr="006E68AD">
        <w:rPr>
          <w:rFonts w:ascii="Sylfaen" w:hAnsi="Sylfaen" w:cs="Sylfaen"/>
          <w:sz w:val="20"/>
          <w:lang w:val="hy-AM"/>
        </w:rPr>
        <w:t>շարունակվում</w:t>
      </w:r>
      <w:r w:rsidRPr="006E68AD">
        <w:rPr>
          <w:rFonts w:ascii="Sylfaen" w:hAnsi="Sylfaen"/>
          <w:sz w:val="20"/>
          <w:lang w:val="hy-AM"/>
        </w:rPr>
        <w:t xml:space="preserve"> </w:t>
      </w:r>
      <w:r w:rsidRPr="006E68AD">
        <w:rPr>
          <w:rFonts w:ascii="Sylfaen" w:hAnsi="Sylfaen" w:cs="Sylfaen"/>
          <w:sz w:val="20"/>
          <w:lang w:val="hy-AM"/>
        </w:rPr>
        <w:t>է</w:t>
      </w:r>
      <w:r w:rsidRPr="006E68AD">
        <w:rPr>
          <w:rFonts w:ascii="Sylfaen" w:hAnsi="Sylfaen"/>
          <w:sz w:val="20"/>
          <w:lang w:val="hy-AM"/>
        </w:rPr>
        <w:t xml:space="preserve"> 3 (</w:t>
      </w:r>
      <w:r w:rsidRPr="006E68AD">
        <w:rPr>
          <w:rFonts w:ascii="Sylfaen" w:hAnsi="Sylfaen" w:cs="Sylfaen"/>
          <w:sz w:val="20"/>
          <w:lang w:val="hy-AM"/>
        </w:rPr>
        <w:t>երեք</w:t>
      </w:r>
      <w:r w:rsidRPr="006E68AD">
        <w:rPr>
          <w:rFonts w:ascii="Sylfaen" w:hAnsi="Sylfaen"/>
          <w:sz w:val="20"/>
          <w:lang w:val="hy-AM"/>
        </w:rPr>
        <w:t xml:space="preserve">) </w:t>
      </w:r>
      <w:r w:rsidRPr="006E68AD">
        <w:rPr>
          <w:rFonts w:ascii="Sylfaen" w:hAnsi="Sylfaen" w:cs="Sylfaen"/>
          <w:sz w:val="20"/>
          <w:lang w:val="hy-AM"/>
        </w:rPr>
        <w:t>ամսից</w:t>
      </w:r>
      <w:r w:rsidRPr="006E68AD">
        <w:rPr>
          <w:rFonts w:ascii="Sylfaen" w:hAnsi="Sylfaen"/>
          <w:sz w:val="20"/>
          <w:lang w:val="hy-AM"/>
        </w:rPr>
        <w:t xml:space="preserve"> </w:t>
      </w:r>
      <w:r w:rsidRPr="006E68AD">
        <w:rPr>
          <w:rFonts w:ascii="Sylfaen" w:hAnsi="Sylfaen" w:cs="Sylfaen"/>
          <w:sz w:val="20"/>
          <w:lang w:val="hy-AM"/>
        </w:rPr>
        <w:t>ավելի</w:t>
      </w:r>
      <w:r w:rsidRPr="006E68AD">
        <w:rPr>
          <w:rFonts w:ascii="Sylfaen" w:hAnsi="Sylfaen"/>
          <w:sz w:val="20"/>
          <w:lang w:val="hy-AM"/>
        </w:rPr>
        <w:t xml:space="preserve">, </w:t>
      </w:r>
      <w:r w:rsidRPr="006E68AD">
        <w:rPr>
          <w:rFonts w:ascii="Sylfaen" w:hAnsi="Sylfaen" w:cs="Sylfaen"/>
          <w:sz w:val="20"/>
          <w:lang w:val="hy-AM"/>
        </w:rPr>
        <w:t>ապա</w:t>
      </w:r>
      <w:r w:rsidRPr="006E68AD">
        <w:rPr>
          <w:rFonts w:ascii="Sylfaen" w:hAnsi="Sylfaen"/>
          <w:sz w:val="20"/>
          <w:lang w:val="hy-AM"/>
        </w:rPr>
        <w:t xml:space="preserve"> </w:t>
      </w:r>
      <w:r w:rsidRPr="006E68AD">
        <w:rPr>
          <w:rFonts w:ascii="Sylfaen" w:hAnsi="Sylfaen" w:cs="Sylfaen"/>
          <w:sz w:val="20"/>
          <w:lang w:val="hy-AM"/>
        </w:rPr>
        <w:t>կողմերից</w:t>
      </w:r>
      <w:r w:rsidRPr="006E68AD">
        <w:rPr>
          <w:rFonts w:ascii="Sylfaen" w:hAnsi="Sylfaen"/>
          <w:sz w:val="20"/>
          <w:lang w:val="hy-AM"/>
        </w:rPr>
        <w:t xml:space="preserve"> </w:t>
      </w:r>
      <w:r w:rsidRPr="006E68AD">
        <w:rPr>
          <w:rFonts w:ascii="Sylfaen" w:hAnsi="Sylfaen" w:cs="Sylfaen"/>
          <w:sz w:val="20"/>
          <w:lang w:val="hy-AM"/>
        </w:rPr>
        <w:t>յուրաքանչյուրն</w:t>
      </w:r>
      <w:r w:rsidRPr="006E68AD">
        <w:rPr>
          <w:rFonts w:ascii="Sylfaen" w:hAnsi="Sylfaen"/>
          <w:sz w:val="20"/>
          <w:lang w:val="hy-AM"/>
        </w:rPr>
        <w:t xml:space="preserve"> </w:t>
      </w:r>
      <w:r w:rsidRPr="006E68AD">
        <w:rPr>
          <w:rFonts w:ascii="Sylfaen" w:hAnsi="Sylfaen" w:cs="Sylfaen"/>
          <w:sz w:val="20"/>
          <w:lang w:val="hy-AM"/>
        </w:rPr>
        <w:t>իրավունք</w:t>
      </w:r>
      <w:r w:rsidRPr="006E68AD">
        <w:rPr>
          <w:rFonts w:ascii="Sylfaen" w:hAnsi="Sylfaen"/>
          <w:sz w:val="20"/>
          <w:lang w:val="hy-AM"/>
        </w:rPr>
        <w:t xml:space="preserve"> </w:t>
      </w:r>
      <w:r w:rsidRPr="006E68AD">
        <w:rPr>
          <w:rFonts w:ascii="Sylfaen" w:hAnsi="Sylfaen" w:cs="Sylfaen"/>
          <w:sz w:val="20"/>
          <w:lang w:val="hy-AM"/>
        </w:rPr>
        <w:t>ունի</w:t>
      </w:r>
      <w:r w:rsidRPr="006E68AD">
        <w:rPr>
          <w:rFonts w:ascii="Sylfaen" w:hAnsi="Sylfaen"/>
          <w:sz w:val="20"/>
          <w:lang w:val="hy-AM"/>
        </w:rPr>
        <w:t xml:space="preserve"> </w:t>
      </w:r>
      <w:r w:rsidRPr="006E68AD">
        <w:rPr>
          <w:rFonts w:ascii="Sylfaen" w:hAnsi="Sylfaen" w:cs="Sylfaen"/>
          <w:sz w:val="20"/>
          <w:lang w:val="hy-AM"/>
        </w:rPr>
        <w:t>լուծել</w:t>
      </w:r>
      <w:r w:rsidRPr="006E68AD">
        <w:rPr>
          <w:rFonts w:ascii="Sylfaen" w:hAnsi="Sylfaen"/>
          <w:sz w:val="20"/>
          <w:lang w:val="hy-AM"/>
        </w:rPr>
        <w:t xml:space="preserve"> </w:t>
      </w:r>
      <w:r w:rsidRPr="006E68AD">
        <w:rPr>
          <w:rFonts w:ascii="Sylfaen" w:hAnsi="Sylfaen" w:cs="Sylfaen"/>
          <w:sz w:val="20"/>
          <w:lang w:val="hy-AM"/>
        </w:rPr>
        <w:t>պայմանագիրը</w:t>
      </w:r>
      <w:r w:rsidRPr="006E68AD">
        <w:rPr>
          <w:rFonts w:ascii="Sylfaen" w:hAnsi="Sylfaen"/>
          <w:sz w:val="20"/>
          <w:lang w:val="hy-AM"/>
        </w:rPr>
        <w:t xml:space="preserve">` </w:t>
      </w:r>
      <w:r w:rsidRPr="006E68AD">
        <w:rPr>
          <w:rFonts w:ascii="Sylfaen" w:hAnsi="Sylfaen" w:cs="Sylfaen"/>
          <w:sz w:val="20"/>
          <w:lang w:val="hy-AM"/>
        </w:rPr>
        <w:t>այդ</w:t>
      </w:r>
      <w:r w:rsidRPr="006E68AD">
        <w:rPr>
          <w:rFonts w:ascii="Sylfaen" w:hAnsi="Sylfaen"/>
          <w:sz w:val="20"/>
          <w:lang w:val="hy-AM"/>
        </w:rPr>
        <w:t xml:space="preserve"> </w:t>
      </w:r>
      <w:r w:rsidRPr="006E68AD">
        <w:rPr>
          <w:rFonts w:ascii="Sylfaen" w:hAnsi="Sylfaen" w:cs="Sylfaen"/>
          <w:sz w:val="20"/>
          <w:lang w:val="hy-AM"/>
        </w:rPr>
        <w:t>մասին</w:t>
      </w:r>
      <w:r w:rsidRPr="006E68AD">
        <w:rPr>
          <w:rFonts w:ascii="Sylfaen" w:hAnsi="Sylfaen"/>
          <w:sz w:val="20"/>
          <w:lang w:val="hy-AM"/>
        </w:rPr>
        <w:t xml:space="preserve"> </w:t>
      </w:r>
      <w:r w:rsidRPr="006E68AD">
        <w:rPr>
          <w:rFonts w:ascii="Sylfaen" w:hAnsi="Sylfaen" w:cs="Sylfaen"/>
          <w:sz w:val="20"/>
          <w:lang w:val="hy-AM"/>
        </w:rPr>
        <w:t>նախապես</w:t>
      </w:r>
      <w:r w:rsidRPr="006E68AD">
        <w:rPr>
          <w:rFonts w:ascii="Sylfaen" w:hAnsi="Sylfaen"/>
          <w:sz w:val="20"/>
          <w:lang w:val="hy-AM"/>
        </w:rPr>
        <w:t xml:space="preserve"> </w:t>
      </w:r>
      <w:r w:rsidRPr="006E68AD">
        <w:rPr>
          <w:rFonts w:ascii="Sylfaen" w:hAnsi="Sylfaen" w:cs="Sylfaen"/>
          <w:sz w:val="20"/>
          <w:lang w:val="hy-AM"/>
        </w:rPr>
        <w:t>տեղյակ</w:t>
      </w:r>
      <w:r w:rsidRPr="006E68AD">
        <w:rPr>
          <w:rFonts w:ascii="Sylfaen" w:hAnsi="Sylfaen"/>
          <w:sz w:val="20"/>
          <w:lang w:val="hy-AM"/>
        </w:rPr>
        <w:t xml:space="preserve"> </w:t>
      </w:r>
      <w:r w:rsidRPr="006E68AD">
        <w:rPr>
          <w:rFonts w:ascii="Sylfaen" w:hAnsi="Sylfaen" w:cs="Sylfaen"/>
          <w:sz w:val="20"/>
          <w:lang w:val="hy-AM"/>
        </w:rPr>
        <w:t>պահելով</w:t>
      </w:r>
      <w:r w:rsidRPr="006E68AD">
        <w:rPr>
          <w:rFonts w:ascii="Sylfaen" w:hAnsi="Sylfaen"/>
          <w:sz w:val="20"/>
          <w:lang w:val="hy-AM"/>
        </w:rPr>
        <w:t xml:space="preserve"> </w:t>
      </w:r>
      <w:r w:rsidRPr="006E68AD">
        <w:rPr>
          <w:rFonts w:ascii="Sylfaen" w:hAnsi="Sylfaen" w:cs="Sylfaen"/>
          <w:sz w:val="20"/>
          <w:lang w:val="hy-AM"/>
        </w:rPr>
        <w:t>մյուս</w:t>
      </w:r>
      <w:r w:rsidRPr="006E68AD">
        <w:rPr>
          <w:rFonts w:ascii="Sylfaen" w:hAnsi="Sylfaen"/>
          <w:sz w:val="20"/>
          <w:lang w:val="hy-AM"/>
        </w:rPr>
        <w:t xml:space="preserve"> </w:t>
      </w:r>
      <w:r w:rsidRPr="006E68AD">
        <w:rPr>
          <w:rFonts w:ascii="Sylfaen" w:hAnsi="Sylfaen" w:cs="Sylfaen"/>
          <w:sz w:val="20"/>
          <w:lang w:val="hy-AM"/>
        </w:rPr>
        <w:t>կողմին։</w:t>
      </w:r>
    </w:p>
    <w:p w:rsidR="00606A9F" w:rsidRPr="006E68AD" w:rsidRDefault="00606A9F" w:rsidP="00606A9F">
      <w:pPr>
        <w:ind w:firstLine="709"/>
        <w:jc w:val="both"/>
        <w:rPr>
          <w:rFonts w:ascii="Sylfaen" w:hAnsi="Sylfaen"/>
          <w:sz w:val="20"/>
          <w:lang w:val="hy-AM"/>
        </w:rPr>
      </w:pPr>
    </w:p>
    <w:p w:rsidR="00606A9F" w:rsidRPr="006E68AD" w:rsidRDefault="00606A9F" w:rsidP="00606A9F">
      <w:pPr>
        <w:ind w:firstLine="709"/>
        <w:jc w:val="center"/>
        <w:rPr>
          <w:rFonts w:ascii="Sylfaen" w:hAnsi="Sylfaen"/>
          <w:b/>
          <w:sz w:val="20"/>
          <w:lang w:val="hy-AM"/>
        </w:rPr>
      </w:pPr>
      <w:r w:rsidRPr="006E68AD">
        <w:rPr>
          <w:rFonts w:ascii="Sylfaen" w:hAnsi="Sylfaen"/>
          <w:b/>
          <w:sz w:val="20"/>
          <w:lang w:val="hy-AM"/>
        </w:rPr>
        <w:t xml:space="preserve">8. </w:t>
      </w:r>
      <w:r w:rsidRPr="006E68AD">
        <w:rPr>
          <w:rFonts w:ascii="Sylfaen" w:hAnsi="Sylfaen" w:cs="Sylfaen"/>
          <w:b/>
          <w:sz w:val="20"/>
          <w:lang w:val="hy-AM"/>
        </w:rPr>
        <w:t>ԱՅԼ</w:t>
      </w:r>
      <w:r w:rsidRPr="006E68AD">
        <w:rPr>
          <w:rFonts w:ascii="Sylfaen" w:hAnsi="Sylfaen"/>
          <w:b/>
          <w:sz w:val="20"/>
          <w:lang w:val="hy-AM"/>
        </w:rPr>
        <w:t xml:space="preserve"> </w:t>
      </w:r>
      <w:r w:rsidRPr="006E68AD">
        <w:rPr>
          <w:rFonts w:ascii="Sylfaen" w:hAnsi="Sylfaen" w:cs="Sylfaen"/>
          <w:b/>
          <w:sz w:val="20"/>
          <w:lang w:val="hy-AM"/>
        </w:rPr>
        <w:t>ՊԱՅՄԱՆՆԵՐ</w:t>
      </w:r>
    </w:p>
    <w:p w:rsidR="00606A9F" w:rsidRPr="006E68AD" w:rsidRDefault="00606A9F" w:rsidP="00606A9F">
      <w:pPr>
        <w:ind w:firstLine="709"/>
        <w:jc w:val="center"/>
        <w:rPr>
          <w:rFonts w:ascii="Sylfaen" w:hAnsi="Sylfaen"/>
          <w:b/>
          <w:sz w:val="20"/>
          <w:lang w:val="hy-AM"/>
        </w:rPr>
      </w:pPr>
    </w:p>
    <w:p w:rsidR="00606A9F" w:rsidRPr="006E68AD" w:rsidRDefault="00606A9F" w:rsidP="00606A9F">
      <w:pPr>
        <w:tabs>
          <w:tab w:val="left" w:pos="1276"/>
        </w:tabs>
        <w:ind w:firstLine="720"/>
        <w:jc w:val="both"/>
        <w:rPr>
          <w:rFonts w:ascii="Sylfaen" w:hAnsi="Sylfaen" w:cs="Times Armenian"/>
          <w:sz w:val="20"/>
          <w:lang w:val="hy-AM"/>
        </w:rPr>
      </w:pPr>
      <w:r w:rsidRPr="006E68AD">
        <w:rPr>
          <w:rFonts w:ascii="Sylfaen" w:hAnsi="Sylfaen"/>
          <w:sz w:val="20"/>
          <w:lang w:val="hy-AM"/>
        </w:rPr>
        <w:t xml:space="preserve">8.1 </w:t>
      </w:r>
      <w:r w:rsidRPr="006E68AD">
        <w:rPr>
          <w:rFonts w:ascii="Sylfaen" w:hAnsi="Sylfaen" w:cs="Sylfaen"/>
          <w:sz w:val="20"/>
          <w:lang w:val="hy-AM"/>
        </w:rPr>
        <w:t>Պայմանագիրն</w:t>
      </w:r>
      <w:r w:rsidRPr="006E68AD">
        <w:rPr>
          <w:rFonts w:ascii="Sylfaen" w:hAnsi="Sylfaen" w:cs="Times Armenian"/>
          <w:sz w:val="20"/>
          <w:lang w:val="hy-AM"/>
        </w:rPr>
        <w:t xml:space="preserve"> </w:t>
      </w:r>
      <w:r w:rsidRPr="006E68AD">
        <w:rPr>
          <w:rFonts w:ascii="Sylfaen" w:hAnsi="Sylfaen" w:cs="Sylfaen"/>
          <w:sz w:val="20"/>
          <w:lang w:val="hy-AM"/>
        </w:rPr>
        <w:t>ուժի</w:t>
      </w:r>
      <w:r w:rsidRPr="006E68AD">
        <w:rPr>
          <w:rFonts w:ascii="Sylfaen" w:hAnsi="Sylfaen" w:cs="Times Armenian"/>
          <w:sz w:val="20"/>
          <w:lang w:val="hy-AM"/>
        </w:rPr>
        <w:t xml:space="preserve"> </w:t>
      </w:r>
      <w:r w:rsidRPr="006E68AD">
        <w:rPr>
          <w:rFonts w:ascii="Sylfaen" w:hAnsi="Sylfaen" w:cs="Sylfaen"/>
          <w:sz w:val="20"/>
          <w:lang w:val="hy-AM"/>
        </w:rPr>
        <w:t>մեջ</w:t>
      </w:r>
      <w:r w:rsidRPr="006E68AD">
        <w:rPr>
          <w:rFonts w:ascii="Sylfaen" w:hAnsi="Sylfaen" w:cs="Times Armenian"/>
          <w:sz w:val="20"/>
          <w:lang w:val="hy-AM"/>
        </w:rPr>
        <w:t xml:space="preserve"> </w:t>
      </w:r>
      <w:r w:rsidRPr="006E68AD">
        <w:rPr>
          <w:rFonts w:ascii="Sylfaen" w:hAnsi="Sylfaen" w:cs="Sylfaen"/>
          <w:sz w:val="20"/>
          <w:lang w:val="hy-AM"/>
        </w:rPr>
        <w:t>է</w:t>
      </w:r>
      <w:r w:rsidRPr="006E68AD">
        <w:rPr>
          <w:rFonts w:ascii="Sylfaen" w:hAnsi="Sylfaen" w:cs="Times Armenian"/>
          <w:sz w:val="20"/>
          <w:lang w:val="hy-AM"/>
        </w:rPr>
        <w:t xml:space="preserve"> </w:t>
      </w:r>
      <w:r w:rsidRPr="006E68AD">
        <w:rPr>
          <w:rFonts w:ascii="Sylfaen" w:hAnsi="Sylfaen" w:cs="Sylfaen"/>
          <w:sz w:val="20"/>
          <w:lang w:val="hy-AM"/>
        </w:rPr>
        <w:t>մտնում</w:t>
      </w:r>
      <w:r w:rsidRPr="006E68AD">
        <w:rPr>
          <w:rFonts w:ascii="Sylfaen" w:hAnsi="Sylfaen" w:cs="Times Armenian"/>
          <w:sz w:val="20"/>
          <w:lang w:val="hy-AM"/>
        </w:rPr>
        <w:t xml:space="preserve"> </w:t>
      </w:r>
      <w:r w:rsidRPr="006E68AD">
        <w:rPr>
          <w:rFonts w:ascii="Sylfaen" w:hAnsi="Sylfaen" w:cs="Sylfaen"/>
          <w:sz w:val="20"/>
          <w:lang w:val="hy-AM"/>
        </w:rPr>
        <w:t>Կողմերի</w:t>
      </w:r>
      <w:r w:rsidRPr="006E68AD">
        <w:rPr>
          <w:rFonts w:ascii="Sylfaen" w:hAnsi="Sylfaen" w:cs="Times Armenian"/>
          <w:sz w:val="20"/>
          <w:lang w:val="hy-AM"/>
        </w:rPr>
        <w:t xml:space="preserve"> </w:t>
      </w:r>
      <w:r w:rsidRPr="006E68AD">
        <w:rPr>
          <w:rFonts w:ascii="Sylfaen" w:hAnsi="Sylfaen" w:cs="Sylfaen"/>
          <w:sz w:val="20"/>
          <w:lang w:val="hy-AM"/>
        </w:rPr>
        <w:t>ստորագրման</w:t>
      </w:r>
      <w:r w:rsidRPr="006E68AD">
        <w:rPr>
          <w:rFonts w:ascii="Sylfaen" w:hAnsi="Sylfaen" w:cs="Times Armenian"/>
          <w:sz w:val="20"/>
          <w:lang w:val="hy-AM"/>
        </w:rPr>
        <w:t xml:space="preserve"> </w:t>
      </w:r>
      <w:r w:rsidRPr="006E68AD">
        <w:rPr>
          <w:rFonts w:ascii="Sylfaen" w:hAnsi="Sylfaen" w:cs="Sylfaen"/>
          <w:sz w:val="20"/>
          <w:lang w:val="hy-AM"/>
        </w:rPr>
        <w:t>պահից և գործում է մինչև</w:t>
      </w:r>
      <w:r w:rsidRPr="006E68AD">
        <w:rPr>
          <w:rFonts w:ascii="Sylfaen" w:hAnsi="Sylfaen" w:cs="Times Armenian"/>
          <w:sz w:val="20"/>
          <w:lang w:val="hy-AM"/>
        </w:rPr>
        <w:t xml:space="preserve"> </w:t>
      </w:r>
      <w:r w:rsidRPr="006E68AD">
        <w:rPr>
          <w:rFonts w:ascii="Sylfaen" w:hAnsi="Sylfaen" w:cs="Sylfaen"/>
          <w:sz w:val="20"/>
          <w:lang w:val="hy-AM"/>
        </w:rPr>
        <w:t>կողմերի` պայմանագրով</w:t>
      </w:r>
      <w:r w:rsidRPr="006E68AD">
        <w:rPr>
          <w:rFonts w:ascii="Sylfaen" w:hAnsi="Sylfaen" w:cs="Times Armenian"/>
          <w:sz w:val="20"/>
          <w:lang w:val="hy-AM"/>
        </w:rPr>
        <w:t xml:space="preserve"> </w:t>
      </w:r>
      <w:r w:rsidRPr="006E68AD">
        <w:rPr>
          <w:rFonts w:ascii="Sylfaen" w:hAnsi="Sylfaen" w:cs="Sylfaen"/>
          <w:sz w:val="20"/>
          <w:lang w:val="hy-AM"/>
        </w:rPr>
        <w:t>ստանձնած</w:t>
      </w:r>
      <w:r w:rsidRPr="006E68AD">
        <w:rPr>
          <w:rFonts w:ascii="Sylfaen" w:hAnsi="Sylfaen" w:cs="Times Armenian"/>
          <w:sz w:val="20"/>
          <w:lang w:val="hy-AM"/>
        </w:rPr>
        <w:t xml:space="preserve"> </w:t>
      </w:r>
      <w:r w:rsidRPr="006E68AD">
        <w:rPr>
          <w:rFonts w:ascii="Sylfaen" w:hAnsi="Sylfaen" w:cs="Sylfaen"/>
          <w:sz w:val="20"/>
          <w:lang w:val="hy-AM"/>
        </w:rPr>
        <w:t>պարտավորությունների</w:t>
      </w:r>
      <w:r w:rsidRPr="006E68AD">
        <w:rPr>
          <w:rFonts w:ascii="Sylfaen" w:hAnsi="Sylfaen" w:cs="Times Armenian"/>
          <w:sz w:val="20"/>
          <w:lang w:val="hy-AM"/>
        </w:rPr>
        <w:t xml:space="preserve"> </w:t>
      </w:r>
      <w:r w:rsidRPr="006E68AD">
        <w:rPr>
          <w:rFonts w:ascii="Sylfaen" w:hAnsi="Sylfaen" w:cs="Sylfaen"/>
          <w:sz w:val="20"/>
          <w:lang w:val="hy-AM"/>
        </w:rPr>
        <w:t>ողջ</w:t>
      </w:r>
      <w:r w:rsidRPr="006E68AD">
        <w:rPr>
          <w:rFonts w:ascii="Sylfaen" w:hAnsi="Sylfaen" w:cs="Times Armenian"/>
          <w:sz w:val="20"/>
          <w:lang w:val="hy-AM"/>
        </w:rPr>
        <w:t xml:space="preserve"> </w:t>
      </w:r>
      <w:r w:rsidRPr="006E68AD">
        <w:rPr>
          <w:rFonts w:ascii="Sylfaen" w:hAnsi="Sylfaen" w:cs="Sylfaen"/>
          <w:sz w:val="20"/>
          <w:lang w:val="hy-AM"/>
        </w:rPr>
        <w:t>ծավալով</w:t>
      </w:r>
      <w:r w:rsidRPr="006E68AD">
        <w:rPr>
          <w:rFonts w:ascii="Sylfaen" w:hAnsi="Sylfaen" w:cs="Times Armenian"/>
          <w:sz w:val="20"/>
          <w:lang w:val="hy-AM"/>
        </w:rPr>
        <w:t xml:space="preserve"> </w:t>
      </w:r>
      <w:r w:rsidRPr="006E68AD">
        <w:rPr>
          <w:rFonts w:ascii="Sylfaen" w:hAnsi="Sylfaen" w:cs="Sylfaen"/>
          <w:sz w:val="20"/>
          <w:lang w:val="hy-AM"/>
        </w:rPr>
        <w:t>կատարումը</w:t>
      </w:r>
      <w:r w:rsidRPr="006E68AD">
        <w:rPr>
          <w:rFonts w:ascii="Sylfaen" w:hAnsi="Sylfaen" w:cs="Tahoma"/>
          <w:sz w:val="20"/>
          <w:lang w:val="hy-AM"/>
        </w:rPr>
        <w:t>։</w:t>
      </w:r>
      <w:r w:rsidRPr="006E68AD">
        <w:rPr>
          <w:rFonts w:ascii="Sylfaen" w:hAnsi="Sylfaen" w:cs="Times Armenian"/>
          <w:sz w:val="20"/>
          <w:lang w:val="hy-AM"/>
        </w:rPr>
        <w:t xml:space="preserve"> </w:t>
      </w:r>
    </w:p>
    <w:p w:rsidR="00606A9F" w:rsidRPr="006E68AD" w:rsidRDefault="00606A9F" w:rsidP="00606A9F">
      <w:pPr>
        <w:tabs>
          <w:tab w:val="left" w:pos="1276"/>
        </w:tabs>
        <w:ind w:firstLine="720"/>
        <w:jc w:val="both"/>
        <w:rPr>
          <w:rFonts w:ascii="Sylfaen" w:hAnsi="Sylfaen" w:cs="Sylfaen"/>
          <w:sz w:val="20"/>
          <w:lang w:val="hy-AM"/>
        </w:rPr>
      </w:pPr>
      <w:r w:rsidRPr="006E68AD">
        <w:rPr>
          <w:rFonts w:ascii="Sylfaen" w:hAnsi="Sylfaen"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333E30" w:rsidRPr="006E68AD">
        <w:rPr>
          <w:rFonts w:ascii="Sylfaen" w:hAnsi="Sylfaen" w:cs="Sylfaen"/>
          <w:sz w:val="20"/>
          <w:lang w:val="hy-AM"/>
        </w:rPr>
        <w:t>:</w:t>
      </w:r>
      <w:r w:rsidRPr="006E68AD">
        <w:rPr>
          <w:rStyle w:val="af6"/>
          <w:rFonts w:ascii="Sylfaen" w:hAnsi="Sylfaen" w:cs="Sylfaen"/>
          <w:color w:val="FFFFFF"/>
          <w:sz w:val="20"/>
          <w:lang w:val="hy-AM"/>
        </w:rPr>
        <w:footnoteReference w:id="12"/>
      </w:r>
    </w:p>
    <w:p w:rsidR="00606A9F" w:rsidRPr="006E68AD" w:rsidRDefault="00606A9F" w:rsidP="00606A9F">
      <w:pPr>
        <w:tabs>
          <w:tab w:val="left" w:pos="1276"/>
        </w:tabs>
        <w:ind w:firstLine="720"/>
        <w:jc w:val="both"/>
        <w:rPr>
          <w:rFonts w:ascii="Sylfaen" w:hAnsi="Sylfaen" w:cs="Sylfaen"/>
          <w:sz w:val="20"/>
          <w:lang w:val="hy-AM"/>
        </w:rPr>
      </w:pPr>
      <w:r w:rsidRPr="006E68AD">
        <w:rPr>
          <w:rFonts w:ascii="Sylfaen" w:hAnsi="Sylfaen" w:cs="Sylfaen"/>
          <w:sz w:val="20"/>
          <w:lang w:val="hy-AM"/>
        </w:rPr>
        <w:t>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w:t>
      </w:r>
      <w:r w:rsidRPr="006E68AD">
        <w:rPr>
          <w:rFonts w:ascii="Sylfaen" w:hAnsi="Sylfaen" w:cs="Tahoma"/>
          <w:sz w:val="20"/>
          <w:lang w:val="hy-AM"/>
        </w:rPr>
        <w:t>։</w:t>
      </w:r>
      <w:r w:rsidRPr="006E68AD">
        <w:rPr>
          <w:rFonts w:ascii="Sylfaen" w:hAnsi="Sylfaen" w:cs="Sylfaen"/>
          <w:sz w:val="20"/>
          <w:lang w:val="hy-AM"/>
        </w:rPr>
        <w:t xml:space="preserve"> Պայմանագրից ծագած պահանջի իրավունքը չի կարող փոխանցվել այլ անձի, առանց պարտապան կողմի գրավոր համաձայնության։ </w:t>
      </w:r>
    </w:p>
    <w:p w:rsidR="00606A9F" w:rsidRPr="006E68AD" w:rsidRDefault="00606A9F" w:rsidP="00606A9F">
      <w:pPr>
        <w:tabs>
          <w:tab w:val="left" w:pos="1276"/>
        </w:tabs>
        <w:ind w:firstLine="720"/>
        <w:jc w:val="both"/>
        <w:rPr>
          <w:rFonts w:ascii="Sylfaen" w:hAnsi="Sylfaen" w:cs="Sylfaen"/>
          <w:sz w:val="20"/>
          <w:lang w:val="hy-AM"/>
        </w:rPr>
      </w:pPr>
      <w:r w:rsidRPr="006E68AD">
        <w:rPr>
          <w:rFonts w:ascii="Sylfaen" w:hAnsi="Sylfaen"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p>
    <w:p w:rsidR="00606A9F" w:rsidRPr="006E68AD" w:rsidRDefault="00606A9F" w:rsidP="00606A9F">
      <w:pPr>
        <w:tabs>
          <w:tab w:val="left" w:pos="1276"/>
        </w:tabs>
        <w:ind w:firstLine="720"/>
        <w:jc w:val="both"/>
        <w:rPr>
          <w:rFonts w:ascii="Sylfaen" w:hAnsi="Sylfaen" w:cs="Sylfaen"/>
          <w:sz w:val="20"/>
          <w:lang w:val="hy-AM"/>
        </w:rPr>
      </w:pPr>
      <w:r w:rsidRPr="006E68AD">
        <w:rPr>
          <w:rFonts w:ascii="Sylfaen" w:hAnsi="Sylfaen" w:cs="Sylfaen"/>
          <w:sz w:val="20"/>
          <w:lang w:val="hy-AM"/>
        </w:rPr>
        <w:t>8.4 Պայմանագրի հետ կապված վեճերը ենթակա են քննության Հայաստանի Հանրապետության դատարաններում։</w:t>
      </w:r>
    </w:p>
    <w:p w:rsidR="00606A9F" w:rsidRPr="006E68AD" w:rsidRDefault="00606A9F" w:rsidP="00606A9F">
      <w:pPr>
        <w:tabs>
          <w:tab w:val="left" w:pos="1276"/>
        </w:tabs>
        <w:ind w:firstLine="720"/>
        <w:jc w:val="both"/>
        <w:rPr>
          <w:rFonts w:ascii="Sylfaen" w:hAnsi="Sylfaen" w:cs="Sylfaen"/>
          <w:sz w:val="20"/>
          <w:lang w:val="hy-AM"/>
        </w:rPr>
      </w:pPr>
      <w:r w:rsidRPr="006E68AD">
        <w:rPr>
          <w:rFonts w:ascii="Sylfaen" w:hAnsi="Sylfaen" w:cs="Sylfaen"/>
          <w:sz w:val="20"/>
          <w:lang w:val="hy-AM"/>
        </w:rPr>
        <w:lastRenderedPageBreak/>
        <w:t>8.5</w:t>
      </w:r>
      <w:r w:rsidRPr="006E68AD">
        <w:rPr>
          <w:rFonts w:ascii="Sylfaen" w:hAnsi="Sylfaen"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606A9F" w:rsidRPr="006E68AD" w:rsidRDefault="00606A9F" w:rsidP="00606A9F">
      <w:pPr>
        <w:tabs>
          <w:tab w:val="left" w:pos="1276"/>
        </w:tabs>
        <w:ind w:firstLine="720"/>
        <w:jc w:val="both"/>
        <w:rPr>
          <w:rFonts w:ascii="Sylfaen" w:hAnsi="Sylfaen" w:cs="Sylfaen"/>
          <w:sz w:val="20"/>
          <w:lang w:val="hy-AM"/>
        </w:rPr>
      </w:pPr>
      <w:r w:rsidRPr="006E68AD">
        <w:rPr>
          <w:rFonts w:ascii="Sylfaen" w:hAnsi="Sylfaen"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606A9F" w:rsidRPr="006E68AD" w:rsidRDefault="00606A9F" w:rsidP="00606A9F">
      <w:pPr>
        <w:tabs>
          <w:tab w:val="left" w:pos="1276"/>
        </w:tabs>
        <w:ind w:firstLine="720"/>
        <w:jc w:val="both"/>
        <w:rPr>
          <w:rFonts w:ascii="Sylfaen" w:hAnsi="Sylfaen" w:cs="Times Armenian"/>
          <w:sz w:val="20"/>
          <w:lang w:val="hy-AM"/>
        </w:rPr>
      </w:pPr>
      <w:r w:rsidRPr="006E68AD">
        <w:rPr>
          <w:rFonts w:ascii="Sylfaen" w:hAnsi="Sylfaen" w:cs="Sylfaen"/>
          <w:sz w:val="20"/>
          <w:lang w:val="hy-AM"/>
        </w:rPr>
        <w:t>Պայմանագրի</w:t>
      </w:r>
      <w:r w:rsidRPr="006E68AD">
        <w:rPr>
          <w:rFonts w:ascii="Sylfaen" w:hAnsi="Sylfaen" w:cs="Times Armenian"/>
          <w:sz w:val="20"/>
          <w:lang w:val="hy-AM"/>
        </w:rPr>
        <w:t xml:space="preserve"> </w:t>
      </w:r>
      <w:r w:rsidRPr="006E68AD">
        <w:rPr>
          <w:rFonts w:ascii="Sylfaen" w:hAnsi="Sylfaen" w:cs="Sylfaen"/>
          <w:sz w:val="20"/>
          <w:lang w:val="hy-AM"/>
        </w:rPr>
        <w:t>կողմերից</w:t>
      </w:r>
      <w:r w:rsidRPr="006E68AD">
        <w:rPr>
          <w:rFonts w:ascii="Sylfaen" w:hAnsi="Sylfaen" w:cs="Times Armenian"/>
          <w:sz w:val="20"/>
          <w:lang w:val="hy-AM"/>
        </w:rPr>
        <w:t xml:space="preserve"> </w:t>
      </w:r>
      <w:r w:rsidRPr="006E68AD">
        <w:rPr>
          <w:rFonts w:ascii="Sylfaen" w:hAnsi="Sylfaen" w:cs="Sylfaen"/>
          <w:sz w:val="20"/>
          <w:lang w:val="hy-AM"/>
        </w:rPr>
        <w:t>անկախ</w:t>
      </w:r>
      <w:r w:rsidRPr="006E68AD">
        <w:rPr>
          <w:rFonts w:ascii="Sylfaen" w:hAnsi="Sylfaen" w:cs="Times Armenian"/>
          <w:sz w:val="20"/>
          <w:lang w:val="hy-AM"/>
        </w:rPr>
        <w:t xml:space="preserve"> </w:t>
      </w:r>
      <w:r w:rsidRPr="006E68AD">
        <w:rPr>
          <w:rFonts w:ascii="Sylfaen" w:hAnsi="Sylfaen" w:cs="Sylfaen"/>
          <w:sz w:val="20"/>
          <w:lang w:val="hy-AM"/>
        </w:rPr>
        <w:t>գործոնների</w:t>
      </w:r>
      <w:r w:rsidRPr="006E68AD">
        <w:rPr>
          <w:rFonts w:ascii="Sylfaen" w:hAnsi="Sylfaen" w:cs="Times Armenian"/>
          <w:sz w:val="20"/>
          <w:lang w:val="hy-AM"/>
        </w:rPr>
        <w:t xml:space="preserve"> </w:t>
      </w:r>
      <w:r w:rsidRPr="006E68AD">
        <w:rPr>
          <w:rFonts w:ascii="Sylfaen" w:hAnsi="Sylfaen" w:cs="Sylfaen"/>
          <w:sz w:val="20"/>
          <w:lang w:val="hy-AM"/>
        </w:rPr>
        <w:t>ազդեցությամբ</w:t>
      </w:r>
      <w:r w:rsidRPr="006E68AD">
        <w:rPr>
          <w:rFonts w:ascii="Sylfaen" w:hAnsi="Sylfaen" w:cs="Times Armenian"/>
          <w:sz w:val="20"/>
          <w:lang w:val="hy-AM"/>
        </w:rPr>
        <w:t xml:space="preserve"> </w:t>
      </w:r>
      <w:r w:rsidRPr="006E68AD">
        <w:rPr>
          <w:rFonts w:ascii="Sylfaen" w:hAnsi="Sylfaen" w:cs="Sylfaen"/>
          <w:sz w:val="20"/>
          <w:lang w:val="hy-AM"/>
        </w:rPr>
        <w:t>պայմանագրի</w:t>
      </w:r>
      <w:r w:rsidRPr="006E68AD">
        <w:rPr>
          <w:rFonts w:ascii="Sylfaen" w:hAnsi="Sylfaen" w:cs="Times Armenian"/>
          <w:sz w:val="20"/>
          <w:lang w:val="hy-AM"/>
        </w:rPr>
        <w:t xml:space="preserve"> </w:t>
      </w:r>
      <w:r w:rsidRPr="006E68AD">
        <w:rPr>
          <w:rFonts w:ascii="Sylfaen" w:hAnsi="Sylfaen" w:cs="Sylfaen"/>
          <w:sz w:val="20"/>
          <w:lang w:val="hy-AM"/>
        </w:rPr>
        <w:t>փոփոխման</w:t>
      </w:r>
      <w:r w:rsidRPr="006E68AD">
        <w:rPr>
          <w:rFonts w:ascii="Sylfaen" w:hAnsi="Sylfaen" w:cs="Times Armenian"/>
          <w:sz w:val="20"/>
          <w:lang w:val="hy-AM"/>
        </w:rPr>
        <w:t xml:space="preserve"> </w:t>
      </w:r>
      <w:r w:rsidRPr="006E68AD">
        <w:rPr>
          <w:rFonts w:ascii="Sylfaen" w:hAnsi="Sylfaen" w:cs="Sylfaen"/>
          <w:sz w:val="20"/>
          <w:lang w:val="hy-AM"/>
        </w:rPr>
        <w:t>յուրաքանչյուր</w:t>
      </w:r>
      <w:r w:rsidRPr="006E68AD">
        <w:rPr>
          <w:rFonts w:ascii="Sylfaen" w:hAnsi="Sylfaen" w:cs="Times Armenian"/>
          <w:sz w:val="20"/>
          <w:lang w:val="hy-AM"/>
        </w:rPr>
        <w:t xml:space="preserve"> </w:t>
      </w:r>
      <w:r w:rsidRPr="006E68AD">
        <w:rPr>
          <w:rFonts w:ascii="Sylfaen" w:hAnsi="Sylfaen" w:cs="Sylfaen"/>
          <w:sz w:val="20"/>
          <w:lang w:val="hy-AM"/>
        </w:rPr>
        <w:t>դեպք</w:t>
      </w:r>
      <w:r w:rsidRPr="006E68AD">
        <w:rPr>
          <w:rFonts w:ascii="Sylfaen" w:hAnsi="Sylfaen" w:cs="Times Armenian"/>
          <w:sz w:val="20"/>
          <w:lang w:val="hy-AM"/>
        </w:rPr>
        <w:t xml:space="preserve"> </w:t>
      </w:r>
      <w:r w:rsidRPr="006E68AD">
        <w:rPr>
          <w:rFonts w:ascii="Sylfaen" w:hAnsi="Sylfaen" w:cs="Sylfaen"/>
          <w:sz w:val="20"/>
          <w:lang w:val="hy-AM"/>
        </w:rPr>
        <w:t>սահմանում</w:t>
      </w:r>
      <w:r w:rsidRPr="006E68AD">
        <w:rPr>
          <w:rFonts w:ascii="Sylfaen" w:hAnsi="Sylfaen" w:cs="Times Armenian"/>
          <w:sz w:val="20"/>
          <w:lang w:val="hy-AM"/>
        </w:rPr>
        <w:t xml:space="preserve"> </w:t>
      </w:r>
      <w:r w:rsidRPr="006E68AD">
        <w:rPr>
          <w:rFonts w:ascii="Sylfaen" w:hAnsi="Sylfaen" w:cs="Sylfaen"/>
          <w:sz w:val="20"/>
          <w:lang w:val="hy-AM"/>
        </w:rPr>
        <w:t>է</w:t>
      </w:r>
      <w:r w:rsidRPr="006E68AD">
        <w:rPr>
          <w:rFonts w:ascii="Sylfaen" w:hAnsi="Sylfaen" w:cs="Times Armenian"/>
          <w:sz w:val="20"/>
          <w:lang w:val="hy-AM"/>
        </w:rPr>
        <w:t xml:space="preserve"> </w:t>
      </w:r>
      <w:r w:rsidRPr="006E68AD">
        <w:rPr>
          <w:rFonts w:ascii="Sylfaen" w:hAnsi="Sylfaen" w:cs="Sylfaen"/>
          <w:sz w:val="20"/>
          <w:lang w:val="hy-AM"/>
        </w:rPr>
        <w:t>Հայաստանի</w:t>
      </w:r>
      <w:r w:rsidRPr="006E68AD">
        <w:rPr>
          <w:rFonts w:ascii="Sylfaen" w:hAnsi="Sylfaen" w:cs="Times Armenian"/>
          <w:sz w:val="20"/>
          <w:lang w:val="hy-AM"/>
        </w:rPr>
        <w:t xml:space="preserve"> </w:t>
      </w:r>
      <w:r w:rsidRPr="006E68AD">
        <w:rPr>
          <w:rFonts w:ascii="Sylfaen" w:hAnsi="Sylfaen" w:cs="Sylfaen"/>
          <w:sz w:val="20"/>
          <w:lang w:val="hy-AM"/>
        </w:rPr>
        <w:t>Հանրապետության</w:t>
      </w:r>
      <w:r w:rsidRPr="006E68AD">
        <w:rPr>
          <w:rFonts w:ascii="Sylfaen" w:hAnsi="Sylfaen" w:cs="Times Armenian"/>
          <w:sz w:val="20"/>
          <w:lang w:val="hy-AM"/>
        </w:rPr>
        <w:t xml:space="preserve"> </w:t>
      </w:r>
      <w:r w:rsidRPr="006E68AD">
        <w:rPr>
          <w:rFonts w:ascii="Sylfaen" w:hAnsi="Sylfaen" w:cs="Sylfaen"/>
          <w:sz w:val="20"/>
          <w:lang w:val="hy-AM"/>
        </w:rPr>
        <w:t>կառավարությունը։</w:t>
      </w:r>
    </w:p>
    <w:p w:rsidR="00606A9F" w:rsidRPr="006E68AD" w:rsidRDefault="00606A9F" w:rsidP="00606A9F">
      <w:pPr>
        <w:tabs>
          <w:tab w:val="left" w:pos="1276"/>
        </w:tabs>
        <w:ind w:firstLine="720"/>
        <w:jc w:val="both"/>
        <w:rPr>
          <w:rFonts w:ascii="Sylfaen" w:hAnsi="Sylfaen"/>
          <w:sz w:val="20"/>
          <w:lang w:val="hy-AM"/>
        </w:rPr>
      </w:pPr>
      <w:r w:rsidRPr="006E68AD">
        <w:rPr>
          <w:rFonts w:ascii="Sylfaen" w:hAnsi="Sylfaen"/>
          <w:sz w:val="20"/>
          <w:lang w:val="pt-BR"/>
        </w:rPr>
        <w:t xml:space="preserve">8.6 </w:t>
      </w:r>
      <w:r w:rsidRPr="006E68AD">
        <w:rPr>
          <w:rFonts w:ascii="Sylfaen" w:hAnsi="Sylfaen" w:cs="Sylfaen"/>
          <w:sz w:val="20"/>
          <w:lang w:val="pt-BR"/>
        </w:rPr>
        <w:t>Եթե</w:t>
      </w:r>
      <w:r w:rsidRPr="006E68AD">
        <w:rPr>
          <w:rFonts w:ascii="Sylfaen" w:hAnsi="Sylfaen"/>
          <w:sz w:val="20"/>
          <w:lang w:val="pt-BR"/>
        </w:rPr>
        <w:t xml:space="preserve"> </w:t>
      </w:r>
      <w:r w:rsidRPr="006E68AD">
        <w:rPr>
          <w:rFonts w:ascii="Sylfaen" w:hAnsi="Sylfaen" w:cs="Sylfaen"/>
          <w:sz w:val="20"/>
          <w:lang w:val="pt-BR"/>
        </w:rPr>
        <w:t>պայմանագիրն</w:t>
      </w:r>
      <w:r w:rsidRPr="006E68AD">
        <w:rPr>
          <w:rFonts w:ascii="Sylfaen" w:hAnsi="Sylfaen"/>
          <w:sz w:val="20"/>
          <w:lang w:val="pt-BR"/>
        </w:rPr>
        <w:t xml:space="preserve">  </w:t>
      </w:r>
      <w:r w:rsidRPr="006E68AD">
        <w:rPr>
          <w:rFonts w:ascii="Sylfaen" w:hAnsi="Sylfaen" w:cs="Sylfaen"/>
          <w:sz w:val="20"/>
          <w:lang w:val="pt-BR"/>
        </w:rPr>
        <w:t>իրականացվ</w:t>
      </w:r>
      <w:r w:rsidRPr="006E68AD">
        <w:rPr>
          <w:rFonts w:ascii="Sylfaen" w:hAnsi="Sylfaen" w:cs="Sylfaen"/>
          <w:sz w:val="20"/>
          <w:lang w:val="hy-AM"/>
        </w:rPr>
        <w:t>ում</w:t>
      </w:r>
      <w:r w:rsidRPr="006E68AD">
        <w:rPr>
          <w:rFonts w:ascii="Sylfaen" w:hAnsi="Sylfaen"/>
          <w:sz w:val="20"/>
          <w:lang w:val="hy-AM"/>
        </w:rPr>
        <w:t xml:space="preserve"> </w:t>
      </w:r>
      <w:r w:rsidRPr="006E68AD">
        <w:rPr>
          <w:rFonts w:ascii="Sylfaen" w:hAnsi="Sylfaen" w:cs="Sylfaen"/>
          <w:sz w:val="20"/>
          <w:lang w:val="hy-AM"/>
        </w:rPr>
        <w:t>է</w:t>
      </w:r>
      <w:r w:rsidRPr="006E68AD">
        <w:rPr>
          <w:rFonts w:ascii="Sylfaen" w:hAnsi="Sylfaen"/>
          <w:sz w:val="20"/>
          <w:lang w:val="pt-BR"/>
        </w:rPr>
        <w:t xml:space="preserve"> </w:t>
      </w:r>
      <w:r w:rsidRPr="006E68AD">
        <w:rPr>
          <w:rFonts w:ascii="Sylfaen" w:hAnsi="Sylfaen" w:cs="Sylfaen"/>
          <w:sz w:val="20"/>
          <w:lang w:val="pt-BR"/>
        </w:rPr>
        <w:t>գործակալության</w:t>
      </w:r>
      <w:r w:rsidRPr="006E68AD">
        <w:rPr>
          <w:rFonts w:ascii="Sylfaen" w:hAnsi="Sylfaen"/>
          <w:sz w:val="20"/>
          <w:lang w:val="pt-BR"/>
        </w:rPr>
        <w:t xml:space="preserve"> </w:t>
      </w:r>
      <w:r w:rsidRPr="006E68AD">
        <w:rPr>
          <w:rFonts w:ascii="Sylfaen" w:hAnsi="Sylfaen" w:cs="Sylfaen"/>
          <w:sz w:val="20"/>
          <w:lang w:val="pt-BR"/>
        </w:rPr>
        <w:t>պայմանագիր</w:t>
      </w:r>
      <w:r w:rsidRPr="006E68AD">
        <w:rPr>
          <w:rFonts w:ascii="Sylfaen" w:hAnsi="Sylfaen"/>
          <w:sz w:val="20"/>
          <w:lang w:val="pt-BR"/>
        </w:rPr>
        <w:t xml:space="preserve"> </w:t>
      </w:r>
      <w:r w:rsidRPr="006E68AD">
        <w:rPr>
          <w:rFonts w:ascii="Sylfaen" w:hAnsi="Sylfaen" w:cs="Sylfaen"/>
          <w:sz w:val="20"/>
          <w:lang w:val="pt-BR"/>
        </w:rPr>
        <w:t>կնքելու</w:t>
      </w:r>
      <w:r w:rsidRPr="006E68AD">
        <w:rPr>
          <w:rFonts w:ascii="Sylfaen" w:hAnsi="Sylfaen"/>
          <w:sz w:val="20"/>
          <w:lang w:val="pt-BR"/>
        </w:rPr>
        <w:t xml:space="preserve"> </w:t>
      </w:r>
      <w:r w:rsidRPr="006E68AD">
        <w:rPr>
          <w:rFonts w:ascii="Sylfaen" w:hAnsi="Sylfaen" w:cs="Sylfaen"/>
          <w:sz w:val="20"/>
          <w:lang w:val="pt-BR"/>
        </w:rPr>
        <w:t>միջոցով</w:t>
      </w:r>
      <w:r w:rsidRPr="006E68AD">
        <w:rPr>
          <w:rFonts w:ascii="Sylfaen" w:hAnsi="Sylfaen"/>
          <w:sz w:val="20"/>
          <w:lang w:val="pt-BR"/>
        </w:rPr>
        <w:t>.</w:t>
      </w:r>
    </w:p>
    <w:p w:rsidR="00606A9F" w:rsidRPr="006E68AD" w:rsidRDefault="00606A9F" w:rsidP="00606A9F">
      <w:pPr>
        <w:tabs>
          <w:tab w:val="left" w:pos="1276"/>
        </w:tabs>
        <w:ind w:firstLine="720"/>
        <w:jc w:val="both"/>
        <w:rPr>
          <w:rFonts w:ascii="Sylfaen" w:hAnsi="Sylfaen"/>
          <w:sz w:val="20"/>
          <w:lang w:val="pt-BR"/>
        </w:rPr>
      </w:pPr>
      <w:r w:rsidRPr="006E68AD">
        <w:rPr>
          <w:rFonts w:ascii="Sylfaen" w:hAnsi="Sylfaen"/>
          <w:sz w:val="20"/>
          <w:lang w:val="hy-AM"/>
        </w:rPr>
        <w:t>1)</w:t>
      </w:r>
      <w:r w:rsidRPr="006E68AD">
        <w:rPr>
          <w:rFonts w:ascii="Sylfaen" w:hAnsi="Sylfaen"/>
          <w:sz w:val="20"/>
          <w:lang w:val="pt-BR"/>
        </w:rPr>
        <w:t xml:space="preserve"> </w:t>
      </w:r>
      <w:r w:rsidRPr="006E68AD">
        <w:rPr>
          <w:rFonts w:ascii="Sylfaen" w:hAnsi="Sylfaen" w:cs="Sylfaen"/>
          <w:sz w:val="20"/>
          <w:lang w:val="pt-BR"/>
        </w:rPr>
        <w:t>Վաճառ</w:t>
      </w:r>
      <w:r w:rsidRPr="006E68AD">
        <w:rPr>
          <w:rFonts w:ascii="Sylfaen" w:hAnsi="Sylfaen" w:cs="Sylfaen"/>
          <w:sz w:val="20"/>
          <w:lang w:val="hy-AM"/>
        </w:rPr>
        <w:t>ողը</w:t>
      </w:r>
      <w:r w:rsidRPr="006E68AD">
        <w:rPr>
          <w:rFonts w:ascii="Sylfaen" w:hAnsi="Sylfaen"/>
          <w:sz w:val="20"/>
          <w:lang w:val="pt-BR"/>
        </w:rPr>
        <w:t xml:space="preserve"> </w:t>
      </w:r>
      <w:r w:rsidRPr="006E68AD">
        <w:rPr>
          <w:rFonts w:ascii="Sylfaen" w:hAnsi="Sylfaen" w:cs="Sylfaen"/>
          <w:sz w:val="20"/>
          <w:lang w:val="pt-BR"/>
        </w:rPr>
        <w:t>պատասխանատվություն</w:t>
      </w:r>
      <w:r w:rsidRPr="006E68AD">
        <w:rPr>
          <w:rFonts w:ascii="Sylfaen" w:hAnsi="Sylfaen"/>
          <w:sz w:val="20"/>
          <w:lang w:val="pt-BR"/>
        </w:rPr>
        <w:t xml:space="preserve"> </w:t>
      </w:r>
      <w:r w:rsidRPr="006E68AD">
        <w:rPr>
          <w:rFonts w:ascii="Sylfaen" w:hAnsi="Sylfaen" w:cs="Sylfaen"/>
          <w:sz w:val="20"/>
          <w:lang w:val="pt-BR"/>
        </w:rPr>
        <w:t>է</w:t>
      </w:r>
      <w:r w:rsidRPr="006E68AD">
        <w:rPr>
          <w:rFonts w:ascii="Sylfaen" w:hAnsi="Sylfaen"/>
          <w:sz w:val="20"/>
          <w:lang w:val="pt-BR"/>
        </w:rPr>
        <w:t xml:space="preserve"> </w:t>
      </w:r>
      <w:r w:rsidRPr="006E68AD">
        <w:rPr>
          <w:rFonts w:ascii="Sylfaen" w:hAnsi="Sylfaen" w:cs="Sylfaen"/>
          <w:sz w:val="20"/>
          <w:lang w:val="pt-BR"/>
        </w:rPr>
        <w:t>կրում</w:t>
      </w:r>
      <w:r w:rsidRPr="006E68AD">
        <w:rPr>
          <w:rFonts w:ascii="Sylfaen" w:hAnsi="Sylfaen"/>
          <w:sz w:val="20"/>
          <w:lang w:val="pt-BR"/>
        </w:rPr>
        <w:t xml:space="preserve"> </w:t>
      </w:r>
      <w:r w:rsidRPr="006E68AD">
        <w:rPr>
          <w:rFonts w:ascii="Sylfaen" w:hAnsi="Sylfaen" w:cs="Sylfaen"/>
          <w:sz w:val="20"/>
          <w:lang w:val="pt-BR"/>
        </w:rPr>
        <w:t>գործակալի</w:t>
      </w:r>
      <w:r w:rsidRPr="006E68AD">
        <w:rPr>
          <w:rFonts w:ascii="Sylfaen" w:hAnsi="Sylfaen"/>
          <w:sz w:val="20"/>
          <w:lang w:val="pt-BR"/>
        </w:rPr>
        <w:t xml:space="preserve"> </w:t>
      </w:r>
      <w:r w:rsidRPr="006E68AD">
        <w:rPr>
          <w:rFonts w:ascii="Sylfaen" w:hAnsi="Sylfaen" w:cs="Sylfaen"/>
          <w:sz w:val="20"/>
          <w:lang w:val="pt-BR"/>
        </w:rPr>
        <w:t>պարտավորությունների</w:t>
      </w:r>
      <w:r w:rsidRPr="006E68AD">
        <w:rPr>
          <w:rFonts w:ascii="Sylfaen" w:hAnsi="Sylfaen"/>
          <w:sz w:val="20"/>
          <w:lang w:val="pt-BR"/>
        </w:rPr>
        <w:t xml:space="preserve"> </w:t>
      </w:r>
      <w:r w:rsidRPr="006E68AD">
        <w:rPr>
          <w:rFonts w:ascii="Sylfaen" w:hAnsi="Sylfaen" w:cs="Sylfaen"/>
          <w:sz w:val="20"/>
          <w:lang w:val="pt-BR"/>
        </w:rPr>
        <w:t>չկատարման</w:t>
      </w:r>
      <w:r w:rsidRPr="006E68AD">
        <w:rPr>
          <w:rFonts w:ascii="Sylfaen" w:hAnsi="Sylfaen"/>
          <w:sz w:val="20"/>
          <w:lang w:val="pt-BR"/>
        </w:rPr>
        <w:t xml:space="preserve"> </w:t>
      </w:r>
      <w:r w:rsidRPr="006E68AD">
        <w:rPr>
          <w:rFonts w:ascii="Sylfaen" w:hAnsi="Sylfaen" w:cs="Sylfaen"/>
          <w:sz w:val="20"/>
          <w:lang w:val="pt-BR"/>
        </w:rPr>
        <w:t>կամ</w:t>
      </w:r>
      <w:r w:rsidRPr="006E68AD">
        <w:rPr>
          <w:rFonts w:ascii="Sylfaen" w:hAnsi="Sylfaen"/>
          <w:sz w:val="20"/>
          <w:lang w:val="pt-BR"/>
        </w:rPr>
        <w:t xml:space="preserve"> </w:t>
      </w:r>
      <w:r w:rsidRPr="006E68AD">
        <w:rPr>
          <w:rFonts w:ascii="Sylfaen" w:hAnsi="Sylfaen" w:cs="Sylfaen"/>
          <w:sz w:val="20"/>
          <w:lang w:val="pt-BR"/>
        </w:rPr>
        <w:t>ոչ</w:t>
      </w:r>
      <w:r w:rsidRPr="006E68AD">
        <w:rPr>
          <w:rFonts w:ascii="Sylfaen" w:hAnsi="Sylfaen"/>
          <w:sz w:val="20"/>
          <w:lang w:val="pt-BR"/>
        </w:rPr>
        <w:t xml:space="preserve"> </w:t>
      </w:r>
      <w:r w:rsidRPr="006E68AD">
        <w:rPr>
          <w:rFonts w:ascii="Sylfaen" w:hAnsi="Sylfaen" w:cs="Sylfaen"/>
          <w:sz w:val="20"/>
          <w:lang w:val="pt-BR"/>
        </w:rPr>
        <w:t>պատշաճ</w:t>
      </w:r>
      <w:r w:rsidRPr="006E68AD">
        <w:rPr>
          <w:rFonts w:ascii="Sylfaen" w:hAnsi="Sylfaen"/>
          <w:sz w:val="20"/>
          <w:lang w:val="pt-BR"/>
        </w:rPr>
        <w:t xml:space="preserve"> </w:t>
      </w:r>
      <w:r w:rsidRPr="006E68AD">
        <w:rPr>
          <w:rFonts w:ascii="Sylfaen" w:hAnsi="Sylfaen" w:cs="Sylfaen"/>
          <w:sz w:val="20"/>
          <w:lang w:val="pt-BR"/>
        </w:rPr>
        <w:t>կատարման</w:t>
      </w:r>
      <w:r w:rsidRPr="006E68AD">
        <w:rPr>
          <w:rFonts w:ascii="Sylfaen" w:hAnsi="Sylfaen"/>
          <w:sz w:val="20"/>
          <w:lang w:val="pt-BR"/>
        </w:rPr>
        <w:t xml:space="preserve"> </w:t>
      </w:r>
      <w:r w:rsidRPr="006E68AD">
        <w:rPr>
          <w:rFonts w:ascii="Sylfaen" w:hAnsi="Sylfaen" w:cs="Sylfaen"/>
          <w:sz w:val="20"/>
          <w:lang w:val="pt-BR"/>
        </w:rPr>
        <w:t>համար</w:t>
      </w:r>
      <w:r w:rsidRPr="006E68AD">
        <w:rPr>
          <w:rFonts w:ascii="Sylfaen" w:hAnsi="Sylfaen"/>
          <w:sz w:val="20"/>
          <w:lang w:val="pt-BR"/>
        </w:rPr>
        <w:t>.</w:t>
      </w:r>
    </w:p>
    <w:p w:rsidR="00606A9F" w:rsidRPr="006E68AD" w:rsidRDefault="00606A9F" w:rsidP="00606A9F">
      <w:pPr>
        <w:tabs>
          <w:tab w:val="left" w:pos="1276"/>
        </w:tabs>
        <w:ind w:firstLine="720"/>
        <w:jc w:val="both"/>
        <w:rPr>
          <w:rFonts w:ascii="Sylfaen" w:hAnsi="Sylfaen"/>
          <w:sz w:val="20"/>
          <w:lang w:val="pt-BR"/>
        </w:rPr>
      </w:pPr>
      <w:r w:rsidRPr="006E68AD">
        <w:rPr>
          <w:rFonts w:ascii="Sylfaen" w:hAnsi="Sylfaen"/>
          <w:sz w:val="20"/>
          <w:lang w:val="pt-BR"/>
        </w:rPr>
        <w:t xml:space="preserve">2) </w:t>
      </w:r>
      <w:r w:rsidRPr="006E68AD">
        <w:rPr>
          <w:rFonts w:ascii="Sylfaen" w:hAnsi="Sylfaen" w:cs="Sylfaen"/>
          <w:sz w:val="20"/>
          <w:lang w:val="pt-BR"/>
        </w:rPr>
        <w:t>պայմանագրի</w:t>
      </w:r>
      <w:r w:rsidRPr="006E68AD">
        <w:rPr>
          <w:rFonts w:ascii="Sylfaen" w:hAnsi="Sylfaen"/>
          <w:sz w:val="20"/>
          <w:lang w:val="pt-BR"/>
        </w:rPr>
        <w:t xml:space="preserve"> </w:t>
      </w:r>
      <w:r w:rsidRPr="006E68AD">
        <w:rPr>
          <w:rFonts w:ascii="Sylfaen" w:hAnsi="Sylfaen" w:cs="Sylfaen"/>
          <w:sz w:val="20"/>
          <w:lang w:val="pt-BR"/>
        </w:rPr>
        <w:t>կատարման</w:t>
      </w:r>
      <w:r w:rsidRPr="006E68AD">
        <w:rPr>
          <w:rFonts w:ascii="Sylfaen" w:hAnsi="Sylfaen"/>
          <w:sz w:val="20"/>
          <w:lang w:val="pt-BR"/>
        </w:rPr>
        <w:t xml:space="preserve"> </w:t>
      </w:r>
      <w:r w:rsidRPr="006E68AD">
        <w:rPr>
          <w:rFonts w:ascii="Sylfaen" w:hAnsi="Sylfaen" w:cs="Sylfaen"/>
          <w:sz w:val="20"/>
          <w:lang w:val="pt-BR"/>
        </w:rPr>
        <w:t>ընթացքում</w:t>
      </w:r>
      <w:r w:rsidRPr="006E68AD">
        <w:rPr>
          <w:rFonts w:ascii="Sylfaen" w:hAnsi="Sylfaen"/>
          <w:sz w:val="20"/>
          <w:lang w:val="pt-BR"/>
        </w:rPr>
        <w:t xml:space="preserve"> </w:t>
      </w:r>
      <w:r w:rsidRPr="006E68AD">
        <w:rPr>
          <w:rFonts w:ascii="Sylfaen" w:hAnsi="Sylfaen" w:cs="Sylfaen"/>
          <w:sz w:val="20"/>
          <w:lang w:val="pt-BR"/>
        </w:rPr>
        <w:t>գործակալի</w:t>
      </w:r>
      <w:r w:rsidRPr="006E68AD">
        <w:rPr>
          <w:rFonts w:ascii="Sylfaen" w:hAnsi="Sylfaen"/>
          <w:sz w:val="20"/>
          <w:lang w:val="pt-BR"/>
        </w:rPr>
        <w:t xml:space="preserve"> </w:t>
      </w:r>
      <w:r w:rsidRPr="006E68AD">
        <w:rPr>
          <w:rFonts w:ascii="Sylfaen" w:hAnsi="Sylfaen" w:cs="Sylfaen"/>
          <w:sz w:val="20"/>
          <w:lang w:val="pt-BR"/>
        </w:rPr>
        <w:t>փոփոխման</w:t>
      </w:r>
      <w:r w:rsidRPr="006E68AD">
        <w:rPr>
          <w:rFonts w:ascii="Sylfaen" w:hAnsi="Sylfaen"/>
          <w:sz w:val="20"/>
          <w:lang w:val="pt-BR"/>
        </w:rPr>
        <w:t xml:space="preserve"> </w:t>
      </w:r>
      <w:r w:rsidRPr="006E68AD">
        <w:rPr>
          <w:rFonts w:ascii="Sylfaen" w:hAnsi="Sylfaen" w:cs="Sylfaen"/>
          <w:sz w:val="20"/>
          <w:lang w:val="pt-BR"/>
        </w:rPr>
        <w:t>դեպքում</w:t>
      </w:r>
      <w:r w:rsidRPr="006E68AD">
        <w:rPr>
          <w:rFonts w:ascii="Sylfaen" w:hAnsi="Sylfaen"/>
          <w:sz w:val="20"/>
          <w:lang w:val="pt-BR"/>
        </w:rPr>
        <w:t xml:space="preserve"> </w:t>
      </w:r>
      <w:r w:rsidRPr="006E68AD">
        <w:rPr>
          <w:rFonts w:ascii="Sylfaen" w:hAnsi="Sylfaen" w:cs="Sylfaen"/>
          <w:sz w:val="20"/>
          <w:lang w:val="pt-BR"/>
        </w:rPr>
        <w:t>Վաճառ</w:t>
      </w:r>
      <w:r w:rsidRPr="006E68AD">
        <w:rPr>
          <w:rFonts w:ascii="Sylfaen" w:hAnsi="Sylfaen" w:cs="Sylfaen"/>
          <w:sz w:val="20"/>
          <w:lang w:val="hy-AM"/>
        </w:rPr>
        <w:t>ող</w:t>
      </w:r>
      <w:r w:rsidRPr="006E68AD">
        <w:rPr>
          <w:rFonts w:ascii="Sylfaen" w:hAnsi="Sylfaen" w:cs="Sylfaen"/>
          <w:sz w:val="20"/>
          <w:lang w:val="pt-BR"/>
        </w:rPr>
        <w:t>ը</w:t>
      </w:r>
      <w:r w:rsidRPr="006E68AD">
        <w:rPr>
          <w:rFonts w:ascii="Sylfaen" w:hAnsi="Sylfaen"/>
          <w:sz w:val="20"/>
          <w:lang w:val="pt-BR"/>
        </w:rPr>
        <w:t xml:space="preserve"> </w:t>
      </w:r>
      <w:r w:rsidRPr="006E68AD">
        <w:rPr>
          <w:rFonts w:ascii="Sylfaen" w:hAnsi="Sylfaen" w:cs="Sylfaen"/>
          <w:sz w:val="20"/>
          <w:lang w:val="pt-BR"/>
        </w:rPr>
        <w:t>գրավոր</w:t>
      </w:r>
      <w:r w:rsidRPr="006E68AD">
        <w:rPr>
          <w:rFonts w:ascii="Sylfaen" w:hAnsi="Sylfaen"/>
          <w:sz w:val="20"/>
          <w:lang w:val="pt-BR"/>
        </w:rPr>
        <w:t xml:space="preserve"> </w:t>
      </w:r>
      <w:r w:rsidRPr="006E68AD">
        <w:rPr>
          <w:rFonts w:ascii="Sylfaen" w:hAnsi="Sylfaen" w:cs="Sylfaen"/>
          <w:sz w:val="20"/>
          <w:lang w:val="pt-BR"/>
        </w:rPr>
        <w:t>տեղեկացնում</w:t>
      </w:r>
      <w:r w:rsidRPr="006E68AD">
        <w:rPr>
          <w:rFonts w:ascii="Sylfaen" w:hAnsi="Sylfaen"/>
          <w:sz w:val="20"/>
          <w:lang w:val="pt-BR"/>
        </w:rPr>
        <w:t xml:space="preserve"> </w:t>
      </w:r>
      <w:r w:rsidRPr="006E68AD">
        <w:rPr>
          <w:rFonts w:ascii="Sylfaen" w:hAnsi="Sylfaen" w:cs="Sylfaen"/>
          <w:sz w:val="20"/>
          <w:lang w:val="pt-BR"/>
        </w:rPr>
        <w:t>է</w:t>
      </w:r>
      <w:r w:rsidRPr="006E68AD">
        <w:rPr>
          <w:rFonts w:ascii="Sylfaen" w:hAnsi="Sylfaen"/>
          <w:sz w:val="20"/>
          <w:lang w:val="pt-BR"/>
        </w:rPr>
        <w:t xml:space="preserve"> </w:t>
      </w:r>
      <w:r w:rsidRPr="006E68AD">
        <w:rPr>
          <w:rFonts w:ascii="Sylfaen" w:hAnsi="Sylfaen" w:cs="Sylfaen"/>
          <w:sz w:val="20"/>
          <w:lang w:val="pt-BR"/>
        </w:rPr>
        <w:t>Գնորդին՝</w:t>
      </w:r>
      <w:r w:rsidRPr="006E68AD">
        <w:rPr>
          <w:rFonts w:ascii="Sylfaen" w:hAnsi="Sylfaen"/>
          <w:sz w:val="20"/>
          <w:lang w:val="pt-BR"/>
        </w:rPr>
        <w:t xml:space="preserve"> </w:t>
      </w:r>
      <w:r w:rsidRPr="006E68AD">
        <w:rPr>
          <w:rFonts w:ascii="Sylfaen" w:hAnsi="Sylfaen" w:cs="Sylfaen"/>
          <w:sz w:val="20"/>
          <w:lang w:val="pt-BR"/>
        </w:rPr>
        <w:t>տրամադրելով</w:t>
      </w:r>
      <w:r w:rsidRPr="006E68AD">
        <w:rPr>
          <w:rFonts w:ascii="Sylfaen" w:hAnsi="Sylfaen"/>
          <w:sz w:val="20"/>
          <w:lang w:val="pt-BR"/>
        </w:rPr>
        <w:t xml:space="preserve"> </w:t>
      </w:r>
      <w:r w:rsidRPr="006E68AD">
        <w:rPr>
          <w:rFonts w:ascii="Sylfaen" w:hAnsi="Sylfaen" w:cs="Sylfaen"/>
          <w:sz w:val="20"/>
          <w:lang w:val="pt-BR"/>
        </w:rPr>
        <w:t>գործակալության</w:t>
      </w:r>
      <w:r w:rsidRPr="006E68AD">
        <w:rPr>
          <w:rFonts w:ascii="Sylfaen" w:hAnsi="Sylfaen"/>
          <w:sz w:val="20"/>
          <w:lang w:val="pt-BR"/>
        </w:rPr>
        <w:t xml:space="preserve"> </w:t>
      </w:r>
      <w:r w:rsidRPr="006E68AD">
        <w:rPr>
          <w:rFonts w:ascii="Sylfaen" w:hAnsi="Sylfaen" w:cs="Sylfaen"/>
          <w:sz w:val="20"/>
          <w:lang w:val="pt-BR"/>
        </w:rPr>
        <w:t>պայմանագրի</w:t>
      </w:r>
      <w:r w:rsidRPr="006E68AD">
        <w:rPr>
          <w:rFonts w:ascii="Sylfaen" w:hAnsi="Sylfaen"/>
          <w:sz w:val="20"/>
          <w:lang w:val="pt-BR"/>
        </w:rPr>
        <w:t xml:space="preserve"> </w:t>
      </w:r>
      <w:r w:rsidRPr="006E68AD">
        <w:rPr>
          <w:rFonts w:ascii="Sylfaen" w:hAnsi="Sylfaen" w:cs="Sylfaen"/>
          <w:sz w:val="20"/>
          <w:lang w:val="pt-BR"/>
        </w:rPr>
        <w:t>պատճենը</w:t>
      </w:r>
      <w:r w:rsidRPr="006E68AD">
        <w:rPr>
          <w:rFonts w:ascii="Sylfaen" w:hAnsi="Sylfaen"/>
          <w:sz w:val="20"/>
          <w:lang w:val="pt-BR"/>
        </w:rPr>
        <w:t xml:space="preserve"> </w:t>
      </w:r>
      <w:r w:rsidRPr="006E68AD">
        <w:rPr>
          <w:rFonts w:ascii="Sylfaen" w:hAnsi="Sylfaen" w:cs="Sylfaen"/>
          <w:sz w:val="20"/>
          <w:lang w:val="pt-BR"/>
        </w:rPr>
        <w:t>և</w:t>
      </w:r>
      <w:r w:rsidRPr="006E68AD">
        <w:rPr>
          <w:rFonts w:ascii="Sylfaen" w:hAnsi="Sylfaen"/>
          <w:sz w:val="20"/>
          <w:lang w:val="pt-BR"/>
        </w:rPr>
        <w:t xml:space="preserve"> </w:t>
      </w:r>
      <w:r w:rsidRPr="006E68AD">
        <w:rPr>
          <w:rFonts w:ascii="Sylfaen" w:hAnsi="Sylfaen" w:cs="Sylfaen"/>
          <w:sz w:val="20"/>
          <w:lang w:val="pt-BR"/>
        </w:rPr>
        <w:t>դրա</w:t>
      </w:r>
      <w:r w:rsidRPr="006E68AD">
        <w:rPr>
          <w:rFonts w:ascii="Sylfaen" w:hAnsi="Sylfaen"/>
          <w:sz w:val="20"/>
          <w:lang w:val="pt-BR"/>
        </w:rPr>
        <w:t xml:space="preserve"> </w:t>
      </w:r>
      <w:r w:rsidRPr="006E68AD">
        <w:rPr>
          <w:rFonts w:ascii="Sylfaen" w:hAnsi="Sylfaen" w:cs="Sylfaen"/>
          <w:sz w:val="20"/>
          <w:lang w:val="pt-BR"/>
        </w:rPr>
        <w:t>կողմ</w:t>
      </w:r>
      <w:r w:rsidRPr="006E68AD">
        <w:rPr>
          <w:rFonts w:ascii="Sylfaen" w:hAnsi="Sylfaen"/>
          <w:sz w:val="20"/>
          <w:lang w:val="pt-BR"/>
        </w:rPr>
        <w:t xml:space="preserve"> </w:t>
      </w:r>
      <w:r w:rsidRPr="006E68AD">
        <w:rPr>
          <w:rFonts w:ascii="Sylfaen" w:hAnsi="Sylfaen" w:cs="Sylfaen"/>
          <w:sz w:val="20"/>
          <w:lang w:val="pt-BR"/>
        </w:rPr>
        <w:t>հանդիսացող</w:t>
      </w:r>
      <w:r w:rsidRPr="006E68AD">
        <w:rPr>
          <w:rFonts w:ascii="Sylfaen" w:hAnsi="Sylfaen"/>
          <w:sz w:val="20"/>
          <w:lang w:val="pt-BR"/>
        </w:rPr>
        <w:t xml:space="preserve"> </w:t>
      </w:r>
      <w:r w:rsidRPr="006E68AD">
        <w:rPr>
          <w:rFonts w:ascii="Sylfaen" w:hAnsi="Sylfaen" w:cs="Sylfaen"/>
          <w:sz w:val="20"/>
          <w:lang w:val="pt-BR"/>
        </w:rPr>
        <w:t>անձի</w:t>
      </w:r>
      <w:r w:rsidRPr="006E68AD">
        <w:rPr>
          <w:rFonts w:ascii="Sylfaen" w:hAnsi="Sylfaen"/>
          <w:sz w:val="20"/>
          <w:lang w:val="pt-BR"/>
        </w:rPr>
        <w:t xml:space="preserve"> </w:t>
      </w:r>
      <w:r w:rsidRPr="006E68AD">
        <w:rPr>
          <w:rFonts w:ascii="Sylfaen" w:hAnsi="Sylfaen" w:cs="Sylfaen"/>
          <w:sz w:val="20"/>
          <w:lang w:val="pt-BR"/>
        </w:rPr>
        <w:t>տվյալները՝</w:t>
      </w:r>
      <w:r w:rsidRPr="006E68AD">
        <w:rPr>
          <w:rFonts w:ascii="Sylfaen" w:hAnsi="Sylfaen"/>
          <w:sz w:val="20"/>
          <w:lang w:val="pt-BR"/>
        </w:rPr>
        <w:t xml:space="preserve"> </w:t>
      </w:r>
      <w:r w:rsidRPr="006E68AD">
        <w:rPr>
          <w:rFonts w:ascii="Sylfaen" w:hAnsi="Sylfaen" w:cs="Sylfaen"/>
          <w:sz w:val="20"/>
          <w:lang w:val="pt-BR"/>
        </w:rPr>
        <w:t>փոփոխությունը</w:t>
      </w:r>
      <w:r w:rsidRPr="006E68AD">
        <w:rPr>
          <w:rFonts w:ascii="Sylfaen" w:hAnsi="Sylfaen"/>
          <w:sz w:val="20"/>
          <w:lang w:val="pt-BR"/>
        </w:rPr>
        <w:t xml:space="preserve"> </w:t>
      </w:r>
      <w:r w:rsidRPr="006E68AD">
        <w:rPr>
          <w:rFonts w:ascii="Sylfaen" w:hAnsi="Sylfaen" w:cs="Sylfaen"/>
          <w:sz w:val="20"/>
          <w:lang w:val="pt-BR"/>
        </w:rPr>
        <w:t>կատարվելու</w:t>
      </w:r>
      <w:r w:rsidRPr="006E68AD">
        <w:rPr>
          <w:rFonts w:ascii="Sylfaen" w:hAnsi="Sylfaen"/>
          <w:sz w:val="20"/>
          <w:lang w:val="pt-BR"/>
        </w:rPr>
        <w:t xml:space="preserve"> </w:t>
      </w:r>
      <w:r w:rsidRPr="006E68AD">
        <w:rPr>
          <w:rFonts w:ascii="Sylfaen" w:hAnsi="Sylfaen" w:cs="Sylfaen"/>
          <w:sz w:val="20"/>
          <w:lang w:val="pt-BR"/>
        </w:rPr>
        <w:t>օրվանից</w:t>
      </w:r>
      <w:r w:rsidRPr="006E68AD">
        <w:rPr>
          <w:rFonts w:ascii="Sylfaen" w:hAnsi="Sylfaen"/>
          <w:sz w:val="20"/>
          <w:lang w:val="pt-BR"/>
        </w:rPr>
        <w:t xml:space="preserve">  </w:t>
      </w:r>
      <w:r w:rsidRPr="006E68AD">
        <w:rPr>
          <w:rFonts w:ascii="Sylfaen" w:hAnsi="Sylfaen" w:cs="Sylfaen"/>
          <w:sz w:val="20"/>
          <w:lang w:val="pt-BR"/>
        </w:rPr>
        <w:t>հինգ</w:t>
      </w:r>
      <w:r w:rsidRPr="006E68AD">
        <w:rPr>
          <w:rFonts w:ascii="Sylfaen" w:hAnsi="Sylfaen"/>
          <w:sz w:val="20"/>
          <w:lang w:val="pt-BR"/>
        </w:rPr>
        <w:t xml:space="preserve"> </w:t>
      </w:r>
      <w:r w:rsidRPr="006E68AD">
        <w:rPr>
          <w:rFonts w:ascii="Sylfaen" w:hAnsi="Sylfaen" w:cs="Sylfaen"/>
          <w:sz w:val="20"/>
          <w:lang w:val="pt-BR"/>
        </w:rPr>
        <w:t>աշխատանքային</w:t>
      </w:r>
      <w:r w:rsidRPr="006E68AD">
        <w:rPr>
          <w:rFonts w:ascii="Sylfaen" w:hAnsi="Sylfaen"/>
          <w:sz w:val="20"/>
          <w:lang w:val="pt-BR"/>
        </w:rPr>
        <w:t xml:space="preserve"> </w:t>
      </w:r>
      <w:r w:rsidRPr="006E68AD">
        <w:rPr>
          <w:rFonts w:ascii="Sylfaen" w:hAnsi="Sylfaen" w:cs="Sylfaen"/>
          <w:sz w:val="20"/>
          <w:lang w:val="pt-BR"/>
        </w:rPr>
        <w:t>օրվա</w:t>
      </w:r>
      <w:r w:rsidRPr="006E68AD">
        <w:rPr>
          <w:rFonts w:ascii="Sylfaen" w:hAnsi="Sylfaen"/>
          <w:sz w:val="20"/>
          <w:lang w:val="pt-BR"/>
        </w:rPr>
        <w:t xml:space="preserve"> </w:t>
      </w:r>
      <w:r w:rsidRPr="006E68AD">
        <w:rPr>
          <w:rFonts w:ascii="Sylfaen" w:hAnsi="Sylfaen" w:cs="Sylfaen"/>
          <w:sz w:val="20"/>
          <w:lang w:val="pt-BR"/>
        </w:rPr>
        <w:t>ընթացքում</w:t>
      </w:r>
      <w:r w:rsidR="00333E30" w:rsidRPr="006E68AD">
        <w:rPr>
          <w:rFonts w:ascii="Sylfaen" w:hAnsi="Sylfaen"/>
          <w:sz w:val="20"/>
          <w:lang w:val="pt-BR"/>
        </w:rPr>
        <w:t>:</w:t>
      </w:r>
      <w:r w:rsidR="006D2A34" w:rsidRPr="006E68AD">
        <w:rPr>
          <w:rFonts w:ascii="Sylfaen" w:hAnsi="Sylfaen"/>
          <w:sz w:val="20"/>
          <w:vertAlign w:val="superscript"/>
          <w:lang w:val="pt-BR"/>
        </w:rPr>
        <w:t>22</w:t>
      </w:r>
      <w:r w:rsidRPr="006E68AD">
        <w:rPr>
          <w:rStyle w:val="af6"/>
          <w:rFonts w:ascii="Sylfaen" w:hAnsi="Sylfaen"/>
          <w:color w:val="FFFFFF"/>
          <w:sz w:val="20"/>
          <w:lang w:val="pt-BR"/>
        </w:rPr>
        <w:footnoteReference w:id="13"/>
      </w:r>
    </w:p>
    <w:p w:rsidR="00606A9F" w:rsidRPr="006E68AD" w:rsidRDefault="00606A9F" w:rsidP="00606A9F">
      <w:pPr>
        <w:tabs>
          <w:tab w:val="left" w:pos="1276"/>
        </w:tabs>
        <w:ind w:firstLine="720"/>
        <w:jc w:val="both"/>
        <w:rPr>
          <w:rFonts w:ascii="Sylfaen" w:hAnsi="Sylfaen"/>
          <w:sz w:val="20"/>
          <w:lang w:val="pt-BR"/>
        </w:rPr>
      </w:pPr>
      <w:r w:rsidRPr="006E68AD">
        <w:rPr>
          <w:rFonts w:ascii="Sylfaen" w:hAnsi="Sylfaen"/>
          <w:sz w:val="20"/>
          <w:lang w:val="pt-BR"/>
        </w:rPr>
        <w:t xml:space="preserve">8.7 </w:t>
      </w:r>
      <w:r w:rsidRPr="006E68AD">
        <w:rPr>
          <w:rFonts w:ascii="Sylfaen" w:hAnsi="Sylfaen" w:cs="Sylfaen"/>
          <w:sz w:val="20"/>
          <w:lang w:val="pt-BR"/>
        </w:rPr>
        <w:t>Եթե</w:t>
      </w:r>
      <w:r w:rsidRPr="006E68AD">
        <w:rPr>
          <w:rFonts w:ascii="Sylfaen" w:hAnsi="Sylfaen"/>
          <w:sz w:val="20"/>
          <w:lang w:val="pt-BR"/>
        </w:rPr>
        <w:t xml:space="preserve"> </w:t>
      </w:r>
      <w:r w:rsidRPr="006E68AD">
        <w:rPr>
          <w:rFonts w:ascii="Sylfaen" w:hAnsi="Sylfaen" w:cs="Sylfaen"/>
          <w:sz w:val="20"/>
          <w:lang w:val="pt-BR"/>
        </w:rPr>
        <w:t>պայմանագիրն</w:t>
      </w:r>
      <w:r w:rsidRPr="006E68AD">
        <w:rPr>
          <w:rFonts w:ascii="Sylfaen" w:hAnsi="Sylfaen"/>
          <w:sz w:val="20"/>
          <w:lang w:val="pt-BR"/>
        </w:rPr>
        <w:t xml:space="preserve">  </w:t>
      </w:r>
      <w:r w:rsidRPr="006E68AD">
        <w:rPr>
          <w:rFonts w:ascii="Sylfaen" w:hAnsi="Sylfaen" w:cs="Sylfaen"/>
          <w:sz w:val="20"/>
          <w:lang w:val="pt-BR"/>
        </w:rPr>
        <w:t>իրականացվում</w:t>
      </w:r>
      <w:r w:rsidRPr="006E68AD">
        <w:rPr>
          <w:rFonts w:ascii="Sylfaen" w:hAnsi="Sylfaen"/>
          <w:sz w:val="20"/>
          <w:lang w:val="pt-BR"/>
        </w:rPr>
        <w:t xml:space="preserve"> </w:t>
      </w:r>
      <w:r w:rsidRPr="006E68AD">
        <w:rPr>
          <w:rFonts w:ascii="Sylfaen" w:hAnsi="Sylfaen" w:cs="Sylfaen"/>
          <w:sz w:val="20"/>
          <w:lang w:val="pt-BR"/>
        </w:rPr>
        <w:t>է</w:t>
      </w:r>
      <w:r w:rsidRPr="006E68AD">
        <w:rPr>
          <w:rFonts w:ascii="Sylfaen" w:hAnsi="Sylfaen"/>
          <w:sz w:val="20"/>
          <w:lang w:val="pt-BR"/>
        </w:rPr>
        <w:t xml:space="preserve"> </w:t>
      </w:r>
      <w:r w:rsidRPr="006E68AD">
        <w:rPr>
          <w:rFonts w:ascii="Sylfaen" w:hAnsi="Sylfaen" w:cs="Sylfaen"/>
          <w:sz w:val="20"/>
          <w:lang w:val="pt-BR"/>
        </w:rPr>
        <w:t>համատեղ</w:t>
      </w:r>
      <w:r w:rsidRPr="006E68AD">
        <w:rPr>
          <w:rFonts w:ascii="Sylfaen" w:hAnsi="Sylfaen"/>
          <w:sz w:val="20"/>
          <w:lang w:val="pt-BR"/>
        </w:rPr>
        <w:t xml:space="preserve"> </w:t>
      </w:r>
      <w:r w:rsidRPr="006E68AD">
        <w:rPr>
          <w:rFonts w:ascii="Sylfaen" w:hAnsi="Sylfaen" w:cs="Sylfaen"/>
          <w:sz w:val="20"/>
          <w:lang w:val="pt-BR"/>
        </w:rPr>
        <w:t>գործունեության</w:t>
      </w:r>
      <w:r w:rsidRPr="006E68AD">
        <w:rPr>
          <w:rFonts w:ascii="Sylfaen" w:hAnsi="Sylfaen"/>
          <w:sz w:val="20"/>
          <w:lang w:val="pt-BR"/>
        </w:rPr>
        <w:t xml:space="preserve"> (</w:t>
      </w:r>
      <w:r w:rsidRPr="006E68AD">
        <w:rPr>
          <w:rFonts w:ascii="Sylfaen" w:hAnsi="Sylfaen" w:cs="Sylfaen"/>
          <w:sz w:val="20"/>
          <w:lang w:val="pt-BR"/>
        </w:rPr>
        <w:t>կոնսորցիումի</w:t>
      </w:r>
      <w:r w:rsidRPr="006E68AD">
        <w:rPr>
          <w:rFonts w:ascii="Sylfaen" w:hAnsi="Sylfaen"/>
          <w:sz w:val="20"/>
          <w:lang w:val="pt-BR"/>
        </w:rPr>
        <w:t xml:space="preserve">) </w:t>
      </w:r>
      <w:r w:rsidRPr="006E68AD">
        <w:rPr>
          <w:rFonts w:ascii="Sylfaen" w:hAnsi="Sylfaen" w:cs="Sylfaen"/>
          <w:sz w:val="20"/>
          <w:lang w:val="pt-BR"/>
        </w:rPr>
        <w:t>պայմանագիր</w:t>
      </w:r>
      <w:r w:rsidRPr="006E68AD">
        <w:rPr>
          <w:rFonts w:ascii="Sylfaen" w:hAnsi="Sylfaen"/>
          <w:sz w:val="20"/>
          <w:lang w:val="pt-BR"/>
        </w:rPr>
        <w:t xml:space="preserve"> </w:t>
      </w:r>
      <w:r w:rsidRPr="006E68AD">
        <w:rPr>
          <w:rFonts w:ascii="Sylfaen" w:hAnsi="Sylfaen" w:cs="Sylfaen"/>
          <w:sz w:val="20"/>
          <w:lang w:val="pt-BR"/>
        </w:rPr>
        <w:t>կնքելու</w:t>
      </w:r>
      <w:r w:rsidRPr="006E68AD">
        <w:rPr>
          <w:rFonts w:ascii="Sylfaen" w:hAnsi="Sylfaen"/>
          <w:sz w:val="20"/>
          <w:lang w:val="pt-BR"/>
        </w:rPr>
        <w:t xml:space="preserve"> </w:t>
      </w:r>
      <w:r w:rsidRPr="006E68AD">
        <w:rPr>
          <w:rFonts w:ascii="Sylfaen" w:hAnsi="Sylfaen" w:cs="Sylfaen"/>
          <w:sz w:val="20"/>
          <w:lang w:val="pt-BR"/>
        </w:rPr>
        <w:t>միջոցով</w:t>
      </w:r>
      <w:r w:rsidRPr="006E68AD">
        <w:rPr>
          <w:rFonts w:ascii="Sylfaen" w:hAnsi="Sylfaen"/>
          <w:sz w:val="20"/>
          <w:lang w:val="pt-BR"/>
        </w:rPr>
        <w:t xml:space="preserve">, </w:t>
      </w:r>
      <w:r w:rsidRPr="006E68AD">
        <w:rPr>
          <w:rFonts w:ascii="Sylfaen" w:hAnsi="Sylfaen" w:cs="Sylfaen"/>
          <w:sz w:val="20"/>
          <w:lang w:val="pt-BR"/>
        </w:rPr>
        <w:t>ապա</w:t>
      </w:r>
      <w:r w:rsidRPr="006E68AD">
        <w:rPr>
          <w:rFonts w:ascii="Sylfaen" w:hAnsi="Sylfaen"/>
          <w:sz w:val="20"/>
          <w:lang w:val="pt-BR"/>
        </w:rPr>
        <w:t xml:space="preserve"> </w:t>
      </w:r>
      <w:r w:rsidRPr="006E68AD">
        <w:rPr>
          <w:rFonts w:ascii="Sylfaen" w:hAnsi="Sylfaen" w:cs="Sylfaen"/>
          <w:sz w:val="20"/>
          <w:lang w:val="pt-BR"/>
        </w:rPr>
        <w:t>այդ</w:t>
      </w:r>
      <w:r w:rsidRPr="006E68AD">
        <w:rPr>
          <w:rFonts w:ascii="Sylfaen" w:hAnsi="Sylfaen"/>
          <w:sz w:val="20"/>
          <w:lang w:val="pt-BR"/>
        </w:rPr>
        <w:t xml:space="preserve"> </w:t>
      </w:r>
      <w:r w:rsidRPr="006E68AD">
        <w:rPr>
          <w:rFonts w:ascii="Sylfaen" w:hAnsi="Sylfaen" w:cs="Sylfaen"/>
          <w:sz w:val="20"/>
          <w:lang w:val="pt-BR"/>
        </w:rPr>
        <w:t>պայմանագրի</w:t>
      </w:r>
      <w:r w:rsidRPr="006E68AD">
        <w:rPr>
          <w:rFonts w:ascii="Sylfaen" w:hAnsi="Sylfaen"/>
          <w:sz w:val="20"/>
          <w:lang w:val="pt-BR"/>
        </w:rPr>
        <w:t xml:space="preserve"> </w:t>
      </w:r>
      <w:r w:rsidRPr="006E68AD">
        <w:rPr>
          <w:rFonts w:ascii="Sylfaen" w:hAnsi="Sylfaen" w:cs="Sylfaen"/>
          <w:sz w:val="20"/>
          <w:lang w:val="pt-BR"/>
        </w:rPr>
        <w:t>մասնակիցները</w:t>
      </w:r>
      <w:r w:rsidRPr="006E68AD">
        <w:rPr>
          <w:rFonts w:ascii="Sylfaen" w:hAnsi="Sylfaen"/>
          <w:sz w:val="20"/>
          <w:lang w:val="pt-BR"/>
        </w:rPr>
        <w:t xml:space="preserve"> </w:t>
      </w:r>
      <w:r w:rsidRPr="006E68AD">
        <w:rPr>
          <w:rFonts w:ascii="Sylfaen" w:hAnsi="Sylfaen" w:cs="Sylfaen"/>
          <w:sz w:val="20"/>
          <w:lang w:val="pt-BR"/>
        </w:rPr>
        <w:t>կրում</w:t>
      </w:r>
      <w:r w:rsidRPr="006E68AD">
        <w:rPr>
          <w:rFonts w:ascii="Sylfaen" w:hAnsi="Sylfaen"/>
          <w:sz w:val="20"/>
          <w:lang w:val="pt-BR"/>
        </w:rPr>
        <w:t xml:space="preserve"> </w:t>
      </w:r>
      <w:r w:rsidRPr="006E68AD">
        <w:rPr>
          <w:rFonts w:ascii="Sylfaen" w:hAnsi="Sylfaen" w:cs="Sylfaen"/>
          <w:sz w:val="20"/>
          <w:lang w:val="pt-BR"/>
        </w:rPr>
        <w:t>են</w:t>
      </w:r>
      <w:r w:rsidRPr="006E68AD">
        <w:rPr>
          <w:rFonts w:ascii="Sylfaen" w:hAnsi="Sylfaen"/>
          <w:sz w:val="20"/>
          <w:lang w:val="pt-BR"/>
        </w:rPr>
        <w:t xml:space="preserve"> </w:t>
      </w:r>
      <w:r w:rsidRPr="006E68AD">
        <w:rPr>
          <w:rFonts w:ascii="Sylfaen" w:hAnsi="Sylfaen" w:cs="Sylfaen"/>
          <w:sz w:val="20"/>
          <w:lang w:val="pt-BR"/>
        </w:rPr>
        <w:t>համատեղ</w:t>
      </w:r>
      <w:r w:rsidRPr="006E68AD">
        <w:rPr>
          <w:rFonts w:ascii="Sylfaen" w:hAnsi="Sylfaen"/>
          <w:sz w:val="20"/>
          <w:lang w:val="pt-BR"/>
        </w:rPr>
        <w:t xml:space="preserve"> </w:t>
      </w:r>
      <w:r w:rsidRPr="006E68AD">
        <w:rPr>
          <w:rFonts w:ascii="Sylfaen" w:hAnsi="Sylfaen" w:cs="Sylfaen"/>
          <w:sz w:val="20"/>
          <w:lang w:val="pt-BR"/>
        </w:rPr>
        <w:t>և</w:t>
      </w:r>
      <w:r w:rsidRPr="006E68AD">
        <w:rPr>
          <w:rFonts w:ascii="Sylfaen" w:hAnsi="Sylfaen"/>
          <w:sz w:val="20"/>
          <w:lang w:val="pt-BR"/>
        </w:rPr>
        <w:t xml:space="preserve"> </w:t>
      </w:r>
      <w:r w:rsidRPr="006E68AD">
        <w:rPr>
          <w:rFonts w:ascii="Sylfaen" w:hAnsi="Sylfaen" w:cs="Sylfaen"/>
          <w:sz w:val="20"/>
          <w:lang w:val="pt-BR"/>
        </w:rPr>
        <w:t>համապարտ</w:t>
      </w:r>
      <w:r w:rsidRPr="006E68AD">
        <w:rPr>
          <w:rFonts w:ascii="Sylfaen" w:hAnsi="Sylfaen"/>
          <w:sz w:val="20"/>
          <w:lang w:val="pt-BR"/>
        </w:rPr>
        <w:t xml:space="preserve"> </w:t>
      </w:r>
      <w:r w:rsidRPr="006E68AD">
        <w:rPr>
          <w:rFonts w:ascii="Sylfaen" w:hAnsi="Sylfaen" w:cs="Sylfaen"/>
          <w:sz w:val="20"/>
          <w:lang w:val="pt-BR"/>
        </w:rPr>
        <w:t>պատասխանատվություն</w:t>
      </w:r>
      <w:r w:rsidRPr="006E68AD">
        <w:rPr>
          <w:rFonts w:ascii="Sylfaen" w:hAnsi="Sylfaen"/>
          <w:sz w:val="20"/>
          <w:lang w:val="pt-BR"/>
        </w:rPr>
        <w:t xml:space="preserve">: </w:t>
      </w:r>
      <w:r w:rsidRPr="006E68AD">
        <w:rPr>
          <w:rFonts w:ascii="Sylfaen" w:hAnsi="Sylfaen" w:cs="Sylfaen"/>
          <w:sz w:val="20"/>
          <w:lang w:val="pt-BR"/>
        </w:rPr>
        <w:t>Ընդ</w:t>
      </w:r>
      <w:r w:rsidRPr="006E68AD">
        <w:rPr>
          <w:rFonts w:ascii="Sylfaen" w:hAnsi="Sylfaen"/>
          <w:sz w:val="20"/>
          <w:lang w:val="pt-BR"/>
        </w:rPr>
        <w:t xml:space="preserve"> </w:t>
      </w:r>
      <w:r w:rsidRPr="006E68AD">
        <w:rPr>
          <w:rFonts w:ascii="Sylfaen" w:hAnsi="Sylfaen" w:cs="Sylfaen"/>
          <w:sz w:val="20"/>
          <w:lang w:val="pt-BR"/>
        </w:rPr>
        <w:t>որում</w:t>
      </w:r>
      <w:r w:rsidRPr="006E68AD">
        <w:rPr>
          <w:rFonts w:ascii="Sylfaen" w:hAnsi="Sylfaen"/>
          <w:sz w:val="20"/>
          <w:lang w:val="pt-BR"/>
        </w:rPr>
        <w:t xml:space="preserve">, </w:t>
      </w:r>
      <w:r w:rsidRPr="006E68AD">
        <w:rPr>
          <w:rFonts w:ascii="Sylfaen" w:hAnsi="Sylfaen" w:cs="Sylfaen"/>
          <w:sz w:val="20"/>
          <w:lang w:val="pt-BR"/>
        </w:rPr>
        <w:t>կոնսորցիումի</w:t>
      </w:r>
      <w:r w:rsidRPr="006E68AD">
        <w:rPr>
          <w:rFonts w:ascii="Sylfaen" w:hAnsi="Sylfaen"/>
          <w:sz w:val="20"/>
          <w:lang w:val="pt-BR"/>
        </w:rPr>
        <w:t xml:space="preserve"> </w:t>
      </w:r>
      <w:r w:rsidRPr="006E68AD">
        <w:rPr>
          <w:rFonts w:ascii="Sylfaen" w:hAnsi="Sylfaen" w:cs="Sylfaen"/>
          <w:sz w:val="20"/>
          <w:lang w:val="pt-BR"/>
        </w:rPr>
        <w:t>անդամի</w:t>
      </w:r>
      <w:r w:rsidRPr="006E68AD">
        <w:rPr>
          <w:rFonts w:ascii="Sylfaen" w:hAnsi="Sylfaen"/>
          <w:sz w:val="20"/>
          <w:lang w:val="pt-BR"/>
        </w:rPr>
        <w:t xml:space="preserve"> </w:t>
      </w:r>
      <w:r w:rsidRPr="006E68AD">
        <w:rPr>
          <w:rFonts w:ascii="Sylfaen" w:hAnsi="Sylfaen" w:cs="Sylfaen"/>
          <w:sz w:val="20"/>
          <w:lang w:val="pt-BR"/>
        </w:rPr>
        <w:t>կոնսորցիումից</w:t>
      </w:r>
      <w:r w:rsidRPr="006E68AD">
        <w:rPr>
          <w:rFonts w:ascii="Sylfaen" w:hAnsi="Sylfaen"/>
          <w:sz w:val="20"/>
          <w:lang w:val="pt-BR"/>
        </w:rPr>
        <w:t xml:space="preserve"> </w:t>
      </w:r>
      <w:r w:rsidRPr="006E68AD">
        <w:rPr>
          <w:rFonts w:ascii="Sylfaen" w:hAnsi="Sylfaen" w:cs="Sylfaen"/>
          <w:sz w:val="20"/>
          <w:lang w:val="pt-BR"/>
        </w:rPr>
        <w:t>դուրս</w:t>
      </w:r>
      <w:r w:rsidRPr="006E68AD">
        <w:rPr>
          <w:rFonts w:ascii="Sylfaen" w:hAnsi="Sylfaen"/>
          <w:sz w:val="20"/>
          <w:lang w:val="pt-BR"/>
        </w:rPr>
        <w:t xml:space="preserve"> </w:t>
      </w:r>
      <w:r w:rsidRPr="006E68AD">
        <w:rPr>
          <w:rFonts w:ascii="Sylfaen" w:hAnsi="Sylfaen" w:cs="Sylfaen"/>
          <w:sz w:val="20"/>
          <w:lang w:val="pt-BR"/>
        </w:rPr>
        <w:t>գալու</w:t>
      </w:r>
      <w:r w:rsidRPr="006E68AD">
        <w:rPr>
          <w:rFonts w:ascii="Sylfaen" w:hAnsi="Sylfaen"/>
          <w:sz w:val="20"/>
          <w:lang w:val="pt-BR"/>
        </w:rPr>
        <w:t xml:space="preserve"> </w:t>
      </w:r>
      <w:r w:rsidRPr="006E68AD">
        <w:rPr>
          <w:rFonts w:ascii="Sylfaen" w:hAnsi="Sylfaen" w:cs="Sylfaen"/>
          <w:sz w:val="20"/>
          <w:lang w:val="pt-BR"/>
        </w:rPr>
        <w:t>դեպքում</w:t>
      </w:r>
      <w:r w:rsidRPr="006E68AD">
        <w:rPr>
          <w:rFonts w:ascii="Sylfaen" w:hAnsi="Sylfaen"/>
          <w:sz w:val="20"/>
          <w:lang w:val="pt-BR"/>
        </w:rPr>
        <w:t xml:space="preserve"> </w:t>
      </w:r>
      <w:r w:rsidRPr="006E68AD">
        <w:rPr>
          <w:rFonts w:ascii="Sylfaen" w:hAnsi="Sylfaen" w:cs="Sylfaen"/>
          <w:sz w:val="20"/>
          <w:lang w:val="pt-BR"/>
        </w:rPr>
        <w:t>պայմանագիրը</w:t>
      </w:r>
      <w:r w:rsidRPr="006E68AD">
        <w:rPr>
          <w:rFonts w:ascii="Sylfaen" w:hAnsi="Sylfaen"/>
          <w:sz w:val="20"/>
          <w:lang w:val="pt-BR"/>
        </w:rPr>
        <w:t xml:space="preserve"> </w:t>
      </w:r>
      <w:r w:rsidRPr="006E68AD">
        <w:rPr>
          <w:rFonts w:ascii="Sylfaen" w:hAnsi="Sylfaen" w:cs="Sylfaen"/>
          <w:sz w:val="20"/>
          <w:lang w:val="pt-BR"/>
        </w:rPr>
        <w:t>միակողմանիորեն</w:t>
      </w:r>
      <w:r w:rsidRPr="006E68AD">
        <w:rPr>
          <w:rFonts w:ascii="Sylfaen" w:hAnsi="Sylfaen"/>
          <w:sz w:val="20"/>
          <w:lang w:val="pt-BR"/>
        </w:rPr>
        <w:t xml:space="preserve"> </w:t>
      </w:r>
      <w:r w:rsidRPr="006E68AD">
        <w:rPr>
          <w:rFonts w:ascii="Sylfaen" w:hAnsi="Sylfaen" w:cs="Sylfaen"/>
          <w:sz w:val="20"/>
          <w:lang w:val="pt-BR"/>
        </w:rPr>
        <w:t>լուծվում</w:t>
      </w:r>
      <w:r w:rsidRPr="006E68AD">
        <w:rPr>
          <w:rFonts w:ascii="Sylfaen" w:hAnsi="Sylfaen"/>
          <w:sz w:val="20"/>
          <w:lang w:val="pt-BR"/>
        </w:rPr>
        <w:t xml:space="preserve"> </w:t>
      </w:r>
      <w:r w:rsidRPr="006E68AD">
        <w:rPr>
          <w:rFonts w:ascii="Sylfaen" w:hAnsi="Sylfaen" w:cs="Sylfaen"/>
          <w:sz w:val="20"/>
          <w:lang w:val="pt-BR"/>
        </w:rPr>
        <w:t>է</w:t>
      </w:r>
      <w:r w:rsidRPr="006E68AD">
        <w:rPr>
          <w:rFonts w:ascii="Sylfaen" w:hAnsi="Sylfaen"/>
          <w:sz w:val="20"/>
          <w:lang w:val="pt-BR"/>
        </w:rPr>
        <w:t xml:space="preserve"> </w:t>
      </w:r>
      <w:r w:rsidRPr="006E68AD">
        <w:rPr>
          <w:rFonts w:ascii="Sylfaen" w:hAnsi="Sylfaen" w:cs="Sylfaen"/>
          <w:sz w:val="20"/>
          <w:lang w:val="pt-BR"/>
        </w:rPr>
        <w:t>և</w:t>
      </w:r>
      <w:r w:rsidRPr="006E68AD">
        <w:rPr>
          <w:rFonts w:ascii="Sylfaen" w:hAnsi="Sylfaen"/>
          <w:sz w:val="20"/>
          <w:lang w:val="pt-BR"/>
        </w:rPr>
        <w:t xml:space="preserve"> </w:t>
      </w:r>
      <w:r w:rsidRPr="006E68AD">
        <w:rPr>
          <w:rFonts w:ascii="Sylfaen" w:hAnsi="Sylfaen" w:cs="Sylfaen"/>
          <w:sz w:val="20"/>
          <w:lang w:val="pt-BR"/>
        </w:rPr>
        <w:t>կոնսորցիումի</w:t>
      </w:r>
      <w:r w:rsidRPr="006E68AD">
        <w:rPr>
          <w:rFonts w:ascii="Sylfaen" w:hAnsi="Sylfaen"/>
          <w:sz w:val="20"/>
          <w:lang w:val="pt-BR"/>
        </w:rPr>
        <w:t xml:space="preserve"> </w:t>
      </w:r>
      <w:r w:rsidRPr="006E68AD">
        <w:rPr>
          <w:rFonts w:ascii="Sylfaen" w:hAnsi="Sylfaen" w:cs="Sylfaen"/>
          <w:sz w:val="20"/>
          <w:lang w:val="pt-BR"/>
        </w:rPr>
        <w:t>անդամների</w:t>
      </w:r>
      <w:r w:rsidRPr="006E68AD">
        <w:rPr>
          <w:rFonts w:ascii="Sylfaen" w:hAnsi="Sylfaen"/>
          <w:sz w:val="20"/>
          <w:lang w:val="pt-BR"/>
        </w:rPr>
        <w:t xml:space="preserve"> </w:t>
      </w:r>
      <w:r w:rsidRPr="006E68AD">
        <w:rPr>
          <w:rFonts w:ascii="Sylfaen" w:hAnsi="Sylfaen" w:cs="Sylfaen"/>
          <w:sz w:val="20"/>
          <w:lang w:val="pt-BR"/>
        </w:rPr>
        <w:t>նկատմամբ</w:t>
      </w:r>
      <w:r w:rsidRPr="006E68AD">
        <w:rPr>
          <w:rFonts w:ascii="Sylfaen" w:hAnsi="Sylfaen"/>
          <w:sz w:val="20"/>
          <w:lang w:val="pt-BR"/>
        </w:rPr>
        <w:t xml:space="preserve"> </w:t>
      </w:r>
      <w:r w:rsidRPr="006E68AD">
        <w:rPr>
          <w:rFonts w:ascii="Sylfaen" w:hAnsi="Sylfaen" w:cs="Sylfaen"/>
          <w:sz w:val="20"/>
          <w:lang w:val="pt-BR"/>
        </w:rPr>
        <w:t>կիրառվում</w:t>
      </w:r>
      <w:r w:rsidRPr="006E68AD">
        <w:rPr>
          <w:rFonts w:ascii="Sylfaen" w:hAnsi="Sylfaen"/>
          <w:sz w:val="20"/>
          <w:lang w:val="pt-BR"/>
        </w:rPr>
        <w:t xml:space="preserve"> </w:t>
      </w:r>
      <w:r w:rsidRPr="006E68AD">
        <w:rPr>
          <w:rFonts w:ascii="Sylfaen" w:hAnsi="Sylfaen" w:cs="Sylfaen"/>
          <w:sz w:val="20"/>
          <w:lang w:val="pt-BR"/>
        </w:rPr>
        <w:t>են</w:t>
      </w:r>
      <w:r w:rsidRPr="006E68AD">
        <w:rPr>
          <w:rFonts w:ascii="Sylfaen" w:hAnsi="Sylfaen"/>
          <w:sz w:val="20"/>
          <w:lang w:val="pt-BR"/>
        </w:rPr>
        <w:t xml:space="preserve"> </w:t>
      </w:r>
      <w:r w:rsidRPr="006E68AD">
        <w:rPr>
          <w:rFonts w:ascii="Sylfaen" w:hAnsi="Sylfaen" w:cs="Sylfaen"/>
          <w:sz w:val="20"/>
          <w:lang w:val="pt-BR"/>
        </w:rPr>
        <w:t>պայմանագրով</w:t>
      </w:r>
      <w:r w:rsidRPr="006E68AD">
        <w:rPr>
          <w:rFonts w:ascii="Sylfaen" w:hAnsi="Sylfaen"/>
          <w:sz w:val="20"/>
          <w:lang w:val="pt-BR"/>
        </w:rPr>
        <w:t xml:space="preserve"> </w:t>
      </w:r>
      <w:r w:rsidRPr="006E68AD">
        <w:rPr>
          <w:rFonts w:ascii="Sylfaen" w:hAnsi="Sylfaen" w:cs="Sylfaen"/>
          <w:sz w:val="20"/>
          <w:lang w:val="pt-BR"/>
        </w:rPr>
        <w:t>նախատեսված</w:t>
      </w:r>
      <w:r w:rsidRPr="006E68AD">
        <w:rPr>
          <w:rFonts w:ascii="Sylfaen" w:hAnsi="Sylfaen"/>
          <w:sz w:val="20"/>
          <w:lang w:val="pt-BR"/>
        </w:rPr>
        <w:t xml:space="preserve"> </w:t>
      </w:r>
      <w:r w:rsidRPr="006E68AD">
        <w:rPr>
          <w:rFonts w:ascii="Sylfaen" w:hAnsi="Sylfaen" w:cs="Sylfaen"/>
          <w:sz w:val="20"/>
          <w:lang w:val="pt-BR"/>
        </w:rPr>
        <w:t>պատասխանատվության</w:t>
      </w:r>
      <w:r w:rsidRPr="006E68AD">
        <w:rPr>
          <w:rFonts w:ascii="Sylfaen" w:hAnsi="Sylfaen"/>
          <w:sz w:val="20"/>
          <w:lang w:val="pt-BR"/>
        </w:rPr>
        <w:t xml:space="preserve"> </w:t>
      </w:r>
      <w:r w:rsidRPr="006E68AD">
        <w:rPr>
          <w:rFonts w:ascii="Sylfaen" w:hAnsi="Sylfaen" w:cs="Sylfaen"/>
          <w:sz w:val="20"/>
          <w:lang w:val="pt-BR"/>
        </w:rPr>
        <w:t>միջոցները</w:t>
      </w:r>
      <w:r w:rsidR="006D2A34" w:rsidRPr="006E68AD">
        <w:rPr>
          <w:rFonts w:ascii="Sylfaen" w:hAnsi="Sylfaen"/>
          <w:sz w:val="20"/>
          <w:vertAlign w:val="superscript"/>
          <w:lang w:val="pt-BR"/>
        </w:rPr>
        <w:t>23</w:t>
      </w:r>
      <w:r w:rsidRPr="006E68AD">
        <w:rPr>
          <w:rStyle w:val="af6"/>
          <w:rFonts w:ascii="Sylfaen" w:hAnsi="Sylfaen"/>
          <w:color w:val="FFFFFF"/>
          <w:sz w:val="20"/>
          <w:lang w:val="pt-BR"/>
        </w:rPr>
        <w:footnoteReference w:id="14"/>
      </w:r>
      <w:r w:rsidRPr="006E68AD">
        <w:rPr>
          <w:rFonts w:ascii="Sylfaen" w:hAnsi="Sylfaen"/>
          <w:sz w:val="20"/>
          <w:lang w:val="pt-BR"/>
        </w:rPr>
        <w:t>:</w:t>
      </w:r>
    </w:p>
    <w:p w:rsidR="00606A9F" w:rsidRPr="006E68AD" w:rsidRDefault="00606A9F" w:rsidP="00606A9F">
      <w:pPr>
        <w:tabs>
          <w:tab w:val="left" w:pos="1276"/>
        </w:tabs>
        <w:ind w:firstLine="720"/>
        <w:jc w:val="both"/>
        <w:rPr>
          <w:rFonts w:ascii="Sylfaen" w:hAnsi="Sylfaen"/>
          <w:sz w:val="20"/>
          <w:lang w:val="pt-BR"/>
        </w:rPr>
      </w:pPr>
      <w:r w:rsidRPr="006E68AD">
        <w:rPr>
          <w:rFonts w:ascii="Sylfaen" w:hAnsi="Sylfaen" w:cs="Times Armenian"/>
          <w:sz w:val="20"/>
          <w:lang w:val="pt-BR"/>
        </w:rPr>
        <w:t>8</w:t>
      </w:r>
      <w:r w:rsidRPr="006E68AD">
        <w:rPr>
          <w:rFonts w:ascii="Sylfaen" w:hAnsi="Sylfaen" w:cs="Times Armenian"/>
          <w:sz w:val="20"/>
          <w:lang w:val="hy-AM"/>
        </w:rPr>
        <w:t>.</w:t>
      </w:r>
      <w:r w:rsidRPr="006E68AD">
        <w:rPr>
          <w:rFonts w:ascii="Sylfaen" w:hAnsi="Sylfaen" w:cs="Times Armenian"/>
          <w:sz w:val="20"/>
          <w:lang w:val="pt-BR"/>
        </w:rPr>
        <w:t>8</w:t>
      </w:r>
      <w:r w:rsidRPr="006E68AD">
        <w:rPr>
          <w:rFonts w:ascii="Sylfaen" w:hAnsi="Sylfaen" w:cs="Times Armenian"/>
          <w:sz w:val="20"/>
          <w:lang w:val="hy-AM"/>
        </w:rPr>
        <w:t xml:space="preserve"> </w:t>
      </w:r>
      <w:r w:rsidRPr="006E68AD">
        <w:rPr>
          <w:rFonts w:ascii="Sylfaen" w:hAnsi="Sylfaen" w:cs="Sylfaen"/>
          <w:sz w:val="20"/>
          <w:lang w:val="hy-AM"/>
        </w:rPr>
        <w:t>Ա</w:t>
      </w:r>
      <w:r w:rsidRPr="006E68AD">
        <w:rPr>
          <w:rFonts w:ascii="Sylfaen" w:hAnsi="Sylfaen" w:cs="Sylfaen"/>
          <w:sz w:val="20"/>
        </w:rPr>
        <w:t>պր</w:t>
      </w:r>
      <w:r w:rsidRPr="006E68AD">
        <w:rPr>
          <w:rFonts w:ascii="Sylfaen" w:hAnsi="Sylfaen" w:cs="Sylfaen"/>
          <w:sz w:val="20"/>
          <w:lang w:val="hy-AM"/>
        </w:rPr>
        <w:t>անքի</w:t>
      </w:r>
      <w:r w:rsidRPr="006E68AD">
        <w:rPr>
          <w:rFonts w:ascii="Sylfaen" w:hAnsi="Sylfaen" w:cs="Times Armenian"/>
          <w:sz w:val="20"/>
          <w:lang w:val="hy-AM"/>
        </w:rPr>
        <w:t xml:space="preserve"> </w:t>
      </w:r>
      <w:r w:rsidRPr="006E68AD">
        <w:rPr>
          <w:rFonts w:ascii="Sylfaen" w:hAnsi="Sylfaen" w:cs="Sylfaen"/>
          <w:sz w:val="20"/>
        </w:rPr>
        <w:t>մատա</w:t>
      </w:r>
      <w:r w:rsidRPr="006E68AD">
        <w:rPr>
          <w:rFonts w:ascii="Sylfaen" w:hAnsi="Sylfaen" w:cs="Sylfaen"/>
          <w:sz w:val="20"/>
          <w:lang w:val="hy-AM"/>
        </w:rPr>
        <w:t>կա</w:t>
      </w:r>
      <w:r w:rsidRPr="006E68AD">
        <w:rPr>
          <w:rFonts w:ascii="Sylfaen" w:hAnsi="Sylfaen" w:cs="Sylfaen"/>
          <w:sz w:val="20"/>
        </w:rPr>
        <w:t>ր</w:t>
      </w:r>
      <w:r w:rsidRPr="006E68AD">
        <w:rPr>
          <w:rFonts w:ascii="Sylfaen" w:hAnsi="Sylfaen" w:cs="Sylfaen"/>
          <w:sz w:val="20"/>
          <w:lang w:val="hy-AM"/>
        </w:rPr>
        <w:t>արման</w:t>
      </w:r>
      <w:r w:rsidRPr="006E68AD">
        <w:rPr>
          <w:rFonts w:ascii="Sylfaen" w:hAnsi="Sylfaen" w:cs="Times Armenian"/>
          <w:sz w:val="20"/>
          <w:lang w:val="hy-AM"/>
        </w:rPr>
        <w:t xml:space="preserve"> </w:t>
      </w:r>
      <w:r w:rsidRPr="006E68AD">
        <w:rPr>
          <w:rFonts w:ascii="Sylfaen" w:hAnsi="Sylfaen" w:cs="Sylfaen"/>
          <w:sz w:val="20"/>
          <w:lang w:val="hy-AM"/>
        </w:rPr>
        <w:t>ժամկետը</w:t>
      </w:r>
      <w:r w:rsidRPr="006E68AD">
        <w:rPr>
          <w:rFonts w:ascii="Sylfaen" w:hAnsi="Sylfaen" w:cs="Times Armenian"/>
          <w:sz w:val="20"/>
          <w:lang w:val="hy-AM"/>
        </w:rPr>
        <w:t xml:space="preserve"> </w:t>
      </w:r>
      <w:r w:rsidRPr="006E68AD">
        <w:rPr>
          <w:rFonts w:ascii="Sylfaen" w:hAnsi="Sylfaen" w:cs="Sylfaen"/>
          <w:sz w:val="20"/>
          <w:lang w:val="hy-AM"/>
        </w:rPr>
        <w:t>կարող</w:t>
      </w:r>
      <w:r w:rsidRPr="006E68AD">
        <w:rPr>
          <w:rFonts w:ascii="Sylfaen" w:hAnsi="Sylfaen" w:cs="Times Armenian"/>
          <w:sz w:val="20"/>
          <w:lang w:val="hy-AM"/>
        </w:rPr>
        <w:t xml:space="preserve"> </w:t>
      </w:r>
      <w:r w:rsidRPr="006E68AD">
        <w:rPr>
          <w:rFonts w:ascii="Sylfaen" w:hAnsi="Sylfaen" w:cs="Sylfaen"/>
          <w:sz w:val="20"/>
          <w:lang w:val="hy-AM"/>
        </w:rPr>
        <w:t>է</w:t>
      </w:r>
      <w:r w:rsidRPr="006E68AD">
        <w:rPr>
          <w:rFonts w:ascii="Sylfaen" w:hAnsi="Sylfaen" w:cs="Times Armenian"/>
          <w:sz w:val="20"/>
          <w:lang w:val="hy-AM"/>
        </w:rPr>
        <w:t xml:space="preserve"> </w:t>
      </w:r>
      <w:r w:rsidRPr="006E68AD">
        <w:rPr>
          <w:rFonts w:ascii="Sylfaen" w:hAnsi="Sylfaen" w:cs="Sylfaen"/>
          <w:sz w:val="20"/>
          <w:lang w:val="hy-AM"/>
        </w:rPr>
        <w:t>երկարաձգվել</w:t>
      </w:r>
      <w:r w:rsidRPr="006E68AD">
        <w:rPr>
          <w:rFonts w:ascii="Sylfaen" w:hAnsi="Sylfaen" w:cs="Times Armenian"/>
          <w:sz w:val="20"/>
          <w:lang w:val="hy-AM"/>
        </w:rPr>
        <w:t xml:space="preserve"> </w:t>
      </w:r>
      <w:r w:rsidRPr="006E68AD">
        <w:rPr>
          <w:rFonts w:ascii="Sylfaen" w:hAnsi="Sylfaen" w:cs="Sylfaen"/>
          <w:sz w:val="20"/>
          <w:lang w:val="hy-AM"/>
        </w:rPr>
        <w:t>մինչև</w:t>
      </w:r>
      <w:r w:rsidRPr="006E68AD">
        <w:rPr>
          <w:rFonts w:ascii="Sylfaen" w:hAnsi="Sylfaen" w:cs="Times Armenian"/>
          <w:sz w:val="20"/>
          <w:lang w:val="hy-AM"/>
        </w:rPr>
        <w:t xml:space="preserve"> </w:t>
      </w:r>
      <w:r w:rsidRPr="006E68AD">
        <w:rPr>
          <w:rFonts w:ascii="Sylfaen" w:hAnsi="Sylfaen" w:cs="Sylfaen"/>
          <w:sz w:val="20"/>
        </w:rPr>
        <w:t>պ</w:t>
      </w:r>
      <w:r w:rsidRPr="006E68AD">
        <w:rPr>
          <w:rFonts w:ascii="Sylfaen" w:hAnsi="Sylfaen" w:cs="Sylfaen"/>
          <w:sz w:val="20"/>
          <w:lang w:val="hy-AM"/>
        </w:rPr>
        <w:t>այմանագրով</w:t>
      </w:r>
      <w:r w:rsidRPr="006E68AD">
        <w:rPr>
          <w:rFonts w:ascii="Sylfaen" w:hAnsi="Sylfaen" w:cs="Times Armenian"/>
          <w:sz w:val="20"/>
          <w:lang w:val="hy-AM"/>
        </w:rPr>
        <w:t xml:space="preserve"> </w:t>
      </w:r>
      <w:r w:rsidRPr="006E68AD">
        <w:rPr>
          <w:rFonts w:ascii="Sylfaen" w:hAnsi="Sylfaen" w:cs="Sylfaen"/>
          <w:sz w:val="20"/>
          <w:lang w:val="hy-AM"/>
        </w:rPr>
        <w:t>այդ</w:t>
      </w:r>
      <w:r w:rsidRPr="006E68AD">
        <w:rPr>
          <w:rFonts w:ascii="Sylfaen" w:hAnsi="Sylfaen" w:cs="Times Armenian"/>
          <w:sz w:val="20"/>
          <w:lang w:val="hy-AM"/>
        </w:rPr>
        <w:t xml:space="preserve"> </w:t>
      </w:r>
      <w:r w:rsidRPr="006E68AD">
        <w:rPr>
          <w:rFonts w:ascii="Sylfaen" w:hAnsi="Sylfaen" w:cs="Sylfaen"/>
          <w:sz w:val="20"/>
          <w:lang w:val="hy-AM"/>
        </w:rPr>
        <w:t>ժամկետը</w:t>
      </w:r>
      <w:r w:rsidRPr="006E68AD">
        <w:rPr>
          <w:rFonts w:ascii="Sylfaen" w:hAnsi="Sylfaen" w:cs="Times Armenian"/>
          <w:sz w:val="20"/>
          <w:lang w:val="hy-AM"/>
        </w:rPr>
        <w:t xml:space="preserve"> </w:t>
      </w:r>
      <w:r w:rsidRPr="006E68AD">
        <w:rPr>
          <w:rFonts w:ascii="Sylfaen" w:hAnsi="Sylfaen" w:cs="Sylfaen"/>
          <w:sz w:val="20"/>
          <w:lang w:val="hy-AM"/>
        </w:rPr>
        <w:t>լրանալը</w:t>
      </w:r>
      <w:r w:rsidRPr="006E68AD">
        <w:rPr>
          <w:rFonts w:ascii="Sylfaen" w:hAnsi="Sylfaen" w:cs="Sylfaen"/>
          <w:sz w:val="20"/>
          <w:lang w:val="pt-BR"/>
        </w:rPr>
        <w:t>`</w:t>
      </w:r>
      <w:r w:rsidRPr="006E68AD">
        <w:rPr>
          <w:rFonts w:ascii="Sylfaen" w:hAnsi="Sylfaen" w:cs="Times Armenian"/>
          <w:sz w:val="20"/>
          <w:lang w:val="hy-AM"/>
        </w:rPr>
        <w:t xml:space="preserve"> </w:t>
      </w:r>
      <w:r w:rsidRPr="006E68AD">
        <w:rPr>
          <w:rFonts w:ascii="Sylfaen" w:hAnsi="Sylfaen" w:cs="Sylfaen"/>
          <w:sz w:val="20"/>
        </w:rPr>
        <w:t>Վաճառողի</w:t>
      </w:r>
      <w:r w:rsidRPr="006E68AD">
        <w:rPr>
          <w:rFonts w:ascii="Sylfaen" w:hAnsi="Sylfaen" w:cs="Times Armenian"/>
          <w:sz w:val="20"/>
          <w:lang w:val="pt-BR"/>
        </w:rPr>
        <w:t xml:space="preserve"> </w:t>
      </w:r>
      <w:r w:rsidRPr="006E68AD">
        <w:rPr>
          <w:rFonts w:ascii="Sylfaen" w:hAnsi="Sylfaen" w:cs="Sylfaen"/>
          <w:sz w:val="20"/>
          <w:lang w:val="hy-AM"/>
        </w:rPr>
        <w:t>առաջարկության</w:t>
      </w:r>
      <w:r w:rsidRPr="006E68AD">
        <w:rPr>
          <w:rFonts w:ascii="Sylfaen" w:hAnsi="Sylfaen" w:cs="Times Armenian"/>
          <w:sz w:val="20"/>
          <w:lang w:val="hy-AM"/>
        </w:rPr>
        <w:t xml:space="preserve"> </w:t>
      </w:r>
      <w:r w:rsidRPr="006E68AD">
        <w:rPr>
          <w:rFonts w:ascii="Sylfaen" w:hAnsi="Sylfaen" w:cs="Sylfaen"/>
          <w:sz w:val="20"/>
          <w:lang w:val="hy-AM"/>
        </w:rPr>
        <w:t>առկայության</w:t>
      </w:r>
      <w:r w:rsidRPr="006E68AD">
        <w:rPr>
          <w:rFonts w:ascii="Sylfaen" w:hAnsi="Sylfaen" w:cs="Times Armenian"/>
          <w:sz w:val="20"/>
          <w:lang w:val="hy-AM"/>
        </w:rPr>
        <w:t xml:space="preserve"> </w:t>
      </w:r>
      <w:r w:rsidRPr="006E68AD">
        <w:rPr>
          <w:rFonts w:ascii="Sylfaen" w:hAnsi="Sylfaen" w:cs="Sylfaen"/>
          <w:sz w:val="20"/>
          <w:lang w:val="hy-AM"/>
        </w:rPr>
        <w:t>դեպքում</w:t>
      </w:r>
      <w:r w:rsidRPr="006E68AD">
        <w:rPr>
          <w:rFonts w:ascii="Sylfaen" w:hAnsi="Sylfaen" w:cs="Times Armenian"/>
          <w:sz w:val="20"/>
          <w:lang w:val="pt-BR"/>
        </w:rPr>
        <w:t>,</w:t>
      </w:r>
      <w:r w:rsidRPr="006E68AD">
        <w:rPr>
          <w:rFonts w:ascii="Sylfaen" w:hAnsi="Sylfaen" w:cs="Times Armenian"/>
          <w:sz w:val="20"/>
          <w:lang w:val="hy-AM"/>
        </w:rPr>
        <w:t xml:space="preserve"> </w:t>
      </w:r>
      <w:r w:rsidRPr="006E68AD">
        <w:rPr>
          <w:rFonts w:ascii="Sylfaen" w:hAnsi="Sylfaen" w:cs="Sylfaen"/>
          <w:sz w:val="20"/>
          <w:lang w:val="hy-AM"/>
        </w:rPr>
        <w:t>պայմանով</w:t>
      </w:r>
      <w:r w:rsidRPr="006E68AD">
        <w:rPr>
          <w:rFonts w:ascii="Sylfaen" w:hAnsi="Sylfaen" w:cs="Times Armenian"/>
          <w:sz w:val="20"/>
          <w:lang w:val="hy-AM"/>
        </w:rPr>
        <w:t xml:space="preserve">, </w:t>
      </w:r>
      <w:r w:rsidRPr="006E68AD">
        <w:rPr>
          <w:rFonts w:ascii="Sylfaen" w:hAnsi="Sylfaen" w:cs="Sylfaen"/>
          <w:sz w:val="20"/>
          <w:lang w:val="hy-AM"/>
        </w:rPr>
        <w:t>որ</w:t>
      </w:r>
      <w:r w:rsidRPr="006E68AD">
        <w:rPr>
          <w:rFonts w:ascii="Sylfaen" w:hAnsi="Sylfaen"/>
          <w:sz w:val="20"/>
          <w:lang w:val="hy-AM"/>
        </w:rPr>
        <w:t xml:space="preserve"> </w:t>
      </w:r>
      <w:r w:rsidRPr="006E68AD">
        <w:rPr>
          <w:rFonts w:ascii="Sylfaen" w:hAnsi="Sylfaen" w:cs="Sylfaen"/>
          <w:sz w:val="20"/>
        </w:rPr>
        <w:t>Գնորդ</w:t>
      </w:r>
      <w:r w:rsidRPr="006E68AD">
        <w:rPr>
          <w:rFonts w:ascii="Sylfaen" w:hAnsi="Sylfaen" w:cs="Sylfaen"/>
          <w:sz w:val="20"/>
          <w:lang w:val="hy-AM"/>
        </w:rPr>
        <w:t>ի</w:t>
      </w:r>
      <w:r w:rsidRPr="006E68AD">
        <w:rPr>
          <w:rFonts w:ascii="Sylfaen" w:hAnsi="Sylfaen" w:cs="Times Armenian"/>
          <w:sz w:val="20"/>
          <w:lang w:val="hy-AM"/>
        </w:rPr>
        <w:t xml:space="preserve"> </w:t>
      </w:r>
      <w:r w:rsidRPr="006E68AD">
        <w:rPr>
          <w:rFonts w:ascii="Sylfaen" w:hAnsi="Sylfaen" w:cs="Sylfaen"/>
          <w:sz w:val="20"/>
          <w:lang w:val="hy-AM"/>
        </w:rPr>
        <w:t>մոտ</w:t>
      </w:r>
      <w:r w:rsidRPr="006E68AD">
        <w:rPr>
          <w:rFonts w:ascii="Sylfaen" w:hAnsi="Sylfaen" w:cs="Times Armenian"/>
          <w:sz w:val="20"/>
          <w:lang w:val="hy-AM"/>
        </w:rPr>
        <w:t xml:space="preserve"> </w:t>
      </w:r>
      <w:r w:rsidRPr="006E68AD">
        <w:rPr>
          <w:rFonts w:ascii="Sylfaen" w:hAnsi="Sylfaen" w:cs="Sylfaen"/>
          <w:sz w:val="20"/>
          <w:lang w:val="hy-AM"/>
        </w:rPr>
        <w:t>չի</w:t>
      </w:r>
      <w:r w:rsidRPr="006E68AD">
        <w:rPr>
          <w:rFonts w:ascii="Sylfaen" w:hAnsi="Sylfaen" w:cs="Times Armenian"/>
          <w:sz w:val="20"/>
          <w:lang w:val="hy-AM"/>
        </w:rPr>
        <w:t xml:space="preserve"> </w:t>
      </w:r>
      <w:r w:rsidRPr="006E68AD">
        <w:rPr>
          <w:rFonts w:ascii="Sylfaen" w:hAnsi="Sylfaen" w:cs="Sylfaen"/>
          <w:sz w:val="20"/>
          <w:lang w:val="hy-AM"/>
        </w:rPr>
        <w:t>վերացել</w:t>
      </w:r>
      <w:r w:rsidRPr="006E68AD">
        <w:rPr>
          <w:rFonts w:ascii="Sylfaen" w:hAnsi="Sylfaen" w:cs="Times Armenian"/>
          <w:sz w:val="20"/>
          <w:lang w:val="hy-AM"/>
        </w:rPr>
        <w:t xml:space="preserve"> </w:t>
      </w:r>
      <w:r w:rsidRPr="006E68AD">
        <w:rPr>
          <w:rFonts w:ascii="Sylfaen" w:hAnsi="Sylfaen" w:cs="Sylfaen"/>
          <w:sz w:val="20"/>
        </w:rPr>
        <w:t>ապրանքի</w:t>
      </w:r>
      <w:r w:rsidRPr="006E68AD">
        <w:rPr>
          <w:rFonts w:ascii="Sylfaen" w:hAnsi="Sylfaen" w:cs="Times Armenian"/>
          <w:sz w:val="20"/>
          <w:lang w:val="pt-BR"/>
        </w:rPr>
        <w:t xml:space="preserve"> </w:t>
      </w:r>
      <w:r w:rsidRPr="006E68AD">
        <w:rPr>
          <w:rFonts w:ascii="Sylfaen" w:hAnsi="Sylfaen" w:cs="Sylfaen"/>
          <w:sz w:val="20"/>
          <w:lang w:val="hy-AM"/>
        </w:rPr>
        <w:t>օգտագործման</w:t>
      </w:r>
      <w:r w:rsidRPr="006E68AD">
        <w:rPr>
          <w:rFonts w:ascii="Sylfaen" w:hAnsi="Sylfaen" w:cs="Times Armenian"/>
          <w:sz w:val="20"/>
          <w:lang w:val="hy-AM"/>
        </w:rPr>
        <w:t xml:space="preserve"> </w:t>
      </w:r>
      <w:r w:rsidRPr="006E68AD">
        <w:rPr>
          <w:rFonts w:ascii="Sylfaen" w:hAnsi="Sylfaen" w:cs="Sylfaen"/>
          <w:sz w:val="20"/>
          <w:lang w:val="hy-AM"/>
        </w:rPr>
        <w:t>պահանջը</w:t>
      </w:r>
      <w:r w:rsidR="00DB3BC8" w:rsidRPr="006E68AD">
        <w:rPr>
          <w:rFonts w:ascii="Sylfaen" w:hAnsi="Sylfaen" w:cs="Sylfaen"/>
          <w:sz w:val="20"/>
          <w:lang w:val="pt-BR"/>
        </w:rPr>
        <w:t xml:space="preserve">, </w:t>
      </w:r>
      <w:r w:rsidR="00DB3BC8" w:rsidRPr="006E68AD">
        <w:rPr>
          <w:rFonts w:ascii="Sylfaen" w:hAnsi="Sylfaen" w:cs="Sylfaen"/>
          <w:sz w:val="20"/>
        </w:rPr>
        <w:t>իսկ</w:t>
      </w:r>
      <w:r w:rsidR="00DB3BC8" w:rsidRPr="006E68AD">
        <w:rPr>
          <w:rFonts w:ascii="Sylfaen" w:hAnsi="Sylfaen" w:cs="Sylfaen"/>
          <w:sz w:val="20"/>
          <w:lang w:val="pt-BR"/>
        </w:rPr>
        <w:t xml:space="preserve"> </w:t>
      </w:r>
      <w:r w:rsidR="00DB3BC8" w:rsidRPr="006E68AD">
        <w:rPr>
          <w:rFonts w:ascii="Sylfaen" w:hAnsi="Sylfaen" w:cs="Sylfaen"/>
          <w:sz w:val="20"/>
        </w:rPr>
        <w:t>Վաճառողի</w:t>
      </w:r>
      <w:r w:rsidR="00DB3BC8" w:rsidRPr="006E68AD">
        <w:rPr>
          <w:rFonts w:ascii="Sylfaen" w:hAnsi="Sylfaen" w:cs="Sylfaen"/>
          <w:sz w:val="20"/>
          <w:lang w:val="pt-BR"/>
        </w:rPr>
        <w:t xml:space="preserve"> </w:t>
      </w:r>
      <w:r w:rsidR="00DB3BC8" w:rsidRPr="006E68AD">
        <w:rPr>
          <w:rFonts w:ascii="Sylfaen" w:hAnsi="Sylfaen" w:cs="Sylfaen"/>
          <w:sz w:val="20"/>
        </w:rPr>
        <w:t>առաջարկությունը</w:t>
      </w:r>
      <w:r w:rsidR="00DB3BC8" w:rsidRPr="006E68AD">
        <w:rPr>
          <w:rFonts w:ascii="Sylfaen" w:hAnsi="Sylfaen" w:cs="Sylfaen"/>
          <w:sz w:val="20"/>
          <w:lang w:val="pt-BR"/>
        </w:rPr>
        <w:t xml:space="preserve"> </w:t>
      </w:r>
      <w:r w:rsidR="00DB3BC8" w:rsidRPr="006E68AD">
        <w:rPr>
          <w:rFonts w:ascii="Sylfaen" w:hAnsi="Sylfaen" w:cs="Sylfaen"/>
          <w:sz w:val="20"/>
        </w:rPr>
        <w:t>ներկայացվել</w:t>
      </w:r>
      <w:r w:rsidR="00DB3BC8" w:rsidRPr="006E68AD">
        <w:rPr>
          <w:rFonts w:ascii="Sylfaen" w:hAnsi="Sylfaen" w:cs="Sylfaen"/>
          <w:sz w:val="20"/>
          <w:lang w:val="pt-BR"/>
        </w:rPr>
        <w:t xml:space="preserve"> </w:t>
      </w:r>
      <w:r w:rsidR="00DB3BC8" w:rsidRPr="006E68AD">
        <w:rPr>
          <w:rFonts w:ascii="Sylfaen" w:hAnsi="Sylfaen" w:cs="Sylfaen"/>
          <w:sz w:val="20"/>
        </w:rPr>
        <w:t>է</w:t>
      </w:r>
      <w:r w:rsidR="00DB3BC8" w:rsidRPr="006E68AD">
        <w:rPr>
          <w:rFonts w:ascii="Sylfaen" w:hAnsi="Sylfaen" w:cs="Sylfaen"/>
          <w:sz w:val="20"/>
          <w:lang w:val="pt-BR"/>
        </w:rPr>
        <w:t xml:space="preserve"> </w:t>
      </w:r>
      <w:r w:rsidR="00DB3BC8" w:rsidRPr="006E68AD">
        <w:rPr>
          <w:rFonts w:ascii="Sylfaen" w:hAnsi="Sylfaen" w:cs="Sylfaen"/>
          <w:sz w:val="20"/>
        </w:rPr>
        <w:t>ոչ</w:t>
      </w:r>
      <w:r w:rsidR="00DB3BC8" w:rsidRPr="006E68AD">
        <w:rPr>
          <w:rFonts w:ascii="Sylfaen" w:hAnsi="Sylfaen" w:cs="Sylfaen"/>
          <w:sz w:val="20"/>
          <w:lang w:val="pt-BR"/>
        </w:rPr>
        <w:t xml:space="preserve"> </w:t>
      </w:r>
      <w:r w:rsidR="00DB3BC8" w:rsidRPr="006E68AD">
        <w:rPr>
          <w:rFonts w:ascii="Sylfaen" w:hAnsi="Sylfaen" w:cs="Sylfaen"/>
          <w:sz w:val="20"/>
        </w:rPr>
        <w:t>ուշ</w:t>
      </w:r>
      <w:r w:rsidR="00DB3BC8" w:rsidRPr="006E68AD">
        <w:rPr>
          <w:rFonts w:ascii="Sylfaen" w:hAnsi="Sylfaen" w:cs="Sylfaen"/>
          <w:sz w:val="20"/>
          <w:lang w:val="pt-BR"/>
        </w:rPr>
        <w:t xml:space="preserve">, </w:t>
      </w:r>
      <w:r w:rsidR="00DB3BC8" w:rsidRPr="006E68AD">
        <w:rPr>
          <w:rFonts w:ascii="Sylfaen" w:hAnsi="Sylfaen" w:cs="Sylfaen"/>
          <w:sz w:val="20"/>
        </w:rPr>
        <w:t>քան</w:t>
      </w:r>
      <w:r w:rsidR="00DB3BC8" w:rsidRPr="006E68AD">
        <w:rPr>
          <w:rFonts w:ascii="Sylfaen" w:hAnsi="Sylfaen" w:cs="Sylfaen"/>
          <w:sz w:val="20"/>
          <w:lang w:val="pt-BR"/>
        </w:rPr>
        <w:t xml:space="preserve"> </w:t>
      </w:r>
      <w:r w:rsidR="00DB3BC8" w:rsidRPr="006E68AD">
        <w:rPr>
          <w:rFonts w:ascii="Sylfaen" w:hAnsi="Sylfaen" w:cs="Sylfaen"/>
          <w:sz w:val="20"/>
        </w:rPr>
        <w:t>պայմանագրով</w:t>
      </w:r>
      <w:r w:rsidR="00DB3BC8" w:rsidRPr="006E68AD">
        <w:rPr>
          <w:rFonts w:ascii="Sylfaen" w:hAnsi="Sylfaen" w:cs="Sylfaen"/>
          <w:sz w:val="20"/>
          <w:lang w:val="pt-BR"/>
        </w:rPr>
        <w:t xml:space="preserve"> </w:t>
      </w:r>
      <w:r w:rsidR="00DB3BC8" w:rsidRPr="006E68AD">
        <w:rPr>
          <w:rFonts w:ascii="Sylfaen" w:hAnsi="Sylfaen" w:cs="Sylfaen"/>
          <w:sz w:val="20"/>
        </w:rPr>
        <w:t>ի</w:t>
      </w:r>
      <w:r w:rsidR="00DB3BC8" w:rsidRPr="006E68AD">
        <w:rPr>
          <w:rFonts w:ascii="Sylfaen" w:hAnsi="Sylfaen" w:cs="Sylfaen"/>
          <w:sz w:val="20"/>
          <w:lang w:val="pt-BR"/>
        </w:rPr>
        <w:t xml:space="preserve"> </w:t>
      </w:r>
      <w:r w:rsidR="00DB3BC8" w:rsidRPr="006E68AD">
        <w:rPr>
          <w:rFonts w:ascii="Sylfaen" w:hAnsi="Sylfaen" w:cs="Sylfaen"/>
          <w:sz w:val="20"/>
        </w:rPr>
        <w:t>սկզբանե</w:t>
      </w:r>
      <w:r w:rsidR="00DB3BC8" w:rsidRPr="006E68AD">
        <w:rPr>
          <w:rFonts w:ascii="Sylfaen" w:hAnsi="Sylfaen" w:cs="Sylfaen"/>
          <w:sz w:val="20"/>
          <w:lang w:val="pt-BR"/>
        </w:rPr>
        <w:t xml:space="preserve"> </w:t>
      </w:r>
      <w:r w:rsidR="00DB3BC8" w:rsidRPr="006E68AD">
        <w:rPr>
          <w:rFonts w:ascii="Sylfaen" w:hAnsi="Sylfaen" w:cs="Sylfaen"/>
          <w:sz w:val="20"/>
        </w:rPr>
        <w:t>մատակարարման</w:t>
      </w:r>
      <w:r w:rsidR="00DB3BC8" w:rsidRPr="006E68AD">
        <w:rPr>
          <w:rFonts w:ascii="Sylfaen" w:hAnsi="Sylfaen" w:cs="Sylfaen"/>
          <w:sz w:val="20"/>
          <w:lang w:val="pt-BR"/>
        </w:rPr>
        <w:t xml:space="preserve"> </w:t>
      </w:r>
      <w:r w:rsidR="00DB3BC8" w:rsidRPr="006E68AD">
        <w:rPr>
          <w:rFonts w:ascii="Sylfaen" w:hAnsi="Sylfaen" w:cs="Sylfaen"/>
          <w:sz w:val="20"/>
        </w:rPr>
        <w:t>համար</w:t>
      </w:r>
      <w:r w:rsidR="00DB3BC8" w:rsidRPr="006E68AD">
        <w:rPr>
          <w:rFonts w:ascii="Sylfaen" w:hAnsi="Sylfaen" w:cs="Sylfaen"/>
          <w:sz w:val="20"/>
          <w:lang w:val="pt-BR"/>
        </w:rPr>
        <w:t xml:space="preserve"> </w:t>
      </w:r>
      <w:r w:rsidR="00DB3BC8" w:rsidRPr="006E68AD">
        <w:rPr>
          <w:rFonts w:ascii="Sylfaen" w:hAnsi="Sylfaen" w:cs="Sylfaen"/>
          <w:sz w:val="20"/>
        </w:rPr>
        <w:t>սահմանված</w:t>
      </w:r>
      <w:r w:rsidR="00DB3BC8" w:rsidRPr="006E68AD">
        <w:rPr>
          <w:rFonts w:ascii="Sylfaen" w:hAnsi="Sylfaen" w:cs="Sylfaen"/>
          <w:sz w:val="20"/>
          <w:lang w:val="pt-BR"/>
        </w:rPr>
        <w:t xml:space="preserve"> </w:t>
      </w:r>
      <w:r w:rsidR="00DB3BC8" w:rsidRPr="006E68AD">
        <w:rPr>
          <w:rFonts w:ascii="Sylfaen" w:hAnsi="Sylfaen" w:cs="Sylfaen"/>
          <w:sz w:val="20"/>
        </w:rPr>
        <w:t>ժամկետը</w:t>
      </w:r>
      <w:r w:rsidR="00DB3BC8" w:rsidRPr="006E68AD">
        <w:rPr>
          <w:rFonts w:ascii="Sylfaen" w:hAnsi="Sylfaen" w:cs="Sylfaen"/>
          <w:sz w:val="20"/>
          <w:lang w:val="pt-BR"/>
        </w:rPr>
        <w:t xml:space="preserve"> </w:t>
      </w:r>
      <w:r w:rsidR="00DB3BC8" w:rsidRPr="006E68AD">
        <w:rPr>
          <w:rFonts w:ascii="Sylfaen" w:hAnsi="Sylfaen" w:cs="Sylfaen"/>
          <w:sz w:val="20"/>
        </w:rPr>
        <w:t>լրանալուց</w:t>
      </w:r>
      <w:r w:rsidR="00DB3BC8" w:rsidRPr="006E68AD">
        <w:rPr>
          <w:rFonts w:ascii="Sylfaen" w:hAnsi="Sylfaen" w:cs="Sylfaen"/>
          <w:sz w:val="20"/>
          <w:lang w:val="pt-BR"/>
        </w:rPr>
        <w:t xml:space="preserve"> </w:t>
      </w:r>
      <w:r w:rsidR="00DB3BC8" w:rsidRPr="006E68AD">
        <w:rPr>
          <w:rFonts w:ascii="Sylfaen" w:hAnsi="Sylfaen" w:cs="Sylfaen"/>
          <w:sz w:val="20"/>
        </w:rPr>
        <w:t>առնվազն</w:t>
      </w:r>
      <w:r w:rsidR="00DB3BC8" w:rsidRPr="006E68AD">
        <w:rPr>
          <w:rFonts w:ascii="Sylfaen" w:hAnsi="Sylfaen" w:cs="Sylfaen"/>
          <w:sz w:val="20"/>
          <w:lang w:val="pt-BR"/>
        </w:rPr>
        <w:t xml:space="preserve"> 5 </w:t>
      </w:r>
      <w:r w:rsidR="00DB3BC8" w:rsidRPr="006E68AD">
        <w:rPr>
          <w:rFonts w:ascii="Sylfaen" w:hAnsi="Sylfaen" w:cs="Sylfaen"/>
          <w:sz w:val="20"/>
        </w:rPr>
        <w:t>օրացուցային</w:t>
      </w:r>
      <w:r w:rsidR="00DB3BC8" w:rsidRPr="006E68AD">
        <w:rPr>
          <w:rFonts w:ascii="Sylfaen" w:hAnsi="Sylfaen" w:cs="Sylfaen"/>
          <w:sz w:val="20"/>
          <w:lang w:val="pt-BR"/>
        </w:rPr>
        <w:t xml:space="preserve"> </w:t>
      </w:r>
      <w:r w:rsidR="00DB3BC8" w:rsidRPr="006E68AD">
        <w:rPr>
          <w:rFonts w:ascii="Sylfaen" w:hAnsi="Sylfaen" w:cs="Sylfaen"/>
          <w:sz w:val="20"/>
        </w:rPr>
        <w:t>օր</w:t>
      </w:r>
      <w:r w:rsidR="00DB3BC8" w:rsidRPr="006E68AD">
        <w:rPr>
          <w:rFonts w:ascii="Sylfaen" w:hAnsi="Sylfaen" w:cs="Sylfaen"/>
          <w:sz w:val="20"/>
          <w:lang w:val="pt-BR"/>
        </w:rPr>
        <w:t xml:space="preserve"> </w:t>
      </w:r>
      <w:r w:rsidR="00DB3BC8" w:rsidRPr="006E68AD">
        <w:rPr>
          <w:rFonts w:ascii="Sylfaen" w:hAnsi="Sylfaen" w:cs="Sylfaen"/>
          <w:sz w:val="20"/>
        </w:rPr>
        <w:t>առաջ</w:t>
      </w:r>
      <w:r w:rsidRPr="006E68AD">
        <w:rPr>
          <w:rFonts w:ascii="Sylfaen" w:hAnsi="Sylfaen" w:cs="Sylfaen"/>
          <w:sz w:val="20"/>
          <w:lang w:val="pt-BR"/>
        </w:rPr>
        <w:t>: Ընդ որում սույն կետով սահմանված դեպքում ապրա</w:t>
      </w:r>
      <w:r w:rsidRPr="006E68AD">
        <w:rPr>
          <w:rFonts w:ascii="Sylfaen" w:hAnsi="Sylfaen" w:cs="Sylfaen"/>
          <w:sz w:val="20"/>
          <w:lang w:val="hy-AM"/>
        </w:rPr>
        <w:t>նքի</w:t>
      </w:r>
      <w:r w:rsidRPr="006E68AD">
        <w:rPr>
          <w:rFonts w:ascii="Sylfaen" w:hAnsi="Sylfaen" w:cs="Times Armenian"/>
          <w:sz w:val="20"/>
          <w:lang w:val="hy-AM"/>
        </w:rPr>
        <w:t xml:space="preserve"> </w:t>
      </w:r>
      <w:r w:rsidRPr="006E68AD">
        <w:rPr>
          <w:rFonts w:ascii="Sylfaen" w:hAnsi="Sylfaen" w:cs="Sylfaen"/>
          <w:sz w:val="20"/>
        </w:rPr>
        <w:t>մատակարա</w:t>
      </w:r>
      <w:r w:rsidRPr="006E68AD">
        <w:rPr>
          <w:rFonts w:ascii="Sylfaen" w:hAnsi="Sylfaen" w:cs="Sylfaen"/>
          <w:sz w:val="20"/>
          <w:lang w:val="hy-AM"/>
        </w:rPr>
        <w:t>րման</w:t>
      </w:r>
      <w:r w:rsidRPr="006E68AD">
        <w:rPr>
          <w:rFonts w:ascii="Sylfaen" w:hAnsi="Sylfaen" w:cs="Times Armenian"/>
          <w:sz w:val="20"/>
          <w:lang w:val="hy-AM"/>
        </w:rPr>
        <w:t xml:space="preserve"> </w:t>
      </w:r>
      <w:r w:rsidRPr="006E68AD">
        <w:rPr>
          <w:rFonts w:ascii="Sylfaen" w:hAnsi="Sylfaen" w:cs="Sylfaen"/>
          <w:sz w:val="20"/>
          <w:lang w:val="hy-AM"/>
        </w:rPr>
        <w:t>ժամկետը</w:t>
      </w:r>
      <w:r w:rsidRPr="006E68AD">
        <w:rPr>
          <w:rFonts w:ascii="Sylfaen" w:hAnsi="Sylfaen" w:cs="Times Armenian"/>
          <w:sz w:val="20"/>
          <w:lang w:val="hy-AM"/>
        </w:rPr>
        <w:t xml:space="preserve"> </w:t>
      </w:r>
      <w:r w:rsidRPr="006E68AD">
        <w:rPr>
          <w:rFonts w:ascii="Sylfaen" w:hAnsi="Sylfaen" w:cs="Sylfaen"/>
          <w:sz w:val="20"/>
          <w:lang w:val="hy-AM"/>
        </w:rPr>
        <w:t>կարող</w:t>
      </w:r>
      <w:r w:rsidRPr="006E68AD">
        <w:rPr>
          <w:rFonts w:ascii="Sylfaen" w:hAnsi="Sylfaen" w:cs="Times Armenian"/>
          <w:sz w:val="20"/>
          <w:lang w:val="hy-AM"/>
        </w:rPr>
        <w:t xml:space="preserve"> </w:t>
      </w:r>
      <w:r w:rsidRPr="006E68AD">
        <w:rPr>
          <w:rFonts w:ascii="Sylfaen" w:hAnsi="Sylfaen" w:cs="Sylfaen"/>
          <w:sz w:val="20"/>
          <w:lang w:val="hy-AM"/>
        </w:rPr>
        <w:t>է</w:t>
      </w:r>
      <w:r w:rsidRPr="006E68AD">
        <w:rPr>
          <w:rFonts w:ascii="Sylfaen" w:hAnsi="Sylfaen" w:cs="Times Armenian"/>
          <w:sz w:val="20"/>
          <w:lang w:val="hy-AM"/>
        </w:rPr>
        <w:t xml:space="preserve"> </w:t>
      </w:r>
      <w:r w:rsidRPr="006E68AD">
        <w:rPr>
          <w:rFonts w:ascii="Sylfaen" w:hAnsi="Sylfaen" w:cs="Sylfaen"/>
          <w:sz w:val="20"/>
          <w:lang w:val="hy-AM"/>
        </w:rPr>
        <w:t>երկարաձգվել</w:t>
      </w:r>
      <w:r w:rsidRPr="006E68AD">
        <w:rPr>
          <w:rFonts w:ascii="Sylfaen" w:hAnsi="Sylfaen" w:cs="Times Armenian"/>
          <w:sz w:val="20"/>
          <w:lang w:val="hy-AM"/>
        </w:rPr>
        <w:t xml:space="preserve"> </w:t>
      </w:r>
      <w:r w:rsidRPr="006E68AD">
        <w:rPr>
          <w:rFonts w:ascii="Sylfaen" w:hAnsi="Sylfaen" w:cs="Sylfaen"/>
          <w:sz w:val="20"/>
        </w:rPr>
        <w:t>մեկ</w:t>
      </w:r>
      <w:r w:rsidRPr="006E68AD">
        <w:rPr>
          <w:rFonts w:ascii="Sylfaen" w:hAnsi="Sylfaen" w:cs="Times Armenian"/>
          <w:sz w:val="20"/>
          <w:lang w:val="pt-BR"/>
        </w:rPr>
        <w:t xml:space="preserve"> </w:t>
      </w:r>
      <w:r w:rsidRPr="006E68AD">
        <w:rPr>
          <w:rFonts w:ascii="Sylfaen" w:hAnsi="Sylfaen" w:cs="Sylfaen"/>
          <w:sz w:val="20"/>
        </w:rPr>
        <w:t>անգամ</w:t>
      </w:r>
      <w:r w:rsidRPr="006E68AD">
        <w:rPr>
          <w:rFonts w:ascii="Sylfaen" w:hAnsi="Sylfaen" w:cs="Times Armenian"/>
          <w:sz w:val="20"/>
          <w:lang w:val="pt-BR"/>
        </w:rPr>
        <w:t xml:space="preserve"> </w:t>
      </w:r>
      <w:r w:rsidRPr="006E68AD">
        <w:rPr>
          <w:rFonts w:ascii="Sylfaen" w:hAnsi="Sylfaen" w:cs="Sylfaen"/>
          <w:sz w:val="20"/>
          <w:lang w:val="hy-AM"/>
        </w:rPr>
        <w:t>մինչև</w:t>
      </w:r>
      <w:r w:rsidRPr="006E68AD">
        <w:rPr>
          <w:rFonts w:ascii="Sylfaen" w:hAnsi="Sylfaen" w:cs="Sylfaen"/>
          <w:sz w:val="20"/>
          <w:lang w:val="pt-BR"/>
        </w:rPr>
        <w:t xml:space="preserve"> 30 </w:t>
      </w:r>
      <w:r w:rsidRPr="006E68AD">
        <w:rPr>
          <w:rFonts w:ascii="Sylfaen" w:hAnsi="Sylfaen" w:cs="Sylfaen"/>
          <w:sz w:val="20"/>
        </w:rPr>
        <w:t>օրացուցային</w:t>
      </w:r>
      <w:r w:rsidRPr="006E68AD">
        <w:rPr>
          <w:rFonts w:ascii="Sylfaen" w:hAnsi="Sylfaen" w:cs="Sylfaen"/>
          <w:sz w:val="20"/>
          <w:lang w:val="pt-BR"/>
        </w:rPr>
        <w:t xml:space="preserve"> </w:t>
      </w:r>
      <w:r w:rsidRPr="006E68AD">
        <w:rPr>
          <w:rFonts w:ascii="Sylfaen" w:hAnsi="Sylfaen" w:cs="Sylfaen"/>
          <w:sz w:val="20"/>
        </w:rPr>
        <w:t>օրով</w:t>
      </w:r>
      <w:r w:rsidRPr="006E68AD">
        <w:rPr>
          <w:rFonts w:ascii="Sylfaen" w:hAnsi="Sylfaen" w:cs="Sylfaen"/>
          <w:sz w:val="20"/>
          <w:lang w:val="pt-BR"/>
        </w:rPr>
        <w:t xml:space="preserve">, </w:t>
      </w:r>
      <w:r w:rsidRPr="006E68AD">
        <w:rPr>
          <w:rFonts w:ascii="Sylfaen" w:hAnsi="Sylfaen" w:cs="Sylfaen"/>
          <w:sz w:val="20"/>
        </w:rPr>
        <w:t>բայց</w:t>
      </w:r>
      <w:r w:rsidRPr="006E68AD">
        <w:rPr>
          <w:rFonts w:ascii="Sylfaen" w:hAnsi="Sylfaen" w:cs="Sylfaen"/>
          <w:sz w:val="20"/>
          <w:lang w:val="pt-BR"/>
        </w:rPr>
        <w:t xml:space="preserve"> </w:t>
      </w:r>
      <w:r w:rsidRPr="006E68AD">
        <w:rPr>
          <w:rFonts w:ascii="Sylfaen" w:hAnsi="Sylfaen" w:cs="Sylfaen"/>
          <w:sz w:val="20"/>
        </w:rPr>
        <w:t>ոչ</w:t>
      </w:r>
      <w:r w:rsidRPr="006E68AD">
        <w:rPr>
          <w:rFonts w:ascii="Sylfaen" w:hAnsi="Sylfaen" w:cs="Sylfaen"/>
          <w:sz w:val="20"/>
          <w:lang w:val="pt-BR"/>
        </w:rPr>
        <w:t xml:space="preserve"> </w:t>
      </w:r>
      <w:r w:rsidRPr="006E68AD">
        <w:rPr>
          <w:rFonts w:ascii="Sylfaen" w:hAnsi="Sylfaen" w:cs="Sylfaen"/>
          <w:sz w:val="20"/>
        </w:rPr>
        <w:t>ավել</w:t>
      </w:r>
      <w:r w:rsidRPr="006E68AD">
        <w:rPr>
          <w:rFonts w:ascii="Sylfaen" w:hAnsi="Sylfaen" w:cs="Sylfaen"/>
          <w:sz w:val="20"/>
          <w:lang w:val="pt-BR"/>
        </w:rPr>
        <w:t xml:space="preserve"> </w:t>
      </w:r>
      <w:r w:rsidRPr="006E68AD">
        <w:rPr>
          <w:rFonts w:ascii="Sylfaen" w:hAnsi="Sylfaen" w:cs="Sylfaen"/>
          <w:sz w:val="20"/>
        </w:rPr>
        <w:t>քան</w:t>
      </w:r>
      <w:r w:rsidRPr="006E68AD">
        <w:rPr>
          <w:rFonts w:ascii="Sylfaen" w:hAnsi="Sylfaen" w:cs="Sylfaen"/>
          <w:sz w:val="20"/>
          <w:lang w:val="pt-BR"/>
        </w:rPr>
        <w:t xml:space="preserve"> </w:t>
      </w:r>
      <w:r w:rsidRPr="006E68AD">
        <w:rPr>
          <w:rFonts w:ascii="Sylfaen" w:hAnsi="Sylfaen" w:cs="Sylfaen"/>
          <w:sz w:val="20"/>
        </w:rPr>
        <w:t>պայմանագրով</w:t>
      </w:r>
      <w:r w:rsidRPr="006E68AD">
        <w:rPr>
          <w:rFonts w:ascii="Sylfaen" w:hAnsi="Sylfaen" w:cs="Sylfaen"/>
          <w:sz w:val="20"/>
          <w:lang w:val="pt-BR"/>
        </w:rPr>
        <w:t xml:space="preserve"> </w:t>
      </w:r>
      <w:r w:rsidRPr="006E68AD">
        <w:rPr>
          <w:rFonts w:ascii="Sylfaen" w:hAnsi="Sylfaen" w:cs="Sylfaen"/>
          <w:sz w:val="20"/>
        </w:rPr>
        <w:t>սահմանված</w:t>
      </w:r>
      <w:r w:rsidRPr="006E68AD">
        <w:rPr>
          <w:rFonts w:ascii="Sylfaen" w:hAnsi="Sylfaen" w:cs="Sylfaen"/>
          <w:sz w:val="20"/>
          <w:lang w:val="pt-BR"/>
        </w:rPr>
        <w:t xml:space="preserve"> </w:t>
      </w:r>
      <w:r w:rsidRPr="006E68AD">
        <w:rPr>
          <w:rFonts w:ascii="Sylfaen" w:hAnsi="Sylfaen" w:cs="Sylfaen"/>
          <w:sz w:val="20"/>
        </w:rPr>
        <w:t>ժամկետն</w:t>
      </w:r>
      <w:r w:rsidRPr="006E68AD">
        <w:rPr>
          <w:rFonts w:ascii="Sylfaen" w:hAnsi="Sylfaen" w:cs="Sylfaen"/>
          <w:sz w:val="20"/>
          <w:lang w:val="pt-BR"/>
        </w:rPr>
        <w:t xml:space="preserve"> </w:t>
      </w:r>
      <w:r w:rsidRPr="006E68AD">
        <w:rPr>
          <w:rFonts w:ascii="Sylfaen" w:hAnsi="Sylfaen" w:cs="Sylfaen"/>
          <w:sz w:val="20"/>
        </w:rPr>
        <w:t>է</w:t>
      </w:r>
      <w:r w:rsidRPr="006E68AD">
        <w:rPr>
          <w:rFonts w:ascii="Sylfaen" w:hAnsi="Sylfaen" w:cs="Sylfaen"/>
          <w:sz w:val="20"/>
          <w:lang w:val="pt-BR"/>
        </w:rPr>
        <w:t>:</w:t>
      </w:r>
    </w:p>
    <w:p w:rsidR="00606A9F" w:rsidRPr="006E68AD" w:rsidRDefault="00606A9F" w:rsidP="00606A9F">
      <w:pPr>
        <w:tabs>
          <w:tab w:val="left" w:pos="720"/>
        </w:tabs>
        <w:jc w:val="both"/>
        <w:rPr>
          <w:rFonts w:ascii="Sylfaen" w:hAnsi="Sylfaen"/>
          <w:sz w:val="20"/>
          <w:lang w:val="hy-AM"/>
        </w:rPr>
      </w:pPr>
      <w:r w:rsidRPr="006E68AD">
        <w:rPr>
          <w:rFonts w:ascii="Sylfaen" w:hAnsi="Sylfaen"/>
          <w:sz w:val="20"/>
          <w:lang w:val="hy-AM"/>
        </w:rPr>
        <w:t xml:space="preserve">            8.9 </w:t>
      </w:r>
      <w:r w:rsidRPr="006E68AD">
        <w:rPr>
          <w:rFonts w:ascii="Sylfaen" w:hAnsi="Sylfaen" w:cs="Sylfaen"/>
          <w:sz w:val="20"/>
          <w:lang w:val="hy-AM"/>
        </w:rPr>
        <w:t>Պայմանագրի</w:t>
      </w:r>
      <w:r w:rsidRPr="006E68AD">
        <w:rPr>
          <w:rFonts w:ascii="Sylfaen" w:hAnsi="Sylfaen"/>
          <w:sz w:val="20"/>
          <w:lang w:val="hy-AM"/>
        </w:rPr>
        <w:t xml:space="preserve"> </w:t>
      </w:r>
      <w:r w:rsidRPr="006E68AD">
        <w:rPr>
          <w:rFonts w:ascii="Sylfaen" w:hAnsi="Sylfaen" w:cs="Sylfaen"/>
          <w:sz w:val="20"/>
          <w:lang w:val="hy-AM"/>
        </w:rPr>
        <w:t>պատշաճ</w:t>
      </w:r>
      <w:r w:rsidRPr="006E68AD">
        <w:rPr>
          <w:rFonts w:ascii="Sylfaen" w:hAnsi="Sylfaen"/>
          <w:sz w:val="20"/>
          <w:lang w:val="hy-AM"/>
        </w:rPr>
        <w:t xml:space="preserve"> </w:t>
      </w:r>
      <w:r w:rsidRPr="006E68AD">
        <w:rPr>
          <w:rFonts w:ascii="Sylfaen" w:hAnsi="Sylfaen" w:cs="Sylfaen"/>
          <w:sz w:val="20"/>
          <w:lang w:val="hy-AM"/>
        </w:rPr>
        <w:t>կատարման</w:t>
      </w:r>
      <w:r w:rsidRPr="006E68AD">
        <w:rPr>
          <w:rFonts w:ascii="Sylfaen" w:hAnsi="Sylfaen"/>
          <w:sz w:val="20"/>
          <w:lang w:val="hy-AM"/>
        </w:rPr>
        <w:t xml:space="preserve"> </w:t>
      </w:r>
      <w:r w:rsidRPr="006E68AD">
        <w:rPr>
          <w:rFonts w:ascii="Sylfaen" w:hAnsi="Sylfaen" w:cs="Sylfaen"/>
          <w:sz w:val="20"/>
          <w:lang w:val="hy-AM"/>
        </w:rPr>
        <w:t>պայմաններում</w:t>
      </w:r>
      <w:r w:rsidRPr="006E68AD">
        <w:rPr>
          <w:rFonts w:ascii="Sylfaen" w:hAnsi="Sylfaen"/>
          <w:sz w:val="20"/>
          <w:lang w:val="hy-AM"/>
        </w:rPr>
        <w:t xml:space="preserve"> </w:t>
      </w:r>
      <w:r w:rsidRPr="006E68AD">
        <w:rPr>
          <w:rFonts w:ascii="Sylfaen" w:hAnsi="Sylfaen" w:cs="Sylfaen"/>
          <w:sz w:val="20"/>
          <w:lang w:val="hy-AM"/>
        </w:rPr>
        <w:t>կողմերի</w:t>
      </w:r>
      <w:r w:rsidRPr="006E68AD">
        <w:rPr>
          <w:rFonts w:ascii="Sylfaen" w:hAnsi="Sylfaen"/>
          <w:sz w:val="20"/>
          <w:lang w:val="hy-AM"/>
        </w:rPr>
        <w:t xml:space="preserve"> (</w:t>
      </w:r>
      <w:r w:rsidRPr="006E68AD">
        <w:rPr>
          <w:rFonts w:ascii="Sylfaen" w:hAnsi="Sylfaen" w:cs="Sylfaen"/>
          <w:sz w:val="20"/>
          <w:lang w:val="hy-AM"/>
        </w:rPr>
        <w:t>Վաճառող</w:t>
      </w:r>
      <w:r w:rsidRPr="006E68AD">
        <w:rPr>
          <w:rFonts w:ascii="Sylfaen" w:hAnsi="Sylfaen"/>
          <w:sz w:val="20"/>
          <w:lang w:val="hy-AM"/>
        </w:rPr>
        <w:t xml:space="preserve"> </w:t>
      </w:r>
      <w:r w:rsidRPr="006E68AD">
        <w:rPr>
          <w:rFonts w:ascii="Sylfaen" w:hAnsi="Sylfaen" w:cs="Sylfaen"/>
          <w:sz w:val="20"/>
          <w:lang w:val="hy-AM"/>
        </w:rPr>
        <w:t>կամ</w:t>
      </w:r>
      <w:r w:rsidRPr="006E68AD">
        <w:rPr>
          <w:rFonts w:ascii="Sylfaen" w:hAnsi="Sylfaen"/>
          <w:sz w:val="20"/>
          <w:lang w:val="hy-AM"/>
        </w:rPr>
        <w:t xml:space="preserve"> </w:t>
      </w:r>
      <w:r w:rsidRPr="006E68AD">
        <w:rPr>
          <w:rFonts w:ascii="Sylfaen" w:hAnsi="Sylfaen" w:cs="Sylfaen"/>
          <w:sz w:val="20"/>
          <w:lang w:val="hy-AM"/>
        </w:rPr>
        <w:t>Գնորդ</w:t>
      </w:r>
      <w:r w:rsidRPr="006E68AD">
        <w:rPr>
          <w:rFonts w:ascii="Sylfaen" w:hAnsi="Sylfaen"/>
          <w:sz w:val="20"/>
          <w:lang w:val="hy-AM"/>
        </w:rPr>
        <w:t xml:space="preserve">) </w:t>
      </w:r>
      <w:r w:rsidRPr="006E68AD">
        <w:rPr>
          <w:rFonts w:ascii="Sylfaen" w:hAnsi="Sylfaen" w:cs="Sylfaen"/>
          <w:sz w:val="20"/>
          <w:lang w:val="hy-AM"/>
        </w:rPr>
        <w:t>օգուտները</w:t>
      </w:r>
      <w:r w:rsidRPr="006E68AD">
        <w:rPr>
          <w:rFonts w:ascii="Sylfaen" w:hAnsi="Sylfaen"/>
          <w:sz w:val="20"/>
          <w:lang w:val="hy-AM"/>
        </w:rPr>
        <w:t xml:space="preserve"> (</w:t>
      </w:r>
      <w:r w:rsidRPr="006E68AD">
        <w:rPr>
          <w:rFonts w:ascii="Sylfaen" w:hAnsi="Sylfaen" w:cs="Sylfaen"/>
          <w:sz w:val="20"/>
          <w:lang w:val="hy-AM"/>
        </w:rPr>
        <w:t>խնայողություններ</w:t>
      </w:r>
      <w:r w:rsidRPr="006E68AD">
        <w:rPr>
          <w:rFonts w:ascii="Sylfaen" w:hAnsi="Sylfaen"/>
          <w:sz w:val="20"/>
          <w:lang w:val="hy-AM"/>
        </w:rPr>
        <w:t xml:space="preserve">) </w:t>
      </w:r>
      <w:r w:rsidRPr="006E68AD">
        <w:rPr>
          <w:rFonts w:ascii="Sylfaen" w:hAnsi="Sylfaen" w:cs="Sylfaen"/>
          <w:sz w:val="20"/>
          <w:lang w:val="hy-AM"/>
        </w:rPr>
        <w:t>կամ</w:t>
      </w:r>
      <w:r w:rsidRPr="006E68AD">
        <w:rPr>
          <w:rFonts w:ascii="Sylfaen" w:hAnsi="Sylfaen"/>
          <w:sz w:val="20"/>
          <w:lang w:val="hy-AM"/>
        </w:rPr>
        <w:t xml:space="preserve"> </w:t>
      </w:r>
      <w:r w:rsidRPr="006E68AD">
        <w:rPr>
          <w:rFonts w:ascii="Sylfaen" w:hAnsi="Sylfaen" w:cs="Sylfaen"/>
          <w:sz w:val="20"/>
          <w:lang w:val="hy-AM"/>
        </w:rPr>
        <w:t>կրած</w:t>
      </w:r>
      <w:r w:rsidRPr="006E68AD">
        <w:rPr>
          <w:rFonts w:ascii="Sylfaen" w:hAnsi="Sylfaen"/>
          <w:sz w:val="20"/>
          <w:lang w:val="hy-AM"/>
        </w:rPr>
        <w:t xml:space="preserve"> </w:t>
      </w:r>
      <w:r w:rsidRPr="006E68AD">
        <w:rPr>
          <w:rFonts w:ascii="Sylfaen" w:hAnsi="Sylfaen" w:cs="Sylfaen"/>
          <w:sz w:val="20"/>
          <w:lang w:val="hy-AM"/>
        </w:rPr>
        <w:t>վնասները</w:t>
      </w:r>
      <w:r w:rsidRPr="006E68AD">
        <w:rPr>
          <w:rFonts w:ascii="Sylfaen" w:hAnsi="Sylfaen"/>
          <w:sz w:val="20"/>
          <w:lang w:val="hy-AM"/>
        </w:rPr>
        <w:t xml:space="preserve"> </w:t>
      </w:r>
      <w:r w:rsidRPr="006E68AD">
        <w:rPr>
          <w:rFonts w:ascii="Sylfaen" w:hAnsi="Sylfaen" w:cs="Sylfaen"/>
          <w:sz w:val="20"/>
          <w:lang w:val="hy-AM"/>
        </w:rPr>
        <w:t>տվյալ</w:t>
      </w:r>
      <w:r w:rsidRPr="006E68AD">
        <w:rPr>
          <w:rFonts w:ascii="Sylfaen" w:hAnsi="Sylfaen"/>
          <w:sz w:val="20"/>
          <w:lang w:val="hy-AM"/>
        </w:rPr>
        <w:t xml:space="preserve"> </w:t>
      </w:r>
      <w:r w:rsidRPr="006E68AD">
        <w:rPr>
          <w:rFonts w:ascii="Sylfaen" w:hAnsi="Sylfaen" w:cs="Sylfaen"/>
          <w:sz w:val="20"/>
          <w:lang w:val="hy-AM"/>
        </w:rPr>
        <w:t>կողմի</w:t>
      </w:r>
      <w:r w:rsidRPr="006E68AD">
        <w:rPr>
          <w:rFonts w:ascii="Sylfaen" w:hAnsi="Sylfaen"/>
          <w:sz w:val="20"/>
          <w:lang w:val="hy-AM"/>
        </w:rPr>
        <w:t xml:space="preserve"> </w:t>
      </w:r>
      <w:r w:rsidRPr="006E68AD">
        <w:rPr>
          <w:rFonts w:ascii="Sylfaen" w:hAnsi="Sylfaen" w:cs="Sylfaen"/>
          <w:sz w:val="20"/>
          <w:lang w:val="hy-AM"/>
        </w:rPr>
        <w:t>օգուտը</w:t>
      </w:r>
      <w:r w:rsidRPr="006E68AD">
        <w:rPr>
          <w:rFonts w:ascii="Sylfaen" w:hAnsi="Sylfaen"/>
          <w:sz w:val="20"/>
          <w:lang w:val="hy-AM"/>
        </w:rPr>
        <w:t xml:space="preserve"> </w:t>
      </w:r>
      <w:r w:rsidRPr="006E68AD">
        <w:rPr>
          <w:rFonts w:ascii="Sylfaen" w:hAnsi="Sylfaen" w:cs="Sylfaen"/>
          <w:sz w:val="20"/>
          <w:lang w:val="hy-AM"/>
        </w:rPr>
        <w:t>կամ</w:t>
      </w:r>
      <w:r w:rsidRPr="006E68AD">
        <w:rPr>
          <w:rFonts w:ascii="Sylfaen" w:hAnsi="Sylfaen"/>
          <w:sz w:val="20"/>
          <w:lang w:val="hy-AM"/>
        </w:rPr>
        <w:t xml:space="preserve"> </w:t>
      </w:r>
      <w:r w:rsidRPr="006E68AD">
        <w:rPr>
          <w:rFonts w:ascii="Sylfaen" w:hAnsi="Sylfaen" w:cs="Sylfaen"/>
          <w:sz w:val="20"/>
          <w:lang w:val="hy-AM"/>
        </w:rPr>
        <w:t>կրած</w:t>
      </w:r>
      <w:r w:rsidRPr="006E68AD">
        <w:rPr>
          <w:rFonts w:ascii="Sylfaen" w:hAnsi="Sylfaen"/>
          <w:sz w:val="20"/>
          <w:lang w:val="hy-AM"/>
        </w:rPr>
        <w:t xml:space="preserve"> </w:t>
      </w:r>
      <w:r w:rsidRPr="006E68AD">
        <w:rPr>
          <w:rFonts w:ascii="Sylfaen" w:hAnsi="Sylfaen" w:cs="Sylfaen"/>
          <w:sz w:val="20"/>
          <w:lang w:val="hy-AM"/>
        </w:rPr>
        <w:t>վնասն</w:t>
      </w:r>
      <w:r w:rsidRPr="006E68AD">
        <w:rPr>
          <w:rFonts w:ascii="Sylfaen" w:hAnsi="Sylfaen"/>
          <w:sz w:val="20"/>
          <w:lang w:val="hy-AM"/>
        </w:rPr>
        <w:t xml:space="preserve"> </w:t>
      </w:r>
      <w:r w:rsidRPr="006E68AD">
        <w:rPr>
          <w:rFonts w:ascii="Sylfaen" w:hAnsi="Sylfaen" w:cs="Sylfaen"/>
          <w:sz w:val="20"/>
          <w:lang w:val="hy-AM"/>
        </w:rPr>
        <w:t>են։</w:t>
      </w:r>
    </w:p>
    <w:p w:rsidR="00606A9F" w:rsidRPr="006E68AD" w:rsidRDefault="00606A9F" w:rsidP="00606A9F">
      <w:pPr>
        <w:tabs>
          <w:tab w:val="num" w:pos="0"/>
          <w:tab w:val="left" w:pos="720"/>
          <w:tab w:val="num" w:pos="900"/>
        </w:tabs>
        <w:jc w:val="both"/>
        <w:rPr>
          <w:rFonts w:ascii="Sylfaen" w:hAnsi="Sylfaen"/>
          <w:sz w:val="20"/>
          <w:lang w:val="hy-AM"/>
        </w:rPr>
      </w:pPr>
      <w:r w:rsidRPr="006E68AD">
        <w:rPr>
          <w:rFonts w:ascii="Sylfaen" w:hAnsi="Sylfaen"/>
          <w:sz w:val="20"/>
          <w:lang w:val="hy-AM"/>
        </w:rPr>
        <w:tab/>
      </w:r>
      <w:r w:rsidRPr="006E68AD">
        <w:rPr>
          <w:rFonts w:ascii="Sylfaen" w:hAnsi="Sylfaen" w:cs="Sylfaen"/>
          <w:sz w:val="20"/>
          <w:lang w:val="hy-AM"/>
        </w:rPr>
        <w:t>Պայմանագրի</w:t>
      </w:r>
      <w:r w:rsidRPr="006E68AD">
        <w:rPr>
          <w:rFonts w:ascii="Sylfaen" w:hAnsi="Sylfaen"/>
          <w:sz w:val="20"/>
          <w:lang w:val="hy-AM"/>
        </w:rPr>
        <w:t xml:space="preserve"> </w:t>
      </w:r>
      <w:r w:rsidRPr="006E68AD">
        <w:rPr>
          <w:rFonts w:ascii="Sylfaen" w:hAnsi="Sylfaen" w:cs="Sylfaen"/>
          <w:sz w:val="20"/>
          <w:lang w:val="hy-AM"/>
        </w:rPr>
        <w:t>կողմերի</w:t>
      </w:r>
      <w:r w:rsidRPr="006E68AD">
        <w:rPr>
          <w:rFonts w:ascii="Sylfaen" w:hAnsi="Sylfaen"/>
          <w:sz w:val="20"/>
          <w:lang w:val="hy-AM"/>
        </w:rPr>
        <w:t xml:space="preserve">` </w:t>
      </w:r>
      <w:r w:rsidRPr="006E68AD">
        <w:rPr>
          <w:rFonts w:ascii="Sylfaen" w:hAnsi="Sylfaen" w:cs="Sylfaen"/>
          <w:sz w:val="20"/>
          <w:lang w:val="hy-AM"/>
        </w:rPr>
        <w:t>երրորդ</w:t>
      </w:r>
      <w:r w:rsidRPr="006E68AD">
        <w:rPr>
          <w:rFonts w:ascii="Sylfaen" w:hAnsi="Sylfaen"/>
          <w:sz w:val="20"/>
          <w:lang w:val="hy-AM"/>
        </w:rPr>
        <w:t xml:space="preserve"> </w:t>
      </w:r>
      <w:r w:rsidRPr="006E68AD">
        <w:rPr>
          <w:rFonts w:ascii="Sylfaen" w:hAnsi="Sylfaen" w:cs="Sylfaen"/>
          <w:sz w:val="20"/>
          <w:lang w:val="hy-AM"/>
        </w:rPr>
        <w:t>անձանց</w:t>
      </w:r>
      <w:r w:rsidRPr="006E68AD">
        <w:rPr>
          <w:rFonts w:ascii="Sylfaen" w:hAnsi="Sylfaen"/>
          <w:sz w:val="20"/>
          <w:lang w:val="hy-AM"/>
        </w:rPr>
        <w:t xml:space="preserve"> </w:t>
      </w:r>
      <w:r w:rsidRPr="006E68AD">
        <w:rPr>
          <w:rFonts w:ascii="Sylfaen" w:hAnsi="Sylfaen" w:cs="Sylfaen"/>
          <w:sz w:val="20"/>
          <w:lang w:val="hy-AM"/>
        </w:rPr>
        <w:t>նկատմամբ</w:t>
      </w:r>
      <w:r w:rsidRPr="006E68AD">
        <w:rPr>
          <w:rFonts w:ascii="Sylfaen" w:hAnsi="Sylfaen"/>
          <w:sz w:val="20"/>
          <w:lang w:val="hy-AM"/>
        </w:rPr>
        <w:t xml:space="preserve"> </w:t>
      </w:r>
      <w:r w:rsidRPr="006E68AD">
        <w:rPr>
          <w:rFonts w:ascii="Sylfaen" w:hAnsi="Sylfaen" w:cs="Sylfaen"/>
          <w:sz w:val="20"/>
          <w:lang w:val="hy-AM"/>
        </w:rPr>
        <w:t>պարտավորությունները՝</w:t>
      </w:r>
      <w:r w:rsidRPr="006E68AD">
        <w:rPr>
          <w:rFonts w:ascii="Sylfaen" w:hAnsi="Sylfaen"/>
          <w:sz w:val="20"/>
          <w:lang w:val="hy-AM"/>
        </w:rPr>
        <w:t xml:space="preserve"> </w:t>
      </w:r>
      <w:r w:rsidRPr="006E68AD">
        <w:rPr>
          <w:rFonts w:ascii="Sylfaen" w:hAnsi="Sylfaen" w:cs="Sylfaen"/>
          <w:sz w:val="20"/>
          <w:lang w:val="hy-AM"/>
        </w:rPr>
        <w:t>ներառյալ</w:t>
      </w:r>
      <w:r w:rsidRPr="006E68AD">
        <w:rPr>
          <w:rFonts w:ascii="Sylfaen" w:hAnsi="Sylfaen"/>
          <w:sz w:val="20"/>
          <w:lang w:val="hy-AM"/>
        </w:rPr>
        <w:t xml:space="preserve"> </w:t>
      </w:r>
      <w:r w:rsidRPr="006E68AD">
        <w:rPr>
          <w:rFonts w:ascii="Sylfaen" w:hAnsi="Sylfaen" w:cs="Sylfaen"/>
          <w:sz w:val="20"/>
          <w:lang w:val="hy-AM"/>
        </w:rPr>
        <w:t>պայմանագրի</w:t>
      </w:r>
      <w:r w:rsidRPr="006E68AD">
        <w:rPr>
          <w:rFonts w:ascii="Sylfaen" w:hAnsi="Sylfaen"/>
          <w:sz w:val="20"/>
          <w:lang w:val="hy-AM"/>
        </w:rPr>
        <w:t xml:space="preserve"> </w:t>
      </w:r>
      <w:r w:rsidRPr="006E68AD">
        <w:rPr>
          <w:rFonts w:ascii="Sylfaen" w:hAnsi="Sylfaen" w:cs="Sylfaen"/>
          <w:sz w:val="20"/>
          <w:lang w:val="hy-AM"/>
        </w:rPr>
        <w:t>կատարման</w:t>
      </w:r>
      <w:r w:rsidRPr="006E68AD">
        <w:rPr>
          <w:rFonts w:ascii="Sylfaen" w:hAnsi="Sylfaen"/>
          <w:sz w:val="20"/>
          <w:lang w:val="hy-AM"/>
        </w:rPr>
        <w:t xml:space="preserve"> </w:t>
      </w:r>
      <w:r w:rsidRPr="006E68AD">
        <w:rPr>
          <w:rFonts w:ascii="Sylfaen" w:hAnsi="Sylfaen" w:cs="Sylfaen"/>
          <w:sz w:val="20"/>
          <w:lang w:val="hy-AM"/>
        </w:rPr>
        <w:t>շրջանակում</w:t>
      </w:r>
      <w:r w:rsidRPr="006E68AD">
        <w:rPr>
          <w:rFonts w:ascii="Sylfaen" w:hAnsi="Sylfaen"/>
          <w:sz w:val="20"/>
          <w:lang w:val="hy-AM"/>
        </w:rPr>
        <w:t xml:space="preserve"> </w:t>
      </w:r>
      <w:r w:rsidRPr="006E68AD">
        <w:rPr>
          <w:rFonts w:ascii="Sylfaen" w:hAnsi="Sylfaen" w:cs="Sylfaen"/>
          <w:sz w:val="20"/>
          <w:lang w:val="hy-AM"/>
        </w:rPr>
        <w:t>Վաճառողի</w:t>
      </w:r>
      <w:r w:rsidRPr="006E68AD">
        <w:rPr>
          <w:rFonts w:ascii="Sylfaen" w:hAnsi="Sylfaen"/>
          <w:sz w:val="20"/>
          <w:lang w:val="hy-AM"/>
        </w:rPr>
        <w:t xml:space="preserve"> </w:t>
      </w:r>
      <w:r w:rsidRPr="006E68AD">
        <w:rPr>
          <w:rFonts w:ascii="Sylfaen" w:hAnsi="Sylfaen" w:cs="Sylfaen"/>
          <w:sz w:val="20"/>
          <w:lang w:val="hy-AM"/>
        </w:rPr>
        <w:t>կնքած</w:t>
      </w:r>
      <w:r w:rsidRPr="006E68AD">
        <w:rPr>
          <w:rFonts w:ascii="Sylfaen" w:hAnsi="Sylfaen"/>
          <w:sz w:val="20"/>
          <w:lang w:val="hy-AM"/>
        </w:rPr>
        <w:t xml:space="preserve"> </w:t>
      </w:r>
      <w:r w:rsidRPr="006E68AD">
        <w:rPr>
          <w:rFonts w:ascii="Sylfaen" w:hAnsi="Sylfaen" w:cs="Sylfaen"/>
          <w:sz w:val="20"/>
          <w:lang w:val="hy-AM"/>
        </w:rPr>
        <w:t>այլ</w:t>
      </w:r>
      <w:r w:rsidRPr="006E68AD">
        <w:rPr>
          <w:rFonts w:ascii="Sylfaen" w:hAnsi="Sylfaen"/>
          <w:sz w:val="20"/>
          <w:lang w:val="hy-AM"/>
        </w:rPr>
        <w:t xml:space="preserve"> </w:t>
      </w:r>
      <w:r w:rsidRPr="006E68AD">
        <w:rPr>
          <w:rFonts w:ascii="Sylfaen" w:hAnsi="Sylfaen" w:cs="Sylfaen"/>
          <w:sz w:val="20"/>
          <w:lang w:val="hy-AM"/>
        </w:rPr>
        <w:t>գործարքները</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դրանցից</w:t>
      </w:r>
      <w:r w:rsidRPr="006E68AD">
        <w:rPr>
          <w:rFonts w:ascii="Sylfaen" w:hAnsi="Sylfaen"/>
          <w:sz w:val="20"/>
          <w:lang w:val="hy-AM"/>
        </w:rPr>
        <w:t xml:space="preserve"> </w:t>
      </w:r>
      <w:r w:rsidRPr="006E68AD">
        <w:rPr>
          <w:rFonts w:ascii="Sylfaen" w:hAnsi="Sylfaen" w:cs="Sylfaen"/>
          <w:sz w:val="20"/>
          <w:lang w:val="hy-AM"/>
        </w:rPr>
        <w:t>բխող</w:t>
      </w:r>
      <w:r w:rsidRPr="006E68AD">
        <w:rPr>
          <w:rFonts w:ascii="Sylfaen" w:hAnsi="Sylfaen"/>
          <w:sz w:val="20"/>
          <w:lang w:val="hy-AM"/>
        </w:rPr>
        <w:t xml:space="preserve"> </w:t>
      </w:r>
      <w:r w:rsidRPr="006E68AD">
        <w:rPr>
          <w:rFonts w:ascii="Sylfaen" w:hAnsi="Sylfaen" w:cs="Sylfaen"/>
          <w:sz w:val="20"/>
          <w:lang w:val="hy-AM"/>
        </w:rPr>
        <w:t>պարտավորությունները</w:t>
      </w:r>
      <w:r w:rsidRPr="006E68AD">
        <w:rPr>
          <w:rFonts w:ascii="Sylfaen" w:hAnsi="Sylfaen"/>
          <w:sz w:val="20"/>
          <w:lang w:val="hy-AM"/>
        </w:rPr>
        <w:t xml:space="preserve">, </w:t>
      </w:r>
      <w:r w:rsidRPr="006E68AD">
        <w:rPr>
          <w:rFonts w:ascii="Sylfaen" w:hAnsi="Sylfaen" w:cs="Sylfaen"/>
          <w:sz w:val="20"/>
          <w:lang w:val="hy-AM"/>
        </w:rPr>
        <w:t>դուրս</w:t>
      </w:r>
      <w:r w:rsidRPr="006E68AD">
        <w:rPr>
          <w:rFonts w:ascii="Sylfaen" w:hAnsi="Sylfaen"/>
          <w:sz w:val="20"/>
          <w:lang w:val="hy-AM"/>
        </w:rPr>
        <w:t xml:space="preserve"> </w:t>
      </w:r>
      <w:r w:rsidRPr="006E68AD">
        <w:rPr>
          <w:rFonts w:ascii="Sylfaen" w:hAnsi="Sylfaen" w:cs="Sylfaen"/>
          <w:sz w:val="20"/>
          <w:lang w:val="hy-AM"/>
        </w:rPr>
        <w:t>են</w:t>
      </w:r>
      <w:r w:rsidRPr="006E68AD">
        <w:rPr>
          <w:rFonts w:ascii="Sylfaen" w:hAnsi="Sylfaen"/>
          <w:sz w:val="20"/>
          <w:lang w:val="hy-AM"/>
        </w:rPr>
        <w:t xml:space="preserve"> </w:t>
      </w:r>
      <w:r w:rsidRPr="006E68AD">
        <w:rPr>
          <w:rFonts w:ascii="Sylfaen" w:hAnsi="Sylfaen" w:cs="Sylfaen"/>
          <w:sz w:val="20"/>
          <w:lang w:val="hy-AM"/>
        </w:rPr>
        <w:t>պայմանագրի</w:t>
      </w:r>
      <w:r w:rsidRPr="006E68AD">
        <w:rPr>
          <w:rFonts w:ascii="Sylfaen" w:hAnsi="Sylfaen"/>
          <w:sz w:val="20"/>
          <w:lang w:val="hy-AM"/>
        </w:rPr>
        <w:t xml:space="preserve"> </w:t>
      </w:r>
      <w:r w:rsidRPr="006E68AD">
        <w:rPr>
          <w:rFonts w:ascii="Sylfaen" w:hAnsi="Sylfaen" w:cs="Sylfaen"/>
          <w:sz w:val="20"/>
          <w:lang w:val="hy-AM"/>
        </w:rPr>
        <w:t>կարգավորման</w:t>
      </w:r>
      <w:r w:rsidRPr="006E68AD">
        <w:rPr>
          <w:rFonts w:ascii="Sylfaen" w:hAnsi="Sylfaen"/>
          <w:sz w:val="20"/>
          <w:lang w:val="hy-AM"/>
        </w:rPr>
        <w:t xml:space="preserve"> </w:t>
      </w:r>
      <w:r w:rsidRPr="006E68AD">
        <w:rPr>
          <w:rFonts w:ascii="Sylfaen" w:hAnsi="Sylfaen" w:cs="Sylfaen"/>
          <w:sz w:val="20"/>
          <w:lang w:val="hy-AM"/>
        </w:rPr>
        <w:t>դաշտից</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չեն</w:t>
      </w:r>
      <w:r w:rsidRPr="006E68AD">
        <w:rPr>
          <w:rFonts w:ascii="Sylfaen" w:hAnsi="Sylfaen"/>
          <w:sz w:val="20"/>
          <w:lang w:val="hy-AM"/>
        </w:rPr>
        <w:t xml:space="preserve"> </w:t>
      </w:r>
      <w:r w:rsidRPr="006E68AD">
        <w:rPr>
          <w:rFonts w:ascii="Sylfaen" w:hAnsi="Sylfaen" w:cs="Sylfaen"/>
          <w:sz w:val="20"/>
          <w:lang w:val="hy-AM"/>
        </w:rPr>
        <w:t>կարող</w:t>
      </w:r>
      <w:r w:rsidRPr="006E68AD">
        <w:rPr>
          <w:rFonts w:ascii="Sylfaen" w:hAnsi="Sylfaen"/>
          <w:sz w:val="20"/>
          <w:lang w:val="hy-AM"/>
        </w:rPr>
        <w:t xml:space="preserve"> </w:t>
      </w:r>
      <w:r w:rsidRPr="006E68AD">
        <w:rPr>
          <w:rFonts w:ascii="Sylfaen" w:hAnsi="Sylfaen" w:cs="Sylfaen"/>
          <w:sz w:val="20"/>
          <w:lang w:val="hy-AM"/>
        </w:rPr>
        <w:t>ազդել</w:t>
      </w:r>
      <w:r w:rsidRPr="006E68AD">
        <w:rPr>
          <w:rFonts w:ascii="Sylfaen" w:hAnsi="Sylfaen"/>
          <w:sz w:val="20"/>
          <w:lang w:val="hy-AM"/>
        </w:rPr>
        <w:t xml:space="preserve"> </w:t>
      </w:r>
      <w:r w:rsidRPr="006E68AD">
        <w:rPr>
          <w:rFonts w:ascii="Sylfaen" w:hAnsi="Sylfaen" w:cs="Sylfaen"/>
          <w:sz w:val="20"/>
          <w:lang w:val="hy-AM"/>
        </w:rPr>
        <w:t>պայմանագրի</w:t>
      </w:r>
      <w:r w:rsidRPr="006E68AD">
        <w:rPr>
          <w:rFonts w:ascii="Sylfaen" w:hAnsi="Sylfaen"/>
          <w:sz w:val="20"/>
          <w:lang w:val="hy-AM"/>
        </w:rPr>
        <w:t xml:space="preserve"> </w:t>
      </w:r>
      <w:r w:rsidRPr="006E68AD">
        <w:rPr>
          <w:rFonts w:ascii="Sylfaen" w:hAnsi="Sylfaen" w:cs="Sylfaen"/>
          <w:sz w:val="20"/>
          <w:lang w:val="hy-AM"/>
        </w:rPr>
        <w:t>կատարման</w:t>
      </w:r>
      <w:r w:rsidRPr="006E68AD">
        <w:rPr>
          <w:rFonts w:ascii="Sylfaen" w:hAnsi="Sylfaen"/>
          <w:sz w:val="20"/>
          <w:lang w:val="hy-AM"/>
        </w:rPr>
        <w:t xml:space="preserve"> </w:t>
      </w:r>
      <w:r w:rsidRPr="006E68AD">
        <w:rPr>
          <w:rFonts w:ascii="Sylfaen" w:hAnsi="Sylfaen" w:cs="Sylfaen"/>
          <w:sz w:val="20"/>
          <w:lang w:val="hy-AM"/>
        </w:rPr>
        <w:t>արդյունքն</w:t>
      </w:r>
      <w:r w:rsidRPr="006E68AD">
        <w:rPr>
          <w:rFonts w:ascii="Sylfaen" w:hAnsi="Sylfaen"/>
          <w:sz w:val="20"/>
          <w:lang w:val="hy-AM"/>
        </w:rPr>
        <w:t xml:space="preserve"> </w:t>
      </w:r>
      <w:r w:rsidRPr="006E68AD">
        <w:rPr>
          <w:rFonts w:ascii="Sylfaen" w:hAnsi="Sylfaen" w:cs="Sylfaen"/>
          <w:sz w:val="20"/>
          <w:lang w:val="hy-AM"/>
        </w:rPr>
        <w:t>ընդունելու</w:t>
      </w:r>
      <w:r w:rsidRPr="006E68AD">
        <w:rPr>
          <w:rFonts w:ascii="Sylfaen" w:hAnsi="Sylfaen"/>
          <w:sz w:val="20"/>
          <w:lang w:val="hy-AM"/>
        </w:rPr>
        <w:t xml:space="preserve"> </w:t>
      </w:r>
      <w:r w:rsidRPr="006E68AD">
        <w:rPr>
          <w:rFonts w:ascii="Sylfaen" w:hAnsi="Sylfaen" w:cs="Sylfaen"/>
          <w:sz w:val="20"/>
          <w:lang w:val="hy-AM"/>
        </w:rPr>
        <w:t>վրա։</w:t>
      </w:r>
      <w:r w:rsidRPr="006E68AD">
        <w:rPr>
          <w:rFonts w:ascii="Sylfaen" w:hAnsi="Sylfaen"/>
          <w:sz w:val="20"/>
          <w:lang w:val="hy-AM"/>
        </w:rPr>
        <w:t xml:space="preserve"> </w:t>
      </w:r>
      <w:r w:rsidRPr="006E68AD">
        <w:rPr>
          <w:rFonts w:ascii="Sylfaen" w:hAnsi="Sylfaen" w:cs="Sylfaen"/>
          <w:sz w:val="20"/>
          <w:lang w:val="hy-AM"/>
        </w:rPr>
        <w:t>Այդ</w:t>
      </w:r>
      <w:r w:rsidRPr="006E68AD">
        <w:rPr>
          <w:rFonts w:ascii="Sylfaen" w:hAnsi="Sylfaen"/>
          <w:sz w:val="20"/>
          <w:lang w:val="hy-AM"/>
        </w:rPr>
        <w:t xml:space="preserve"> </w:t>
      </w:r>
      <w:r w:rsidRPr="006E68AD">
        <w:rPr>
          <w:rFonts w:ascii="Sylfaen" w:hAnsi="Sylfaen" w:cs="Sylfaen"/>
          <w:sz w:val="20"/>
          <w:lang w:val="hy-AM"/>
        </w:rPr>
        <w:t>գործարքների</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դրանցից</w:t>
      </w:r>
      <w:r w:rsidRPr="006E68AD">
        <w:rPr>
          <w:rFonts w:ascii="Sylfaen" w:hAnsi="Sylfaen"/>
          <w:sz w:val="20"/>
          <w:lang w:val="hy-AM"/>
        </w:rPr>
        <w:t xml:space="preserve"> </w:t>
      </w:r>
      <w:r w:rsidRPr="006E68AD">
        <w:rPr>
          <w:rFonts w:ascii="Sylfaen" w:hAnsi="Sylfaen" w:cs="Sylfaen"/>
          <w:sz w:val="20"/>
          <w:lang w:val="hy-AM"/>
        </w:rPr>
        <w:t>բխող</w:t>
      </w:r>
      <w:r w:rsidRPr="006E68AD">
        <w:rPr>
          <w:rFonts w:ascii="Sylfaen" w:hAnsi="Sylfaen"/>
          <w:sz w:val="20"/>
          <w:lang w:val="hy-AM"/>
        </w:rPr>
        <w:t xml:space="preserve"> </w:t>
      </w:r>
      <w:r w:rsidRPr="006E68AD">
        <w:rPr>
          <w:rFonts w:ascii="Sylfaen" w:hAnsi="Sylfaen" w:cs="Sylfaen"/>
          <w:sz w:val="20"/>
          <w:lang w:val="hy-AM"/>
        </w:rPr>
        <w:t>պարտավորությունների</w:t>
      </w:r>
      <w:r w:rsidRPr="006E68AD">
        <w:rPr>
          <w:rFonts w:ascii="Sylfaen" w:hAnsi="Sylfaen"/>
          <w:sz w:val="20"/>
          <w:lang w:val="hy-AM"/>
        </w:rPr>
        <w:t xml:space="preserve"> </w:t>
      </w:r>
      <w:r w:rsidRPr="006E68AD">
        <w:rPr>
          <w:rFonts w:ascii="Sylfaen" w:hAnsi="Sylfaen" w:cs="Sylfaen"/>
          <w:sz w:val="20"/>
          <w:lang w:val="hy-AM"/>
        </w:rPr>
        <w:t>կատարման</w:t>
      </w:r>
      <w:r w:rsidRPr="006E68AD">
        <w:rPr>
          <w:rFonts w:ascii="Sylfaen" w:hAnsi="Sylfaen"/>
          <w:sz w:val="20"/>
          <w:lang w:val="hy-AM"/>
        </w:rPr>
        <w:t xml:space="preserve"> </w:t>
      </w:r>
      <w:r w:rsidRPr="006E68AD">
        <w:rPr>
          <w:rFonts w:ascii="Sylfaen" w:hAnsi="Sylfaen" w:cs="Sylfaen"/>
          <w:sz w:val="20"/>
          <w:lang w:val="hy-AM"/>
        </w:rPr>
        <w:t>հետ</w:t>
      </w:r>
      <w:r w:rsidRPr="006E68AD">
        <w:rPr>
          <w:rFonts w:ascii="Sylfaen" w:hAnsi="Sylfaen"/>
          <w:sz w:val="20"/>
          <w:lang w:val="hy-AM"/>
        </w:rPr>
        <w:t xml:space="preserve"> </w:t>
      </w:r>
      <w:r w:rsidRPr="006E68AD">
        <w:rPr>
          <w:rFonts w:ascii="Sylfaen" w:hAnsi="Sylfaen" w:cs="Sylfaen"/>
          <w:sz w:val="20"/>
          <w:lang w:val="hy-AM"/>
        </w:rPr>
        <w:t>կապված</w:t>
      </w:r>
      <w:r w:rsidRPr="006E68AD">
        <w:rPr>
          <w:rFonts w:ascii="Sylfaen" w:hAnsi="Sylfaen"/>
          <w:sz w:val="20"/>
          <w:lang w:val="hy-AM"/>
        </w:rPr>
        <w:t xml:space="preserve"> </w:t>
      </w:r>
      <w:r w:rsidRPr="006E68AD">
        <w:rPr>
          <w:rFonts w:ascii="Sylfaen" w:hAnsi="Sylfaen" w:cs="Sylfaen"/>
          <w:sz w:val="20"/>
          <w:lang w:val="hy-AM"/>
        </w:rPr>
        <w:t>հարաբերությունները</w:t>
      </w:r>
      <w:r w:rsidRPr="006E68AD">
        <w:rPr>
          <w:rFonts w:ascii="Sylfaen" w:hAnsi="Sylfaen"/>
          <w:sz w:val="20"/>
          <w:lang w:val="hy-AM"/>
        </w:rPr>
        <w:t xml:space="preserve"> </w:t>
      </w:r>
      <w:r w:rsidRPr="006E68AD">
        <w:rPr>
          <w:rFonts w:ascii="Sylfaen" w:hAnsi="Sylfaen" w:cs="Sylfaen"/>
          <w:sz w:val="20"/>
          <w:lang w:val="hy-AM"/>
        </w:rPr>
        <w:t>կարգավորվում</w:t>
      </w:r>
      <w:r w:rsidRPr="006E68AD">
        <w:rPr>
          <w:rFonts w:ascii="Sylfaen" w:hAnsi="Sylfaen"/>
          <w:sz w:val="20"/>
          <w:lang w:val="hy-AM"/>
        </w:rPr>
        <w:t xml:space="preserve"> </w:t>
      </w:r>
      <w:r w:rsidRPr="006E68AD">
        <w:rPr>
          <w:rFonts w:ascii="Sylfaen" w:hAnsi="Sylfaen" w:cs="Sylfaen"/>
          <w:sz w:val="20"/>
          <w:lang w:val="hy-AM"/>
        </w:rPr>
        <w:t>են</w:t>
      </w:r>
      <w:r w:rsidRPr="006E68AD">
        <w:rPr>
          <w:rFonts w:ascii="Sylfaen" w:hAnsi="Sylfaen"/>
          <w:sz w:val="20"/>
          <w:lang w:val="hy-AM"/>
        </w:rPr>
        <w:t xml:space="preserve"> </w:t>
      </w:r>
      <w:r w:rsidRPr="006E68AD">
        <w:rPr>
          <w:rFonts w:ascii="Sylfaen" w:hAnsi="Sylfaen" w:cs="Sylfaen"/>
          <w:sz w:val="20"/>
          <w:lang w:val="hy-AM"/>
        </w:rPr>
        <w:t>այդ</w:t>
      </w:r>
      <w:r w:rsidRPr="006E68AD">
        <w:rPr>
          <w:rFonts w:ascii="Sylfaen" w:hAnsi="Sylfaen"/>
          <w:sz w:val="20"/>
          <w:lang w:val="hy-AM"/>
        </w:rPr>
        <w:t xml:space="preserve"> </w:t>
      </w:r>
      <w:r w:rsidRPr="006E68AD">
        <w:rPr>
          <w:rFonts w:ascii="Sylfaen" w:hAnsi="Sylfaen" w:cs="Sylfaen"/>
          <w:sz w:val="20"/>
          <w:lang w:val="hy-AM"/>
        </w:rPr>
        <w:t>գործարքների</w:t>
      </w:r>
      <w:r w:rsidRPr="006E68AD">
        <w:rPr>
          <w:rFonts w:ascii="Sylfaen" w:hAnsi="Sylfaen"/>
          <w:sz w:val="20"/>
          <w:lang w:val="hy-AM"/>
        </w:rPr>
        <w:t xml:space="preserve"> </w:t>
      </w:r>
      <w:r w:rsidRPr="006E68AD">
        <w:rPr>
          <w:rFonts w:ascii="Sylfaen" w:hAnsi="Sylfaen" w:cs="Sylfaen"/>
          <w:sz w:val="20"/>
          <w:lang w:val="hy-AM"/>
        </w:rPr>
        <w:t>հետ</w:t>
      </w:r>
      <w:r w:rsidRPr="006E68AD">
        <w:rPr>
          <w:rFonts w:ascii="Sylfaen" w:hAnsi="Sylfaen"/>
          <w:sz w:val="20"/>
          <w:lang w:val="hy-AM"/>
        </w:rPr>
        <w:t xml:space="preserve"> </w:t>
      </w:r>
      <w:r w:rsidRPr="006E68AD">
        <w:rPr>
          <w:rFonts w:ascii="Sylfaen" w:hAnsi="Sylfaen" w:cs="Sylfaen"/>
          <w:sz w:val="20"/>
          <w:lang w:val="hy-AM"/>
        </w:rPr>
        <w:t>կապված</w:t>
      </w:r>
      <w:r w:rsidRPr="006E68AD">
        <w:rPr>
          <w:rFonts w:ascii="Sylfaen" w:hAnsi="Sylfaen"/>
          <w:sz w:val="20"/>
          <w:lang w:val="hy-AM"/>
        </w:rPr>
        <w:t xml:space="preserve"> </w:t>
      </w:r>
      <w:r w:rsidRPr="006E68AD">
        <w:rPr>
          <w:rFonts w:ascii="Sylfaen" w:hAnsi="Sylfaen" w:cs="Sylfaen"/>
          <w:sz w:val="20"/>
          <w:lang w:val="hy-AM"/>
        </w:rPr>
        <w:t>հարաբերությունները</w:t>
      </w:r>
      <w:r w:rsidRPr="006E68AD">
        <w:rPr>
          <w:rFonts w:ascii="Sylfaen" w:hAnsi="Sylfaen"/>
          <w:sz w:val="20"/>
          <w:lang w:val="hy-AM"/>
        </w:rPr>
        <w:t xml:space="preserve"> </w:t>
      </w:r>
      <w:r w:rsidRPr="006E68AD">
        <w:rPr>
          <w:rFonts w:ascii="Sylfaen" w:hAnsi="Sylfaen" w:cs="Sylfaen"/>
          <w:sz w:val="20"/>
          <w:lang w:val="hy-AM"/>
        </w:rPr>
        <w:t>կարգավորող</w:t>
      </w:r>
      <w:r w:rsidRPr="006E68AD">
        <w:rPr>
          <w:rFonts w:ascii="Sylfaen" w:hAnsi="Sylfaen"/>
          <w:sz w:val="20"/>
          <w:lang w:val="hy-AM"/>
        </w:rPr>
        <w:t xml:space="preserve"> </w:t>
      </w:r>
      <w:r w:rsidRPr="006E68AD">
        <w:rPr>
          <w:rFonts w:ascii="Sylfaen" w:hAnsi="Sylfaen" w:cs="Sylfaen"/>
          <w:sz w:val="20"/>
          <w:lang w:val="hy-AM"/>
        </w:rPr>
        <w:t>նորմերով</w:t>
      </w:r>
      <w:r w:rsidRPr="006E68AD">
        <w:rPr>
          <w:rFonts w:ascii="Sylfaen" w:hAnsi="Sylfaen"/>
          <w:sz w:val="20"/>
          <w:lang w:val="hy-AM"/>
        </w:rPr>
        <w:t xml:space="preserve">, </w:t>
      </w:r>
      <w:r w:rsidRPr="006E68AD">
        <w:rPr>
          <w:rFonts w:ascii="Sylfaen" w:hAnsi="Sylfaen" w:cs="Sylfaen"/>
          <w:sz w:val="20"/>
          <w:lang w:val="hy-AM"/>
        </w:rPr>
        <w:t>և</w:t>
      </w:r>
      <w:r w:rsidRPr="006E68AD">
        <w:rPr>
          <w:rFonts w:ascii="Sylfaen" w:hAnsi="Sylfaen"/>
          <w:sz w:val="20"/>
          <w:lang w:val="hy-AM"/>
        </w:rPr>
        <w:t xml:space="preserve"> </w:t>
      </w:r>
      <w:r w:rsidRPr="006E68AD">
        <w:rPr>
          <w:rFonts w:ascii="Sylfaen" w:hAnsi="Sylfaen" w:cs="Sylfaen"/>
          <w:sz w:val="20"/>
          <w:lang w:val="hy-AM"/>
        </w:rPr>
        <w:t>դրանց</w:t>
      </w:r>
      <w:r w:rsidRPr="006E68AD">
        <w:rPr>
          <w:rFonts w:ascii="Sylfaen" w:hAnsi="Sylfaen"/>
          <w:sz w:val="20"/>
          <w:lang w:val="hy-AM"/>
        </w:rPr>
        <w:t xml:space="preserve"> </w:t>
      </w:r>
      <w:r w:rsidRPr="006E68AD">
        <w:rPr>
          <w:rFonts w:ascii="Sylfaen" w:hAnsi="Sylfaen" w:cs="Sylfaen"/>
          <w:sz w:val="20"/>
          <w:lang w:val="hy-AM"/>
        </w:rPr>
        <w:t>համար</w:t>
      </w:r>
      <w:r w:rsidRPr="006E68AD">
        <w:rPr>
          <w:rFonts w:ascii="Sylfaen" w:hAnsi="Sylfaen"/>
          <w:sz w:val="20"/>
          <w:lang w:val="hy-AM"/>
        </w:rPr>
        <w:t xml:space="preserve"> </w:t>
      </w:r>
      <w:r w:rsidRPr="006E68AD">
        <w:rPr>
          <w:rFonts w:ascii="Sylfaen" w:hAnsi="Sylfaen" w:cs="Sylfaen"/>
          <w:sz w:val="20"/>
          <w:lang w:val="hy-AM"/>
        </w:rPr>
        <w:t>պատասխանատու</w:t>
      </w:r>
      <w:r w:rsidRPr="006E68AD">
        <w:rPr>
          <w:rFonts w:ascii="Sylfaen" w:hAnsi="Sylfaen"/>
          <w:sz w:val="20"/>
          <w:lang w:val="hy-AM"/>
        </w:rPr>
        <w:t xml:space="preserve"> </w:t>
      </w:r>
      <w:r w:rsidRPr="006E68AD">
        <w:rPr>
          <w:rFonts w:ascii="Sylfaen" w:hAnsi="Sylfaen" w:cs="Sylfaen"/>
          <w:sz w:val="20"/>
          <w:lang w:val="hy-AM"/>
        </w:rPr>
        <w:t>է</w:t>
      </w:r>
      <w:r w:rsidRPr="006E68AD">
        <w:rPr>
          <w:rFonts w:ascii="Sylfaen" w:hAnsi="Sylfaen"/>
          <w:sz w:val="20"/>
          <w:lang w:val="hy-AM"/>
        </w:rPr>
        <w:t xml:space="preserve"> </w:t>
      </w:r>
      <w:r w:rsidRPr="006E68AD">
        <w:rPr>
          <w:rFonts w:ascii="Sylfaen" w:hAnsi="Sylfaen" w:cs="Sylfaen"/>
          <w:sz w:val="20"/>
          <w:lang w:val="hy-AM"/>
        </w:rPr>
        <w:t>Վաճառողը։</w:t>
      </w:r>
    </w:p>
    <w:p w:rsidR="00606A9F" w:rsidRPr="006E68AD" w:rsidRDefault="00606A9F" w:rsidP="00606A9F">
      <w:pPr>
        <w:ind w:firstLine="567"/>
        <w:jc w:val="both"/>
        <w:rPr>
          <w:rFonts w:ascii="Sylfaen" w:hAnsi="Sylfaen"/>
          <w:sz w:val="20"/>
          <w:szCs w:val="20"/>
          <w:lang w:val="hy-AM" w:eastAsia="ru-RU"/>
        </w:rPr>
      </w:pPr>
      <w:r w:rsidRPr="006E68AD">
        <w:rPr>
          <w:rFonts w:ascii="Sylfaen" w:hAnsi="Sylfaen"/>
          <w:sz w:val="20"/>
          <w:lang w:val="hy-AM"/>
        </w:rPr>
        <w:tab/>
        <w:t xml:space="preserve">8.10 </w:t>
      </w:r>
      <w:r w:rsidRPr="006E68AD">
        <w:rPr>
          <w:rFonts w:ascii="Sylfaen" w:hAnsi="Sylfaen" w:cs="Sylfaen"/>
          <w:sz w:val="20"/>
          <w:lang w:val="hy-AM"/>
        </w:rPr>
        <w:t>Պ</w:t>
      </w:r>
      <w:r w:rsidRPr="006E68AD">
        <w:rPr>
          <w:rFonts w:ascii="Sylfaen" w:hAnsi="Sylfaen" w:cs="Sylfaen"/>
          <w:spacing w:val="-4"/>
          <w:sz w:val="20"/>
          <w:szCs w:val="20"/>
          <w:lang w:val="hy-AM" w:eastAsia="ru-RU"/>
        </w:rPr>
        <w:t>այմանագիրը</w:t>
      </w:r>
      <w:r w:rsidRPr="006E68AD">
        <w:rPr>
          <w:rFonts w:ascii="Sylfaen" w:hAnsi="Sylfaen"/>
          <w:spacing w:val="-4"/>
          <w:sz w:val="20"/>
          <w:szCs w:val="20"/>
          <w:lang w:val="hy-AM" w:eastAsia="ru-RU"/>
        </w:rPr>
        <w:t xml:space="preserve"> </w:t>
      </w:r>
      <w:r w:rsidRPr="006E68AD">
        <w:rPr>
          <w:rFonts w:ascii="Sylfaen" w:hAnsi="Sylfaen" w:cs="Sylfaen"/>
          <w:spacing w:val="-4"/>
          <w:sz w:val="20"/>
          <w:szCs w:val="20"/>
          <w:lang w:val="hy-AM" w:eastAsia="ru-RU"/>
        </w:rPr>
        <w:t>չի</w:t>
      </w:r>
      <w:r w:rsidRPr="006E68AD">
        <w:rPr>
          <w:rFonts w:ascii="Sylfaen" w:hAnsi="Sylfaen"/>
          <w:spacing w:val="-4"/>
          <w:sz w:val="20"/>
          <w:szCs w:val="20"/>
          <w:lang w:val="hy-AM" w:eastAsia="ru-RU"/>
        </w:rPr>
        <w:t xml:space="preserve"> </w:t>
      </w:r>
      <w:r w:rsidRPr="006E68AD">
        <w:rPr>
          <w:rFonts w:ascii="Sylfaen" w:hAnsi="Sylfaen" w:cs="Sylfaen"/>
          <w:sz w:val="20"/>
          <w:szCs w:val="20"/>
          <w:lang w:val="hy-AM" w:eastAsia="ru-RU"/>
        </w:rPr>
        <w:t>կարող</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փոփոխվել</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կողմերի</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պարտա</w:t>
      </w:r>
      <w:r w:rsidRPr="006E68AD">
        <w:rPr>
          <w:rFonts w:ascii="Sylfaen" w:hAnsi="Sylfaen"/>
          <w:sz w:val="20"/>
          <w:szCs w:val="20"/>
          <w:lang w:val="hy-AM" w:eastAsia="ru-RU"/>
        </w:rPr>
        <w:softHyphen/>
      </w:r>
      <w:r w:rsidRPr="006E68AD">
        <w:rPr>
          <w:rFonts w:ascii="Sylfaen" w:hAnsi="Sylfaen" w:cs="Sylfaen"/>
          <w:sz w:val="20"/>
          <w:szCs w:val="20"/>
          <w:lang w:val="hy-AM" w:eastAsia="ru-RU"/>
        </w:rPr>
        <w:t>վորու</w:t>
      </w:r>
      <w:r w:rsidRPr="006E68AD">
        <w:rPr>
          <w:rFonts w:ascii="Sylfaen" w:hAnsi="Sylfaen"/>
          <w:sz w:val="20"/>
          <w:szCs w:val="20"/>
          <w:lang w:val="hy-AM" w:eastAsia="ru-RU"/>
        </w:rPr>
        <w:softHyphen/>
      </w:r>
      <w:r w:rsidRPr="006E68AD">
        <w:rPr>
          <w:rFonts w:ascii="Sylfaen" w:hAnsi="Sylfaen" w:cs="Sylfaen"/>
          <w:sz w:val="20"/>
          <w:szCs w:val="20"/>
          <w:lang w:val="hy-AM" w:eastAsia="ru-RU"/>
        </w:rPr>
        <w:t>թյունների</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մասնակի</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չկատարման</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հետևանքով</w:t>
      </w:r>
      <w:r w:rsidRPr="006E68AD" w:rsidDel="00591DE3">
        <w:rPr>
          <w:rFonts w:ascii="Sylfaen" w:hAnsi="Sylfaen"/>
          <w:sz w:val="20"/>
          <w:szCs w:val="20"/>
          <w:lang w:val="hy-AM" w:eastAsia="ru-RU"/>
        </w:rPr>
        <w:t xml:space="preserve"> </w:t>
      </w:r>
      <w:r w:rsidRPr="006E68AD">
        <w:rPr>
          <w:rFonts w:ascii="Sylfaen" w:hAnsi="Sylfaen" w:cs="Sylfaen"/>
          <w:sz w:val="20"/>
          <w:szCs w:val="20"/>
          <w:lang w:val="hy-AM" w:eastAsia="ru-RU"/>
        </w:rPr>
        <w:t>կամ</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ամբողջությամբ</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լուծվել</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կողմերի</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փոխադարձ</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համաձայնությամբ՝</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բացառությամբ</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Հայաստանի</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Հանրապետության</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օրենսդրությամբ</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սահմանված</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կարգով</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ապրանքի</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մատակարարման</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համար</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անհրաժեշտ</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ֆինանսական</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հատկացումների</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նվազեցման</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դեպքերի</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Ընդ</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որում</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պայմանագրի</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կողմերի</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պարտավորությունների</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մասնակի</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չկատարման</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կամ</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ամբողջությամբ</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լուծման</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կողմերի</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փոխադարձ</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համաձայնությունն</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անհրաժեշտ</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է</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ձեռք</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բերել</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նախքան</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Հայաստանի</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Հանրապետության</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օրենսդրությամբ</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սահմանված</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կարգով</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ապրանքի</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մատակարարման</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համար</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անհրաժեշտ</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ֆինանսական</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հատկացումների</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նվազեցումը</w:t>
      </w:r>
      <w:r w:rsidRPr="006E68AD">
        <w:rPr>
          <w:rFonts w:ascii="Sylfaen" w:hAnsi="Sylfaen"/>
          <w:sz w:val="20"/>
          <w:szCs w:val="20"/>
          <w:lang w:val="hy-AM" w:eastAsia="ru-RU"/>
        </w:rPr>
        <w:t xml:space="preserve">: </w:t>
      </w:r>
    </w:p>
    <w:p w:rsidR="00606A9F" w:rsidRPr="006E68AD" w:rsidRDefault="00606A9F" w:rsidP="00606A9F">
      <w:pPr>
        <w:ind w:firstLine="567"/>
        <w:jc w:val="both"/>
        <w:rPr>
          <w:rFonts w:ascii="Sylfaen" w:hAnsi="Sylfaen"/>
          <w:sz w:val="20"/>
          <w:szCs w:val="20"/>
          <w:lang w:val="hy-AM" w:eastAsia="ru-RU"/>
        </w:rPr>
      </w:pPr>
      <w:r w:rsidRPr="006E68AD">
        <w:rPr>
          <w:rFonts w:ascii="Sylfaen" w:hAnsi="Sylfaen"/>
          <w:sz w:val="20"/>
          <w:szCs w:val="20"/>
          <w:lang w:val="hy-AM" w:eastAsia="ru-RU"/>
        </w:rPr>
        <w:tab/>
        <w:t xml:space="preserve">8.11 </w:t>
      </w:r>
      <w:r w:rsidRPr="006E68AD">
        <w:rPr>
          <w:rFonts w:ascii="Sylfaen" w:hAnsi="Sylfaen" w:cs="Sylfaen"/>
          <w:sz w:val="20"/>
          <w:szCs w:val="20"/>
          <w:lang w:val="hy-AM" w:eastAsia="ru-RU"/>
        </w:rPr>
        <w:t>Վաճառողի</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կողմից</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ստանձնած</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պարտավորությունները</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չկատա</w:t>
      </w:r>
      <w:r w:rsidRPr="006E68AD">
        <w:rPr>
          <w:rFonts w:ascii="Sylfaen" w:hAnsi="Sylfaen"/>
          <w:sz w:val="20"/>
          <w:szCs w:val="20"/>
          <w:lang w:val="hy-AM" w:eastAsia="ru-RU"/>
        </w:rPr>
        <w:softHyphen/>
      </w:r>
      <w:r w:rsidRPr="006E68AD">
        <w:rPr>
          <w:rFonts w:ascii="Sylfaen" w:hAnsi="Sylfaen" w:cs="Sylfaen"/>
          <w:sz w:val="20"/>
          <w:szCs w:val="20"/>
          <w:lang w:val="hy-AM" w:eastAsia="ru-RU"/>
        </w:rPr>
        <w:t>րելու</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կամ</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ոչ</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պատշաճ</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կատարելու</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հիմքով</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պայմանագիրն</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ամբողջությամբ</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կամ</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մասնակի</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միակողմանի</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լուծելու</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մասին</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ծանուցումը</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Գնորդը</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հրապարակում</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է</w:t>
      </w:r>
      <w:r w:rsidRPr="006E68AD">
        <w:rPr>
          <w:rFonts w:ascii="Sylfaen" w:hAnsi="Sylfaen"/>
          <w:sz w:val="20"/>
          <w:szCs w:val="20"/>
          <w:lang w:val="hy-AM" w:eastAsia="ru-RU"/>
        </w:rPr>
        <w:t xml:space="preserve"> www.procurement.am </w:t>
      </w:r>
      <w:r w:rsidRPr="006E68AD">
        <w:rPr>
          <w:rFonts w:ascii="Sylfaen" w:hAnsi="Sylfaen" w:cs="Sylfaen"/>
          <w:sz w:val="20"/>
          <w:szCs w:val="20"/>
          <w:lang w:val="hy-AM" w:eastAsia="ru-RU"/>
        </w:rPr>
        <w:t>հասցեով</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գործող</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ինտերնետային</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կայքի</w:t>
      </w:r>
      <w:r w:rsidRPr="006E68AD">
        <w:rPr>
          <w:rFonts w:ascii="Sylfaen" w:hAnsi="Sylfaen"/>
          <w:sz w:val="20"/>
          <w:szCs w:val="20"/>
          <w:lang w:val="hy-AM" w:eastAsia="ru-RU"/>
        </w:rPr>
        <w:t xml:space="preserve"> </w:t>
      </w:r>
      <w:r w:rsidRPr="006E68AD">
        <w:rPr>
          <w:rFonts w:ascii="Sylfaen" w:hAnsi="Sylfaen" w:cs="Arial Armenian"/>
          <w:sz w:val="20"/>
          <w:szCs w:val="20"/>
          <w:lang w:val="hy-AM" w:eastAsia="ru-RU"/>
        </w:rPr>
        <w:t>«</w:t>
      </w:r>
      <w:r w:rsidRPr="006E68AD">
        <w:rPr>
          <w:rFonts w:ascii="Sylfaen" w:hAnsi="Sylfaen" w:cs="Sylfaen"/>
          <w:sz w:val="20"/>
          <w:szCs w:val="20"/>
          <w:lang w:val="hy-AM" w:eastAsia="ru-RU"/>
        </w:rPr>
        <w:t>Պայմանագրերը</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միակողմանի</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լուծելու</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մասին</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ծանուցումներ</w:t>
      </w:r>
      <w:r w:rsidRPr="006E68AD">
        <w:rPr>
          <w:rFonts w:ascii="Sylfaen" w:hAnsi="Sylfaen" w:cs="Arial Armenian"/>
          <w:sz w:val="20"/>
          <w:szCs w:val="20"/>
          <w:lang w:val="hy-AM" w:eastAsia="ru-RU"/>
        </w:rPr>
        <w:t>»</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բաժնում</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նշելով</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հրապարակման</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ամսաթիվը</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Վաճառողը</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պայմանագիրը</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միակողմանի</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լուծելու</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վերաբերյալ</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համարվում</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է</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պատշաճ</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ծանուցված</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ծանուցումը</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սույն</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կետով</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սահմանված</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հրապարակվելուն</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հաջորդող</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օրվանից</w:t>
      </w:r>
      <w:r w:rsidRPr="006E68AD">
        <w:rPr>
          <w:rFonts w:ascii="Sylfaen" w:hAnsi="Sylfaen"/>
          <w:sz w:val="20"/>
          <w:szCs w:val="20"/>
          <w:lang w:val="hy-AM" w:eastAsia="ru-RU"/>
        </w:rPr>
        <w:t>:</w:t>
      </w:r>
    </w:p>
    <w:p w:rsidR="00606A9F" w:rsidRPr="006E68AD" w:rsidRDefault="00606A9F" w:rsidP="00606A9F">
      <w:pPr>
        <w:ind w:firstLine="567"/>
        <w:jc w:val="both"/>
        <w:rPr>
          <w:rFonts w:ascii="Sylfaen" w:hAnsi="Sylfaen"/>
          <w:sz w:val="20"/>
          <w:szCs w:val="20"/>
          <w:lang w:val="hy-AM" w:eastAsia="ru-RU"/>
        </w:rPr>
      </w:pPr>
      <w:r w:rsidRPr="006E68AD">
        <w:rPr>
          <w:rFonts w:ascii="Sylfaen" w:hAnsi="Sylfaen"/>
          <w:sz w:val="20"/>
          <w:szCs w:val="20"/>
          <w:lang w:val="hy-AM" w:eastAsia="ru-RU"/>
        </w:rPr>
        <w:t xml:space="preserve">   8.12</w:t>
      </w:r>
      <w:r w:rsidRPr="006E68AD">
        <w:rPr>
          <w:rFonts w:ascii="Sylfaen" w:hAnsi="Sylfaen"/>
          <w:sz w:val="20"/>
          <w:szCs w:val="20"/>
          <w:lang w:val="hy-AM" w:eastAsia="ru-RU"/>
        </w:rPr>
        <w:tab/>
      </w:r>
      <w:r w:rsidRPr="006E68AD">
        <w:rPr>
          <w:rFonts w:ascii="Sylfaen" w:hAnsi="Sylfaen" w:cs="Sylfaen"/>
          <w:sz w:val="20"/>
          <w:szCs w:val="20"/>
          <w:lang w:val="hy-AM" w:eastAsia="ru-RU"/>
        </w:rPr>
        <w:t>Պայմանագրի</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կապակցությամբ</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ծագած</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վեճերը</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լուծվում</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են</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բանակցությունների</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միջոցով։</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Համաձայնություն</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ձեռք</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չբերելու</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դեպքում</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վեճերը</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լուծվում</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են</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դատական</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կարգով։</w:t>
      </w:r>
    </w:p>
    <w:p w:rsidR="00606A9F" w:rsidRPr="006E68AD" w:rsidRDefault="00606A9F" w:rsidP="00606A9F">
      <w:pPr>
        <w:ind w:firstLine="567"/>
        <w:jc w:val="both"/>
        <w:rPr>
          <w:rFonts w:ascii="Sylfaen" w:hAnsi="Sylfaen"/>
          <w:sz w:val="20"/>
          <w:szCs w:val="20"/>
          <w:lang w:val="hy-AM" w:eastAsia="ru-RU"/>
        </w:rPr>
      </w:pPr>
      <w:r w:rsidRPr="006E68AD">
        <w:rPr>
          <w:rFonts w:ascii="Sylfaen" w:hAnsi="Sylfaen"/>
          <w:sz w:val="20"/>
          <w:szCs w:val="20"/>
          <w:lang w:val="hy-AM" w:eastAsia="ru-RU"/>
        </w:rPr>
        <w:t xml:space="preserve"> 8.13 </w:t>
      </w:r>
      <w:r w:rsidRPr="006E68AD">
        <w:rPr>
          <w:rFonts w:ascii="Sylfaen" w:hAnsi="Sylfaen" w:cs="Sylfaen"/>
          <w:sz w:val="20"/>
          <w:szCs w:val="20"/>
          <w:lang w:val="hy-AM" w:eastAsia="ru-RU"/>
        </w:rPr>
        <w:t>Պայմանագիրը</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կազմված</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է</w:t>
      </w:r>
      <w:r w:rsidRPr="006E68AD">
        <w:rPr>
          <w:rFonts w:ascii="Sylfaen" w:hAnsi="Sylfaen"/>
          <w:sz w:val="20"/>
          <w:szCs w:val="20"/>
          <w:lang w:val="hy-AM" w:eastAsia="ru-RU"/>
        </w:rPr>
        <w:t xml:space="preserve"> ____ </w:t>
      </w:r>
      <w:r w:rsidRPr="006E68AD">
        <w:rPr>
          <w:rFonts w:ascii="Sylfaen" w:hAnsi="Sylfaen" w:cs="Sylfaen"/>
          <w:sz w:val="20"/>
          <w:szCs w:val="20"/>
          <w:lang w:val="hy-AM" w:eastAsia="ru-RU"/>
        </w:rPr>
        <w:t>էջից</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կնքվում</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է</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երկու</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օրինակից</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որոնք</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ունեն</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հավասարազոր</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իրավաբանական</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ուժ</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յուրաքանչյուր</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կողմին</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տրվում</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է</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մեկական</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օրինակ։</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Պայմանագրի</w:t>
      </w:r>
      <w:r w:rsidRPr="006E68AD">
        <w:rPr>
          <w:rFonts w:ascii="Sylfaen" w:hAnsi="Sylfaen"/>
          <w:sz w:val="20"/>
          <w:szCs w:val="20"/>
          <w:lang w:val="hy-AM" w:eastAsia="ru-RU"/>
        </w:rPr>
        <w:t xml:space="preserve"> N 1, N 2, N 3 </w:t>
      </w:r>
      <w:r w:rsidRPr="006E68AD">
        <w:rPr>
          <w:rFonts w:ascii="Sylfaen" w:hAnsi="Sylfaen" w:cs="Sylfaen"/>
          <w:sz w:val="20"/>
          <w:szCs w:val="20"/>
          <w:lang w:val="hy-AM" w:eastAsia="ru-RU"/>
        </w:rPr>
        <w:t>և</w:t>
      </w:r>
      <w:r w:rsidRPr="006E68AD">
        <w:rPr>
          <w:rFonts w:ascii="Sylfaen" w:hAnsi="Sylfaen"/>
          <w:sz w:val="20"/>
          <w:szCs w:val="20"/>
          <w:lang w:val="hy-AM" w:eastAsia="ru-RU"/>
        </w:rPr>
        <w:t xml:space="preserve"> N 3.1 </w:t>
      </w:r>
      <w:r w:rsidRPr="006E68AD">
        <w:rPr>
          <w:rFonts w:ascii="Sylfaen" w:hAnsi="Sylfaen" w:cs="Sylfaen"/>
          <w:sz w:val="20"/>
          <w:szCs w:val="20"/>
          <w:lang w:val="hy-AM" w:eastAsia="ru-RU"/>
        </w:rPr>
        <w:t>հավելվածները</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համարվում</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են</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պայմանագրի</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անբաժանելի</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մասը։</w:t>
      </w:r>
    </w:p>
    <w:p w:rsidR="00606A9F" w:rsidRPr="006E68AD" w:rsidRDefault="00606A9F" w:rsidP="00606A9F">
      <w:pPr>
        <w:ind w:firstLine="567"/>
        <w:jc w:val="both"/>
        <w:rPr>
          <w:rFonts w:ascii="Sylfaen" w:hAnsi="Sylfaen"/>
          <w:sz w:val="20"/>
          <w:szCs w:val="20"/>
          <w:lang w:val="hy-AM" w:eastAsia="ru-RU"/>
        </w:rPr>
      </w:pPr>
      <w:r w:rsidRPr="006E68AD">
        <w:rPr>
          <w:rFonts w:ascii="Sylfaen" w:hAnsi="Sylfaen"/>
          <w:sz w:val="20"/>
          <w:szCs w:val="20"/>
          <w:lang w:val="hy-AM" w:eastAsia="ru-RU"/>
        </w:rPr>
        <w:lastRenderedPageBreak/>
        <w:t xml:space="preserve">   8.14 </w:t>
      </w:r>
      <w:r w:rsidRPr="006E68AD">
        <w:rPr>
          <w:rFonts w:ascii="Sylfaen" w:hAnsi="Sylfaen" w:cs="Sylfaen"/>
          <w:sz w:val="20"/>
          <w:szCs w:val="20"/>
          <w:lang w:val="hy-AM" w:eastAsia="ru-RU"/>
        </w:rPr>
        <w:t>Պայմանագրի</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հետ</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կապված</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հարաբերությունների</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նկատմամբ</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կիրառվում</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է</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Հայաստանի</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Հանրապետության</w:t>
      </w:r>
      <w:r w:rsidRPr="006E68AD">
        <w:rPr>
          <w:rFonts w:ascii="Sylfaen" w:hAnsi="Sylfaen"/>
          <w:sz w:val="20"/>
          <w:szCs w:val="20"/>
          <w:lang w:val="hy-AM" w:eastAsia="ru-RU"/>
        </w:rPr>
        <w:t xml:space="preserve"> </w:t>
      </w:r>
      <w:r w:rsidRPr="006E68AD">
        <w:rPr>
          <w:rFonts w:ascii="Sylfaen" w:hAnsi="Sylfaen" w:cs="Sylfaen"/>
          <w:sz w:val="20"/>
          <w:szCs w:val="20"/>
          <w:lang w:val="hy-AM" w:eastAsia="ru-RU"/>
        </w:rPr>
        <w:t>իրավունքը։</w:t>
      </w:r>
    </w:p>
    <w:p w:rsidR="00606A9F" w:rsidRPr="006E68AD" w:rsidRDefault="00606A9F" w:rsidP="00606A9F">
      <w:pPr>
        <w:ind w:firstLine="567"/>
        <w:jc w:val="both"/>
        <w:rPr>
          <w:rFonts w:ascii="Sylfaen" w:hAnsi="Sylfaen"/>
          <w:sz w:val="20"/>
          <w:szCs w:val="20"/>
          <w:lang w:val="hy-AM" w:eastAsia="ru-RU"/>
        </w:rPr>
      </w:pPr>
      <w:r w:rsidRPr="006E68AD">
        <w:rPr>
          <w:rFonts w:ascii="Sylfaen" w:hAnsi="Sylfaen"/>
          <w:sz w:val="20"/>
          <w:szCs w:val="20"/>
          <w:lang w:val="hy-AM" w:eastAsia="ru-RU"/>
        </w:rPr>
        <w:tab/>
      </w:r>
    </w:p>
    <w:p w:rsidR="00606A9F" w:rsidRPr="006E68AD" w:rsidRDefault="00606A9F" w:rsidP="00606A9F">
      <w:pPr>
        <w:tabs>
          <w:tab w:val="left" w:pos="1276"/>
        </w:tabs>
        <w:ind w:firstLine="720"/>
        <w:jc w:val="both"/>
        <w:rPr>
          <w:rFonts w:ascii="Sylfaen" w:hAnsi="Sylfaen" w:cs="Sylfaen"/>
          <w:sz w:val="20"/>
          <w:u w:val="single"/>
          <w:lang w:val="hy-AM"/>
        </w:rPr>
      </w:pPr>
    </w:p>
    <w:p w:rsidR="00606A9F" w:rsidRPr="006E68AD" w:rsidRDefault="00606A9F" w:rsidP="00606A9F">
      <w:pPr>
        <w:ind w:firstLine="709"/>
        <w:jc w:val="both"/>
        <w:rPr>
          <w:rFonts w:ascii="Sylfaen" w:hAnsi="Sylfaen"/>
          <w:sz w:val="20"/>
          <w:lang w:val="hy-AM"/>
        </w:rPr>
      </w:pPr>
    </w:p>
    <w:p w:rsidR="00606A9F" w:rsidRDefault="00606A9F" w:rsidP="00606A9F">
      <w:pPr>
        <w:ind w:firstLine="709"/>
        <w:jc w:val="both"/>
        <w:rPr>
          <w:rFonts w:ascii="Sylfaen" w:hAnsi="Sylfaen" w:cs="Sylfaen"/>
          <w:b/>
          <w:sz w:val="20"/>
          <w:lang w:val="hy-AM"/>
        </w:rPr>
      </w:pPr>
      <w:r w:rsidRPr="006E68AD">
        <w:rPr>
          <w:rFonts w:ascii="Sylfaen" w:hAnsi="Sylfaen"/>
          <w:b/>
          <w:sz w:val="20"/>
          <w:lang w:val="hy-AM"/>
        </w:rPr>
        <w:t xml:space="preserve">10. </w:t>
      </w:r>
      <w:r w:rsidRPr="006E68AD">
        <w:rPr>
          <w:rFonts w:ascii="Sylfaen" w:hAnsi="Sylfaen" w:cs="Sylfaen"/>
          <w:b/>
          <w:sz w:val="20"/>
          <w:lang w:val="hy-AM"/>
        </w:rPr>
        <w:t>Կողմերի</w:t>
      </w:r>
      <w:r w:rsidRPr="006E68AD">
        <w:rPr>
          <w:rFonts w:ascii="Sylfaen" w:hAnsi="Sylfaen"/>
          <w:b/>
          <w:sz w:val="20"/>
          <w:lang w:val="hy-AM"/>
        </w:rPr>
        <w:t xml:space="preserve"> </w:t>
      </w:r>
      <w:r w:rsidRPr="006E68AD">
        <w:rPr>
          <w:rFonts w:ascii="Sylfaen" w:hAnsi="Sylfaen" w:cs="Sylfaen"/>
          <w:b/>
          <w:sz w:val="20"/>
          <w:lang w:val="hy-AM"/>
        </w:rPr>
        <w:t>հասցեները</w:t>
      </w:r>
      <w:r w:rsidRPr="006E68AD">
        <w:rPr>
          <w:rFonts w:ascii="Sylfaen" w:hAnsi="Sylfaen"/>
          <w:b/>
          <w:sz w:val="20"/>
          <w:lang w:val="hy-AM"/>
        </w:rPr>
        <w:t xml:space="preserve">, </w:t>
      </w:r>
      <w:r w:rsidRPr="006E68AD">
        <w:rPr>
          <w:rFonts w:ascii="Sylfaen" w:hAnsi="Sylfaen" w:cs="Sylfaen"/>
          <w:b/>
          <w:sz w:val="20"/>
          <w:lang w:val="hy-AM"/>
        </w:rPr>
        <w:t>բանկային</w:t>
      </w:r>
      <w:r w:rsidRPr="006E68AD">
        <w:rPr>
          <w:rFonts w:ascii="Sylfaen" w:hAnsi="Sylfaen"/>
          <w:b/>
          <w:sz w:val="20"/>
          <w:lang w:val="hy-AM"/>
        </w:rPr>
        <w:t xml:space="preserve"> </w:t>
      </w:r>
      <w:r w:rsidRPr="006E68AD">
        <w:rPr>
          <w:rFonts w:ascii="Sylfaen" w:hAnsi="Sylfaen" w:cs="Sylfaen"/>
          <w:b/>
          <w:sz w:val="20"/>
          <w:lang w:val="hy-AM"/>
        </w:rPr>
        <w:t>վավերապայմանները</w:t>
      </w:r>
      <w:r w:rsidRPr="006E68AD">
        <w:rPr>
          <w:rFonts w:ascii="Sylfaen" w:hAnsi="Sylfaen"/>
          <w:b/>
          <w:sz w:val="20"/>
          <w:lang w:val="hy-AM"/>
        </w:rPr>
        <w:t xml:space="preserve"> </w:t>
      </w:r>
      <w:r w:rsidRPr="006E68AD">
        <w:rPr>
          <w:rFonts w:ascii="Sylfaen" w:hAnsi="Sylfaen" w:cs="Sylfaen"/>
          <w:b/>
          <w:sz w:val="20"/>
          <w:lang w:val="hy-AM"/>
        </w:rPr>
        <w:t>և</w:t>
      </w:r>
      <w:r w:rsidRPr="006E68AD">
        <w:rPr>
          <w:rFonts w:ascii="Sylfaen" w:hAnsi="Sylfaen"/>
          <w:b/>
          <w:sz w:val="20"/>
          <w:lang w:val="hy-AM"/>
        </w:rPr>
        <w:t xml:space="preserve"> </w:t>
      </w:r>
      <w:r w:rsidRPr="006E68AD">
        <w:rPr>
          <w:rFonts w:ascii="Sylfaen" w:hAnsi="Sylfaen" w:cs="Sylfaen"/>
          <w:b/>
          <w:sz w:val="20"/>
          <w:lang w:val="hy-AM"/>
        </w:rPr>
        <w:t>ստորագրությունները</w:t>
      </w:r>
    </w:p>
    <w:p w:rsidR="00013FFC" w:rsidRDefault="00013FFC" w:rsidP="00606A9F">
      <w:pPr>
        <w:ind w:firstLine="709"/>
        <w:jc w:val="both"/>
        <w:rPr>
          <w:rFonts w:ascii="Sylfaen" w:hAnsi="Sylfaen" w:cs="Sylfaen"/>
          <w:b/>
          <w:sz w:val="20"/>
          <w:lang w:val="hy-AM"/>
        </w:rPr>
      </w:pPr>
    </w:p>
    <w:p w:rsidR="00606A9F" w:rsidRPr="006E68AD" w:rsidRDefault="00606A9F" w:rsidP="00606A9F">
      <w:pPr>
        <w:ind w:firstLine="709"/>
        <w:jc w:val="both"/>
        <w:rPr>
          <w:rFonts w:ascii="Sylfaen" w:hAnsi="Sylfaen"/>
          <w:sz w:val="20"/>
          <w:lang w:val="hy-AM"/>
        </w:rPr>
      </w:pPr>
    </w:p>
    <w:tbl>
      <w:tblPr>
        <w:tblW w:w="9639" w:type="dxa"/>
        <w:tblInd w:w="409" w:type="dxa"/>
        <w:tblLayout w:type="fixed"/>
        <w:tblLook w:val="0000" w:firstRow="0" w:lastRow="0" w:firstColumn="0" w:lastColumn="0" w:noHBand="0" w:noVBand="0"/>
      </w:tblPr>
      <w:tblGrid>
        <w:gridCol w:w="5060"/>
        <w:gridCol w:w="236"/>
        <w:gridCol w:w="4343"/>
      </w:tblGrid>
      <w:tr w:rsidR="004F1BEF" w:rsidRPr="006E68AD" w:rsidTr="00C50BE5">
        <w:tc>
          <w:tcPr>
            <w:tcW w:w="5060" w:type="dxa"/>
          </w:tcPr>
          <w:p w:rsidR="004F1BEF" w:rsidRPr="006E68AD" w:rsidRDefault="004F1BEF" w:rsidP="00C50BE5">
            <w:pPr>
              <w:jc w:val="center"/>
              <w:rPr>
                <w:rFonts w:ascii="Sylfaen" w:hAnsi="Sylfaen" w:cs="Sylfaen"/>
                <w:b/>
                <w:bCs/>
                <w:sz w:val="20"/>
                <w:szCs w:val="20"/>
                <w:lang w:val="nb-NO"/>
              </w:rPr>
            </w:pPr>
            <w:r w:rsidRPr="006E68AD">
              <w:rPr>
                <w:rFonts w:ascii="Sylfaen" w:hAnsi="Sylfaen" w:cs="Sylfaen"/>
                <w:b/>
                <w:bCs/>
                <w:sz w:val="20"/>
                <w:szCs w:val="20"/>
                <w:lang w:val="nb-NO"/>
              </w:rPr>
              <w:t>ԳՆՈՐԴ</w:t>
            </w:r>
          </w:p>
          <w:p w:rsidR="004F1BEF" w:rsidRPr="006E68AD" w:rsidRDefault="004F1BEF" w:rsidP="00C50BE5">
            <w:pPr>
              <w:rPr>
                <w:rFonts w:ascii="Sylfaen" w:hAnsi="Sylfaen" w:cs="Calibri"/>
                <w:color w:val="000000"/>
                <w:sz w:val="20"/>
                <w:szCs w:val="20"/>
                <w:lang w:val="af-ZA" w:eastAsia="ru-RU"/>
              </w:rPr>
            </w:pPr>
            <w:r w:rsidRPr="006E68AD">
              <w:rPr>
                <w:rFonts w:ascii="Sylfaen" w:hAnsi="Sylfaen" w:cs="Calibri"/>
                <w:color w:val="000000"/>
                <w:sz w:val="20"/>
                <w:szCs w:val="20"/>
                <w:lang w:val="af-ZA" w:eastAsia="ru-RU"/>
              </w:rPr>
              <w:t>&lt;&lt;</w:t>
            </w:r>
            <w:r w:rsidRPr="006E68AD">
              <w:rPr>
                <w:rFonts w:ascii="Sylfaen" w:hAnsi="Sylfaen" w:cs="Sylfaen"/>
                <w:color w:val="000000"/>
                <w:sz w:val="20"/>
                <w:szCs w:val="20"/>
                <w:lang w:val="hy-AM" w:eastAsia="ru-RU"/>
              </w:rPr>
              <w:t xml:space="preserve">ՀՀ Արարատի մարզի </w:t>
            </w:r>
            <w:r w:rsidR="00F75A86">
              <w:rPr>
                <w:rFonts w:ascii="Sylfaen" w:hAnsi="Sylfaen" w:cs="Sylfaen"/>
                <w:color w:val="000000"/>
                <w:sz w:val="20"/>
                <w:szCs w:val="20"/>
                <w:lang w:val="hy-AM" w:eastAsia="ru-RU"/>
              </w:rPr>
              <w:t>Դալարի միջնակարգ</w:t>
            </w:r>
            <w:r w:rsidRPr="006E68AD">
              <w:rPr>
                <w:rFonts w:ascii="Sylfaen" w:hAnsi="Sylfaen" w:cs="Sylfaen"/>
                <w:color w:val="000000"/>
                <w:sz w:val="20"/>
                <w:szCs w:val="20"/>
                <w:lang w:val="hy-AM" w:eastAsia="ru-RU"/>
              </w:rPr>
              <w:t xml:space="preserve"> դպրոց</w:t>
            </w:r>
            <w:r w:rsidRPr="006E68AD">
              <w:rPr>
                <w:rFonts w:ascii="Sylfaen" w:hAnsi="Sylfaen" w:cs="Calibri"/>
                <w:color w:val="000000"/>
                <w:sz w:val="20"/>
                <w:szCs w:val="20"/>
                <w:lang w:val="af-ZA" w:eastAsia="ru-RU"/>
              </w:rPr>
              <w:t xml:space="preserve">&gt;&gt; </w:t>
            </w:r>
            <w:r w:rsidRPr="006E68AD">
              <w:rPr>
                <w:rFonts w:ascii="Sylfaen" w:hAnsi="Sylfaen" w:cs="Sylfaen"/>
                <w:color w:val="000000"/>
                <w:sz w:val="20"/>
                <w:szCs w:val="20"/>
                <w:lang w:val="hy-AM" w:eastAsia="ru-RU"/>
              </w:rPr>
              <w:t>ՊՈԱԿ</w:t>
            </w:r>
          </w:p>
          <w:p w:rsidR="004F1BEF" w:rsidRPr="006E68AD" w:rsidRDefault="004F1BEF" w:rsidP="00C50BE5">
            <w:pPr>
              <w:rPr>
                <w:rFonts w:ascii="Sylfaen" w:hAnsi="Sylfaen"/>
                <w:sz w:val="20"/>
                <w:szCs w:val="20"/>
                <w:lang w:val="hy-AM"/>
              </w:rPr>
            </w:pPr>
            <w:r w:rsidRPr="006E68AD">
              <w:rPr>
                <w:rFonts w:ascii="Sylfaen" w:hAnsi="Sylfaen"/>
                <w:sz w:val="20"/>
                <w:szCs w:val="20"/>
                <w:lang w:val="hy-AM"/>
              </w:rPr>
              <w:t xml:space="preserve"> </w:t>
            </w:r>
            <w:r w:rsidRPr="006E68AD">
              <w:rPr>
                <w:rFonts w:ascii="Sylfaen" w:hAnsi="Sylfaen" w:cs="Sylfaen"/>
                <w:sz w:val="20"/>
                <w:szCs w:val="20"/>
                <w:lang w:val="hy-AM"/>
              </w:rPr>
              <w:t>գ</w:t>
            </w:r>
            <w:r w:rsidRPr="006E68AD">
              <w:rPr>
                <w:rFonts w:ascii="Sylfaen" w:hAnsi="Sylfaen"/>
                <w:sz w:val="20"/>
                <w:szCs w:val="20"/>
                <w:lang w:val="hy-AM"/>
              </w:rPr>
              <w:t xml:space="preserve">. </w:t>
            </w:r>
            <w:r w:rsidR="00F75A86">
              <w:rPr>
                <w:rFonts w:ascii="Sylfaen" w:hAnsi="Sylfaen" w:cs="Sylfaen"/>
                <w:sz w:val="20"/>
                <w:szCs w:val="20"/>
                <w:lang w:val="hy-AM"/>
              </w:rPr>
              <w:t>Դալար</w:t>
            </w:r>
            <w:r w:rsidRPr="006E68AD">
              <w:rPr>
                <w:rFonts w:ascii="Sylfaen" w:hAnsi="Sylfaen"/>
                <w:sz w:val="20"/>
                <w:szCs w:val="20"/>
                <w:lang w:val="hy-AM"/>
              </w:rPr>
              <w:t xml:space="preserve">, </w:t>
            </w:r>
            <w:r w:rsidR="00F75A86">
              <w:rPr>
                <w:rFonts w:ascii="Sylfaen" w:hAnsi="Sylfaen" w:cs="Sylfaen"/>
                <w:sz w:val="20"/>
                <w:szCs w:val="20"/>
                <w:lang w:val="hy-AM"/>
              </w:rPr>
              <w:t>Կոմիտասի 49</w:t>
            </w:r>
            <w:r w:rsidRPr="006E68AD">
              <w:rPr>
                <w:rFonts w:ascii="Sylfaen" w:hAnsi="Sylfaen"/>
                <w:sz w:val="20"/>
                <w:szCs w:val="20"/>
                <w:lang w:val="hy-AM"/>
              </w:rPr>
              <w:t xml:space="preserve"> </w:t>
            </w:r>
          </w:p>
          <w:p w:rsidR="00013FFC" w:rsidRPr="0059126B" w:rsidRDefault="004F1BEF" w:rsidP="00013FFC">
            <w:pPr>
              <w:rPr>
                <w:rFonts w:ascii="Sylfaen" w:hAnsi="Sylfaen"/>
                <w:color w:val="000000"/>
                <w:sz w:val="18"/>
                <w:szCs w:val="18"/>
                <w:lang w:val="hy-AM"/>
              </w:rPr>
            </w:pPr>
            <w:r w:rsidRPr="006E68AD">
              <w:rPr>
                <w:rFonts w:ascii="Sylfaen" w:hAnsi="Sylfaen"/>
                <w:sz w:val="20"/>
                <w:szCs w:val="20"/>
                <w:lang w:val="hy-AM"/>
              </w:rPr>
              <w:t xml:space="preserve"> </w:t>
            </w:r>
            <w:r w:rsidR="00013FFC" w:rsidRPr="0059126B">
              <w:rPr>
                <w:rFonts w:ascii="Sylfaen" w:hAnsi="Sylfaen"/>
                <w:color w:val="000000"/>
                <w:sz w:val="18"/>
                <w:szCs w:val="18"/>
                <w:lang w:val="hy-AM"/>
              </w:rPr>
              <w:t>ՀՎՀՀ 04206362</w:t>
            </w:r>
          </w:p>
          <w:p w:rsidR="004F1BEF" w:rsidRPr="006E68AD" w:rsidRDefault="004F1BEF" w:rsidP="00C50BE5">
            <w:pPr>
              <w:rPr>
                <w:rFonts w:ascii="Sylfaen" w:hAnsi="Sylfaen"/>
                <w:sz w:val="20"/>
                <w:szCs w:val="20"/>
                <w:lang w:val="hy-AM"/>
              </w:rPr>
            </w:pPr>
            <w:r w:rsidRPr="006E68AD">
              <w:rPr>
                <w:rFonts w:ascii="Sylfaen" w:hAnsi="Sylfaen"/>
                <w:sz w:val="20"/>
                <w:szCs w:val="20"/>
                <w:lang w:val="hy-AM"/>
              </w:rPr>
              <w:t xml:space="preserve"> </w:t>
            </w:r>
            <w:r w:rsidRPr="006E68AD">
              <w:rPr>
                <w:rFonts w:ascii="Sylfaen" w:hAnsi="Sylfaen" w:cs="Sylfaen"/>
                <w:sz w:val="20"/>
                <w:szCs w:val="20"/>
                <w:lang w:val="hy-AM"/>
              </w:rPr>
              <w:t>Արտաշատի</w:t>
            </w:r>
            <w:r w:rsidRPr="006E68AD">
              <w:rPr>
                <w:rFonts w:ascii="Sylfaen" w:hAnsi="Sylfaen"/>
                <w:sz w:val="20"/>
                <w:szCs w:val="20"/>
                <w:lang w:val="hy-AM"/>
              </w:rPr>
              <w:t xml:space="preserve"> </w:t>
            </w:r>
            <w:r w:rsidRPr="006E68AD">
              <w:rPr>
                <w:rFonts w:ascii="Sylfaen" w:hAnsi="Sylfaen" w:cs="Sylfaen"/>
                <w:sz w:val="20"/>
                <w:szCs w:val="20"/>
                <w:lang w:val="hy-AM"/>
              </w:rPr>
              <w:t>տեղական</w:t>
            </w:r>
            <w:r w:rsidRPr="006E68AD">
              <w:rPr>
                <w:rFonts w:ascii="Sylfaen" w:hAnsi="Sylfaen"/>
                <w:sz w:val="20"/>
                <w:szCs w:val="20"/>
                <w:lang w:val="hy-AM"/>
              </w:rPr>
              <w:t xml:space="preserve"> </w:t>
            </w:r>
            <w:r w:rsidRPr="006E68AD">
              <w:rPr>
                <w:rFonts w:ascii="Sylfaen" w:hAnsi="Sylfaen" w:cs="Sylfaen"/>
                <w:sz w:val="20"/>
                <w:szCs w:val="20"/>
                <w:lang w:val="hy-AM"/>
              </w:rPr>
              <w:t>գանձապետարան</w:t>
            </w:r>
          </w:p>
          <w:p w:rsidR="00013FFC" w:rsidRDefault="004F1BEF" w:rsidP="00013FFC">
            <w:pPr>
              <w:rPr>
                <w:rFonts w:ascii="Sylfaen" w:hAnsi="Sylfaen"/>
                <w:color w:val="000000"/>
                <w:sz w:val="18"/>
                <w:szCs w:val="18"/>
                <w:lang w:val="hy-AM"/>
              </w:rPr>
            </w:pPr>
            <w:r w:rsidRPr="006E68AD">
              <w:rPr>
                <w:rFonts w:ascii="Sylfaen" w:hAnsi="Sylfaen"/>
                <w:sz w:val="20"/>
                <w:szCs w:val="20"/>
                <w:lang w:val="hy-AM"/>
              </w:rPr>
              <w:t xml:space="preserve"> </w:t>
            </w:r>
            <w:r w:rsidRPr="006E68AD">
              <w:rPr>
                <w:rFonts w:ascii="Sylfaen" w:hAnsi="Sylfaen" w:cs="Sylfaen"/>
                <w:sz w:val="20"/>
                <w:szCs w:val="20"/>
                <w:lang w:val="hy-AM"/>
              </w:rPr>
              <w:t>Հ</w:t>
            </w:r>
            <w:r w:rsidRPr="006E68AD">
              <w:rPr>
                <w:rFonts w:ascii="Sylfaen" w:hAnsi="Sylfaen"/>
                <w:sz w:val="20"/>
                <w:szCs w:val="20"/>
                <w:lang w:val="hy-AM"/>
              </w:rPr>
              <w:t>/</w:t>
            </w:r>
            <w:r w:rsidRPr="006E68AD">
              <w:rPr>
                <w:rFonts w:ascii="Sylfaen" w:hAnsi="Sylfaen" w:cs="Sylfaen"/>
                <w:sz w:val="20"/>
                <w:szCs w:val="20"/>
                <w:lang w:val="hy-AM"/>
              </w:rPr>
              <w:t>Հ</w:t>
            </w:r>
            <w:r w:rsidRPr="006E68AD">
              <w:rPr>
                <w:rFonts w:ascii="Sylfaen" w:hAnsi="Sylfaen"/>
                <w:sz w:val="20"/>
                <w:szCs w:val="20"/>
                <w:lang w:val="hy-AM"/>
              </w:rPr>
              <w:t>-</w:t>
            </w:r>
            <w:r w:rsidR="00013FFC" w:rsidRPr="008452A4">
              <w:rPr>
                <w:rFonts w:ascii="Sylfaen" w:hAnsi="Sylfaen"/>
                <w:color w:val="000000"/>
                <w:sz w:val="18"/>
                <w:szCs w:val="18"/>
                <w:lang w:val="hy-AM"/>
              </w:rPr>
              <w:t>900418000080</w:t>
            </w:r>
          </w:p>
          <w:p w:rsidR="004F1BEF" w:rsidRPr="006E68AD" w:rsidRDefault="004F1BEF" w:rsidP="00C50BE5">
            <w:pPr>
              <w:spacing w:line="276" w:lineRule="auto"/>
              <w:rPr>
                <w:rFonts w:ascii="Sylfaen" w:hAnsi="Sylfaen"/>
                <w:color w:val="000000"/>
                <w:sz w:val="20"/>
                <w:szCs w:val="20"/>
                <w:lang w:val="hy-AM"/>
              </w:rPr>
            </w:pPr>
          </w:p>
          <w:p w:rsidR="004F1BEF" w:rsidRPr="006E68AD" w:rsidRDefault="004F1BEF" w:rsidP="00C50BE5">
            <w:pPr>
              <w:rPr>
                <w:rFonts w:ascii="Sylfaen" w:hAnsi="Sylfaen"/>
                <w:sz w:val="20"/>
                <w:szCs w:val="20"/>
                <w:lang w:val="hy-AM"/>
              </w:rPr>
            </w:pPr>
            <w:r w:rsidRPr="006E68AD">
              <w:rPr>
                <w:rFonts w:ascii="Sylfaen" w:hAnsi="Sylfaen" w:cs="Sylfaen"/>
                <w:color w:val="000000"/>
                <w:sz w:val="20"/>
                <w:szCs w:val="20"/>
                <w:lang w:val="hy-AM"/>
              </w:rPr>
              <w:t>Տնօրեն՝</w:t>
            </w:r>
            <w:r w:rsidRPr="006E68AD">
              <w:rPr>
                <w:rFonts w:ascii="Sylfaen" w:hAnsi="Sylfaen"/>
                <w:color w:val="000000"/>
                <w:sz w:val="20"/>
                <w:szCs w:val="20"/>
                <w:lang w:val="hy-AM"/>
              </w:rPr>
              <w:t xml:space="preserve">                                      </w:t>
            </w:r>
            <w:r w:rsidR="00013FFC">
              <w:rPr>
                <w:rFonts w:ascii="Sylfaen" w:hAnsi="Sylfaen" w:cs="Sylfaen"/>
                <w:color w:val="000000"/>
                <w:sz w:val="20"/>
                <w:szCs w:val="20"/>
                <w:lang w:val="hy-AM"/>
              </w:rPr>
              <w:t>Ն</w:t>
            </w:r>
            <w:r w:rsidR="00013FFC">
              <w:rPr>
                <w:color w:val="000000"/>
                <w:sz w:val="20"/>
                <w:szCs w:val="20"/>
                <w:lang w:val="hy-AM"/>
              </w:rPr>
              <w:t>․</w:t>
            </w:r>
            <w:r w:rsidR="00013FFC">
              <w:rPr>
                <w:rFonts w:ascii="Sylfaen" w:hAnsi="Sylfaen" w:cs="Sylfaen"/>
                <w:color w:val="000000"/>
                <w:sz w:val="20"/>
                <w:szCs w:val="20"/>
                <w:lang w:val="hy-AM"/>
              </w:rPr>
              <w:t xml:space="preserve"> Ստեփանյան</w:t>
            </w:r>
          </w:p>
          <w:p w:rsidR="004F1BEF" w:rsidRPr="006E68AD" w:rsidRDefault="004F1BEF" w:rsidP="00C50BE5">
            <w:pPr>
              <w:jc w:val="center"/>
              <w:rPr>
                <w:rFonts w:ascii="Sylfaen" w:hAnsi="Sylfaen"/>
                <w:sz w:val="20"/>
                <w:szCs w:val="20"/>
                <w:lang w:val="hy-AM"/>
              </w:rPr>
            </w:pPr>
            <w:r w:rsidRPr="006E68AD">
              <w:rPr>
                <w:rFonts w:ascii="Sylfaen" w:hAnsi="Sylfaen"/>
                <w:sz w:val="20"/>
                <w:szCs w:val="20"/>
                <w:lang w:val="hy-AM"/>
              </w:rPr>
              <w:t xml:space="preserve">--------------------------------- </w:t>
            </w:r>
          </w:p>
          <w:p w:rsidR="004F1BEF" w:rsidRPr="006E68AD" w:rsidRDefault="004F1BEF" w:rsidP="00C50BE5">
            <w:pPr>
              <w:jc w:val="center"/>
              <w:rPr>
                <w:rFonts w:ascii="Sylfaen" w:hAnsi="Sylfaen"/>
                <w:sz w:val="20"/>
                <w:szCs w:val="20"/>
                <w:lang w:val="hy-AM"/>
              </w:rPr>
            </w:pPr>
            <w:r w:rsidRPr="006E68AD">
              <w:rPr>
                <w:rFonts w:ascii="Sylfaen" w:hAnsi="Sylfaen"/>
                <w:sz w:val="20"/>
                <w:szCs w:val="20"/>
                <w:lang w:val="hy-AM"/>
              </w:rPr>
              <w:t>/</w:t>
            </w:r>
            <w:r w:rsidRPr="006E68AD">
              <w:rPr>
                <w:rFonts w:ascii="Sylfaen" w:hAnsi="Sylfaen" w:cs="Sylfaen"/>
                <w:sz w:val="20"/>
                <w:szCs w:val="20"/>
                <w:lang w:val="hy-AM"/>
              </w:rPr>
              <w:t>ստորագրություն</w:t>
            </w:r>
            <w:r w:rsidRPr="006E68AD">
              <w:rPr>
                <w:rFonts w:ascii="Sylfaen" w:hAnsi="Sylfaen"/>
                <w:sz w:val="20"/>
                <w:szCs w:val="20"/>
                <w:lang w:val="hy-AM"/>
              </w:rPr>
              <w:t>/</w:t>
            </w:r>
          </w:p>
          <w:p w:rsidR="004F1BEF" w:rsidRPr="006E68AD" w:rsidRDefault="004F1BEF" w:rsidP="00C50BE5">
            <w:pPr>
              <w:jc w:val="center"/>
              <w:rPr>
                <w:rFonts w:ascii="Sylfaen" w:hAnsi="Sylfaen"/>
                <w:sz w:val="20"/>
                <w:szCs w:val="20"/>
                <w:lang w:val="hy-AM"/>
              </w:rPr>
            </w:pPr>
            <w:r w:rsidRPr="006E68AD">
              <w:rPr>
                <w:rFonts w:ascii="Sylfaen" w:hAnsi="Sylfaen" w:cs="Sylfaen"/>
                <w:sz w:val="20"/>
                <w:szCs w:val="20"/>
                <w:lang w:val="hy-AM"/>
              </w:rPr>
              <w:t>Կ</w:t>
            </w:r>
            <w:r w:rsidRPr="006E68AD">
              <w:rPr>
                <w:rFonts w:ascii="Sylfaen" w:hAnsi="Sylfaen"/>
                <w:sz w:val="20"/>
                <w:szCs w:val="20"/>
                <w:lang w:val="hy-AM"/>
              </w:rPr>
              <w:t>.</w:t>
            </w:r>
            <w:r w:rsidRPr="006E68AD">
              <w:rPr>
                <w:rFonts w:ascii="Sylfaen" w:hAnsi="Sylfaen" w:cs="Sylfaen"/>
                <w:sz w:val="20"/>
                <w:szCs w:val="20"/>
                <w:lang w:val="hy-AM"/>
              </w:rPr>
              <w:t>Տ</w:t>
            </w:r>
          </w:p>
        </w:tc>
        <w:tc>
          <w:tcPr>
            <w:tcW w:w="236" w:type="dxa"/>
          </w:tcPr>
          <w:p w:rsidR="004F1BEF" w:rsidRPr="006E68AD" w:rsidRDefault="004F1BEF" w:rsidP="00C50BE5">
            <w:pPr>
              <w:jc w:val="center"/>
              <w:rPr>
                <w:rFonts w:ascii="Sylfaen" w:hAnsi="Sylfaen"/>
                <w:sz w:val="20"/>
                <w:szCs w:val="20"/>
                <w:lang w:val="hy-AM"/>
              </w:rPr>
            </w:pPr>
          </w:p>
        </w:tc>
        <w:tc>
          <w:tcPr>
            <w:tcW w:w="4343" w:type="dxa"/>
          </w:tcPr>
          <w:p w:rsidR="004F1BEF" w:rsidRPr="006E68AD" w:rsidRDefault="004F1BEF" w:rsidP="00C50BE5">
            <w:pPr>
              <w:jc w:val="center"/>
              <w:rPr>
                <w:rFonts w:ascii="Sylfaen" w:hAnsi="Sylfaen" w:cs="Sylfaen"/>
                <w:b/>
                <w:bCs/>
                <w:sz w:val="20"/>
                <w:szCs w:val="20"/>
                <w:lang w:val="hy-AM"/>
              </w:rPr>
            </w:pPr>
            <w:r w:rsidRPr="006E68AD">
              <w:rPr>
                <w:rFonts w:ascii="Sylfaen" w:hAnsi="Sylfaen" w:cs="Sylfaen"/>
                <w:b/>
                <w:bCs/>
                <w:sz w:val="20"/>
                <w:szCs w:val="20"/>
                <w:lang w:val="hy-AM"/>
              </w:rPr>
              <w:t>ՎԱՃԱՌՈՂ</w:t>
            </w:r>
          </w:p>
          <w:p w:rsidR="004F1BEF" w:rsidRPr="006E68AD" w:rsidRDefault="004F1BEF" w:rsidP="00C50BE5">
            <w:pPr>
              <w:jc w:val="center"/>
              <w:rPr>
                <w:rFonts w:ascii="Sylfaen" w:hAnsi="Sylfaen"/>
                <w:sz w:val="20"/>
                <w:szCs w:val="20"/>
                <w:lang w:val="hy-AM"/>
              </w:rPr>
            </w:pPr>
          </w:p>
          <w:p w:rsidR="004F1BEF" w:rsidRPr="006E68AD" w:rsidRDefault="004F1BEF" w:rsidP="00C50BE5">
            <w:pPr>
              <w:jc w:val="center"/>
              <w:rPr>
                <w:rFonts w:ascii="Sylfaen" w:hAnsi="Sylfaen"/>
                <w:sz w:val="20"/>
                <w:szCs w:val="20"/>
                <w:lang w:val="hy-AM"/>
              </w:rPr>
            </w:pPr>
          </w:p>
          <w:p w:rsidR="004F1BEF" w:rsidRPr="006E68AD" w:rsidRDefault="004F1BEF" w:rsidP="00C50BE5">
            <w:pPr>
              <w:jc w:val="center"/>
              <w:rPr>
                <w:rFonts w:ascii="Sylfaen" w:hAnsi="Sylfaen"/>
                <w:sz w:val="20"/>
                <w:szCs w:val="20"/>
                <w:lang w:val="hy-AM"/>
              </w:rPr>
            </w:pPr>
            <w:r w:rsidRPr="006E68AD">
              <w:rPr>
                <w:rFonts w:ascii="Sylfaen" w:hAnsi="Sylfaen"/>
                <w:sz w:val="20"/>
                <w:szCs w:val="20"/>
                <w:lang w:val="hy-AM"/>
              </w:rPr>
              <w:t>---------------------------------</w:t>
            </w:r>
          </w:p>
          <w:p w:rsidR="004F1BEF" w:rsidRPr="006E68AD" w:rsidRDefault="004F1BEF" w:rsidP="00C50BE5">
            <w:pPr>
              <w:jc w:val="center"/>
              <w:rPr>
                <w:rFonts w:ascii="Sylfaen" w:hAnsi="Sylfaen"/>
                <w:sz w:val="20"/>
                <w:szCs w:val="20"/>
                <w:lang w:val="hy-AM"/>
              </w:rPr>
            </w:pPr>
            <w:r w:rsidRPr="006E68AD">
              <w:rPr>
                <w:rFonts w:ascii="Sylfaen" w:hAnsi="Sylfaen"/>
                <w:sz w:val="20"/>
                <w:szCs w:val="20"/>
                <w:lang w:val="hy-AM"/>
              </w:rPr>
              <w:t>/</w:t>
            </w:r>
            <w:r w:rsidRPr="006E68AD">
              <w:rPr>
                <w:rFonts w:ascii="Sylfaen" w:hAnsi="Sylfaen" w:cs="Sylfaen"/>
                <w:sz w:val="20"/>
                <w:szCs w:val="20"/>
                <w:lang w:val="hy-AM"/>
              </w:rPr>
              <w:t>ստորագրություն</w:t>
            </w:r>
            <w:r w:rsidRPr="006E68AD">
              <w:rPr>
                <w:rFonts w:ascii="Sylfaen" w:hAnsi="Sylfaen"/>
                <w:sz w:val="20"/>
                <w:szCs w:val="20"/>
                <w:lang w:val="hy-AM"/>
              </w:rPr>
              <w:t>/</w:t>
            </w:r>
          </w:p>
          <w:p w:rsidR="004F1BEF" w:rsidRPr="006E68AD" w:rsidRDefault="004F1BEF" w:rsidP="00C50BE5">
            <w:pPr>
              <w:jc w:val="center"/>
              <w:rPr>
                <w:rFonts w:ascii="Sylfaen" w:hAnsi="Sylfaen"/>
                <w:sz w:val="20"/>
                <w:szCs w:val="20"/>
                <w:lang w:val="hy-AM"/>
              </w:rPr>
            </w:pPr>
            <w:r w:rsidRPr="006E68AD">
              <w:rPr>
                <w:rFonts w:ascii="Sylfaen" w:hAnsi="Sylfaen" w:cs="Sylfaen"/>
                <w:sz w:val="20"/>
                <w:szCs w:val="20"/>
                <w:lang w:val="hy-AM"/>
              </w:rPr>
              <w:t>Կ</w:t>
            </w:r>
            <w:r w:rsidRPr="006E68AD">
              <w:rPr>
                <w:rFonts w:ascii="Sylfaen" w:hAnsi="Sylfaen"/>
                <w:sz w:val="20"/>
                <w:szCs w:val="20"/>
                <w:lang w:val="hy-AM"/>
              </w:rPr>
              <w:t>.</w:t>
            </w:r>
            <w:r w:rsidRPr="006E68AD">
              <w:rPr>
                <w:rFonts w:ascii="Sylfaen" w:hAnsi="Sylfaen" w:cs="Sylfaen"/>
                <w:sz w:val="20"/>
                <w:szCs w:val="20"/>
                <w:lang w:val="hy-AM"/>
              </w:rPr>
              <w:t>Տ</w:t>
            </w:r>
          </w:p>
        </w:tc>
      </w:tr>
    </w:tbl>
    <w:p w:rsidR="00606A9F" w:rsidRPr="006E68AD" w:rsidRDefault="00606A9F" w:rsidP="00606A9F">
      <w:pPr>
        <w:ind w:firstLine="709"/>
        <w:jc w:val="both"/>
        <w:rPr>
          <w:rFonts w:ascii="Sylfaen" w:hAnsi="Sylfaen"/>
          <w:sz w:val="20"/>
          <w:lang w:val="hy-AM"/>
        </w:rPr>
      </w:pPr>
    </w:p>
    <w:p w:rsidR="00606A9F" w:rsidRPr="006E68AD" w:rsidRDefault="00606A9F" w:rsidP="00606A9F">
      <w:pPr>
        <w:ind w:firstLine="709"/>
        <w:jc w:val="both"/>
        <w:rPr>
          <w:rFonts w:ascii="Sylfaen" w:hAnsi="Sylfaen"/>
          <w:sz w:val="20"/>
          <w:lang w:val="hy-AM"/>
        </w:rPr>
      </w:pPr>
    </w:p>
    <w:p w:rsidR="00606A9F" w:rsidRPr="006E68AD" w:rsidRDefault="00606A9F" w:rsidP="00606A9F">
      <w:pPr>
        <w:rPr>
          <w:rFonts w:ascii="Sylfaen" w:hAnsi="Sylfaen"/>
          <w:sz w:val="20"/>
          <w:lang w:val="hy-AM"/>
        </w:rPr>
      </w:pPr>
    </w:p>
    <w:p w:rsidR="00606A9F" w:rsidRPr="006E68AD" w:rsidRDefault="00606A9F" w:rsidP="00606A9F">
      <w:pPr>
        <w:ind w:firstLine="720"/>
        <w:jc w:val="both"/>
        <w:rPr>
          <w:rFonts w:ascii="Sylfaen" w:hAnsi="Sylfaen"/>
          <w:sz w:val="20"/>
          <w:lang w:val="hy-AM"/>
        </w:rPr>
      </w:pPr>
      <w:r w:rsidRPr="006E68AD">
        <w:rPr>
          <w:rFonts w:ascii="Sylfaen" w:hAnsi="Sylfaen" w:cs="Sylfaen"/>
          <w:i/>
          <w:sz w:val="20"/>
          <w:lang w:val="hy-AM"/>
        </w:rPr>
        <w:t>Անհրաժեշտության դեպքում պայմանագրում կարող են ներառվել ՀՀ օրենսդրությանը չհակասող դրույթներ։</w:t>
      </w:r>
    </w:p>
    <w:p w:rsidR="00606A9F" w:rsidRPr="006E68AD" w:rsidRDefault="00606A9F" w:rsidP="00606A9F">
      <w:pPr>
        <w:rPr>
          <w:rFonts w:ascii="Sylfaen" w:hAnsi="Sylfaen"/>
          <w:sz w:val="20"/>
          <w:lang w:val="hy-AM"/>
        </w:rPr>
      </w:pPr>
    </w:p>
    <w:p w:rsidR="00606A9F" w:rsidRPr="006E68AD" w:rsidRDefault="00606A9F" w:rsidP="00606A9F">
      <w:pPr>
        <w:rPr>
          <w:rFonts w:ascii="Sylfaen" w:hAnsi="Sylfaen"/>
          <w:sz w:val="20"/>
          <w:lang w:val="hy-AM"/>
        </w:rPr>
      </w:pPr>
    </w:p>
    <w:p w:rsidR="00606A9F" w:rsidRPr="006E68AD" w:rsidRDefault="00606A9F" w:rsidP="00606A9F">
      <w:pPr>
        <w:jc w:val="right"/>
        <w:rPr>
          <w:rFonts w:ascii="Sylfaen" w:hAnsi="Sylfaen"/>
          <w:sz w:val="20"/>
          <w:lang w:val="hy-AM"/>
        </w:rPr>
        <w:sectPr w:rsidR="00606A9F" w:rsidRPr="006E68AD" w:rsidSect="00536BFB">
          <w:footnotePr>
            <w:pos w:val="beneathText"/>
          </w:footnotePr>
          <w:pgSz w:w="11906" w:h="16838" w:code="9"/>
          <w:pgMar w:top="720" w:right="662" w:bottom="533" w:left="1138" w:header="562" w:footer="562" w:gutter="0"/>
          <w:cols w:space="720"/>
        </w:sectPr>
      </w:pPr>
    </w:p>
    <w:p w:rsidR="00B05797" w:rsidRPr="00520FF9" w:rsidRDefault="00B05797" w:rsidP="00B05797">
      <w:pPr>
        <w:jc w:val="right"/>
        <w:rPr>
          <w:rFonts w:ascii="Sylfaen" w:hAnsi="Sylfaen"/>
          <w:i/>
          <w:color w:val="000000"/>
          <w:sz w:val="18"/>
          <w:lang w:val="hy-AM"/>
        </w:rPr>
      </w:pPr>
      <w:r w:rsidRPr="00520FF9">
        <w:rPr>
          <w:rFonts w:ascii="Sylfaen" w:hAnsi="Sylfaen"/>
          <w:i/>
          <w:color w:val="000000"/>
          <w:sz w:val="18"/>
          <w:lang w:val="hy-AM"/>
        </w:rPr>
        <w:lastRenderedPageBreak/>
        <w:t>Հավելված N 1</w:t>
      </w:r>
    </w:p>
    <w:p w:rsidR="00B05797" w:rsidRPr="00520FF9" w:rsidRDefault="00B05797" w:rsidP="00B05797">
      <w:pPr>
        <w:jc w:val="right"/>
        <w:rPr>
          <w:rFonts w:ascii="Sylfaen" w:hAnsi="Sylfaen"/>
          <w:i/>
          <w:color w:val="000000"/>
          <w:sz w:val="18"/>
          <w:lang w:val="hy-AM"/>
        </w:rPr>
      </w:pPr>
      <w:r w:rsidRPr="00520FF9">
        <w:rPr>
          <w:rFonts w:ascii="Sylfaen" w:hAnsi="Sylfaen"/>
          <w:i/>
          <w:color w:val="000000"/>
          <w:sz w:val="18"/>
          <w:lang w:val="hy-AM"/>
        </w:rPr>
        <w:t xml:space="preserve">«         »              20  թ. կնքված </w:t>
      </w:r>
    </w:p>
    <w:p w:rsidR="00B05797" w:rsidRPr="00520FF9" w:rsidRDefault="00B05797" w:rsidP="00B05797">
      <w:pPr>
        <w:jc w:val="right"/>
        <w:rPr>
          <w:rFonts w:ascii="Sylfaen" w:hAnsi="Sylfaen"/>
          <w:i/>
          <w:color w:val="000000"/>
          <w:sz w:val="18"/>
          <w:lang w:val="hy-AM"/>
        </w:rPr>
      </w:pPr>
      <w:r w:rsidRPr="00520FF9">
        <w:rPr>
          <w:rFonts w:ascii="Sylfaen" w:hAnsi="Sylfaen"/>
          <w:i/>
          <w:color w:val="000000"/>
          <w:sz w:val="18"/>
          <w:lang w:val="hy-AM"/>
        </w:rPr>
        <w:t xml:space="preserve">                      ծածկագրով պայմանագրի</w:t>
      </w:r>
    </w:p>
    <w:p w:rsidR="00B05797" w:rsidRPr="00520FF9" w:rsidRDefault="00B05797" w:rsidP="00B05797">
      <w:pPr>
        <w:jc w:val="center"/>
        <w:rPr>
          <w:rFonts w:ascii="Sylfaen" w:hAnsi="Sylfaen"/>
          <w:color w:val="000000"/>
          <w:sz w:val="18"/>
          <w:lang w:val="hy-AM"/>
        </w:rPr>
      </w:pPr>
    </w:p>
    <w:p w:rsidR="00B05797" w:rsidRPr="00520FF9" w:rsidRDefault="00B05797" w:rsidP="00B05797">
      <w:pPr>
        <w:jc w:val="center"/>
        <w:rPr>
          <w:rFonts w:ascii="Sylfaen" w:hAnsi="Sylfaen"/>
          <w:color w:val="000000"/>
          <w:sz w:val="20"/>
          <w:lang w:val="hy-AM"/>
        </w:rPr>
      </w:pPr>
    </w:p>
    <w:p w:rsidR="00B05797" w:rsidRPr="00520FF9" w:rsidRDefault="00B05797" w:rsidP="00B05797">
      <w:pPr>
        <w:jc w:val="center"/>
        <w:rPr>
          <w:rFonts w:ascii="Sylfaen" w:hAnsi="Sylfaen"/>
          <w:color w:val="000000"/>
          <w:sz w:val="20"/>
          <w:lang w:val="hy-AM"/>
        </w:rPr>
      </w:pPr>
      <w:r w:rsidRPr="00520FF9">
        <w:rPr>
          <w:rFonts w:ascii="Sylfaen" w:hAnsi="Sylfaen"/>
          <w:color w:val="000000"/>
          <w:sz w:val="20"/>
          <w:lang w:val="hy-AM"/>
        </w:rPr>
        <w:t>ՏԵԽՆԻԿԱԿԱՆ ԲՆՈՒԹԱԳԻՐ - ԳՆՄԱՆ ԺԱՄԱՆԱԿԱՑՈՒՅՑ*</w:t>
      </w:r>
    </w:p>
    <w:p w:rsidR="00B05797" w:rsidRPr="00520FF9" w:rsidRDefault="00B05797" w:rsidP="00B05797">
      <w:pPr>
        <w:jc w:val="center"/>
        <w:rPr>
          <w:rFonts w:ascii="Sylfaen" w:hAnsi="Sylfaen"/>
          <w:color w:val="000000"/>
          <w:sz w:val="20"/>
          <w:lang w:val="hy-AM"/>
        </w:rPr>
      </w:pPr>
      <w:r w:rsidRPr="00520FF9">
        <w:rPr>
          <w:rFonts w:ascii="Sylfaen" w:hAnsi="Sylfaen"/>
          <w:color w:val="000000"/>
          <w:sz w:val="20"/>
          <w:lang w:val="hy-AM"/>
        </w:rPr>
        <w:tab/>
      </w:r>
      <w:r w:rsidRPr="00520FF9">
        <w:rPr>
          <w:rFonts w:ascii="Sylfaen" w:hAnsi="Sylfaen"/>
          <w:color w:val="000000"/>
          <w:sz w:val="20"/>
          <w:lang w:val="hy-AM"/>
        </w:rPr>
        <w:tab/>
      </w:r>
      <w:r w:rsidRPr="00520FF9">
        <w:rPr>
          <w:rFonts w:ascii="Sylfaen" w:hAnsi="Sylfaen"/>
          <w:color w:val="000000"/>
          <w:sz w:val="20"/>
          <w:lang w:val="hy-AM"/>
        </w:rPr>
        <w:tab/>
      </w:r>
      <w:r w:rsidRPr="00520FF9">
        <w:rPr>
          <w:rFonts w:ascii="Sylfaen" w:hAnsi="Sylfaen"/>
          <w:color w:val="000000"/>
          <w:sz w:val="20"/>
          <w:lang w:val="hy-AM"/>
        </w:rPr>
        <w:tab/>
      </w:r>
      <w:r w:rsidRPr="00520FF9">
        <w:rPr>
          <w:rFonts w:ascii="Sylfaen" w:hAnsi="Sylfaen"/>
          <w:color w:val="000000"/>
          <w:sz w:val="20"/>
          <w:lang w:val="hy-AM"/>
        </w:rPr>
        <w:tab/>
      </w:r>
      <w:r w:rsidRPr="00520FF9">
        <w:rPr>
          <w:rFonts w:ascii="Sylfaen" w:hAnsi="Sylfaen"/>
          <w:color w:val="000000"/>
          <w:sz w:val="20"/>
          <w:lang w:val="hy-AM"/>
        </w:rPr>
        <w:tab/>
      </w:r>
      <w:r w:rsidRPr="00520FF9">
        <w:rPr>
          <w:rFonts w:ascii="Sylfaen" w:hAnsi="Sylfaen"/>
          <w:color w:val="000000"/>
          <w:sz w:val="20"/>
          <w:lang w:val="hy-AM"/>
        </w:rPr>
        <w:tab/>
      </w:r>
      <w:r w:rsidRPr="00520FF9">
        <w:rPr>
          <w:rFonts w:ascii="Sylfaen" w:hAnsi="Sylfaen"/>
          <w:color w:val="000000"/>
          <w:sz w:val="20"/>
          <w:lang w:val="hy-AM"/>
        </w:rPr>
        <w:tab/>
      </w:r>
      <w:r w:rsidRPr="00520FF9">
        <w:rPr>
          <w:rFonts w:ascii="Sylfaen" w:hAnsi="Sylfaen"/>
          <w:color w:val="000000"/>
          <w:sz w:val="20"/>
          <w:lang w:val="hy-AM"/>
        </w:rPr>
        <w:tab/>
      </w:r>
      <w:r w:rsidRPr="00520FF9">
        <w:rPr>
          <w:rFonts w:ascii="Sylfaen" w:hAnsi="Sylfaen"/>
          <w:color w:val="000000"/>
          <w:sz w:val="20"/>
          <w:lang w:val="hy-AM"/>
        </w:rPr>
        <w:tab/>
      </w:r>
      <w:r w:rsidRPr="00520FF9">
        <w:rPr>
          <w:rFonts w:ascii="Sylfaen" w:hAnsi="Sylfaen"/>
          <w:color w:val="000000"/>
          <w:sz w:val="20"/>
          <w:lang w:val="hy-AM"/>
        </w:rPr>
        <w:tab/>
        <w:t xml:space="preserve">                                                                ՀՀ դրամ</w:t>
      </w:r>
    </w:p>
    <w:tbl>
      <w:tblPr>
        <w:tblW w:w="15603"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1440"/>
        <w:gridCol w:w="1350"/>
        <w:gridCol w:w="1537"/>
        <w:gridCol w:w="3413"/>
        <w:gridCol w:w="659"/>
        <w:gridCol w:w="848"/>
        <w:gridCol w:w="1013"/>
        <w:gridCol w:w="1103"/>
        <w:gridCol w:w="967"/>
        <w:gridCol w:w="966"/>
        <w:gridCol w:w="1137"/>
      </w:tblGrid>
      <w:tr w:rsidR="00B05797" w:rsidRPr="00520FF9" w:rsidTr="005F4118">
        <w:tc>
          <w:tcPr>
            <w:tcW w:w="15603" w:type="dxa"/>
            <w:gridSpan w:val="12"/>
            <w:vAlign w:val="center"/>
          </w:tcPr>
          <w:p w:rsidR="00B05797" w:rsidRPr="00520FF9" w:rsidRDefault="00B05797" w:rsidP="005F4118">
            <w:pPr>
              <w:rPr>
                <w:rFonts w:ascii="Sylfaen" w:hAnsi="Sylfaen"/>
                <w:color w:val="000000"/>
                <w:sz w:val="16"/>
                <w:szCs w:val="16"/>
              </w:rPr>
            </w:pPr>
            <w:r w:rsidRPr="00520FF9">
              <w:rPr>
                <w:rFonts w:ascii="Sylfaen" w:hAnsi="Sylfaen"/>
                <w:color w:val="000000"/>
                <w:sz w:val="16"/>
                <w:szCs w:val="16"/>
              </w:rPr>
              <w:t>Ապրանքի</w:t>
            </w:r>
          </w:p>
        </w:tc>
      </w:tr>
      <w:tr w:rsidR="00B05797" w:rsidRPr="00520FF9" w:rsidTr="005F4118">
        <w:trPr>
          <w:trHeight w:val="219"/>
        </w:trPr>
        <w:tc>
          <w:tcPr>
            <w:tcW w:w="1170" w:type="dxa"/>
            <w:vMerge w:val="restart"/>
            <w:vAlign w:val="center"/>
          </w:tcPr>
          <w:p w:rsidR="00B05797" w:rsidRPr="00520FF9" w:rsidRDefault="00B05797" w:rsidP="005F4118">
            <w:pPr>
              <w:rPr>
                <w:rFonts w:ascii="Sylfaen" w:hAnsi="Sylfaen"/>
                <w:color w:val="000000"/>
                <w:sz w:val="16"/>
                <w:szCs w:val="16"/>
              </w:rPr>
            </w:pPr>
            <w:r w:rsidRPr="00520FF9">
              <w:rPr>
                <w:rFonts w:ascii="Sylfaen" w:hAnsi="Sylfaen"/>
                <w:color w:val="000000"/>
                <w:sz w:val="16"/>
                <w:szCs w:val="16"/>
              </w:rPr>
              <w:t>հրավերով նախատեսված չափաբաժնի համարը</w:t>
            </w:r>
          </w:p>
        </w:tc>
        <w:tc>
          <w:tcPr>
            <w:tcW w:w="1440" w:type="dxa"/>
            <w:vMerge w:val="restart"/>
            <w:vAlign w:val="center"/>
          </w:tcPr>
          <w:p w:rsidR="00B05797" w:rsidRPr="00520FF9" w:rsidRDefault="00B05797" w:rsidP="005F4118">
            <w:pPr>
              <w:rPr>
                <w:rFonts w:ascii="Sylfaen" w:hAnsi="Sylfaen"/>
                <w:color w:val="000000"/>
                <w:sz w:val="16"/>
                <w:szCs w:val="16"/>
              </w:rPr>
            </w:pPr>
            <w:r w:rsidRPr="00520FF9">
              <w:rPr>
                <w:rFonts w:ascii="Sylfaen" w:hAnsi="Sylfaen"/>
                <w:color w:val="000000"/>
                <w:sz w:val="16"/>
                <w:szCs w:val="16"/>
              </w:rPr>
              <w:t>գնումների պլանով նախատեսված միջանցիկ ծածկագիրը` ըստ ԳՄԱ դասակարգման (CPV)</w:t>
            </w:r>
          </w:p>
        </w:tc>
        <w:tc>
          <w:tcPr>
            <w:tcW w:w="1350" w:type="dxa"/>
            <w:vMerge w:val="restart"/>
            <w:vAlign w:val="center"/>
          </w:tcPr>
          <w:p w:rsidR="00B05797" w:rsidRPr="00520FF9" w:rsidRDefault="00B05797" w:rsidP="005F4118">
            <w:pPr>
              <w:rPr>
                <w:rFonts w:ascii="Sylfaen" w:hAnsi="Sylfaen"/>
                <w:color w:val="000000"/>
                <w:sz w:val="16"/>
                <w:szCs w:val="16"/>
              </w:rPr>
            </w:pPr>
            <w:r w:rsidRPr="00520FF9">
              <w:rPr>
                <w:rFonts w:ascii="Sylfaen" w:hAnsi="Sylfaen"/>
                <w:color w:val="000000"/>
                <w:sz w:val="16"/>
                <w:szCs w:val="16"/>
              </w:rPr>
              <w:t>անվանումը և ապրանքային նշանը</w:t>
            </w:r>
          </w:p>
        </w:tc>
        <w:tc>
          <w:tcPr>
            <w:tcW w:w="1537" w:type="dxa"/>
            <w:vMerge w:val="restart"/>
            <w:vAlign w:val="center"/>
          </w:tcPr>
          <w:p w:rsidR="00B05797" w:rsidRPr="00520FF9" w:rsidRDefault="00B05797" w:rsidP="005F4118">
            <w:pPr>
              <w:rPr>
                <w:rFonts w:ascii="Sylfaen" w:hAnsi="Sylfaen"/>
                <w:color w:val="000000"/>
                <w:sz w:val="16"/>
                <w:szCs w:val="16"/>
              </w:rPr>
            </w:pPr>
            <w:r w:rsidRPr="00520FF9">
              <w:rPr>
                <w:rFonts w:ascii="Sylfaen" w:hAnsi="Sylfaen"/>
                <w:color w:val="000000"/>
                <w:sz w:val="16"/>
                <w:szCs w:val="16"/>
              </w:rPr>
              <w:t>արտադրողը և ծագման երկիրը</w:t>
            </w:r>
          </w:p>
        </w:tc>
        <w:tc>
          <w:tcPr>
            <w:tcW w:w="3413" w:type="dxa"/>
            <w:vMerge w:val="restart"/>
            <w:vAlign w:val="center"/>
          </w:tcPr>
          <w:p w:rsidR="00B05797" w:rsidRPr="00520FF9" w:rsidRDefault="00B05797" w:rsidP="005F4118">
            <w:pPr>
              <w:rPr>
                <w:rFonts w:ascii="Sylfaen" w:hAnsi="Sylfaen"/>
                <w:color w:val="000000"/>
                <w:sz w:val="16"/>
                <w:szCs w:val="16"/>
              </w:rPr>
            </w:pPr>
            <w:r w:rsidRPr="00520FF9">
              <w:rPr>
                <w:rFonts w:ascii="Sylfaen" w:hAnsi="Sylfaen"/>
                <w:color w:val="000000"/>
                <w:sz w:val="16"/>
                <w:szCs w:val="16"/>
              </w:rPr>
              <w:t>տեխնիկական բնութագիրը</w:t>
            </w:r>
          </w:p>
        </w:tc>
        <w:tc>
          <w:tcPr>
            <w:tcW w:w="659" w:type="dxa"/>
            <w:vMerge w:val="restart"/>
            <w:vAlign w:val="center"/>
          </w:tcPr>
          <w:p w:rsidR="00B05797" w:rsidRPr="00520FF9" w:rsidRDefault="00B05797" w:rsidP="005F4118">
            <w:pPr>
              <w:rPr>
                <w:rFonts w:ascii="Sylfaen" w:hAnsi="Sylfaen"/>
                <w:color w:val="000000"/>
                <w:sz w:val="16"/>
                <w:szCs w:val="16"/>
              </w:rPr>
            </w:pPr>
            <w:r w:rsidRPr="00520FF9">
              <w:rPr>
                <w:rFonts w:ascii="Sylfaen" w:hAnsi="Sylfaen"/>
                <w:color w:val="000000"/>
                <w:sz w:val="16"/>
                <w:szCs w:val="16"/>
              </w:rPr>
              <w:t>չափման միավորը</w:t>
            </w:r>
          </w:p>
        </w:tc>
        <w:tc>
          <w:tcPr>
            <w:tcW w:w="848" w:type="dxa"/>
            <w:vMerge w:val="restart"/>
            <w:vAlign w:val="center"/>
          </w:tcPr>
          <w:p w:rsidR="00B05797" w:rsidRPr="00520FF9" w:rsidRDefault="00B05797" w:rsidP="005F4118">
            <w:pPr>
              <w:rPr>
                <w:rFonts w:ascii="Sylfaen" w:hAnsi="Sylfaen"/>
                <w:color w:val="000000"/>
                <w:sz w:val="16"/>
                <w:szCs w:val="16"/>
              </w:rPr>
            </w:pPr>
            <w:r w:rsidRPr="00520FF9">
              <w:rPr>
                <w:rFonts w:ascii="Sylfaen" w:hAnsi="Sylfaen"/>
                <w:color w:val="000000"/>
                <w:sz w:val="16"/>
                <w:szCs w:val="16"/>
              </w:rPr>
              <w:t>միավոր գինը/ՀՀ դրամ</w:t>
            </w:r>
          </w:p>
        </w:tc>
        <w:tc>
          <w:tcPr>
            <w:tcW w:w="1013" w:type="dxa"/>
            <w:vMerge w:val="restart"/>
            <w:vAlign w:val="center"/>
          </w:tcPr>
          <w:p w:rsidR="00B05797" w:rsidRPr="00520FF9" w:rsidRDefault="00B05797" w:rsidP="005F4118">
            <w:pPr>
              <w:rPr>
                <w:rFonts w:ascii="Sylfaen" w:hAnsi="Sylfaen"/>
                <w:color w:val="000000"/>
                <w:sz w:val="16"/>
                <w:szCs w:val="16"/>
              </w:rPr>
            </w:pPr>
            <w:r w:rsidRPr="00520FF9">
              <w:rPr>
                <w:rFonts w:ascii="Sylfaen" w:hAnsi="Sylfaen"/>
                <w:color w:val="000000"/>
                <w:sz w:val="16"/>
                <w:szCs w:val="16"/>
              </w:rPr>
              <w:t>ընդհանուր գինը/ՀՀ դրամ</w:t>
            </w:r>
          </w:p>
        </w:tc>
        <w:tc>
          <w:tcPr>
            <w:tcW w:w="1103" w:type="dxa"/>
            <w:vMerge w:val="restart"/>
            <w:vAlign w:val="center"/>
          </w:tcPr>
          <w:p w:rsidR="00B05797" w:rsidRPr="00520FF9" w:rsidRDefault="00B05797" w:rsidP="005F4118">
            <w:pPr>
              <w:rPr>
                <w:rFonts w:ascii="Sylfaen" w:hAnsi="Sylfaen"/>
                <w:color w:val="000000"/>
                <w:sz w:val="16"/>
                <w:szCs w:val="16"/>
              </w:rPr>
            </w:pPr>
            <w:r w:rsidRPr="00520FF9">
              <w:rPr>
                <w:rFonts w:ascii="Sylfaen" w:hAnsi="Sylfaen"/>
                <w:color w:val="000000"/>
                <w:sz w:val="16"/>
                <w:szCs w:val="16"/>
              </w:rPr>
              <w:t>ընդհանուր քանակը</w:t>
            </w:r>
          </w:p>
        </w:tc>
        <w:tc>
          <w:tcPr>
            <w:tcW w:w="3070" w:type="dxa"/>
            <w:gridSpan w:val="3"/>
            <w:vAlign w:val="center"/>
          </w:tcPr>
          <w:p w:rsidR="00B05797" w:rsidRPr="00520FF9" w:rsidRDefault="00B05797" w:rsidP="005F4118">
            <w:pPr>
              <w:rPr>
                <w:rFonts w:ascii="Sylfaen" w:hAnsi="Sylfaen"/>
                <w:color w:val="000000"/>
                <w:sz w:val="16"/>
                <w:szCs w:val="16"/>
              </w:rPr>
            </w:pPr>
            <w:r w:rsidRPr="00520FF9">
              <w:rPr>
                <w:rFonts w:ascii="Sylfaen" w:hAnsi="Sylfaen"/>
                <w:color w:val="000000"/>
                <w:sz w:val="16"/>
                <w:szCs w:val="16"/>
              </w:rPr>
              <w:t>մատակարարման</w:t>
            </w:r>
          </w:p>
        </w:tc>
      </w:tr>
      <w:tr w:rsidR="00B05797" w:rsidRPr="00520FF9" w:rsidTr="005F4118">
        <w:trPr>
          <w:trHeight w:val="445"/>
        </w:trPr>
        <w:tc>
          <w:tcPr>
            <w:tcW w:w="1170" w:type="dxa"/>
            <w:vMerge/>
            <w:vAlign w:val="center"/>
          </w:tcPr>
          <w:p w:rsidR="00B05797" w:rsidRPr="00520FF9" w:rsidRDefault="00B05797" w:rsidP="005F4118">
            <w:pPr>
              <w:rPr>
                <w:rFonts w:ascii="Sylfaen" w:hAnsi="Sylfaen"/>
                <w:color w:val="000000"/>
                <w:sz w:val="16"/>
                <w:szCs w:val="16"/>
              </w:rPr>
            </w:pPr>
          </w:p>
        </w:tc>
        <w:tc>
          <w:tcPr>
            <w:tcW w:w="1440" w:type="dxa"/>
            <w:vMerge/>
            <w:vAlign w:val="center"/>
          </w:tcPr>
          <w:p w:rsidR="00B05797" w:rsidRPr="00520FF9" w:rsidRDefault="00B05797" w:rsidP="005F4118">
            <w:pPr>
              <w:rPr>
                <w:rFonts w:ascii="Sylfaen" w:hAnsi="Sylfaen"/>
                <w:color w:val="000000"/>
                <w:sz w:val="16"/>
                <w:szCs w:val="16"/>
              </w:rPr>
            </w:pPr>
          </w:p>
        </w:tc>
        <w:tc>
          <w:tcPr>
            <w:tcW w:w="1350" w:type="dxa"/>
            <w:vMerge/>
            <w:vAlign w:val="center"/>
          </w:tcPr>
          <w:p w:rsidR="00B05797" w:rsidRPr="00520FF9" w:rsidRDefault="00B05797" w:rsidP="005F4118">
            <w:pPr>
              <w:rPr>
                <w:rFonts w:ascii="Sylfaen" w:hAnsi="Sylfaen"/>
                <w:color w:val="000000"/>
                <w:sz w:val="16"/>
                <w:szCs w:val="16"/>
              </w:rPr>
            </w:pPr>
          </w:p>
        </w:tc>
        <w:tc>
          <w:tcPr>
            <w:tcW w:w="1537" w:type="dxa"/>
            <w:vMerge/>
            <w:vAlign w:val="center"/>
          </w:tcPr>
          <w:p w:rsidR="00B05797" w:rsidRPr="00520FF9" w:rsidRDefault="00B05797" w:rsidP="005F4118">
            <w:pPr>
              <w:rPr>
                <w:rFonts w:ascii="Sylfaen" w:hAnsi="Sylfaen"/>
                <w:color w:val="000000"/>
                <w:sz w:val="16"/>
                <w:szCs w:val="16"/>
              </w:rPr>
            </w:pPr>
          </w:p>
        </w:tc>
        <w:tc>
          <w:tcPr>
            <w:tcW w:w="3413" w:type="dxa"/>
            <w:vMerge/>
            <w:vAlign w:val="center"/>
          </w:tcPr>
          <w:p w:rsidR="00B05797" w:rsidRPr="00520FF9" w:rsidRDefault="00B05797" w:rsidP="005F4118">
            <w:pPr>
              <w:rPr>
                <w:rFonts w:ascii="Sylfaen" w:hAnsi="Sylfaen"/>
                <w:color w:val="000000"/>
                <w:sz w:val="16"/>
                <w:szCs w:val="16"/>
              </w:rPr>
            </w:pPr>
          </w:p>
        </w:tc>
        <w:tc>
          <w:tcPr>
            <w:tcW w:w="659" w:type="dxa"/>
            <w:vMerge/>
            <w:vAlign w:val="center"/>
          </w:tcPr>
          <w:p w:rsidR="00B05797" w:rsidRPr="00520FF9" w:rsidRDefault="00B05797" w:rsidP="005F4118">
            <w:pPr>
              <w:rPr>
                <w:rFonts w:ascii="Sylfaen" w:hAnsi="Sylfaen"/>
                <w:color w:val="000000"/>
                <w:sz w:val="16"/>
                <w:szCs w:val="16"/>
              </w:rPr>
            </w:pPr>
          </w:p>
        </w:tc>
        <w:tc>
          <w:tcPr>
            <w:tcW w:w="848" w:type="dxa"/>
            <w:vMerge/>
            <w:vAlign w:val="center"/>
          </w:tcPr>
          <w:p w:rsidR="00B05797" w:rsidRPr="00520FF9" w:rsidRDefault="00B05797" w:rsidP="005F4118">
            <w:pPr>
              <w:rPr>
                <w:rFonts w:ascii="Sylfaen" w:hAnsi="Sylfaen"/>
                <w:color w:val="000000"/>
                <w:sz w:val="16"/>
                <w:szCs w:val="16"/>
              </w:rPr>
            </w:pPr>
          </w:p>
        </w:tc>
        <w:tc>
          <w:tcPr>
            <w:tcW w:w="1013" w:type="dxa"/>
            <w:vMerge/>
            <w:vAlign w:val="center"/>
          </w:tcPr>
          <w:p w:rsidR="00B05797" w:rsidRPr="00520FF9" w:rsidRDefault="00B05797" w:rsidP="005F4118">
            <w:pPr>
              <w:rPr>
                <w:rFonts w:ascii="Sylfaen" w:hAnsi="Sylfaen"/>
                <w:color w:val="000000"/>
                <w:sz w:val="16"/>
                <w:szCs w:val="16"/>
              </w:rPr>
            </w:pPr>
          </w:p>
        </w:tc>
        <w:tc>
          <w:tcPr>
            <w:tcW w:w="1103" w:type="dxa"/>
            <w:vMerge/>
            <w:vAlign w:val="center"/>
          </w:tcPr>
          <w:p w:rsidR="00B05797" w:rsidRPr="00520FF9" w:rsidRDefault="00B05797" w:rsidP="005F4118">
            <w:pPr>
              <w:rPr>
                <w:rFonts w:ascii="Sylfaen" w:hAnsi="Sylfaen"/>
                <w:color w:val="000000"/>
                <w:sz w:val="16"/>
                <w:szCs w:val="16"/>
              </w:rPr>
            </w:pPr>
          </w:p>
        </w:tc>
        <w:tc>
          <w:tcPr>
            <w:tcW w:w="967" w:type="dxa"/>
            <w:vAlign w:val="center"/>
          </w:tcPr>
          <w:p w:rsidR="00B05797" w:rsidRPr="00520FF9" w:rsidRDefault="00B05797" w:rsidP="005F4118">
            <w:pPr>
              <w:rPr>
                <w:rFonts w:ascii="Sylfaen" w:hAnsi="Sylfaen"/>
                <w:color w:val="000000"/>
                <w:sz w:val="16"/>
                <w:szCs w:val="16"/>
              </w:rPr>
            </w:pPr>
            <w:r w:rsidRPr="00520FF9">
              <w:rPr>
                <w:rFonts w:ascii="Sylfaen" w:hAnsi="Sylfaen"/>
                <w:color w:val="000000"/>
                <w:sz w:val="16"/>
                <w:szCs w:val="16"/>
              </w:rPr>
              <w:t>հասցեն</w:t>
            </w:r>
          </w:p>
        </w:tc>
        <w:tc>
          <w:tcPr>
            <w:tcW w:w="966" w:type="dxa"/>
            <w:vAlign w:val="center"/>
          </w:tcPr>
          <w:p w:rsidR="00B05797" w:rsidRPr="00520FF9" w:rsidRDefault="00B05797" w:rsidP="005F4118">
            <w:pPr>
              <w:rPr>
                <w:rFonts w:ascii="Sylfaen" w:hAnsi="Sylfaen"/>
                <w:color w:val="000000"/>
                <w:sz w:val="16"/>
                <w:szCs w:val="16"/>
              </w:rPr>
            </w:pPr>
            <w:r w:rsidRPr="00520FF9">
              <w:rPr>
                <w:rFonts w:ascii="Sylfaen" w:hAnsi="Sylfaen"/>
                <w:color w:val="000000"/>
                <w:sz w:val="16"/>
                <w:szCs w:val="16"/>
              </w:rPr>
              <w:t>ենթակա քանակը</w:t>
            </w:r>
          </w:p>
        </w:tc>
        <w:tc>
          <w:tcPr>
            <w:tcW w:w="1137" w:type="dxa"/>
            <w:vAlign w:val="center"/>
          </w:tcPr>
          <w:p w:rsidR="00B05797" w:rsidRPr="00520FF9" w:rsidRDefault="00B05797" w:rsidP="005F4118">
            <w:pPr>
              <w:rPr>
                <w:rFonts w:ascii="Sylfaen" w:hAnsi="Sylfaen"/>
                <w:color w:val="000000"/>
                <w:sz w:val="16"/>
                <w:szCs w:val="16"/>
              </w:rPr>
            </w:pPr>
            <w:r w:rsidRPr="00520FF9">
              <w:rPr>
                <w:rFonts w:ascii="Sylfaen" w:hAnsi="Sylfaen"/>
                <w:color w:val="000000"/>
                <w:sz w:val="16"/>
                <w:szCs w:val="16"/>
              </w:rPr>
              <w:t>Ժամկետը**</w:t>
            </w:r>
          </w:p>
          <w:p w:rsidR="00B05797" w:rsidRPr="00520FF9" w:rsidRDefault="00B05797" w:rsidP="005F4118">
            <w:pPr>
              <w:rPr>
                <w:rFonts w:ascii="Sylfaen" w:hAnsi="Sylfaen"/>
                <w:color w:val="000000"/>
                <w:sz w:val="16"/>
                <w:szCs w:val="16"/>
              </w:rPr>
            </w:pPr>
          </w:p>
        </w:tc>
      </w:tr>
      <w:tr w:rsidR="005A0D9E" w:rsidRPr="006B605F" w:rsidTr="005A04E7">
        <w:trPr>
          <w:trHeight w:val="246"/>
        </w:trPr>
        <w:tc>
          <w:tcPr>
            <w:tcW w:w="1170" w:type="dxa"/>
            <w:vAlign w:val="center"/>
          </w:tcPr>
          <w:p w:rsidR="005A0D9E" w:rsidRPr="00520FF9" w:rsidRDefault="005A0D9E" w:rsidP="005A0D9E">
            <w:pPr>
              <w:rPr>
                <w:rFonts w:ascii="Sylfaen" w:hAnsi="Sylfaen"/>
                <w:color w:val="000000"/>
                <w:sz w:val="16"/>
                <w:szCs w:val="16"/>
              </w:rPr>
            </w:pPr>
            <w:r w:rsidRPr="00520FF9">
              <w:rPr>
                <w:rFonts w:ascii="Sylfaen" w:hAnsi="Sylfaen"/>
                <w:color w:val="000000"/>
                <w:sz w:val="16"/>
                <w:szCs w:val="16"/>
              </w:rPr>
              <w:t>1</w:t>
            </w:r>
          </w:p>
        </w:tc>
        <w:tc>
          <w:tcPr>
            <w:tcW w:w="1440" w:type="dxa"/>
            <w:vAlign w:val="center"/>
          </w:tcPr>
          <w:p w:rsidR="005A0D9E" w:rsidRPr="00520FF9" w:rsidRDefault="005A0D9E" w:rsidP="005A0D9E">
            <w:pPr>
              <w:jc w:val="center"/>
              <w:rPr>
                <w:rFonts w:ascii="Calibri" w:hAnsi="Calibri"/>
                <w:color w:val="000000"/>
              </w:rPr>
            </w:pPr>
            <w:r w:rsidRPr="00520FF9">
              <w:rPr>
                <w:rFonts w:ascii="Calibri" w:hAnsi="Calibri"/>
                <w:color w:val="000000"/>
              </w:rPr>
              <w:t>15811100</w:t>
            </w:r>
          </w:p>
        </w:tc>
        <w:tc>
          <w:tcPr>
            <w:tcW w:w="1350" w:type="dxa"/>
            <w:vAlign w:val="center"/>
          </w:tcPr>
          <w:p w:rsidR="005A0D9E" w:rsidRPr="00520FF9" w:rsidRDefault="005A0D9E" w:rsidP="005A0D9E">
            <w:pPr>
              <w:jc w:val="center"/>
              <w:rPr>
                <w:rFonts w:ascii="Sylfaen" w:hAnsi="Sylfaen" w:cs="Sylfaen"/>
                <w:bCs/>
                <w:color w:val="000000"/>
                <w:sz w:val="20"/>
                <w:szCs w:val="20"/>
                <w:lang w:val="hy-AM"/>
              </w:rPr>
            </w:pPr>
            <w:r w:rsidRPr="00520FF9">
              <w:rPr>
                <w:rFonts w:ascii="Sylfaen" w:hAnsi="Sylfaen" w:cs="Sylfaen"/>
                <w:bCs/>
                <w:color w:val="000000"/>
                <w:sz w:val="20"/>
                <w:szCs w:val="20"/>
                <w:lang w:val="hy-AM"/>
              </w:rPr>
              <w:t>Հաց</w:t>
            </w:r>
          </w:p>
        </w:tc>
        <w:tc>
          <w:tcPr>
            <w:tcW w:w="1537" w:type="dxa"/>
            <w:vAlign w:val="center"/>
          </w:tcPr>
          <w:p w:rsidR="005A0D9E" w:rsidRPr="00520FF9" w:rsidRDefault="005A0D9E" w:rsidP="005A0D9E">
            <w:pPr>
              <w:rPr>
                <w:rFonts w:ascii="GHEA Grapalat" w:hAnsi="GHEA Grapalat"/>
                <w:color w:val="000000"/>
                <w:sz w:val="16"/>
                <w:szCs w:val="16"/>
              </w:rPr>
            </w:pPr>
            <w:r w:rsidRPr="00520FF9">
              <w:rPr>
                <w:rFonts w:ascii="Sylfaen" w:hAnsi="Sylfaen"/>
                <w:color w:val="000000"/>
                <w:sz w:val="16"/>
                <w:szCs w:val="16"/>
              </w:rPr>
              <w:t xml:space="preserve">ՀՀ կամ </w:t>
            </w:r>
            <w:r w:rsidRPr="00520FF9">
              <w:rPr>
                <w:rFonts w:ascii="Sylfaen" w:hAnsi="Sylfaen"/>
                <w:color w:val="000000"/>
                <w:sz w:val="16"/>
                <w:szCs w:val="16"/>
                <w:lang w:val="ru-RU"/>
              </w:rPr>
              <w:t>համարժեք</w:t>
            </w:r>
          </w:p>
        </w:tc>
        <w:tc>
          <w:tcPr>
            <w:tcW w:w="3413" w:type="dxa"/>
            <w:vAlign w:val="center"/>
          </w:tcPr>
          <w:p w:rsidR="005A0D9E" w:rsidRPr="00520FF9" w:rsidRDefault="005A0D9E" w:rsidP="005A0D9E">
            <w:pPr>
              <w:rPr>
                <w:rFonts w:ascii="Sylfaen" w:hAnsi="Sylfaen" w:cs="Sylfaen"/>
                <w:bCs/>
                <w:color w:val="000000"/>
                <w:sz w:val="16"/>
                <w:szCs w:val="16"/>
                <w:lang w:val="hy-AM"/>
              </w:rPr>
            </w:pPr>
            <w:r w:rsidRPr="00520FF9">
              <w:rPr>
                <w:rFonts w:ascii="Sylfaen" w:hAnsi="Sylfaen" w:cs="Sylfaen"/>
                <w:color w:val="000000"/>
                <w:sz w:val="16"/>
                <w:szCs w:val="16"/>
                <w:lang w:val="hy-AM"/>
              </w:rPr>
              <w:t>Ցորենի</w:t>
            </w:r>
            <w:r w:rsidRPr="00520FF9">
              <w:rPr>
                <w:color w:val="000000"/>
                <w:sz w:val="16"/>
                <w:szCs w:val="16"/>
                <w:lang w:val="hy-AM"/>
              </w:rPr>
              <w:t xml:space="preserve"> 1-</w:t>
            </w:r>
            <w:r w:rsidRPr="00520FF9">
              <w:rPr>
                <w:rFonts w:ascii="Sylfaen" w:hAnsi="Sylfaen" w:cs="Sylfaen"/>
                <w:color w:val="000000"/>
                <w:sz w:val="16"/>
                <w:szCs w:val="16"/>
                <w:lang w:val="hy-AM"/>
              </w:rPr>
              <w:t>ին</w:t>
            </w:r>
            <w:r w:rsidRPr="00520FF9">
              <w:rPr>
                <w:color w:val="000000"/>
                <w:sz w:val="16"/>
                <w:szCs w:val="16"/>
                <w:lang w:val="hy-AM"/>
              </w:rPr>
              <w:t xml:space="preserve"> </w:t>
            </w:r>
            <w:r w:rsidRPr="00520FF9">
              <w:rPr>
                <w:rFonts w:ascii="Sylfaen" w:hAnsi="Sylfaen" w:cs="Sylfaen"/>
                <w:color w:val="000000"/>
                <w:sz w:val="16"/>
                <w:szCs w:val="16"/>
                <w:lang w:val="hy-AM"/>
              </w:rPr>
              <w:t>տեսակի</w:t>
            </w:r>
            <w:r w:rsidRPr="00520FF9">
              <w:rPr>
                <w:color w:val="000000"/>
                <w:sz w:val="16"/>
                <w:szCs w:val="16"/>
                <w:lang w:val="hy-AM"/>
              </w:rPr>
              <w:t xml:space="preserve"> </w:t>
            </w:r>
            <w:r w:rsidRPr="00520FF9">
              <w:rPr>
                <w:rFonts w:ascii="Sylfaen" w:hAnsi="Sylfaen" w:cs="Sylfaen"/>
                <w:color w:val="000000"/>
                <w:sz w:val="16"/>
                <w:szCs w:val="16"/>
                <w:lang w:val="hy-AM"/>
              </w:rPr>
              <w:t>ալյուրից</w:t>
            </w:r>
            <w:r w:rsidRPr="00520FF9">
              <w:rPr>
                <w:color w:val="000000"/>
                <w:sz w:val="16"/>
                <w:szCs w:val="16"/>
                <w:lang w:val="hy-AM"/>
              </w:rPr>
              <w:t xml:space="preserve"> </w:t>
            </w:r>
            <w:r w:rsidRPr="00520FF9">
              <w:rPr>
                <w:rFonts w:ascii="Sylfaen" w:hAnsi="Sylfaen" w:cs="Sylfaen"/>
                <w:color w:val="000000"/>
                <w:sz w:val="16"/>
                <w:szCs w:val="16"/>
                <w:lang w:val="hy-AM"/>
              </w:rPr>
              <w:t>պատրաստված</w:t>
            </w:r>
            <w:r w:rsidRPr="00520FF9">
              <w:rPr>
                <w:color w:val="000000"/>
                <w:sz w:val="16"/>
                <w:szCs w:val="16"/>
                <w:lang w:val="hy-AM"/>
              </w:rPr>
              <w:t xml:space="preserve">, </w:t>
            </w:r>
            <w:r w:rsidRPr="00520FF9">
              <w:rPr>
                <w:rFonts w:ascii="Sylfaen" w:hAnsi="Sylfaen" w:cs="Sylfaen"/>
                <w:color w:val="000000"/>
                <w:sz w:val="16"/>
                <w:szCs w:val="16"/>
                <w:lang w:val="hy-AM"/>
              </w:rPr>
              <w:t>ՀՍՏ</w:t>
            </w:r>
            <w:r w:rsidRPr="00520FF9">
              <w:rPr>
                <w:color w:val="000000"/>
                <w:sz w:val="16"/>
                <w:szCs w:val="16"/>
                <w:lang w:val="hy-AM"/>
              </w:rPr>
              <w:t xml:space="preserve"> 31-99</w:t>
            </w:r>
            <w:r w:rsidRPr="00520FF9">
              <w:rPr>
                <w:rFonts w:ascii="Tahoma" w:hAnsi="Tahoma" w:cs="Tahoma"/>
                <w:color w:val="000000"/>
                <w:sz w:val="16"/>
                <w:szCs w:val="16"/>
                <w:lang w:val="hy-AM"/>
              </w:rPr>
              <w:t>։</w:t>
            </w:r>
            <w:r w:rsidRPr="00520FF9">
              <w:rPr>
                <w:color w:val="000000"/>
                <w:sz w:val="16"/>
                <w:szCs w:val="16"/>
                <w:lang w:val="hy-AM"/>
              </w:rPr>
              <w:t xml:space="preserve"> </w:t>
            </w:r>
            <w:r w:rsidRPr="00520FF9">
              <w:rPr>
                <w:rFonts w:ascii="Sylfaen" w:hAnsi="Sylfaen" w:cs="Sylfaen"/>
                <w:color w:val="000000"/>
                <w:sz w:val="16"/>
                <w:szCs w:val="16"/>
                <w:lang w:val="hy-AM"/>
              </w:rPr>
              <w:t>Անվտանգությունը</w:t>
            </w:r>
            <w:r w:rsidRPr="00520FF9">
              <w:rPr>
                <w:color w:val="000000"/>
                <w:sz w:val="16"/>
                <w:szCs w:val="16"/>
                <w:lang w:val="hy-AM"/>
              </w:rPr>
              <w:t xml:space="preserve">` </w:t>
            </w:r>
            <w:r w:rsidRPr="00520FF9">
              <w:rPr>
                <w:rFonts w:ascii="Sylfaen" w:hAnsi="Sylfaen" w:cs="Sylfaen"/>
                <w:color w:val="000000"/>
                <w:sz w:val="16"/>
                <w:szCs w:val="16"/>
                <w:lang w:val="hy-AM"/>
              </w:rPr>
              <w:t>ըստ</w:t>
            </w:r>
            <w:r w:rsidRPr="00520FF9">
              <w:rPr>
                <w:color w:val="000000"/>
                <w:sz w:val="16"/>
                <w:szCs w:val="16"/>
                <w:lang w:val="hy-AM"/>
              </w:rPr>
              <w:t xml:space="preserve"> N 2-III-4.9-01-2010 </w:t>
            </w:r>
            <w:r w:rsidRPr="00520FF9">
              <w:rPr>
                <w:rFonts w:ascii="Sylfaen" w:hAnsi="Sylfaen" w:cs="Sylfaen"/>
                <w:color w:val="000000"/>
                <w:sz w:val="16"/>
                <w:szCs w:val="16"/>
                <w:lang w:val="hy-AM"/>
              </w:rPr>
              <w:t>հիգիենիկ</w:t>
            </w:r>
            <w:r w:rsidRPr="00520FF9">
              <w:rPr>
                <w:color w:val="000000"/>
                <w:sz w:val="16"/>
                <w:szCs w:val="16"/>
                <w:lang w:val="hy-AM"/>
              </w:rPr>
              <w:t xml:space="preserve"> </w:t>
            </w:r>
            <w:r w:rsidRPr="00520FF9">
              <w:rPr>
                <w:rFonts w:ascii="Sylfaen" w:hAnsi="Sylfaen" w:cs="Sylfaen"/>
                <w:color w:val="000000"/>
                <w:sz w:val="16"/>
                <w:szCs w:val="16"/>
                <w:lang w:val="hy-AM"/>
              </w:rPr>
              <w:t>նորմատիվների</w:t>
            </w:r>
            <w:r w:rsidRPr="00520FF9">
              <w:rPr>
                <w:color w:val="000000"/>
                <w:sz w:val="16"/>
                <w:szCs w:val="16"/>
                <w:lang w:val="hy-AM"/>
              </w:rPr>
              <w:t xml:space="preserve"> </w:t>
            </w:r>
            <w:r w:rsidRPr="00520FF9">
              <w:rPr>
                <w:rFonts w:ascii="Sylfaen" w:hAnsi="Sylfaen" w:cs="Sylfaen"/>
                <w:color w:val="000000"/>
                <w:sz w:val="16"/>
                <w:szCs w:val="16"/>
                <w:lang w:val="hy-AM"/>
              </w:rPr>
              <w:t>եւ</w:t>
            </w:r>
            <w:r w:rsidRPr="00520FF9">
              <w:rPr>
                <w:color w:val="000000"/>
                <w:sz w:val="16"/>
                <w:szCs w:val="16"/>
                <w:lang w:val="hy-AM"/>
              </w:rPr>
              <w:t xml:space="preserve"> “</w:t>
            </w:r>
            <w:r w:rsidRPr="00520FF9">
              <w:rPr>
                <w:rFonts w:ascii="Sylfaen" w:hAnsi="Sylfaen" w:cs="Sylfaen"/>
                <w:color w:val="000000"/>
                <w:sz w:val="16"/>
                <w:szCs w:val="16"/>
                <w:lang w:val="hy-AM"/>
              </w:rPr>
              <w:t>Սննդամթերքի</w:t>
            </w:r>
            <w:r w:rsidRPr="00520FF9">
              <w:rPr>
                <w:color w:val="000000"/>
                <w:sz w:val="16"/>
                <w:szCs w:val="16"/>
                <w:lang w:val="hy-AM"/>
              </w:rPr>
              <w:t xml:space="preserve"> </w:t>
            </w:r>
            <w:r w:rsidRPr="00520FF9">
              <w:rPr>
                <w:rFonts w:ascii="Sylfaen" w:hAnsi="Sylfaen" w:cs="Sylfaen"/>
                <w:color w:val="000000"/>
                <w:sz w:val="16"/>
                <w:szCs w:val="16"/>
                <w:lang w:val="hy-AM"/>
              </w:rPr>
              <w:t>անվտանգության</w:t>
            </w:r>
            <w:r w:rsidRPr="00520FF9">
              <w:rPr>
                <w:color w:val="000000"/>
                <w:sz w:val="16"/>
                <w:szCs w:val="16"/>
                <w:lang w:val="hy-AM"/>
              </w:rPr>
              <w:t xml:space="preserve"> </w:t>
            </w:r>
            <w:r w:rsidRPr="00520FF9">
              <w:rPr>
                <w:rFonts w:ascii="Sylfaen" w:hAnsi="Sylfaen" w:cs="Sylfaen"/>
                <w:color w:val="000000"/>
                <w:sz w:val="16"/>
                <w:szCs w:val="16"/>
                <w:lang w:val="hy-AM"/>
              </w:rPr>
              <w:t>մասին</w:t>
            </w:r>
            <w:r w:rsidRPr="00520FF9">
              <w:rPr>
                <w:color w:val="000000"/>
                <w:sz w:val="16"/>
                <w:szCs w:val="16"/>
                <w:lang w:val="hy-AM"/>
              </w:rPr>
              <w:t xml:space="preserve">” </w:t>
            </w:r>
            <w:r w:rsidRPr="00520FF9">
              <w:rPr>
                <w:rFonts w:ascii="Sylfaen" w:hAnsi="Sylfaen" w:cs="Sylfaen"/>
                <w:color w:val="000000"/>
                <w:sz w:val="16"/>
                <w:szCs w:val="16"/>
                <w:lang w:val="hy-AM"/>
              </w:rPr>
              <w:t>ՀՀ</w:t>
            </w:r>
            <w:r w:rsidRPr="00520FF9">
              <w:rPr>
                <w:color w:val="000000"/>
                <w:sz w:val="16"/>
                <w:szCs w:val="16"/>
                <w:lang w:val="hy-AM"/>
              </w:rPr>
              <w:t xml:space="preserve"> </w:t>
            </w:r>
            <w:r w:rsidRPr="00520FF9">
              <w:rPr>
                <w:rFonts w:ascii="Sylfaen" w:hAnsi="Sylfaen" w:cs="Sylfaen"/>
                <w:color w:val="000000"/>
                <w:sz w:val="16"/>
                <w:szCs w:val="16"/>
                <w:lang w:val="hy-AM"/>
              </w:rPr>
              <w:t>օրենքի</w:t>
            </w:r>
            <w:r w:rsidRPr="00520FF9">
              <w:rPr>
                <w:color w:val="000000"/>
                <w:sz w:val="16"/>
                <w:szCs w:val="16"/>
                <w:lang w:val="hy-AM"/>
              </w:rPr>
              <w:t xml:space="preserve"> 8-</w:t>
            </w:r>
            <w:r w:rsidRPr="00520FF9">
              <w:rPr>
                <w:rFonts w:ascii="Sylfaen" w:hAnsi="Sylfaen" w:cs="Sylfaen"/>
                <w:color w:val="000000"/>
                <w:sz w:val="16"/>
                <w:szCs w:val="16"/>
                <w:lang w:val="hy-AM"/>
              </w:rPr>
              <w:t>րդ</w:t>
            </w:r>
            <w:r w:rsidRPr="00520FF9">
              <w:rPr>
                <w:color w:val="000000"/>
                <w:sz w:val="16"/>
                <w:szCs w:val="16"/>
                <w:lang w:val="hy-AM"/>
              </w:rPr>
              <w:t xml:space="preserve"> </w:t>
            </w:r>
            <w:r w:rsidRPr="00520FF9">
              <w:rPr>
                <w:rFonts w:ascii="Sylfaen" w:hAnsi="Sylfaen" w:cs="Sylfaen"/>
                <w:color w:val="000000"/>
                <w:sz w:val="16"/>
                <w:szCs w:val="16"/>
                <w:lang w:val="hy-AM"/>
              </w:rPr>
              <w:t>ոդվածի։</w:t>
            </w:r>
            <w:r w:rsidRPr="00520FF9">
              <w:rPr>
                <w:color w:val="000000"/>
                <w:sz w:val="16"/>
                <w:szCs w:val="16"/>
                <w:lang w:val="hy-AM"/>
              </w:rPr>
              <w:t xml:space="preserve"> </w:t>
            </w:r>
            <w:r w:rsidRPr="00520FF9">
              <w:rPr>
                <w:rFonts w:ascii="Sylfaen" w:hAnsi="Sylfaen" w:cs="Sylfaen"/>
                <w:color w:val="000000"/>
                <w:sz w:val="16"/>
                <w:szCs w:val="16"/>
                <w:lang w:val="ru-RU"/>
              </w:rPr>
              <w:t>Պիտանելիության</w:t>
            </w:r>
            <w:r w:rsidRPr="00520FF9">
              <w:rPr>
                <w:color w:val="000000"/>
                <w:sz w:val="16"/>
                <w:szCs w:val="16"/>
              </w:rPr>
              <w:t xml:space="preserve"> </w:t>
            </w:r>
            <w:r w:rsidRPr="00520FF9">
              <w:rPr>
                <w:rFonts w:ascii="Sylfaen" w:hAnsi="Sylfaen" w:cs="Sylfaen"/>
                <w:color w:val="000000"/>
                <w:sz w:val="16"/>
                <w:szCs w:val="16"/>
                <w:lang w:val="ru-RU"/>
              </w:rPr>
              <w:t>մնացորդային</w:t>
            </w:r>
            <w:r w:rsidRPr="00520FF9">
              <w:rPr>
                <w:color w:val="000000"/>
                <w:sz w:val="16"/>
                <w:szCs w:val="16"/>
              </w:rPr>
              <w:t xml:space="preserve"> </w:t>
            </w:r>
            <w:r w:rsidRPr="00520FF9">
              <w:rPr>
                <w:rFonts w:ascii="Sylfaen" w:hAnsi="Sylfaen" w:cs="Sylfaen"/>
                <w:color w:val="000000"/>
                <w:sz w:val="16"/>
                <w:szCs w:val="16"/>
                <w:lang w:val="ru-RU"/>
              </w:rPr>
              <w:t>ժամկետը</w:t>
            </w:r>
            <w:r w:rsidRPr="00520FF9">
              <w:rPr>
                <w:color w:val="000000"/>
                <w:sz w:val="16"/>
                <w:szCs w:val="16"/>
              </w:rPr>
              <w:t xml:space="preserve"> </w:t>
            </w:r>
            <w:r w:rsidRPr="00520FF9">
              <w:rPr>
                <w:rFonts w:ascii="Sylfaen" w:hAnsi="Sylfaen" w:cs="Sylfaen"/>
                <w:color w:val="000000"/>
                <w:sz w:val="16"/>
                <w:szCs w:val="16"/>
                <w:lang w:val="ru-RU"/>
              </w:rPr>
              <w:t>ոչ</w:t>
            </w:r>
            <w:r w:rsidRPr="00520FF9">
              <w:rPr>
                <w:color w:val="000000"/>
                <w:sz w:val="16"/>
                <w:szCs w:val="16"/>
              </w:rPr>
              <w:t xml:space="preserve"> </w:t>
            </w:r>
            <w:r w:rsidRPr="00520FF9">
              <w:rPr>
                <w:rFonts w:ascii="Sylfaen" w:hAnsi="Sylfaen" w:cs="Sylfaen"/>
                <w:color w:val="000000"/>
                <w:sz w:val="16"/>
                <w:szCs w:val="16"/>
                <w:lang w:val="ru-RU"/>
              </w:rPr>
              <w:t>պակաս</w:t>
            </w:r>
            <w:r w:rsidRPr="00520FF9">
              <w:rPr>
                <w:color w:val="000000"/>
                <w:sz w:val="16"/>
                <w:szCs w:val="16"/>
              </w:rPr>
              <w:t xml:space="preserve"> </w:t>
            </w:r>
            <w:r w:rsidRPr="00520FF9">
              <w:rPr>
                <w:rFonts w:ascii="Sylfaen" w:hAnsi="Sylfaen" w:cs="Sylfaen"/>
                <w:color w:val="000000"/>
                <w:sz w:val="16"/>
                <w:szCs w:val="16"/>
                <w:lang w:val="ru-RU"/>
              </w:rPr>
              <w:t>քան</w:t>
            </w:r>
            <w:r w:rsidRPr="00520FF9">
              <w:rPr>
                <w:color w:val="000000"/>
                <w:sz w:val="16"/>
                <w:szCs w:val="16"/>
              </w:rPr>
              <w:t xml:space="preserve"> 90 %</w:t>
            </w:r>
          </w:p>
        </w:tc>
        <w:tc>
          <w:tcPr>
            <w:tcW w:w="659" w:type="dxa"/>
            <w:vAlign w:val="center"/>
          </w:tcPr>
          <w:p w:rsidR="005A0D9E" w:rsidRPr="00520FF9" w:rsidRDefault="005A0D9E" w:rsidP="005A0D9E">
            <w:pPr>
              <w:rPr>
                <w:rFonts w:ascii="GHEA Grapalat" w:hAnsi="GHEA Grapalat"/>
                <w:color w:val="000000"/>
                <w:sz w:val="16"/>
                <w:szCs w:val="16"/>
                <w:lang w:val="ru-RU"/>
              </w:rPr>
            </w:pPr>
            <w:r w:rsidRPr="00520FF9">
              <w:rPr>
                <w:rFonts w:ascii="GHEA Grapalat" w:hAnsi="GHEA Grapalat"/>
                <w:color w:val="000000"/>
                <w:sz w:val="16"/>
                <w:szCs w:val="16"/>
                <w:lang w:val="ru-RU"/>
              </w:rPr>
              <w:t>կգ</w:t>
            </w:r>
          </w:p>
        </w:tc>
        <w:tc>
          <w:tcPr>
            <w:tcW w:w="848" w:type="dxa"/>
            <w:vAlign w:val="center"/>
          </w:tcPr>
          <w:p w:rsidR="005A0D9E" w:rsidRPr="00520FF9" w:rsidRDefault="005A0D9E" w:rsidP="005A0D9E">
            <w:pPr>
              <w:rPr>
                <w:rFonts w:ascii="GHEA Grapalat" w:hAnsi="GHEA Grapalat"/>
                <w:color w:val="000000"/>
                <w:sz w:val="16"/>
                <w:szCs w:val="16"/>
              </w:rPr>
            </w:pPr>
          </w:p>
        </w:tc>
        <w:tc>
          <w:tcPr>
            <w:tcW w:w="1013" w:type="dxa"/>
            <w:vAlign w:val="center"/>
          </w:tcPr>
          <w:p w:rsidR="005A0D9E" w:rsidRPr="00520FF9" w:rsidRDefault="005A0D9E" w:rsidP="005A0D9E">
            <w:pPr>
              <w:rPr>
                <w:rFonts w:ascii="GHEA Grapalat" w:hAnsi="GHEA Grapalat"/>
                <w:color w:val="000000"/>
                <w:sz w:val="16"/>
                <w:szCs w:val="16"/>
              </w:rPr>
            </w:pPr>
          </w:p>
        </w:tc>
        <w:tc>
          <w:tcPr>
            <w:tcW w:w="1103" w:type="dxa"/>
            <w:vAlign w:val="bottom"/>
          </w:tcPr>
          <w:p w:rsidR="005A0D9E" w:rsidRPr="00520FF9" w:rsidRDefault="005A0D9E" w:rsidP="005A0D9E">
            <w:pPr>
              <w:rPr>
                <w:rFonts w:ascii="Arial Armenian" w:hAnsi="Arial Armenian" w:cs="Calibri"/>
                <w:color w:val="000000"/>
                <w:sz w:val="20"/>
                <w:szCs w:val="20"/>
                <w:lang w:val="ru-RU" w:eastAsia="ru-RU"/>
              </w:rPr>
            </w:pPr>
            <w:r w:rsidRPr="00520FF9">
              <w:rPr>
                <w:rFonts w:ascii="Arial Armenian" w:hAnsi="Arial Armenian" w:cs="Calibri"/>
                <w:color w:val="000000"/>
                <w:sz w:val="20"/>
                <w:szCs w:val="20"/>
              </w:rPr>
              <w:t>1217</w:t>
            </w:r>
          </w:p>
        </w:tc>
        <w:tc>
          <w:tcPr>
            <w:tcW w:w="967" w:type="dxa"/>
            <w:vAlign w:val="center"/>
          </w:tcPr>
          <w:p w:rsidR="005A0D9E" w:rsidRPr="00520FF9" w:rsidRDefault="005A0D9E" w:rsidP="005A0D9E">
            <w:pPr>
              <w:jc w:val="center"/>
              <w:rPr>
                <w:rFonts w:ascii="GHEA Grapalat" w:hAnsi="GHEA Grapalat"/>
                <w:color w:val="000000"/>
                <w:sz w:val="16"/>
                <w:szCs w:val="16"/>
              </w:rPr>
            </w:pPr>
            <w:r w:rsidRPr="00520FF9">
              <w:rPr>
                <w:rFonts w:ascii="Sylfaen" w:hAnsi="Sylfaen" w:cs="Sylfaen"/>
                <w:color w:val="000000"/>
                <w:sz w:val="16"/>
                <w:szCs w:val="16"/>
              </w:rPr>
              <w:t>Գ. Դալար, Կոմիտասի 49</w:t>
            </w:r>
          </w:p>
        </w:tc>
        <w:tc>
          <w:tcPr>
            <w:tcW w:w="966" w:type="dxa"/>
            <w:vAlign w:val="bottom"/>
          </w:tcPr>
          <w:p w:rsidR="005A0D9E" w:rsidRPr="00520FF9" w:rsidRDefault="005A0D9E" w:rsidP="005A0D9E">
            <w:pPr>
              <w:rPr>
                <w:rFonts w:ascii="Arial Armenian" w:hAnsi="Arial Armenian" w:cs="Calibri"/>
                <w:color w:val="000000"/>
                <w:sz w:val="20"/>
                <w:szCs w:val="20"/>
                <w:lang w:val="ru-RU" w:eastAsia="ru-RU"/>
              </w:rPr>
            </w:pPr>
            <w:r w:rsidRPr="00520FF9">
              <w:rPr>
                <w:rFonts w:ascii="Arial Armenian" w:hAnsi="Arial Armenian" w:cs="Calibri"/>
                <w:color w:val="000000"/>
                <w:sz w:val="20"/>
                <w:szCs w:val="20"/>
              </w:rPr>
              <w:t>1217</w:t>
            </w:r>
          </w:p>
        </w:tc>
        <w:tc>
          <w:tcPr>
            <w:tcW w:w="1137" w:type="dxa"/>
          </w:tcPr>
          <w:p w:rsidR="005A0D9E" w:rsidRPr="00520FF9" w:rsidRDefault="005A0D9E" w:rsidP="005A0D9E">
            <w:pPr>
              <w:rPr>
                <w:lang w:val="hy-AM"/>
              </w:rPr>
            </w:pPr>
            <w:r w:rsidRPr="00520FF9">
              <w:rPr>
                <w:rFonts w:ascii="Sylfaen" w:hAnsi="Sylfaen"/>
                <w:sz w:val="16"/>
                <w:szCs w:val="16"/>
                <w:lang w:val="hy-AM"/>
              </w:rPr>
              <w:t>1-</w:t>
            </w:r>
            <w:r w:rsidRPr="00520FF9">
              <w:rPr>
                <w:rFonts w:ascii="Sylfaen" w:hAnsi="Sylfaen" w:cs="Sylfaen"/>
                <w:sz w:val="16"/>
                <w:szCs w:val="16"/>
                <w:lang w:val="hy-AM"/>
              </w:rPr>
              <w:t>ին</w:t>
            </w:r>
            <w:r w:rsidRPr="00520FF9">
              <w:rPr>
                <w:rFonts w:ascii="Sylfaen" w:hAnsi="Sylfaen"/>
                <w:sz w:val="16"/>
                <w:szCs w:val="16"/>
                <w:lang w:val="hy-AM"/>
              </w:rPr>
              <w:t xml:space="preserve"> </w:t>
            </w:r>
            <w:r w:rsidRPr="00520FF9">
              <w:rPr>
                <w:rFonts w:ascii="Sylfaen" w:hAnsi="Sylfaen" w:cs="Sylfaen"/>
                <w:sz w:val="16"/>
                <w:szCs w:val="16"/>
                <w:lang w:val="hy-AM"/>
              </w:rPr>
              <w:t>մատակարարումը</w:t>
            </w:r>
            <w:r w:rsidRPr="00520FF9">
              <w:rPr>
                <w:rFonts w:ascii="Sylfaen" w:hAnsi="Sylfaen"/>
                <w:sz w:val="16"/>
                <w:szCs w:val="16"/>
                <w:lang w:val="hy-AM"/>
              </w:rPr>
              <w:t xml:space="preserve"> </w:t>
            </w:r>
            <w:r w:rsidRPr="00520FF9">
              <w:rPr>
                <w:rFonts w:ascii="Sylfaen" w:hAnsi="Sylfaen" w:cs="Sylfaen"/>
                <w:sz w:val="16"/>
                <w:szCs w:val="16"/>
                <w:lang w:val="hy-AM"/>
              </w:rPr>
              <w:t>կկատարվի</w:t>
            </w:r>
            <w:r w:rsidRPr="00520FF9">
              <w:rPr>
                <w:rFonts w:ascii="Sylfaen" w:hAnsi="Sylfaen"/>
                <w:sz w:val="16"/>
                <w:szCs w:val="16"/>
                <w:lang w:val="hy-AM"/>
              </w:rPr>
              <w:t xml:space="preserve"> </w:t>
            </w:r>
            <w:r w:rsidRPr="00520FF9">
              <w:rPr>
                <w:rFonts w:ascii="Sylfaen" w:hAnsi="Sylfaen" w:cs="Sylfaen"/>
                <w:sz w:val="16"/>
                <w:szCs w:val="16"/>
                <w:lang w:val="hy-AM"/>
              </w:rPr>
              <w:t>համաձայնագրի</w:t>
            </w:r>
            <w:r w:rsidRPr="00520FF9">
              <w:rPr>
                <w:rFonts w:ascii="Sylfaen" w:hAnsi="Sylfaen"/>
                <w:sz w:val="16"/>
                <w:szCs w:val="16"/>
                <w:lang w:val="hy-AM"/>
              </w:rPr>
              <w:t xml:space="preserve"> </w:t>
            </w:r>
            <w:r w:rsidRPr="00520FF9">
              <w:rPr>
                <w:rFonts w:ascii="Sylfaen" w:hAnsi="Sylfaen" w:cs="Sylfaen"/>
                <w:sz w:val="16"/>
                <w:szCs w:val="16"/>
                <w:lang w:val="hy-AM"/>
              </w:rPr>
              <w:t>կնքման</w:t>
            </w:r>
            <w:r w:rsidRPr="00520FF9">
              <w:rPr>
                <w:rFonts w:ascii="Sylfaen" w:hAnsi="Sylfaen"/>
                <w:sz w:val="16"/>
                <w:szCs w:val="16"/>
                <w:lang w:val="hy-AM"/>
              </w:rPr>
              <w:t xml:space="preserve"> </w:t>
            </w:r>
            <w:r w:rsidRPr="00520FF9">
              <w:rPr>
                <w:rFonts w:ascii="Sylfaen" w:hAnsi="Sylfaen" w:cs="Sylfaen"/>
                <w:sz w:val="16"/>
                <w:szCs w:val="16"/>
                <w:lang w:val="hy-AM"/>
              </w:rPr>
              <w:t>պահից</w:t>
            </w:r>
            <w:r w:rsidRPr="00520FF9">
              <w:rPr>
                <w:rFonts w:ascii="Sylfaen" w:hAnsi="Sylfaen"/>
                <w:sz w:val="16"/>
                <w:szCs w:val="16"/>
                <w:lang w:val="hy-AM"/>
              </w:rPr>
              <w:t xml:space="preserve"> 21 </w:t>
            </w:r>
            <w:r w:rsidRPr="00520FF9">
              <w:rPr>
                <w:rFonts w:ascii="Sylfaen" w:hAnsi="Sylfaen" w:cs="Sylfaen"/>
                <w:sz w:val="16"/>
                <w:szCs w:val="16"/>
                <w:lang w:val="hy-AM"/>
              </w:rPr>
              <w:t>օր</w:t>
            </w:r>
            <w:r w:rsidRPr="00520FF9">
              <w:rPr>
                <w:rFonts w:ascii="Sylfaen" w:hAnsi="Sylfaen"/>
                <w:sz w:val="16"/>
                <w:szCs w:val="16"/>
                <w:lang w:val="hy-AM"/>
              </w:rPr>
              <w:t xml:space="preserve"> </w:t>
            </w:r>
            <w:r w:rsidRPr="00520FF9">
              <w:rPr>
                <w:rFonts w:ascii="Sylfaen" w:hAnsi="Sylfaen" w:cs="Sylfaen"/>
                <w:sz w:val="16"/>
                <w:szCs w:val="16"/>
                <w:lang w:val="hy-AM"/>
              </w:rPr>
              <w:t>հետո</w:t>
            </w:r>
          </w:p>
        </w:tc>
      </w:tr>
      <w:tr w:rsidR="005A0D9E" w:rsidRPr="00520FF9" w:rsidTr="005A04E7">
        <w:trPr>
          <w:trHeight w:val="246"/>
        </w:trPr>
        <w:tc>
          <w:tcPr>
            <w:tcW w:w="1170" w:type="dxa"/>
            <w:vAlign w:val="center"/>
          </w:tcPr>
          <w:p w:rsidR="005A0D9E" w:rsidRPr="00520FF9" w:rsidRDefault="005A0D9E" w:rsidP="005A0D9E">
            <w:pPr>
              <w:rPr>
                <w:rFonts w:ascii="Sylfaen" w:hAnsi="Sylfaen"/>
                <w:color w:val="000000"/>
                <w:sz w:val="16"/>
                <w:szCs w:val="16"/>
              </w:rPr>
            </w:pPr>
            <w:r w:rsidRPr="00520FF9">
              <w:rPr>
                <w:rFonts w:ascii="Sylfaen" w:hAnsi="Sylfaen"/>
                <w:color w:val="000000"/>
                <w:sz w:val="16"/>
                <w:szCs w:val="16"/>
              </w:rPr>
              <w:t>2</w:t>
            </w:r>
          </w:p>
        </w:tc>
        <w:tc>
          <w:tcPr>
            <w:tcW w:w="1440" w:type="dxa"/>
            <w:vAlign w:val="center"/>
          </w:tcPr>
          <w:p w:rsidR="005A0D9E" w:rsidRPr="00520FF9" w:rsidRDefault="005A0D9E" w:rsidP="005A0D9E">
            <w:pPr>
              <w:jc w:val="center"/>
              <w:rPr>
                <w:rFonts w:ascii="Calibri" w:hAnsi="Calibri"/>
                <w:color w:val="000000"/>
              </w:rPr>
            </w:pPr>
            <w:r w:rsidRPr="00520FF9">
              <w:rPr>
                <w:rFonts w:ascii="Calibri" w:hAnsi="Calibri"/>
                <w:color w:val="000000"/>
              </w:rPr>
              <w:t>15614300</w:t>
            </w:r>
          </w:p>
        </w:tc>
        <w:tc>
          <w:tcPr>
            <w:tcW w:w="1350" w:type="dxa"/>
            <w:vAlign w:val="center"/>
          </w:tcPr>
          <w:p w:rsidR="005A0D9E" w:rsidRPr="00520FF9" w:rsidRDefault="005A0D9E" w:rsidP="005A0D9E">
            <w:pPr>
              <w:jc w:val="center"/>
              <w:rPr>
                <w:rFonts w:ascii="Sylfaen" w:hAnsi="Sylfaen" w:cs="Sylfaen"/>
                <w:bCs/>
                <w:color w:val="000000"/>
                <w:sz w:val="20"/>
                <w:szCs w:val="20"/>
                <w:lang w:val="hy-AM"/>
              </w:rPr>
            </w:pPr>
            <w:r w:rsidRPr="00520FF9">
              <w:rPr>
                <w:rFonts w:ascii="Sylfaen" w:hAnsi="Sylfaen" w:cs="Sylfaen"/>
                <w:bCs/>
                <w:color w:val="000000"/>
                <w:sz w:val="20"/>
                <w:szCs w:val="20"/>
                <w:lang w:val="hy-AM"/>
              </w:rPr>
              <w:t>Բրինձ</w:t>
            </w:r>
          </w:p>
        </w:tc>
        <w:tc>
          <w:tcPr>
            <w:tcW w:w="1537" w:type="dxa"/>
            <w:vAlign w:val="center"/>
          </w:tcPr>
          <w:p w:rsidR="005A0D9E" w:rsidRPr="00520FF9" w:rsidRDefault="005A0D9E" w:rsidP="005A0D9E">
            <w:pPr>
              <w:rPr>
                <w:rFonts w:ascii="GHEA Grapalat" w:hAnsi="GHEA Grapalat"/>
                <w:color w:val="000000"/>
                <w:sz w:val="16"/>
                <w:szCs w:val="16"/>
              </w:rPr>
            </w:pPr>
            <w:r w:rsidRPr="00520FF9">
              <w:rPr>
                <w:rFonts w:ascii="Sylfaen" w:hAnsi="Sylfaen"/>
                <w:color w:val="000000"/>
                <w:sz w:val="16"/>
                <w:szCs w:val="16"/>
              </w:rPr>
              <w:t xml:space="preserve">ՀՀ կամ </w:t>
            </w:r>
            <w:r w:rsidRPr="00520FF9">
              <w:rPr>
                <w:rFonts w:ascii="Sylfaen" w:hAnsi="Sylfaen"/>
                <w:color w:val="000000"/>
                <w:sz w:val="16"/>
                <w:szCs w:val="16"/>
                <w:lang w:val="ru-RU"/>
              </w:rPr>
              <w:t>համարժեք</w:t>
            </w:r>
          </w:p>
        </w:tc>
        <w:tc>
          <w:tcPr>
            <w:tcW w:w="3413" w:type="dxa"/>
            <w:vAlign w:val="center"/>
          </w:tcPr>
          <w:p w:rsidR="005A0D9E" w:rsidRPr="00520FF9" w:rsidRDefault="005A0D9E" w:rsidP="005A0D9E">
            <w:pPr>
              <w:rPr>
                <w:rFonts w:ascii="Sylfaen" w:hAnsi="Sylfaen" w:cs="Sylfaen"/>
                <w:bCs/>
                <w:color w:val="000000"/>
                <w:sz w:val="16"/>
                <w:szCs w:val="16"/>
                <w:lang w:val="hy-AM"/>
              </w:rPr>
            </w:pPr>
            <w:r w:rsidRPr="00520FF9">
              <w:rPr>
                <w:rFonts w:ascii="Sylfaen" w:hAnsi="Sylfaen" w:cs="Sylfaen"/>
                <w:color w:val="000000"/>
                <w:sz w:val="16"/>
                <w:szCs w:val="16"/>
                <w:lang w:val="hy-AM"/>
              </w:rPr>
              <w:t>Սպիտակ</w:t>
            </w:r>
            <w:r w:rsidRPr="00520FF9">
              <w:rPr>
                <w:color w:val="000000"/>
                <w:sz w:val="16"/>
                <w:szCs w:val="16"/>
                <w:lang w:val="hy-AM"/>
              </w:rPr>
              <w:t xml:space="preserve">, </w:t>
            </w:r>
            <w:r w:rsidRPr="00520FF9">
              <w:rPr>
                <w:rFonts w:ascii="Sylfaen" w:hAnsi="Sylfaen" w:cs="Sylfaen"/>
                <w:color w:val="000000"/>
                <w:sz w:val="16"/>
                <w:szCs w:val="16"/>
                <w:lang w:val="hy-AM"/>
              </w:rPr>
              <w:t>խոշոր</w:t>
            </w:r>
            <w:r w:rsidRPr="00520FF9">
              <w:rPr>
                <w:color w:val="000000"/>
                <w:sz w:val="16"/>
                <w:szCs w:val="16"/>
                <w:lang w:val="hy-AM"/>
              </w:rPr>
              <w:t xml:space="preserve">, </w:t>
            </w:r>
            <w:r w:rsidRPr="00520FF9">
              <w:rPr>
                <w:rFonts w:ascii="Sylfaen" w:hAnsi="Sylfaen" w:cs="Sylfaen"/>
                <w:color w:val="000000"/>
                <w:sz w:val="16"/>
                <w:szCs w:val="16"/>
                <w:lang w:val="hy-AM"/>
              </w:rPr>
              <w:t>բարձր</w:t>
            </w:r>
            <w:r w:rsidRPr="00520FF9">
              <w:rPr>
                <w:color w:val="000000"/>
                <w:sz w:val="16"/>
                <w:szCs w:val="16"/>
                <w:lang w:val="hy-AM"/>
              </w:rPr>
              <w:t xml:space="preserve">, </w:t>
            </w:r>
            <w:r w:rsidRPr="00520FF9">
              <w:rPr>
                <w:rFonts w:ascii="Sylfaen" w:hAnsi="Sylfaen" w:cs="Sylfaen"/>
                <w:color w:val="000000"/>
                <w:sz w:val="16"/>
                <w:szCs w:val="16"/>
                <w:lang w:val="hy-AM"/>
              </w:rPr>
              <w:t>երկար տեսակի</w:t>
            </w:r>
            <w:r w:rsidRPr="00520FF9">
              <w:rPr>
                <w:color w:val="000000"/>
                <w:sz w:val="16"/>
                <w:szCs w:val="16"/>
                <w:lang w:val="hy-AM"/>
              </w:rPr>
              <w:t xml:space="preserve">, </w:t>
            </w:r>
            <w:r w:rsidRPr="00520FF9">
              <w:rPr>
                <w:rFonts w:ascii="Sylfaen" w:hAnsi="Sylfaen" w:cs="Sylfaen"/>
                <w:color w:val="000000"/>
                <w:sz w:val="16"/>
                <w:szCs w:val="16"/>
                <w:lang w:val="hy-AM"/>
              </w:rPr>
              <w:t>չկոտրած</w:t>
            </w:r>
            <w:r w:rsidRPr="00520FF9">
              <w:rPr>
                <w:color w:val="000000"/>
                <w:sz w:val="16"/>
                <w:szCs w:val="16"/>
                <w:lang w:val="hy-AM"/>
              </w:rPr>
              <w:t xml:space="preserve">, </w:t>
            </w:r>
            <w:r w:rsidRPr="00520FF9">
              <w:rPr>
                <w:rFonts w:ascii="Sylfaen" w:hAnsi="Sylfaen" w:cs="Sylfaen"/>
                <w:color w:val="000000"/>
                <w:sz w:val="16"/>
                <w:szCs w:val="16"/>
                <w:lang w:val="hy-AM"/>
              </w:rPr>
              <w:t>լայնությունից բաժանվում են</w:t>
            </w:r>
            <w:r w:rsidRPr="00520FF9">
              <w:rPr>
                <w:color w:val="000000"/>
                <w:sz w:val="16"/>
                <w:szCs w:val="16"/>
                <w:lang w:val="hy-AM"/>
              </w:rPr>
              <w:t xml:space="preserve"> 1-4 </w:t>
            </w:r>
            <w:r w:rsidRPr="00520FF9">
              <w:rPr>
                <w:rFonts w:ascii="Sylfaen" w:hAnsi="Sylfaen" w:cs="Sylfaen"/>
                <w:color w:val="000000"/>
                <w:sz w:val="16"/>
                <w:szCs w:val="16"/>
                <w:lang w:val="hy-AM"/>
              </w:rPr>
              <w:t>տիպերի</w:t>
            </w:r>
            <w:r w:rsidRPr="00520FF9">
              <w:rPr>
                <w:color w:val="000000"/>
                <w:sz w:val="16"/>
                <w:szCs w:val="16"/>
                <w:lang w:val="hy-AM"/>
              </w:rPr>
              <w:t xml:space="preserve">, </w:t>
            </w:r>
            <w:r w:rsidRPr="00520FF9">
              <w:rPr>
                <w:rFonts w:ascii="Sylfaen" w:hAnsi="Sylfaen" w:cs="Sylfaen"/>
                <w:color w:val="000000"/>
                <w:sz w:val="16"/>
                <w:szCs w:val="16"/>
                <w:lang w:val="hy-AM"/>
              </w:rPr>
              <w:t>ըստ տիպերի խոնավությունը</w:t>
            </w:r>
            <w:r w:rsidRPr="00520FF9">
              <w:rPr>
                <w:color w:val="000000"/>
                <w:sz w:val="16"/>
                <w:szCs w:val="16"/>
                <w:lang w:val="hy-AM"/>
              </w:rPr>
              <w:t xml:space="preserve"> 13 %-</w:t>
            </w:r>
            <w:r w:rsidRPr="00520FF9">
              <w:rPr>
                <w:rFonts w:ascii="Sylfaen" w:hAnsi="Sylfaen" w:cs="Sylfaen"/>
                <w:color w:val="000000"/>
                <w:sz w:val="16"/>
                <w:szCs w:val="16"/>
                <w:lang w:val="hy-AM"/>
              </w:rPr>
              <w:t>իցմինչև</w:t>
            </w:r>
            <w:r w:rsidRPr="00520FF9">
              <w:rPr>
                <w:color w:val="000000"/>
                <w:sz w:val="16"/>
                <w:szCs w:val="16"/>
                <w:lang w:val="hy-AM"/>
              </w:rPr>
              <w:t xml:space="preserve"> 15 %, </w:t>
            </w:r>
            <w:r w:rsidRPr="00520FF9">
              <w:rPr>
                <w:rFonts w:ascii="Sylfaen" w:hAnsi="Sylfaen" w:cs="Sylfaen"/>
                <w:color w:val="000000"/>
                <w:sz w:val="16"/>
                <w:szCs w:val="16"/>
                <w:lang w:val="hy-AM"/>
              </w:rPr>
              <w:t>ԳՕՍՏ</w:t>
            </w:r>
            <w:r w:rsidRPr="00520FF9">
              <w:rPr>
                <w:color w:val="000000"/>
                <w:sz w:val="16"/>
                <w:szCs w:val="16"/>
                <w:lang w:val="hy-AM"/>
              </w:rPr>
              <w:t xml:space="preserve"> 6293-90: </w:t>
            </w:r>
            <w:r w:rsidRPr="00520FF9">
              <w:rPr>
                <w:rFonts w:ascii="Sylfaen" w:hAnsi="Sylfaen" w:cs="Sylfaen"/>
                <w:color w:val="000000"/>
                <w:sz w:val="16"/>
                <w:szCs w:val="16"/>
                <w:lang w:val="hy-AM"/>
              </w:rPr>
              <w:t>Անվտանգությունն ըստ</w:t>
            </w:r>
            <w:r w:rsidRPr="00520FF9">
              <w:rPr>
                <w:color w:val="000000"/>
                <w:sz w:val="16"/>
                <w:szCs w:val="16"/>
                <w:lang w:val="hy-AM"/>
              </w:rPr>
              <w:t xml:space="preserve"> N 2-III-4.9-01-2010 </w:t>
            </w:r>
            <w:r w:rsidRPr="00520FF9">
              <w:rPr>
                <w:rFonts w:ascii="Sylfaen" w:hAnsi="Sylfaen" w:cs="Sylfaen"/>
                <w:color w:val="000000"/>
                <w:sz w:val="16"/>
                <w:szCs w:val="16"/>
                <w:lang w:val="hy-AM"/>
              </w:rPr>
              <w:t xml:space="preserve">հիգիենիկ նորմատիվների և </w:t>
            </w:r>
            <w:r w:rsidRPr="00520FF9">
              <w:rPr>
                <w:color w:val="000000"/>
                <w:sz w:val="16"/>
                <w:szCs w:val="16"/>
                <w:lang w:val="hy-AM"/>
              </w:rPr>
              <w:t>&lt;&lt;</w:t>
            </w:r>
            <w:r w:rsidRPr="00520FF9">
              <w:rPr>
                <w:rFonts w:ascii="Sylfaen" w:hAnsi="Sylfaen" w:cs="Sylfaen"/>
                <w:color w:val="000000"/>
                <w:sz w:val="16"/>
                <w:szCs w:val="16"/>
                <w:lang w:val="hy-AM"/>
              </w:rPr>
              <w:t>Սննդամթերքի անվտանգության մասին</w:t>
            </w:r>
            <w:r w:rsidRPr="00520FF9">
              <w:rPr>
                <w:color w:val="000000"/>
                <w:sz w:val="16"/>
                <w:szCs w:val="16"/>
                <w:lang w:val="hy-AM"/>
              </w:rPr>
              <w:t xml:space="preserve">&gt;&gt; </w:t>
            </w:r>
            <w:r w:rsidRPr="00520FF9">
              <w:rPr>
                <w:rFonts w:ascii="Sylfaen" w:hAnsi="Sylfaen" w:cs="Sylfaen"/>
                <w:color w:val="000000"/>
                <w:sz w:val="16"/>
                <w:szCs w:val="16"/>
                <w:lang w:val="hy-AM"/>
              </w:rPr>
              <w:t xml:space="preserve">ՀՀօրենքի </w:t>
            </w:r>
            <w:r w:rsidRPr="00520FF9">
              <w:rPr>
                <w:color w:val="000000"/>
                <w:sz w:val="16"/>
                <w:szCs w:val="16"/>
                <w:lang w:val="hy-AM"/>
              </w:rPr>
              <w:t xml:space="preserve"> 9-</w:t>
            </w:r>
            <w:r w:rsidRPr="00520FF9">
              <w:rPr>
                <w:rFonts w:ascii="Sylfaen" w:hAnsi="Sylfaen" w:cs="Sylfaen"/>
                <w:color w:val="000000"/>
                <w:sz w:val="16"/>
                <w:szCs w:val="16"/>
                <w:lang w:val="hy-AM"/>
              </w:rPr>
              <w:t>րդ հոդվածի</w:t>
            </w:r>
          </w:p>
        </w:tc>
        <w:tc>
          <w:tcPr>
            <w:tcW w:w="659" w:type="dxa"/>
            <w:vAlign w:val="center"/>
          </w:tcPr>
          <w:p w:rsidR="005A0D9E" w:rsidRPr="00520FF9" w:rsidRDefault="005A0D9E" w:rsidP="005A0D9E">
            <w:pPr>
              <w:rPr>
                <w:rFonts w:ascii="GHEA Grapalat" w:hAnsi="GHEA Grapalat"/>
                <w:color w:val="000000"/>
                <w:sz w:val="16"/>
                <w:szCs w:val="16"/>
                <w:lang w:val="ru-RU"/>
              </w:rPr>
            </w:pPr>
            <w:r w:rsidRPr="00520FF9">
              <w:rPr>
                <w:rFonts w:ascii="GHEA Grapalat" w:hAnsi="GHEA Grapalat"/>
                <w:color w:val="000000"/>
                <w:sz w:val="16"/>
                <w:szCs w:val="16"/>
                <w:lang w:val="ru-RU"/>
              </w:rPr>
              <w:t>կգ</w:t>
            </w:r>
          </w:p>
        </w:tc>
        <w:tc>
          <w:tcPr>
            <w:tcW w:w="848" w:type="dxa"/>
            <w:vAlign w:val="center"/>
          </w:tcPr>
          <w:p w:rsidR="005A0D9E" w:rsidRPr="00520FF9" w:rsidRDefault="005A0D9E" w:rsidP="005A0D9E">
            <w:pPr>
              <w:rPr>
                <w:rFonts w:ascii="GHEA Grapalat" w:hAnsi="GHEA Grapalat"/>
                <w:color w:val="000000"/>
                <w:sz w:val="16"/>
                <w:szCs w:val="16"/>
              </w:rPr>
            </w:pPr>
          </w:p>
        </w:tc>
        <w:tc>
          <w:tcPr>
            <w:tcW w:w="1013" w:type="dxa"/>
            <w:vAlign w:val="center"/>
          </w:tcPr>
          <w:p w:rsidR="005A0D9E" w:rsidRPr="00520FF9" w:rsidRDefault="005A0D9E" w:rsidP="005A0D9E">
            <w:pPr>
              <w:rPr>
                <w:rFonts w:ascii="GHEA Grapalat" w:hAnsi="GHEA Grapalat"/>
                <w:color w:val="000000"/>
                <w:sz w:val="16"/>
                <w:szCs w:val="16"/>
              </w:rPr>
            </w:pPr>
          </w:p>
        </w:tc>
        <w:tc>
          <w:tcPr>
            <w:tcW w:w="1103" w:type="dxa"/>
            <w:vAlign w:val="bottom"/>
          </w:tcPr>
          <w:p w:rsidR="005A0D9E" w:rsidRPr="00520FF9" w:rsidRDefault="005A0D9E" w:rsidP="005A0D9E">
            <w:pPr>
              <w:rPr>
                <w:rFonts w:ascii="Arial Armenian" w:hAnsi="Arial Armenian" w:cs="Calibri"/>
                <w:color w:val="000000"/>
                <w:sz w:val="20"/>
                <w:szCs w:val="20"/>
              </w:rPr>
            </w:pPr>
            <w:r w:rsidRPr="00520FF9">
              <w:rPr>
                <w:rFonts w:ascii="Arial Armenian" w:hAnsi="Arial Armenian" w:cs="Calibri"/>
                <w:color w:val="000000"/>
                <w:sz w:val="20"/>
                <w:szCs w:val="20"/>
              </w:rPr>
              <w:t>213</w:t>
            </w:r>
          </w:p>
        </w:tc>
        <w:tc>
          <w:tcPr>
            <w:tcW w:w="967" w:type="dxa"/>
            <w:vAlign w:val="center"/>
          </w:tcPr>
          <w:p w:rsidR="005A0D9E" w:rsidRPr="00520FF9" w:rsidRDefault="005A0D9E" w:rsidP="005A0D9E">
            <w:pPr>
              <w:jc w:val="center"/>
              <w:rPr>
                <w:rFonts w:ascii="Sylfaen" w:hAnsi="Sylfaen"/>
                <w:color w:val="000000"/>
                <w:sz w:val="16"/>
                <w:szCs w:val="16"/>
              </w:rPr>
            </w:pPr>
            <w:r w:rsidRPr="00520FF9">
              <w:rPr>
                <w:rFonts w:ascii="Sylfaen" w:hAnsi="Sylfaen" w:cs="Sylfaen"/>
                <w:color w:val="000000"/>
                <w:sz w:val="16"/>
                <w:szCs w:val="16"/>
              </w:rPr>
              <w:t>Գ. Դալար, Կոմիտասի 49</w:t>
            </w:r>
          </w:p>
        </w:tc>
        <w:tc>
          <w:tcPr>
            <w:tcW w:w="966" w:type="dxa"/>
            <w:vAlign w:val="bottom"/>
          </w:tcPr>
          <w:p w:rsidR="005A0D9E" w:rsidRPr="00520FF9" w:rsidRDefault="005A0D9E" w:rsidP="005A0D9E">
            <w:pPr>
              <w:rPr>
                <w:rFonts w:ascii="Arial Armenian" w:hAnsi="Arial Armenian" w:cs="Calibri"/>
                <w:color w:val="000000"/>
                <w:sz w:val="20"/>
                <w:szCs w:val="20"/>
              </w:rPr>
            </w:pPr>
            <w:r w:rsidRPr="00520FF9">
              <w:rPr>
                <w:rFonts w:ascii="Arial Armenian" w:hAnsi="Arial Armenian" w:cs="Calibri"/>
                <w:color w:val="000000"/>
                <w:sz w:val="20"/>
                <w:szCs w:val="20"/>
              </w:rPr>
              <w:t>213</w:t>
            </w:r>
          </w:p>
        </w:tc>
        <w:tc>
          <w:tcPr>
            <w:tcW w:w="1137" w:type="dxa"/>
          </w:tcPr>
          <w:p w:rsidR="005A0D9E" w:rsidRPr="00520FF9" w:rsidRDefault="005A0D9E" w:rsidP="005A0D9E">
            <w:pPr>
              <w:rPr>
                <w:lang w:val="hy-AM"/>
              </w:rPr>
            </w:pPr>
            <w:r w:rsidRPr="00520FF9">
              <w:rPr>
                <w:rFonts w:ascii="Sylfaen" w:hAnsi="Sylfaen"/>
                <w:sz w:val="16"/>
                <w:szCs w:val="16"/>
                <w:lang w:val="hy-AM"/>
              </w:rPr>
              <w:t>1-</w:t>
            </w:r>
            <w:r w:rsidRPr="00520FF9">
              <w:rPr>
                <w:rFonts w:ascii="Sylfaen" w:hAnsi="Sylfaen" w:cs="Sylfaen"/>
                <w:sz w:val="16"/>
                <w:szCs w:val="16"/>
                <w:lang w:val="hy-AM"/>
              </w:rPr>
              <w:t>ին</w:t>
            </w:r>
            <w:r w:rsidRPr="00520FF9">
              <w:rPr>
                <w:rFonts w:ascii="Sylfaen" w:hAnsi="Sylfaen"/>
                <w:sz w:val="16"/>
                <w:szCs w:val="16"/>
                <w:lang w:val="hy-AM"/>
              </w:rPr>
              <w:t xml:space="preserve"> </w:t>
            </w:r>
            <w:r w:rsidRPr="00520FF9">
              <w:rPr>
                <w:rFonts w:ascii="Sylfaen" w:hAnsi="Sylfaen" w:cs="Sylfaen"/>
                <w:sz w:val="16"/>
                <w:szCs w:val="16"/>
                <w:lang w:val="hy-AM"/>
              </w:rPr>
              <w:t>մատակարարումը</w:t>
            </w:r>
            <w:r w:rsidRPr="00520FF9">
              <w:rPr>
                <w:rFonts w:ascii="Sylfaen" w:hAnsi="Sylfaen"/>
                <w:sz w:val="16"/>
                <w:szCs w:val="16"/>
                <w:lang w:val="hy-AM"/>
              </w:rPr>
              <w:t xml:space="preserve"> </w:t>
            </w:r>
            <w:r w:rsidRPr="00520FF9">
              <w:rPr>
                <w:rFonts w:ascii="Sylfaen" w:hAnsi="Sylfaen" w:cs="Sylfaen"/>
                <w:sz w:val="16"/>
                <w:szCs w:val="16"/>
                <w:lang w:val="hy-AM"/>
              </w:rPr>
              <w:t>կկատարվի</w:t>
            </w:r>
            <w:r w:rsidRPr="00520FF9">
              <w:rPr>
                <w:rFonts w:ascii="Sylfaen" w:hAnsi="Sylfaen"/>
                <w:sz w:val="16"/>
                <w:szCs w:val="16"/>
                <w:lang w:val="hy-AM"/>
              </w:rPr>
              <w:t xml:space="preserve"> </w:t>
            </w:r>
            <w:r w:rsidRPr="00520FF9">
              <w:rPr>
                <w:rFonts w:ascii="Sylfaen" w:hAnsi="Sylfaen" w:cs="Sylfaen"/>
                <w:sz w:val="16"/>
                <w:szCs w:val="16"/>
                <w:lang w:val="hy-AM"/>
              </w:rPr>
              <w:t>համաձայնագրի</w:t>
            </w:r>
            <w:r w:rsidRPr="00520FF9">
              <w:rPr>
                <w:rFonts w:ascii="Sylfaen" w:hAnsi="Sylfaen"/>
                <w:sz w:val="16"/>
                <w:szCs w:val="16"/>
                <w:lang w:val="hy-AM"/>
              </w:rPr>
              <w:t xml:space="preserve"> </w:t>
            </w:r>
            <w:r w:rsidRPr="00520FF9">
              <w:rPr>
                <w:rFonts w:ascii="Sylfaen" w:hAnsi="Sylfaen" w:cs="Sylfaen"/>
                <w:sz w:val="16"/>
                <w:szCs w:val="16"/>
                <w:lang w:val="hy-AM"/>
              </w:rPr>
              <w:t>կնքման</w:t>
            </w:r>
            <w:r w:rsidRPr="00520FF9">
              <w:rPr>
                <w:rFonts w:ascii="Sylfaen" w:hAnsi="Sylfaen"/>
                <w:sz w:val="16"/>
                <w:szCs w:val="16"/>
                <w:lang w:val="hy-AM"/>
              </w:rPr>
              <w:t xml:space="preserve"> </w:t>
            </w:r>
            <w:r w:rsidRPr="00520FF9">
              <w:rPr>
                <w:rFonts w:ascii="Sylfaen" w:hAnsi="Sylfaen" w:cs="Sylfaen"/>
                <w:sz w:val="16"/>
                <w:szCs w:val="16"/>
                <w:lang w:val="hy-AM"/>
              </w:rPr>
              <w:t>պահից</w:t>
            </w:r>
            <w:r w:rsidRPr="00520FF9">
              <w:rPr>
                <w:rFonts w:ascii="Sylfaen" w:hAnsi="Sylfaen"/>
                <w:sz w:val="16"/>
                <w:szCs w:val="16"/>
                <w:lang w:val="hy-AM"/>
              </w:rPr>
              <w:t xml:space="preserve"> 21 </w:t>
            </w:r>
            <w:r w:rsidRPr="00520FF9">
              <w:rPr>
                <w:rFonts w:ascii="Sylfaen" w:hAnsi="Sylfaen" w:cs="Sylfaen"/>
                <w:sz w:val="16"/>
                <w:szCs w:val="16"/>
                <w:lang w:val="hy-AM"/>
              </w:rPr>
              <w:t>օր</w:t>
            </w:r>
            <w:r w:rsidRPr="00520FF9">
              <w:rPr>
                <w:rFonts w:ascii="Sylfaen" w:hAnsi="Sylfaen"/>
                <w:sz w:val="16"/>
                <w:szCs w:val="16"/>
                <w:lang w:val="hy-AM"/>
              </w:rPr>
              <w:t xml:space="preserve"> </w:t>
            </w:r>
            <w:r w:rsidRPr="00520FF9">
              <w:rPr>
                <w:rFonts w:ascii="Sylfaen" w:hAnsi="Sylfaen" w:cs="Sylfaen"/>
                <w:sz w:val="16"/>
                <w:szCs w:val="16"/>
                <w:lang w:val="hy-AM"/>
              </w:rPr>
              <w:t>հետո</w:t>
            </w:r>
          </w:p>
        </w:tc>
      </w:tr>
      <w:tr w:rsidR="005A0D9E" w:rsidRPr="00520FF9" w:rsidTr="005A04E7">
        <w:trPr>
          <w:trHeight w:val="246"/>
        </w:trPr>
        <w:tc>
          <w:tcPr>
            <w:tcW w:w="1170" w:type="dxa"/>
            <w:vAlign w:val="center"/>
          </w:tcPr>
          <w:p w:rsidR="005A0D9E" w:rsidRPr="00520FF9" w:rsidRDefault="005A0D9E" w:rsidP="005A0D9E">
            <w:pPr>
              <w:rPr>
                <w:rFonts w:ascii="Sylfaen" w:hAnsi="Sylfaen"/>
                <w:color w:val="000000"/>
                <w:sz w:val="16"/>
                <w:szCs w:val="16"/>
              </w:rPr>
            </w:pPr>
            <w:r w:rsidRPr="00520FF9">
              <w:rPr>
                <w:rFonts w:ascii="Sylfaen" w:hAnsi="Sylfaen"/>
                <w:color w:val="000000"/>
                <w:sz w:val="16"/>
                <w:szCs w:val="16"/>
              </w:rPr>
              <w:t>3</w:t>
            </w:r>
          </w:p>
        </w:tc>
        <w:tc>
          <w:tcPr>
            <w:tcW w:w="1440" w:type="dxa"/>
            <w:vAlign w:val="center"/>
          </w:tcPr>
          <w:p w:rsidR="005A0D9E" w:rsidRPr="00520FF9" w:rsidRDefault="005A0D9E" w:rsidP="005A0D9E">
            <w:pPr>
              <w:jc w:val="center"/>
              <w:rPr>
                <w:rFonts w:ascii="Calibri" w:hAnsi="Calibri"/>
                <w:color w:val="000000"/>
              </w:rPr>
            </w:pPr>
            <w:r w:rsidRPr="00520FF9">
              <w:rPr>
                <w:rFonts w:ascii="Calibri" w:hAnsi="Calibri"/>
                <w:color w:val="000000"/>
              </w:rPr>
              <w:t>15851100</w:t>
            </w:r>
          </w:p>
        </w:tc>
        <w:tc>
          <w:tcPr>
            <w:tcW w:w="1350" w:type="dxa"/>
            <w:vAlign w:val="center"/>
          </w:tcPr>
          <w:p w:rsidR="005A0D9E" w:rsidRPr="00520FF9" w:rsidRDefault="005A0D9E" w:rsidP="005A0D9E">
            <w:pPr>
              <w:jc w:val="center"/>
              <w:rPr>
                <w:rFonts w:ascii="Sylfaen" w:hAnsi="Sylfaen" w:cs="Sylfaen"/>
                <w:bCs/>
                <w:color w:val="000000"/>
                <w:sz w:val="20"/>
                <w:szCs w:val="20"/>
                <w:lang w:val="hy-AM"/>
              </w:rPr>
            </w:pPr>
            <w:r w:rsidRPr="00520FF9">
              <w:rPr>
                <w:rFonts w:ascii="Sylfaen" w:hAnsi="Sylfaen" w:cs="Sylfaen"/>
                <w:bCs/>
                <w:color w:val="000000"/>
                <w:sz w:val="20"/>
                <w:szCs w:val="20"/>
                <w:lang w:val="hy-AM"/>
              </w:rPr>
              <w:t>Մակարոն</w:t>
            </w:r>
          </w:p>
        </w:tc>
        <w:tc>
          <w:tcPr>
            <w:tcW w:w="1537" w:type="dxa"/>
            <w:vAlign w:val="center"/>
          </w:tcPr>
          <w:p w:rsidR="005A0D9E" w:rsidRPr="00520FF9" w:rsidRDefault="005A0D9E" w:rsidP="005A0D9E">
            <w:pPr>
              <w:rPr>
                <w:rFonts w:ascii="GHEA Grapalat" w:hAnsi="GHEA Grapalat"/>
                <w:color w:val="000000"/>
                <w:sz w:val="16"/>
                <w:szCs w:val="16"/>
              </w:rPr>
            </w:pPr>
            <w:r w:rsidRPr="00520FF9">
              <w:rPr>
                <w:rFonts w:ascii="Sylfaen" w:hAnsi="Sylfaen"/>
                <w:color w:val="000000"/>
                <w:sz w:val="16"/>
                <w:szCs w:val="16"/>
              </w:rPr>
              <w:t xml:space="preserve">ՀՀ կամ </w:t>
            </w:r>
            <w:r w:rsidRPr="00520FF9">
              <w:rPr>
                <w:rFonts w:ascii="Sylfaen" w:hAnsi="Sylfaen"/>
                <w:color w:val="000000"/>
                <w:sz w:val="16"/>
                <w:szCs w:val="16"/>
                <w:lang w:val="ru-RU"/>
              </w:rPr>
              <w:t>համարժեք</w:t>
            </w:r>
          </w:p>
        </w:tc>
        <w:tc>
          <w:tcPr>
            <w:tcW w:w="3413" w:type="dxa"/>
            <w:vAlign w:val="center"/>
          </w:tcPr>
          <w:p w:rsidR="005A0D9E" w:rsidRPr="00520FF9" w:rsidRDefault="005A0D9E" w:rsidP="005A0D9E">
            <w:pPr>
              <w:rPr>
                <w:rFonts w:ascii="Sylfaen" w:hAnsi="Sylfaen" w:cs="Sylfaen"/>
                <w:bCs/>
                <w:color w:val="000000"/>
                <w:sz w:val="16"/>
                <w:szCs w:val="16"/>
                <w:lang w:val="hy-AM"/>
              </w:rPr>
            </w:pPr>
            <w:r w:rsidRPr="00520FF9">
              <w:rPr>
                <w:rFonts w:ascii="Sylfaen" w:hAnsi="Sylfaen" w:cs="Sylfaen"/>
                <w:color w:val="000000"/>
                <w:sz w:val="16"/>
                <w:szCs w:val="16"/>
                <w:lang w:val="hy-AM"/>
              </w:rPr>
              <w:t>Մակարոնեղեն անդրոժ խմորից, չափածրարված, ԳՕՍՏ87592 կամ համարժեքը: Անվտանգությունն ըստ N2III4.9012010 հիգիենիկ, նորմատիվների և &lt;&lt;Սննդամթերքի անվտանգության մասին&gt;&gt; ՀՀ օրենքի 9-րդ հոդվածի</w:t>
            </w:r>
          </w:p>
        </w:tc>
        <w:tc>
          <w:tcPr>
            <w:tcW w:w="659" w:type="dxa"/>
            <w:vAlign w:val="center"/>
          </w:tcPr>
          <w:p w:rsidR="005A0D9E" w:rsidRPr="00520FF9" w:rsidRDefault="005A0D9E" w:rsidP="005A0D9E">
            <w:pPr>
              <w:rPr>
                <w:rFonts w:ascii="GHEA Grapalat" w:hAnsi="GHEA Grapalat"/>
                <w:color w:val="000000"/>
                <w:sz w:val="16"/>
                <w:szCs w:val="16"/>
                <w:lang w:val="ru-RU"/>
              </w:rPr>
            </w:pPr>
            <w:r w:rsidRPr="00520FF9">
              <w:rPr>
                <w:rFonts w:ascii="GHEA Grapalat" w:hAnsi="GHEA Grapalat"/>
                <w:color w:val="000000"/>
                <w:sz w:val="16"/>
                <w:szCs w:val="16"/>
                <w:lang w:val="ru-RU"/>
              </w:rPr>
              <w:t>կգ</w:t>
            </w:r>
          </w:p>
        </w:tc>
        <w:tc>
          <w:tcPr>
            <w:tcW w:w="848" w:type="dxa"/>
            <w:vAlign w:val="center"/>
          </w:tcPr>
          <w:p w:rsidR="005A0D9E" w:rsidRPr="00520FF9" w:rsidRDefault="005A0D9E" w:rsidP="005A0D9E">
            <w:pPr>
              <w:rPr>
                <w:rFonts w:ascii="GHEA Grapalat" w:hAnsi="GHEA Grapalat"/>
                <w:color w:val="000000"/>
                <w:sz w:val="16"/>
                <w:szCs w:val="16"/>
              </w:rPr>
            </w:pPr>
          </w:p>
        </w:tc>
        <w:tc>
          <w:tcPr>
            <w:tcW w:w="1013" w:type="dxa"/>
            <w:vAlign w:val="center"/>
          </w:tcPr>
          <w:p w:rsidR="005A0D9E" w:rsidRPr="00520FF9" w:rsidRDefault="005A0D9E" w:rsidP="005A0D9E">
            <w:pPr>
              <w:rPr>
                <w:rFonts w:ascii="GHEA Grapalat" w:hAnsi="GHEA Grapalat"/>
                <w:color w:val="000000"/>
                <w:sz w:val="16"/>
                <w:szCs w:val="16"/>
              </w:rPr>
            </w:pPr>
          </w:p>
        </w:tc>
        <w:tc>
          <w:tcPr>
            <w:tcW w:w="1103" w:type="dxa"/>
            <w:vAlign w:val="bottom"/>
          </w:tcPr>
          <w:p w:rsidR="005A0D9E" w:rsidRPr="00520FF9" w:rsidRDefault="005A0D9E" w:rsidP="005A0D9E">
            <w:pPr>
              <w:rPr>
                <w:rFonts w:ascii="Arial Armenian" w:hAnsi="Arial Armenian" w:cs="Calibri"/>
                <w:color w:val="000000"/>
                <w:sz w:val="20"/>
                <w:szCs w:val="20"/>
              </w:rPr>
            </w:pPr>
            <w:r w:rsidRPr="00520FF9">
              <w:rPr>
                <w:rFonts w:ascii="Arial Armenian" w:hAnsi="Arial Armenian" w:cs="Calibri"/>
                <w:color w:val="000000"/>
                <w:sz w:val="20"/>
                <w:szCs w:val="20"/>
              </w:rPr>
              <w:t>167</w:t>
            </w:r>
          </w:p>
        </w:tc>
        <w:tc>
          <w:tcPr>
            <w:tcW w:w="967" w:type="dxa"/>
            <w:vAlign w:val="center"/>
          </w:tcPr>
          <w:p w:rsidR="005A0D9E" w:rsidRPr="00520FF9" w:rsidRDefault="005A0D9E" w:rsidP="005A0D9E">
            <w:pPr>
              <w:jc w:val="center"/>
              <w:rPr>
                <w:rFonts w:ascii="Sylfaen" w:hAnsi="Sylfaen"/>
                <w:color w:val="000000"/>
                <w:sz w:val="16"/>
                <w:szCs w:val="16"/>
              </w:rPr>
            </w:pPr>
            <w:r w:rsidRPr="00520FF9">
              <w:rPr>
                <w:rFonts w:ascii="Sylfaen" w:hAnsi="Sylfaen" w:cs="Sylfaen"/>
                <w:color w:val="000000"/>
                <w:sz w:val="16"/>
                <w:szCs w:val="16"/>
              </w:rPr>
              <w:t>Գ. Դալար, Կոմիտասի 49</w:t>
            </w:r>
          </w:p>
        </w:tc>
        <w:tc>
          <w:tcPr>
            <w:tcW w:w="966" w:type="dxa"/>
            <w:vAlign w:val="bottom"/>
          </w:tcPr>
          <w:p w:rsidR="005A0D9E" w:rsidRPr="00520FF9" w:rsidRDefault="005A0D9E" w:rsidP="005A0D9E">
            <w:pPr>
              <w:rPr>
                <w:rFonts w:ascii="Arial Armenian" w:hAnsi="Arial Armenian" w:cs="Calibri"/>
                <w:color w:val="000000"/>
                <w:sz w:val="20"/>
                <w:szCs w:val="20"/>
              </w:rPr>
            </w:pPr>
            <w:r w:rsidRPr="00520FF9">
              <w:rPr>
                <w:rFonts w:ascii="Arial Armenian" w:hAnsi="Arial Armenian" w:cs="Calibri"/>
                <w:color w:val="000000"/>
                <w:sz w:val="20"/>
                <w:szCs w:val="20"/>
              </w:rPr>
              <w:t>167</w:t>
            </w:r>
          </w:p>
        </w:tc>
        <w:tc>
          <w:tcPr>
            <w:tcW w:w="1137" w:type="dxa"/>
          </w:tcPr>
          <w:p w:rsidR="005A0D9E" w:rsidRPr="00520FF9" w:rsidRDefault="005A0D9E" w:rsidP="005A0D9E">
            <w:pPr>
              <w:rPr>
                <w:lang w:val="hy-AM"/>
              </w:rPr>
            </w:pPr>
            <w:r w:rsidRPr="00520FF9">
              <w:rPr>
                <w:rFonts w:ascii="Sylfaen" w:hAnsi="Sylfaen"/>
                <w:sz w:val="16"/>
                <w:szCs w:val="16"/>
                <w:lang w:val="hy-AM"/>
              </w:rPr>
              <w:t>1-</w:t>
            </w:r>
            <w:r w:rsidRPr="00520FF9">
              <w:rPr>
                <w:rFonts w:ascii="Sylfaen" w:hAnsi="Sylfaen" w:cs="Sylfaen"/>
                <w:sz w:val="16"/>
                <w:szCs w:val="16"/>
                <w:lang w:val="hy-AM"/>
              </w:rPr>
              <w:t>ին</w:t>
            </w:r>
            <w:r w:rsidRPr="00520FF9">
              <w:rPr>
                <w:rFonts w:ascii="Sylfaen" w:hAnsi="Sylfaen"/>
                <w:sz w:val="16"/>
                <w:szCs w:val="16"/>
                <w:lang w:val="hy-AM"/>
              </w:rPr>
              <w:t xml:space="preserve"> </w:t>
            </w:r>
            <w:r w:rsidRPr="00520FF9">
              <w:rPr>
                <w:rFonts w:ascii="Sylfaen" w:hAnsi="Sylfaen" w:cs="Sylfaen"/>
                <w:sz w:val="16"/>
                <w:szCs w:val="16"/>
                <w:lang w:val="hy-AM"/>
              </w:rPr>
              <w:t>մատակարարումը</w:t>
            </w:r>
            <w:r w:rsidRPr="00520FF9">
              <w:rPr>
                <w:rFonts w:ascii="Sylfaen" w:hAnsi="Sylfaen"/>
                <w:sz w:val="16"/>
                <w:szCs w:val="16"/>
                <w:lang w:val="hy-AM"/>
              </w:rPr>
              <w:t xml:space="preserve"> </w:t>
            </w:r>
            <w:r w:rsidRPr="00520FF9">
              <w:rPr>
                <w:rFonts w:ascii="Sylfaen" w:hAnsi="Sylfaen" w:cs="Sylfaen"/>
                <w:sz w:val="16"/>
                <w:szCs w:val="16"/>
                <w:lang w:val="hy-AM"/>
              </w:rPr>
              <w:t>կկատարվի</w:t>
            </w:r>
            <w:r w:rsidRPr="00520FF9">
              <w:rPr>
                <w:rFonts w:ascii="Sylfaen" w:hAnsi="Sylfaen"/>
                <w:sz w:val="16"/>
                <w:szCs w:val="16"/>
                <w:lang w:val="hy-AM"/>
              </w:rPr>
              <w:t xml:space="preserve"> </w:t>
            </w:r>
            <w:r w:rsidRPr="00520FF9">
              <w:rPr>
                <w:rFonts w:ascii="Sylfaen" w:hAnsi="Sylfaen" w:cs="Sylfaen"/>
                <w:sz w:val="16"/>
                <w:szCs w:val="16"/>
                <w:lang w:val="hy-AM"/>
              </w:rPr>
              <w:t>համաձայնագրի</w:t>
            </w:r>
            <w:r w:rsidRPr="00520FF9">
              <w:rPr>
                <w:rFonts w:ascii="Sylfaen" w:hAnsi="Sylfaen"/>
                <w:sz w:val="16"/>
                <w:szCs w:val="16"/>
                <w:lang w:val="hy-AM"/>
              </w:rPr>
              <w:t xml:space="preserve"> </w:t>
            </w:r>
            <w:r w:rsidRPr="00520FF9">
              <w:rPr>
                <w:rFonts w:ascii="Sylfaen" w:hAnsi="Sylfaen" w:cs="Sylfaen"/>
                <w:sz w:val="16"/>
                <w:szCs w:val="16"/>
                <w:lang w:val="hy-AM"/>
              </w:rPr>
              <w:t>կնքման</w:t>
            </w:r>
            <w:r w:rsidRPr="00520FF9">
              <w:rPr>
                <w:rFonts w:ascii="Sylfaen" w:hAnsi="Sylfaen"/>
                <w:sz w:val="16"/>
                <w:szCs w:val="16"/>
                <w:lang w:val="hy-AM"/>
              </w:rPr>
              <w:t xml:space="preserve"> </w:t>
            </w:r>
            <w:r w:rsidRPr="00520FF9">
              <w:rPr>
                <w:rFonts w:ascii="Sylfaen" w:hAnsi="Sylfaen" w:cs="Sylfaen"/>
                <w:sz w:val="16"/>
                <w:szCs w:val="16"/>
                <w:lang w:val="hy-AM"/>
              </w:rPr>
              <w:t>պահից</w:t>
            </w:r>
            <w:r w:rsidRPr="00520FF9">
              <w:rPr>
                <w:rFonts w:ascii="Sylfaen" w:hAnsi="Sylfaen"/>
                <w:sz w:val="16"/>
                <w:szCs w:val="16"/>
                <w:lang w:val="hy-AM"/>
              </w:rPr>
              <w:t xml:space="preserve"> 21 </w:t>
            </w:r>
            <w:r w:rsidRPr="00520FF9">
              <w:rPr>
                <w:rFonts w:ascii="Sylfaen" w:hAnsi="Sylfaen" w:cs="Sylfaen"/>
                <w:sz w:val="16"/>
                <w:szCs w:val="16"/>
                <w:lang w:val="hy-AM"/>
              </w:rPr>
              <w:t>օր</w:t>
            </w:r>
            <w:r w:rsidRPr="00520FF9">
              <w:rPr>
                <w:rFonts w:ascii="Sylfaen" w:hAnsi="Sylfaen"/>
                <w:sz w:val="16"/>
                <w:szCs w:val="16"/>
                <w:lang w:val="hy-AM"/>
              </w:rPr>
              <w:t xml:space="preserve"> </w:t>
            </w:r>
            <w:r w:rsidRPr="00520FF9">
              <w:rPr>
                <w:rFonts w:ascii="Sylfaen" w:hAnsi="Sylfaen" w:cs="Sylfaen"/>
                <w:sz w:val="16"/>
                <w:szCs w:val="16"/>
                <w:lang w:val="hy-AM"/>
              </w:rPr>
              <w:t>հետո</w:t>
            </w:r>
          </w:p>
        </w:tc>
      </w:tr>
      <w:tr w:rsidR="005A0D9E" w:rsidRPr="00520FF9" w:rsidTr="005A04E7">
        <w:trPr>
          <w:trHeight w:val="246"/>
        </w:trPr>
        <w:tc>
          <w:tcPr>
            <w:tcW w:w="1170" w:type="dxa"/>
            <w:vAlign w:val="center"/>
          </w:tcPr>
          <w:p w:rsidR="005A0D9E" w:rsidRPr="00520FF9" w:rsidRDefault="005A0D9E" w:rsidP="005A0D9E">
            <w:pPr>
              <w:rPr>
                <w:rFonts w:ascii="Sylfaen" w:hAnsi="Sylfaen"/>
                <w:color w:val="000000"/>
                <w:sz w:val="16"/>
                <w:szCs w:val="16"/>
              </w:rPr>
            </w:pPr>
            <w:r w:rsidRPr="00520FF9">
              <w:rPr>
                <w:rFonts w:ascii="Sylfaen" w:hAnsi="Sylfaen"/>
                <w:color w:val="000000"/>
                <w:sz w:val="16"/>
                <w:szCs w:val="16"/>
              </w:rPr>
              <w:t>4</w:t>
            </w:r>
          </w:p>
        </w:tc>
        <w:tc>
          <w:tcPr>
            <w:tcW w:w="1440" w:type="dxa"/>
            <w:vAlign w:val="center"/>
          </w:tcPr>
          <w:p w:rsidR="005A0D9E" w:rsidRPr="00520FF9" w:rsidRDefault="005A0D9E" w:rsidP="005A0D9E">
            <w:pPr>
              <w:jc w:val="center"/>
              <w:rPr>
                <w:rFonts w:ascii="Calibri" w:hAnsi="Calibri"/>
                <w:color w:val="000000"/>
              </w:rPr>
            </w:pPr>
            <w:r w:rsidRPr="00520FF9">
              <w:rPr>
                <w:rFonts w:ascii="Calibri" w:hAnsi="Calibri"/>
                <w:color w:val="000000"/>
              </w:rPr>
              <w:t>15616000</w:t>
            </w:r>
          </w:p>
        </w:tc>
        <w:tc>
          <w:tcPr>
            <w:tcW w:w="1350" w:type="dxa"/>
            <w:vAlign w:val="center"/>
          </w:tcPr>
          <w:p w:rsidR="005A0D9E" w:rsidRPr="00520FF9" w:rsidRDefault="005A0D9E" w:rsidP="005A0D9E">
            <w:pPr>
              <w:jc w:val="center"/>
              <w:rPr>
                <w:rFonts w:ascii="Sylfaen" w:hAnsi="Sylfaen" w:cs="Sylfaen"/>
                <w:bCs/>
                <w:color w:val="000000"/>
                <w:sz w:val="20"/>
                <w:szCs w:val="20"/>
                <w:lang w:val="hy-AM"/>
              </w:rPr>
            </w:pPr>
            <w:r w:rsidRPr="00520FF9">
              <w:rPr>
                <w:rFonts w:ascii="Sylfaen" w:hAnsi="Sylfaen" w:cs="Sylfaen"/>
                <w:bCs/>
                <w:color w:val="000000"/>
                <w:sz w:val="20"/>
                <w:szCs w:val="20"/>
                <w:lang w:val="hy-AM"/>
              </w:rPr>
              <w:t>Հնդկաձավար</w:t>
            </w:r>
          </w:p>
        </w:tc>
        <w:tc>
          <w:tcPr>
            <w:tcW w:w="1537" w:type="dxa"/>
            <w:vAlign w:val="center"/>
          </w:tcPr>
          <w:p w:rsidR="005A0D9E" w:rsidRPr="00520FF9" w:rsidRDefault="005A0D9E" w:rsidP="005A0D9E">
            <w:pPr>
              <w:rPr>
                <w:rFonts w:ascii="GHEA Grapalat" w:hAnsi="GHEA Grapalat"/>
                <w:color w:val="000000"/>
                <w:sz w:val="16"/>
                <w:szCs w:val="16"/>
              </w:rPr>
            </w:pPr>
            <w:r w:rsidRPr="00520FF9">
              <w:rPr>
                <w:rFonts w:ascii="Sylfaen" w:hAnsi="Sylfaen"/>
                <w:color w:val="000000"/>
                <w:sz w:val="16"/>
                <w:szCs w:val="16"/>
              </w:rPr>
              <w:t xml:space="preserve">ՀՀ կամ </w:t>
            </w:r>
            <w:r w:rsidRPr="00520FF9">
              <w:rPr>
                <w:rFonts w:ascii="Sylfaen" w:hAnsi="Sylfaen"/>
                <w:color w:val="000000"/>
                <w:sz w:val="16"/>
                <w:szCs w:val="16"/>
                <w:lang w:val="ru-RU"/>
              </w:rPr>
              <w:t>համարժեք</w:t>
            </w:r>
          </w:p>
        </w:tc>
        <w:tc>
          <w:tcPr>
            <w:tcW w:w="3413" w:type="dxa"/>
            <w:vAlign w:val="center"/>
          </w:tcPr>
          <w:p w:rsidR="005A0D9E" w:rsidRPr="00520FF9" w:rsidRDefault="005A0D9E" w:rsidP="005A0D9E">
            <w:pPr>
              <w:rPr>
                <w:rFonts w:ascii="Sylfaen" w:hAnsi="Sylfaen" w:cs="Sylfaen"/>
                <w:bCs/>
                <w:color w:val="000000"/>
                <w:sz w:val="16"/>
                <w:szCs w:val="16"/>
                <w:lang w:val="hy-AM"/>
              </w:rPr>
            </w:pPr>
            <w:r w:rsidRPr="00520FF9">
              <w:rPr>
                <w:rFonts w:ascii="Sylfaen" w:hAnsi="Sylfaen" w:cs="Sylfaen"/>
                <w:color w:val="000000"/>
                <w:sz w:val="16"/>
                <w:szCs w:val="16"/>
                <w:lang w:val="hy-AM"/>
              </w:rPr>
              <w:t>Հնդկաձավար</w:t>
            </w:r>
            <w:r w:rsidRPr="00520FF9">
              <w:rPr>
                <w:color w:val="000000"/>
                <w:sz w:val="16"/>
                <w:szCs w:val="16"/>
                <w:lang w:val="hy-AM"/>
              </w:rPr>
              <w:t xml:space="preserve"> I </w:t>
            </w:r>
            <w:r w:rsidRPr="00520FF9">
              <w:rPr>
                <w:rFonts w:ascii="Sylfaen" w:hAnsi="Sylfaen" w:cs="Sylfaen"/>
                <w:color w:val="000000"/>
                <w:sz w:val="16"/>
                <w:szCs w:val="16"/>
                <w:lang w:val="hy-AM"/>
              </w:rPr>
              <w:t>տեսակի</w:t>
            </w:r>
            <w:r w:rsidRPr="00520FF9">
              <w:rPr>
                <w:color w:val="000000"/>
                <w:sz w:val="16"/>
                <w:szCs w:val="16"/>
                <w:lang w:val="hy-AM"/>
              </w:rPr>
              <w:t xml:space="preserve">, </w:t>
            </w:r>
            <w:r w:rsidRPr="00520FF9">
              <w:rPr>
                <w:rFonts w:ascii="Sylfaen" w:hAnsi="Sylfaen" w:cs="Sylfaen"/>
                <w:color w:val="000000"/>
                <w:sz w:val="16"/>
                <w:szCs w:val="16"/>
                <w:lang w:val="hy-AM"/>
              </w:rPr>
              <w:t>խոնավությունը՝</w:t>
            </w:r>
            <w:r w:rsidRPr="00520FF9">
              <w:rPr>
                <w:color w:val="000000"/>
                <w:sz w:val="16"/>
                <w:szCs w:val="16"/>
                <w:lang w:val="hy-AM"/>
              </w:rPr>
              <w:t xml:space="preserve"> 14.0 %-</w:t>
            </w:r>
            <w:r w:rsidRPr="00520FF9">
              <w:rPr>
                <w:rFonts w:ascii="Sylfaen" w:hAnsi="Sylfaen" w:cs="Sylfaen"/>
                <w:color w:val="000000"/>
                <w:sz w:val="16"/>
                <w:szCs w:val="16"/>
                <w:lang w:val="hy-AM"/>
              </w:rPr>
              <w:t>ից ոչ ավելի</w:t>
            </w:r>
            <w:r w:rsidRPr="00520FF9">
              <w:rPr>
                <w:color w:val="000000"/>
                <w:sz w:val="16"/>
                <w:szCs w:val="16"/>
                <w:lang w:val="hy-AM"/>
              </w:rPr>
              <w:t xml:space="preserve">, </w:t>
            </w:r>
            <w:r w:rsidRPr="00520FF9">
              <w:rPr>
                <w:rFonts w:ascii="Sylfaen" w:hAnsi="Sylfaen" w:cs="Sylfaen"/>
                <w:color w:val="000000"/>
                <w:sz w:val="16"/>
                <w:szCs w:val="16"/>
                <w:lang w:val="hy-AM"/>
              </w:rPr>
              <w:t>հատիկները՝</w:t>
            </w:r>
            <w:r w:rsidRPr="00520FF9">
              <w:rPr>
                <w:color w:val="000000"/>
                <w:sz w:val="16"/>
                <w:szCs w:val="16"/>
                <w:lang w:val="hy-AM"/>
              </w:rPr>
              <w:t xml:space="preserve"> 97.5 %-</w:t>
            </w:r>
            <w:r w:rsidRPr="00520FF9">
              <w:rPr>
                <w:rFonts w:ascii="Sylfaen" w:hAnsi="Sylfaen" w:cs="Sylfaen"/>
                <w:color w:val="000000"/>
                <w:sz w:val="16"/>
                <w:szCs w:val="16"/>
                <w:lang w:val="hy-AM"/>
              </w:rPr>
              <w:t>ից ոչ պակաս</w:t>
            </w:r>
            <w:r w:rsidRPr="00520FF9">
              <w:rPr>
                <w:color w:val="000000"/>
                <w:sz w:val="16"/>
                <w:szCs w:val="16"/>
                <w:lang w:val="hy-AM"/>
              </w:rPr>
              <w:t xml:space="preserve">, </w:t>
            </w:r>
            <w:r w:rsidRPr="00520FF9">
              <w:rPr>
                <w:rFonts w:ascii="Sylfaen" w:hAnsi="Sylfaen" w:cs="Sylfaen"/>
                <w:color w:val="000000"/>
                <w:sz w:val="16"/>
                <w:szCs w:val="16"/>
                <w:lang w:val="hy-AM"/>
              </w:rPr>
              <w:t>գործարանային պարկերով</w:t>
            </w:r>
            <w:r w:rsidRPr="00520FF9">
              <w:rPr>
                <w:color w:val="000000"/>
                <w:sz w:val="16"/>
                <w:szCs w:val="16"/>
                <w:lang w:val="hy-AM"/>
              </w:rPr>
              <w:t xml:space="preserve">, </w:t>
            </w:r>
            <w:r w:rsidRPr="00520FF9">
              <w:rPr>
                <w:rFonts w:ascii="Sylfaen" w:hAnsi="Sylfaen" w:cs="Sylfaen"/>
                <w:color w:val="000000"/>
                <w:sz w:val="16"/>
                <w:szCs w:val="16"/>
                <w:lang w:val="hy-AM"/>
              </w:rPr>
              <w:lastRenderedPageBreak/>
              <w:t>ԳՕՍՏ</w:t>
            </w:r>
            <w:r w:rsidRPr="00520FF9">
              <w:rPr>
                <w:color w:val="000000"/>
                <w:sz w:val="16"/>
                <w:szCs w:val="16"/>
                <w:lang w:val="hy-AM"/>
              </w:rPr>
              <w:t xml:space="preserve"> 5550-74: </w:t>
            </w:r>
            <w:r w:rsidRPr="00520FF9">
              <w:rPr>
                <w:rFonts w:ascii="Sylfaen" w:hAnsi="Sylfaen" w:cs="Sylfaen"/>
                <w:color w:val="000000"/>
                <w:sz w:val="16"/>
                <w:szCs w:val="16"/>
                <w:lang w:val="hy-AM"/>
              </w:rPr>
              <w:t>Անվտանգությունն ըստ</w:t>
            </w:r>
            <w:r w:rsidRPr="00520FF9">
              <w:rPr>
                <w:color w:val="000000"/>
                <w:sz w:val="16"/>
                <w:szCs w:val="16"/>
                <w:lang w:val="hy-AM"/>
              </w:rPr>
              <w:t xml:space="preserve"> N 2-III-4.9-01-2010 </w:t>
            </w:r>
            <w:r w:rsidRPr="00520FF9">
              <w:rPr>
                <w:rFonts w:ascii="Sylfaen" w:hAnsi="Sylfaen" w:cs="Sylfaen"/>
                <w:color w:val="000000"/>
                <w:sz w:val="16"/>
                <w:szCs w:val="16"/>
                <w:lang w:val="hy-AM"/>
              </w:rPr>
              <w:t xml:space="preserve">հիգիենիկ նորմատիվների և </w:t>
            </w:r>
            <w:r w:rsidRPr="00520FF9">
              <w:rPr>
                <w:color w:val="000000"/>
                <w:sz w:val="16"/>
                <w:szCs w:val="16"/>
                <w:lang w:val="hy-AM"/>
              </w:rPr>
              <w:t>&lt;&lt;</w:t>
            </w:r>
            <w:r w:rsidRPr="00520FF9">
              <w:rPr>
                <w:rFonts w:ascii="Sylfaen" w:hAnsi="Sylfaen" w:cs="Sylfaen"/>
                <w:color w:val="000000"/>
                <w:sz w:val="16"/>
                <w:szCs w:val="16"/>
                <w:lang w:val="hy-AM"/>
              </w:rPr>
              <w:t>Սննդամթերքի անվտանգության մասին</w:t>
            </w:r>
            <w:r w:rsidRPr="00520FF9">
              <w:rPr>
                <w:color w:val="000000"/>
                <w:sz w:val="16"/>
                <w:szCs w:val="16"/>
                <w:lang w:val="hy-AM"/>
              </w:rPr>
              <w:t xml:space="preserve">&gt;&gt; </w:t>
            </w:r>
            <w:r w:rsidRPr="00520FF9">
              <w:rPr>
                <w:rFonts w:ascii="Sylfaen" w:hAnsi="Sylfaen" w:cs="Sylfaen"/>
                <w:color w:val="000000"/>
                <w:sz w:val="16"/>
                <w:szCs w:val="16"/>
                <w:lang w:val="hy-AM"/>
              </w:rPr>
              <w:t>ՀՀօրենքի</w:t>
            </w:r>
            <w:r w:rsidRPr="00520FF9">
              <w:rPr>
                <w:color w:val="000000"/>
                <w:sz w:val="16"/>
                <w:szCs w:val="16"/>
                <w:lang w:val="hy-AM"/>
              </w:rPr>
              <w:t xml:space="preserve"> 9-</w:t>
            </w:r>
            <w:r w:rsidRPr="00520FF9">
              <w:rPr>
                <w:rFonts w:ascii="Sylfaen" w:hAnsi="Sylfaen" w:cs="Sylfaen"/>
                <w:color w:val="000000"/>
                <w:sz w:val="16"/>
                <w:szCs w:val="16"/>
                <w:lang w:val="hy-AM"/>
              </w:rPr>
              <w:t>րդհոդվածի</w:t>
            </w:r>
          </w:p>
        </w:tc>
        <w:tc>
          <w:tcPr>
            <w:tcW w:w="659" w:type="dxa"/>
            <w:vAlign w:val="center"/>
          </w:tcPr>
          <w:p w:rsidR="005A0D9E" w:rsidRPr="00520FF9" w:rsidRDefault="005A0D9E" w:rsidP="005A0D9E">
            <w:pPr>
              <w:rPr>
                <w:rFonts w:ascii="GHEA Grapalat" w:hAnsi="GHEA Grapalat"/>
                <w:color w:val="000000"/>
                <w:sz w:val="16"/>
                <w:szCs w:val="16"/>
                <w:lang w:val="ru-RU"/>
              </w:rPr>
            </w:pPr>
            <w:r w:rsidRPr="00520FF9">
              <w:rPr>
                <w:rFonts w:ascii="GHEA Grapalat" w:hAnsi="GHEA Grapalat"/>
                <w:color w:val="000000"/>
                <w:sz w:val="16"/>
                <w:szCs w:val="16"/>
                <w:lang w:val="ru-RU"/>
              </w:rPr>
              <w:lastRenderedPageBreak/>
              <w:t>կգ</w:t>
            </w:r>
          </w:p>
        </w:tc>
        <w:tc>
          <w:tcPr>
            <w:tcW w:w="848" w:type="dxa"/>
            <w:vAlign w:val="center"/>
          </w:tcPr>
          <w:p w:rsidR="005A0D9E" w:rsidRPr="00520FF9" w:rsidRDefault="005A0D9E" w:rsidP="005A0D9E">
            <w:pPr>
              <w:rPr>
                <w:rFonts w:ascii="GHEA Grapalat" w:hAnsi="GHEA Grapalat"/>
                <w:color w:val="000000"/>
                <w:sz w:val="16"/>
                <w:szCs w:val="16"/>
              </w:rPr>
            </w:pPr>
          </w:p>
        </w:tc>
        <w:tc>
          <w:tcPr>
            <w:tcW w:w="1013" w:type="dxa"/>
            <w:vAlign w:val="center"/>
          </w:tcPr>
          <w:p w:rsidR="005A0D9E" w:rsidRPr="00520FF9" w:rsidRDefault="005A0D9E" w:rsidP="005A0D9E">
            <w:pPr>
              <w:rPr>
                <w:rFonts w:ascii="GHEA Grapalat" w:hAnsi="GHEA Grapalat"/>
                <w:color w:val="000000"/>
                <w:sz w:val="16"/>
                <w:szCs w:val="16"/>
              </w:rPr>
            </w:pPr>
          </w:p>
        </w:tc>
        <w:tc>
          <w:tcPr>
            <w:tcW w:w="1103" w:type="dxa"/>
            <w:vAlign w:val="bottom"/>
          </w:tcPr>
          <w:p w:rsidR="005A0D9E" w:rsidRPr="00520FF9" w:rsidRDefault="005A0D9E" w:rsidP="005A0D9E">
            <w:pPr>
              <w:rPr>
                <w:rFonts w:ascii="Arial Armenian" w:hAnsi="Arial Armenian" w:cs="Calibri"/>
                <w:color w:val="000000"/>
                <w:sz w:val="20"/>
                <w:szCs w:val="20"/>
              </w:rPr>
            </w:pPr>
            <w:r w:rsidRPr="00520FF9">
              <w:rPr>
                <w:rFonts w:ascii="Arial Armenian" w:hAnsi="Arial Armenian" w:cs="Calibri"/>
                <w:color w:val="000000"/>
                <w:sz w:val="20"/>
                <w:szCs w:val="20"/>
              </w:rPr>
              <w:t>213</w:t>
            </w:r>
          </w:p>
        </w:tc>
        <w:tc>
          <w:tcPr>
            <w:tcW w:w="967" w:type="dxa"/>
            <w:vAlign w:val="center"/>
          </w:tcPr>
          <w:p w:rsidR="005A0D9E" w:rsidRPr="00520FF9" w:rsidRDefault="005A0D9E" w:rsidP="005A0D9E">
            <w:pPr>
              <w:jc w:val="center"/>
              <w:rPr>
                <w:rFonts w:ascii="GHEA Grapalat" w:hAnsi="GHEA Grapalat"/>
                <w:color w:val="000000"/>
                <w:sz w:val="16"/>
                <w:szCs w:val="16"/>
              </w:rPr>
            </w:pPr>
            <w:r w:rsidRPr="00520FF9">
              <w:rPr>
                <w:rFonts w:ascii="Sylfaen" w:hAnsi="Sylfaen" w:cs="Sylfaen"/>
                <w:color w:val="000000"/>
                <w:sz w:val="16"/>
                <w:szCs w:val="16"/>
              </w:rPr>
              <w:t xml:space="preserve">Գ. Դալար, </w:t>
            </w:r>
            <w:r w:rsidRPr="00520FF9">
              <w:rPr>
                <w:rFonts w:ascii="Sylfaen" w:hAnsi="Sylfaen" w:cs="Sylfaen"/>
                <w:color w:val="000000"/>
                <w:sz w:val="16"/>
                <w:szCs w:val="16"/>
              </w:rPr>
              <w:lastRenderedPageBreak/>
              <w:t>Կոմիտասի 49</w:t>
            </w:r>
          </w:p>
        </w:tc>
        <w:tc>
          <w:tcPr>
            <w:tcW w:w="966" w:type="dxa"/>
            <w:vAlign w:val="bottom"/>
          </w:tcPr>
          <w:p w:rsidR="005A0D9E" w:rsidRPr="00520FF9" w:rsidRDefault="005A0D9E" w:rsidP="005A0D9E">
            <w:pPr>
              <w:rPr>
                <w:rFonts w:ascii="Arial Armenian" w:hAnsi="Arial Armenian" w:cs="Calibri"/>
                <w:color w:val="000000"/>
                <w:sz w:val="20"/>
                <w:szCs w:val="20"/>
              </w:rPr>
            </w:pPr>
            <w:r w:rsidRPr="00520FF9">
              <w:rPr>
                <w:rFonts w:ascii="Arial Armenian" w:hAnsi="Arial Armenian" w:cs="Calibri"/>
                <w:color w:val="000000"/>
                <w:sz w:val="20"/>
                <w:szCs w:val="20"/>
              </w:rPr>
              <w:lastRenderedPageBreak/>
              <w:t>213</w:t>
            </w:r>
          </w:p>
        </w:tc>
        <w:tc>
          <w:tcPr>
            <w:tcW w:w="1137" w:type="dxa"/>
          </w:tcPr>
          <w:p w:rsidR="005A0D9E" w:rsidRPr="00520FF9" w:rsidRDefault="005A0D9E" w:rsidP="005A0D9E">
            <w:pPr>
              <w:rPr>
                <w:lang w:val="hy-AM"/>
              </w:rPr>
            </w:pPr>
            <w:r w:rsidRPr="00520FF9">
              <w:rPr>
                <w:rFonts w:ascii="Sylfaen" w:hAnsi="Sylfaen"/>
                <w:sz w:val="16"/>
                <w:szCs w:val="16"/>
                <w:lang w:val="hy-AM"/>
              </w:rPr>
              <w:t>1-</w:t>
            </w:r>
            <w:r w:rsidRPr="00520FF9">
              <w:rPr>
                <w:rFonts w:ascii="Sylfaen" w:hAnsi="Sylfaen" w:cs="Sylfaen"/>
                <w:sz w:val="16"/>
                <w:szCs w:val="16"/>
                <w:lang w:val="hy-AM"/>
              </w:rPr>
              <w:t>ին</w:t>
            </w:r>
            <w:r w:rsidRPr="00520FF9">
              <w:rPr>
                <w:rFonts w:ascii="Sylfaen" w:hAnsi="Sylfaen"/>
                <w:sz w:val="16"/>
                <w:szCs w:val="16"/>
                <w:lang w:val="hy-AM"/>
              </w:rPr>
              <w:t xml:space="preserve"> </w:t>
            </w:r>
            <w:r w:rsidRPr="00520FF9">
              <w:rPr>
                <w:rFonts w:ascii="Sylfaen" w:hAnsi="Sylfaen" w:cs="Sylfaen"/>
                <w:sz w:val="16"/>
                <w:szCs w:val="16"/>
                <w:lang w:val="hy-AM"/>
              </w:rPr>
              <w:t>մատակարարումը</w:t>
            </w:r>
            <w:r w:rsidRPr="00520FF9">
              <w:rPr>
                <w:rFonts w:ascii="Sylfaen" w:hAnsi="Sylfaen"/>
                <w:sz w:val="16"/>
                <w:szCs w:val="16"/>
                <w:lang w:val="hy-AM"/>
              </w:rPr>
              <w:t xml:space="preserve"> </w:t>
            </w:r>
            <w:r w:rsidRPr="00520FF9">
              <w:rPr>
                <w:rFonts w:ascii="Sylfaen" w:hAnsi="Sylfaen" w:cs="Sylfaen"/>
                <w:sz w:val="16"/>
                <w:szCs w:val="16"/>
                <w:lang w:val="hy-AM"/>
              </w:rPr>
              <w:lastRenderedPageBreak/>
              <w:t>կկատարվի</w:t>
            </w:r>
            <w:r w:rsidRPr="00520FF9">
              <w:rPr>
                <w:rFonts w:ascii="Sylfaen" w:hAnsi="Sylfaen"/>
                <w:sz w:val="16"/>
                <w:szCs w:val="16"/>
                <w:lang w:val="hy-AM"/>
              </w:rPr>
              <w:t xml:space="preserve"> </w:t>
            </w:r>
            <w:r w:rsidRPr="00520FF9">
              <w:rPr>
                <w:rFonts w:ascii="Sylfaen" w:hAnsi="Sylfaen" w:cs="Sylfaen"/>
                <w:sz w:val="16"/>
                <w:szCs w:val="16"/>
                <w:lang w:val="hy-AM"/>
              </w:rPr>
              <w:t>համաձայնագրի</w:t>
            </w:r>
            <w:r w:rsidRPr="00520FF9">
              <w:rPr>
                <w:rFonts w:ascii="Sylfaen" w:hAnsi="Sylfaen"/>
                <w:sz w:val="16"/>
                <w:szCs w:val="16"/>
                <w:lang w:val="hy-AM"/>
              </w:rPr>
              <w:t xml:space="preserve"> </w:t>
            </w:r>
            <w:r w:rsidRPr="00520FF9">
              <w:rPr>
                <w:rFonts w:ascii="Sylfaen" w:hAnsi="Sylfaen" w:cs="Sylfaen"/>
                <w:sz w:val="16"/>
                <w:szCs w:val="16"/>
                <w:lang w:val="hy-AM"/>
              </w:rPr>
              <w:t>կնքման</w:t>
            </w:r>
            <w:r w:rsidRPr="00520FF9">
              <w:rPr>
                <w:rFonts w:ascii="Sylfaen" w:hAnsi="Sylfaen"/>
                <w:sz w:val="16"/>
                <w:szCs w:val="16"/>
                <w:lang w:val="hy-AM"/>
              </w:rPr>
              <w:t xml:space="preserve"> </w:t>
            </w:r>
            <w:r w:rsidRPr="00520FF9">
              <w:rPr>
                <w:rFonts w:ascii="Sylfaen" w:hAnsi="Sylfaen" w:cs="Sylfaen"/>
                <w:sz w:val="16"/>
                <w:szCs w:val="16"/>
                <w:lang w:val="hy-AM"/>
              </w:rPr>
              <w:t>պահից</w:t>
            </w:r>
            <w:r w:rsidRPr="00520FF9">
              <w:rPr>
                <w:rFonts w:ascii="Sylfaen" w:hAnsi="Sylfaen"/>
                <w:sz w:val="16"/>
                <w:szCs w:val="16"/>
                <w:lang w:val="hy-AM"/>
              </w:rPr>
              <w:t xml:space="preserve"> 21 </w:t>
            </w:r>
            <w:r w:rsidRPr="00520FF9">
              <w:rPr>
                <w:rFonts w:ascii="Sylfaen" w:hAnsi="Sylfaen" w:cs="Sylfaen"/>
                <w:sz w:val="16"/>
                <w:szCs w:val="16"/>
                <w:lang w:val="hy-AM"/>
              </w:rPr>
              <w:t>օր</w:t>
            </w:r>
            <w:r w:rsidRPr="00520FF9">
              <w:rPr>
                <w:rFonts w:ascii="Sylfaen" w:hAnsi="Sylfaen"/>
                <w:sz w:val="16"/>
                <w:szCs w:val="16"/>
                <w:lang w:val="hy-AM"/>
              </w:rPr>
              <w:t xml:space="preserve"> </w:t>
            </w:r>
            <w:r w:rsidRPr="00520FF9">
              <w:rPr>
                <w:rFonts w:ascii="Sylfaen" w:hAnsi="Sylfaen" w:cs="Sylfaen"/>
                <w:sz w:val="16"/>
                <w:szCs w:val="16"/>
                <w:lang w:val="hy-AM"/>
              </w:rPr>
              <w:t>հետո</w:t>
            </w:r>
          </w:p>
        </w:tc>
      </w:tr>
      <w:tr w:rsidR="005A0D9E" w:rsidRPr="00520FF9" w:rsidTr="005A04E7">
        <w:trPr>
          <w:trHeight w:val="246"/>
        </w:trPr>
        <w:tc>
          <w:tcPr>
            <w:tcW w:w="1170" w:type="dxa"/>
            <w:vAlign w:val="center"/>
          </w:tcPr>
          <w:p w:rsidR="005A0D9E" w:rsidRPr="00520FF9" w:rsidRDefault="005A0D9E" w:rsidP="005A0D9E">
            <w:pPr>
              <w:rPr>
                <w:rFonts w:ascii="Sylfaen" w:hAnsi="Sylfaen"/>
                <w:color w:val="000000"/>
                <w:sz w:val="16"/>
                <w:szCs w:val="16"/>
              </w:rPr>
            </w:pPr>
            <w:r w:rsidRPr="00520FF9">
              <w:rPr>
                <w:rFonts w:ascii="Sylfaen" w:hAnsi="Sylfaen"/>
                <w:color w:val="000000"/>
                <w:sz w:val="16"/>
                <w:szCs w:val="16"/>
              </w:rPr>
              <w:lastRenderedPageBreak/>
              <w:t>5</w:t>
            </w:r>
          </w:p>
        </w:tc>
        <w:tc>
          <w:tcPr>
            <w:tcW w:w="1440" w:type="dxa"/>
            <w:vAlign w:val="center"/>
          </w:tcPr>
          <w:p w:rsidR="005A0D9E" w:rsidRPr="00520FF9" w:rsidRDefault="005A0D9E" w:rsidP="005A0D9E">
            <w:pPr>
              <w:jc w:val="center"/>
              <w:rPr>
                <w:rFonts w:ascii="Calibri" w:hAnsi="Calibri"/>
                <w:color w:val="000000"/>
              </w:rPr>
            </w:pPr>
            <w:r w:rsidRPr="00520FF9">
              <w:rPr>
                <w:rFonts w:ascii="Calibri" w:hAnsi="Calibri"/>
                <w:color w:val="000000"/>
              </w:rPr>
              <w:t>15331153</w:t>
            </w:r>
          </w:p>
        </w:tc>
        <w:tc>
          <w:tcPr>
            <w:tcW w:w="1350" w:type="dxa"/>
            <w:vAlign w:val="center"/>
          </w:tcPr>
          <w:p w:rsidR="005A0D9E" w:rsidRPr="00520FF9" w:rsidRDefault="005A0D9E" w:rsidP="005A0D9E">
            <w:pPr>
              <w:jc w:val="center"/>
              <w:rPr>
                <w:rFonts w:ascii="Sylfaen" w:hAnsi="Sylfaen" w:cs="Sylfaen"/>
                <w:bCs/>
                <w:color w:val="000000"/>
                <w:sz w:val="20"/>
                <w:szCs w:val="20"/>
                <w:lang w:val="hy-AM"/>
              </w:rPr>
            </w:pPr>
            <w:r w:rsidRPr="00520FF9">
              <w:rPr>
                <w:rFonts w:ascii="Sylfaen" w:hAnsi="Sylfaen" w:cs="Sylfaen"/>
                <w:bCs/>
                <w:color w:val="000000"/>
                <w:sz w:val="20"/>
                <w:szCs w:val="20"/>
                <w:lang w:val="hy-AM"/>
              </w:rPr>
              <w:t>Ոսպ</w:t>
            </w:r>
          </w:p>
        </w:tc>
        <w:tc>
          <w:tcPr>
            <w:tcW w:w="1537" w:type="dxa"/>
            <w:vAlign w:val="center"/>
          </w:tcPr>
          <w:p w:rsidR="005A0D9E" w:rsidRPr="00520FF9" w:rsidRDefault="005A0D9E" w:rsidP="005A0D9E">
            <w:pPr>
              <w:rPr>
                <w:rFonts w:ascii="GHEA Grapalat" w:hAnsi="GHEA Grapalat"/>
                <w:color w:val="000000"/>
                <w:sz w:val="16"/>
                <w:szCs w:val="16"/>
              </w:rPr>
            </w:pPr>
            <w:r w:rsidRPr="00520FF9">
              <w:rPr>
                <w:rFonts w:ascii="Sylfaen" w:hAnsi="Sylfaen"/>
                <w:color w:val="000000"/>
                <w:sz w:val="16"/>
                <w:szCs w:val="16"/>
              </w:rPr>
              <w:t xml:space="preserve">ՀՀ կամ </w:t>
            </w:r>
            <w:r w:rsidRPr="00520FF9">
              <w:rPr>
                <w:rFonts w:ascii="Sylfaen" w:hAnsi="Sylfaen"/>
                <w:color w:val="000000"/>
                <w:sz w:val="16"/>
                <w:szCs w:val="16"/>
                <w:lang w:val="ru-RU"/>
              </w:rPr>
              <w:t>համարժեք</w:t>
            </w:r>
          </w:p>
        </w:tc>
        <w:tc>
          <w:tcPr>
            <w:tcW w:w="3413" w:type="dxa"/>
            <w:vAlign w:val="center"/>
          </w:tcPr>
          <w:p w:rsidR="005A0D9E" w:rsidRPr="00520FF9" w:rsidRDefault="005A0D9E" w:rsidP="005A0D9E">
            <w:pPr>
              <w:rPr>
                <w:rFonts w:ascii="Sylfaen" w:hAnsi="Sylfaen" w:cs="Sylfaen"/>
                <w:bCs/>
                <w:color w:val="000000"/>
                <w:sz w:val="16"/>
                <w:szCs w:val="16"/>
                <w:lang w:val="hy-AM"/>
              </w:rPr>
            </w:pPr>
            <w:r w:rsidRPr="00520FF9">
              <w:rPr>
                <w:rFonts w:ascii="Sylfaen" w:hAnsi="Sylfaen" w:cs="Sylfaen"/>
                <w:color w:val="000000"/>
                <w:sz w:val="16"/>
                <w:szCs w:val="16"/>
                <w:lang w:val="hy-AM"/>
              </w:rPr>
              <w:t>Մաքուր</w:t>
            </w:r>
            <w:r w:rsidRPr="00520FF9">
              <w:rPr>
                <w:color w:val="000000"/>
                <w:sz w:val="16"/>
                <w:szCs w:val="16"/>
                <w:lang w:val="hy-AM"/>
              </w:rPr>
              <w:t xml:space="preserve">, </w:t>
            </w:r>
            <w:r w:rsidRPr="00520FF9">
              <w:rPr>
                <w:rFonts w:ascii="Sylfaen" w:hAnsi="Sylfaen" w:cs="Sylfaen"/>
                <w:color w:val="000000"/>
                <w:sz w:val="16"/>
                <w:szCs w:val="16"/>
                <w:lang w:val="hy-AM"/>
              </w:rPr>
              <w:t>չոր՝խոնավությունը</w:t>
            </w:r>
            <w:r w:rsidRPr="00520FF9">
              <w:rPr>
                <w:color w:val="000000"/>
                <w:sz w:val="16"/>
                <w:szCs w:val="16"/>
                <w:lang w:val="hy-AM"/>
              </w:rPr>
              <w:t xml:space="preserve"> 14 %-</w:t>
            </w:r>
            <w:r w:rsidRPr="00520FF9">
              <w:rPr>
                <w:rFonts w:ascii="Sylfaen" w:hAnsi="Sylfaen" w:cs="Sylfaen"/>
                <w:color w:val="000000"/>
                <w:sz w:val="16"/>
                <w:szCs w:val="16"/>
                <w:lang w:val="hy-AM"/>
              </w:rPr>
              <w:t>ից ոչ ավելի</w:t>
            </w:r>
            <w:r w:rsidRPr="00520FF9">
              <w:rPr>
                <w:color w:val="000000"/>
                <w:sz w:val="16"/>
                <w:szCs w:val="16"/>
                <w:lang w:val="hy-AM"/>
              </w:rPr>
              <w:t xml:space="preserve">, </w:t>
            </w:r>
            <w:r w:rsidRPr="00520FF9">
              <w:rPr>
                <w:rFonts w:ascii="Sylfaen" w:hAnsi="Sylfaen" w:cs="Sylfaen"/>
                <w:color w:val="000000"/>
                <w:sz w:val="16"/>
                <w:szCs w:val="16"/>
                <w:lang w:val="hy-AM"/>
              </w:rPr>
              <w:t>միջին չորությունը՝</w:t>
            </w:r>
            <w:r w:rsidRPr="00520FF9">
              <w:rPr>
                <w:color w:val="000000"/>
                <w:sz w:val="16"/>
                <w:szCs w:val="16"/>
                <w:lang w:val="hy-AM"/>
              </w:rPr>
              <w:t xml:space="preserve"> 14.0-17.0 % </w:t>
            </w:r>
            <w:r w:rsidRPr="00520FF9">
              <w:rPr>
                <w:rFonts w:ascii="Sylfaen" w:hAnsi="Sylfaen" w:cs="Sylfaen"/>
                <w:color w:val="000000"/>
                <w:sz w:val="16"/>
                <w:szCs w:val="16"/>
                <w:lang w:val="hy-AM"/>
              </w:rPr>
              <w:t>ոչ ավելի</w:t>
            </w:r>
            <w:r w:rsidRPr="00520FF9">
              <w:rPr>
                <w:color w:val="000000"/>
                <w:sz w:val="16"/>
                <w:szCs w:val="16"/>
                <w:lang w:val="hy-AM"/>
              </w:rPr>
              <w:t xml:space="preserve">, </w:t>
            </w:r>
            <w:r w:rsidRPr="00520FF9">
              <w:rPr>
                <w:rFonts w:ascii="Sylfaen" w:hAnsi="Sylfaen" w:cs="Sylfaen"/>
                <w:color w:val="000000"/>
                <w:sz w:val="16"/>
                <w:szCs w:val="16"/>
                <w:lang w:val="hy-AM"/>
              </w:rPr>
              <w:t>ԳՕՍՏ</w:t>
            </w:r>
            <w:r w:rsidRPr="00520FF9">
              <w:rPr>
                <w:color w:val="000000"/>
                <w:sz w:val="16"/>
                <w:szCs w:val="16"/>
                <w:lang w:val="hy-AM"/>
              </w:rPr>
              <w:t xml:space="preserve"> 7066-77: </w:t>
            </w:r>
            <w:r w:rsidRPr="00520FF9">
              <w:rPr>
                <w:rFonts w:ascii="Sylfaen" w:hAnsi="Sylfaen" w:cs="Sylfaen"/>
                <w:color w:val="000000"/>
                <w:sz w:val="16"/>
                <w:szCs w:val="16"/>
                <w:lang w:val="hy-AM"/>
              </w:rPr>
              <w:t>Անվտանգությունն ըստ</w:t>
            </w:r>
            <w:r w:rsidRPr="00520FF9">
              <w:rPr>
                <w:color w:val="000000"/>
                <w:sz w:val="16"/>
                <w:szCs w:val="16"/>
                <w:lang w:val="hy-AM"/>
              </w:rPr>
              <w:t xml:space="preserve"> N 2-III-4.9-01-2010 </w:t>
            </w:r>
            <w:r w:rsidRPr="00520FF9">
              <w:rPr>
                <w:rFonts w:ascii="Sylfaen" w:hAnsi="Sylfaen" w:cs="Sylfaen"/>
                <w:color w:val="000000"/>
                <w:sz w:val="16"/>
                <w:szCs w:val="16"/>
                <w:lang w:val="hy-AM"/>
              </w:rPr>
              <w:t xml:space="preserve">հիգիենիկ նորմատիվների և </w:t>
            </w:r>
            <w:r w:rsidRPr="00520FF9">
              <w:rPr>
                <w:color w:val="000000"/>
                <w:sz w:val="16"/>
                <w:szCs w:val="16"/>
                <w:lang w:val="hy-AM"/>
              </w:rPr>
              <w:t>&lt;&lt;</w:t>
            </w:r>
            <w:r w:rsidRPr="00520FF9">
              <w:rPr>
                <w:rFonts w:ascii="Sylfaen" w:hAnsi="Sylfaen" w:cs="Sylfaen"/>
                <w:color w:val="000000"/>
                <w:sz w:val="16"/>
                <w:szCs w:val="16"/>
                <w:lang w:val="hy-AM"/>
              </w:rPr>
              <w:t>Սննդամթերքի անվտանգության մասին</w:t>
            </w:r>
            <w:r w:rsidRPr="00520FF9">
              <w:rPr>
                <w:color w:val="000000"/>
                <w:sz w:val="16"/>
                <w:szCs w:val="16"/>
                <w:lang w:val="hy-AM"/>
              </w:rPr>
              <w:t xml:space="preserve">&gt;&gt; </w:t>
            </w:r>
            <w:r w:rsidRPr="00520FF9">
              <w:rPr>
                <w:rFonts w:ascii="Sylfaen" w:hAnsi="Sylfaen" w:cs="Sylfaen"/>
                <w:color w:val="000000"/>
                <w:sz w:val="16"/>
                <w:szCs w:val="16"/>
                <w:lang w:val="hy-AM"/>
              </w:rPr>
              <w:t>ՀՀօրենքի</w:t>
            </w:r>
            <w:r w:rsidRPr="00520FF9">
              <w:rPr>
                <w:color w:val="000000"/>
                <w:sz w:val="16"/>
                <w:szCs w:val="16"/>
                <w:lang w:val="hy-AM"/>
              </w:rPr>
              <w:t xml:space="preserve"> 9-</w:t>
            </w:r>
            <w:r w:rsidRPr="00520FF9">
              <w:rPr>
                <w:rFonts w:ascii="Sylfaen" w:hAnsi="Sylfaen" w:cs="Sylfaen"/>
                <w:color w:val="000000"/>
                <w:sz w:val="16"/>
                <w:szCs w:val="16"/>
                <w:lang w:val="hy-AM"/>
              </w:rPr>
              <w:t>րդ հոդվածի</w:t>
            </w:r>
          </w:p>
        </w:tc>
        <w:tc>
          <w:tcPr>
            <w:tcW w:w="659" w:type="dxa"/>
            <w:vAlign w:val="center"/>
          </w:tcPr>
          <w:p w:rsidR="005A0D9E" w:rsidRPr="00520FF9" w:rsidRDefault="005A0D9E" w:rsidP="005A0D9E">
            <w:pPr>
              <w:rPr>
                <w:rFonts w:ascii="GHEA Grapalat" w:hAnsi="GHEA Grapalat"/>
                <w:color w:val="000000"/>
                <w:sz w:val="16"/>
                <w:szCs w:val="16"/>
                <w:lang w:val="ru-RU"/>
              </w:rPr>
            </w:pPr>
            <w:r w:rsidRPr="00520FF9">
              <w:rPr>
                <w:rFonts w:ascii="GHEA Grapalat" w:hAnsi="GHEA Grapalat"/>
                <w:color w:val="000000"/>
                <w:sz w:val="16"/>
                <w:szCs w:val="16"/>
                <w:lang w:val="ru-RU"/>
              </w:rPr>
              <w:t>կգ</w:t>
            </w:r>
          </w:p>
        </w:tc>
        <w:tc>
          <w:tcPr>
            <w:tcW w:w="848" w:type="dxa"/>
            <w:vAlign w:val="center"/>
          </w:tcPr>
          <w:p w:rsidR="005A0D9E" w:rsidRPr="00520FF9" w:rsidRDefault="005A0D9E" w:rsidP="005A0D9E">
            <w:pPr>
              <w:rPr>
                <w:rFonts w:ascii="GHEA Grapalat" w:hAnsi="GHEA Grapalat"/>
                <w:color w:val="000000"/>
                <w:sz w:val="16"/>
                <w:szCs w:val="16"/>
              </w:rPr>
            </w:pPr>
          </w:p>
        </w:tc>
        <w:tc>
          <w:tcPr>
            <w:tcW w:w="1013" w:type="dxa"/>
            <w:vAlign w:val="center"/>
          </w:tcPr>
          <w:p w:rsidR="005A0D9E" w:rsidRPr="00520FF9" w:rsidRDefault="005A0D9E" w:rsidP="005A0D9E">
            <w:pPr>
              <w:rPr>
                <w:rFonts w:ascii="GHEA Grapalat" w:hAnsi="GHEA Grapalat"/>
                <w:color w:val="000000"/>
                <w:sz w:val="16"/>
                <w:szCs w:val="16"/>
              </w:rPr>
            </w:pPr>
          </w:p>
        </w:tc>
        <w:tc>
          <w:tcPr>
            <w:tcW w:w="1103" w:type="dxa"/>
            <w:vAlign w:val="bottom"/>
          </w:tcPr>
          <w:p w:rsidR="005A0D9E" w:rsidRPr="00520FF9" w:rsidRDefault="005A0D9E" w:rsidP="005A0D9E">
            <w:pPr>
              <w:rPr>
                <w:rFonts w:ascii="Arial Armenian" w:hAnsi="Arial Armenian" w:cs="Calibri"/>
                <w:color w:val="000000"/>
                <w:sz w:val="20"/>
                <w:szCs w:val="20"/>
              </w:rPr>
            </w:pPr>
            <w:r w:rsidRPr="00520FF9">
              <w:rPr>
                <w:rFonts w:ascii="Arial Armenian" w:hAnsi="Arial Armenian" w:cs="Calibri"/>
                <w:color w:val="000000"/>
                <w:sz w:val="20"/>
                <w:szCs w:val="20"/>
              </w:rPr>
              <w:t>167</w:t>
            </w:r>
          </w:p>
        </w:tc>
        <w:tc>
          <w:tcPr>
            <w:tcW w:w="967" w:type="dxa"/>
            <w:vAlign w:val="center"/>
          </w:tcPr>
          <w:p w:rsidR="005A0D9E" w:rsidRPr="00520FF9" w:rsidRDefault="005A0D9E" w:rsidP="005A0D9E">
            <w:pPr>
              <w:jc w:val="center"/>
              <w:rPr>
                <w:rFonts w:ascii="GHEA Grapalat" w:hAnsi="GHEA Grapalat"/>
                <w:color w:val="000000"/>
                <w:sz w:val="16"/>
                <w:szCs w:val="16"/>
              </w:rPr>
            </w:pPr>
            <w:r w:rsidRPr="00520FF9">
              <w:rPr>
                <w:rFonts w:ascii="Sylfaen" w:hAnsi="Sylfaen" w:cs="Sylfaen"/>
                <w:color w:val="000000"/>
                <w:sz w:val="16"/>
                <w:szCs w:val="16"/>
              </w:rPr>
              <w:t>Գ. Դալար, Կոմիտասի 49</w:t>
            </w:r>
          </w:p>
        </w:tc>
        <w:tc>
          <w:tcPr>
            <w:tcW w:w="966" w:type="dxa"/>
            <w:vAlign w:val="bottom"/>
          </w:tcPr>
          <w:p w:rsidR="005A0D9E" w:rsidRPr="00520FF9" w:rsidRDefault="005A0D9E" w:rsidP="005A0D9E">
            <w:pPr>
              <w:rPr>
                <w:rFonts w:ascii="Arial Armenian" w:hAnsi="Arial Armenian" w:cs="Calibri"/>
                <w:color w:val="000000"/>
                <w:sz w:val="20"/>
                <w:szCs w:val="20"/>
              </w:rPr>
            </w:pPr>
            <w:r w:rsidRPr="00520FF9">
              <w:rPr>
                <w:rFonts w:ascii="Arial Armenian" w:hAnsi="Arial Armenian" w:cs="Calibri"/>
                <w:color w:val="000000"/>
                <w:sz w:val="20"/>
                <w:szCs w:val="20"/>
              </w:rPr>
              <w:t>167</w:t>
            </w:r>
          </w:p>
        </w:tc>
        <w:tc>
          <w:tcPr>
            <w:tcW w:w="1137" w:type="dxa"/>
          </w:tcPr>
          <w:p w:rsidR="005A0D9E" w:rsidRPr="00520FF9" w:rsidRDefault="005A0D9E" w:rsidP="005A0D9E">
            <w:pPr>
              <w:rPr>
                <w:lang w:val="hy-AM"/>
              </w:rPr>
            </w:pPr>
            <w:r w:rsidRPr="00520FF9">
              <w:rPr>
                <w:rFonts w:ascii="Sylfaen" w:hAnsi="Sylfaen"/>
                <w:sz w:val="16"/>
                <w:szCs w:val="16"/>
                <w:lang w:val="hy-AM"/>
              </w:rPr>
              <w:t>1-</w:t>
            </w:r>
            <w:r w:rsidRPr="00520FF9">
              <w:rPr>
                <w:rFonts w:ascii="Sylfaen" w:hAnsi="Sylfaen" w:cs="Sylfaen"/>
                <w:sz w:val="16"/>
                <w:szCs w:val="16"/>
                <w:lang w:val="hy-AM"/>
              </w:rPr>
              <w:t>ին</w:t>
            </w:r>
            <w:r w:rsidRPr="00520FF9">
              <w:rPr>
                <w:rFonts w:ascii="Sylfaen" w:hAnsi="Sylfaen"/>
                <w:sz w:val="16"/>
                <w:szCs w:val="16"/>
                <w:lang w:val="hy-AM"/>
              </w:rPr>
              <w:t xml:space="preserve"> </w:t>
            </w:r>
            <w:r w:rsidRPr="00520FF9">
              <w:rPr>
                <w:rFonts w:ascii="Sylfaen" w:hAnsi="Sylfaen" w:cs="Sylfaen"/>
                <w:sz w:val="16"/>
                <w:szCs w:val="16"/>
                <w:lang w:val="hy-AM"/>
              </w:rPr>
              <w:t>մատակարարումը</w:t>
            </w:r>
            <w:r w:rsidRPr="00520FF9">
              <w:rPr>
                <w:rFonts w:ascii="Sylfaen" w:hAnsi="Sylfaen"/>
                <w:sz w:val="16"/>
                <w:szCs w:val="16"/>
                <w:lang w:val="hy-AM"/>
              </w:rPr>
              <w:t xml:space="preserve"> </w:t>
            </w:r>
            <w:r w:rsidRPr="00520FF9">
              <w:rPr>
                <w:rFonts w:ascii="Sylfaen" w:hAnsi="Sylfaen" w:cs="Sylfaen"/>
                <w:sz w:val="16"/>
                <w:szCs w:val="16"/>
                <w:lang w:val="hy-AM"/>
              </w:rPr>
              <w:t>կկատարվի</w:t>
            </w:r>
            <w:r w:rsidRPr="00520FF9">
              <w:rPr>
                <w:rFonts w:ascii="Sylfaen" w:hAnsi="Sylfaen"/>
                <w:sz w:val="16"/>
                <w:szCs w:val="16"/>
                <w:lang w:val="hy-AM"/>
              </w:rPr>
              <w:t xml:space="preserve"> </w:t>
            </w:r>
            <w:r w:rsidRPr="00520FF9">
              <w:rPr>
                <w:rFonts w:ascii="Sylfaen" w:hAnsi="Sylfaen" w:cs="Sylfaen"/>
                <w:sz w:val="16"/>
                <w:szCs w:val="16"/>
                <w:lang w:val="hy-AM"/>
              </w:rPr>
              <w:t>համաձայնագրի</w:t>
            </w:r>
            <w:r w:rsidRPr="00520FF9">
              <w:rPr>
                <w:rFonts w:ascii="Sylfaen" w:hAnsi="Sylfaen"/>
                <w:sz w:val="16"/>
                <w:szCs w:val="16"/>
                <w:lang w:val="hy-AM"/>
              </w:rPr>
              <w:t xml:space="preserve"> </w:t>
            </w:r>
            <w:r w:rsidRPr="00520FF9">
              <w:rPr>
                <w:rFonts w:ascii="Sylfaen" w:hAnsi="Sylfaen" w:cs="Sylfaen"/>
                <w:sz w:val="16"/>
                <w:szCs w:val="16"/>
                <w:lang w:val="hy-AM"/>
              </w:rPr>
              <w:t>կնքման</w:t>
            </w:r>
            <w:r w:rsidRPr="00520FF9">
              <w:rPr>
                <w:rFonts w:ascii="Sylfaen" w:hAnsi="Sylfaen"/>
                <w:sz w:val="16"/>
                <w:szCs w:val="16"/>
                <w:lang w:val="hy-AM"/>
              </w:rPr>
              <w:t xml:space="preserve"> </w:t>
            </w:r>
            <w:r w:rsidRPr="00520FF9">
              <w:rPr>
                <w:rFonts w:ascii="Sylfaen" w:hAnsi="Sylfaen" w:cs="Sylfaen"/>
                <w:sz w:val="16"/>
                <w:szCs w:val="16"/>
                <w:lang w:val="hy-AM"/>
              </w:rPr>
              <w:t>պահից</w:t>
            </w:r>
            <w:r w:rsidRPr="00520FF9">
              <w:rPr>
                <w:rFonts w:ascii="Sylfaen" w:hAnsi="Sylfaen"/>
                <w:sz w:val="16"/>
                <w:szCs w:val="16"/>
                <w:lang w:val="hy-AM"/>
              </w:rPr>
              <w:t xml:space="preserve"> 21 </w:t>
            </w:r>
            <w:r w:rsidRPr="00520FF9">
              <w:rPr>
                <w:rFonts w:ascii="Sylfaen" w:hAnsi="Sylfaen" w:cs="Sylfaen"/>
                <w:sz w:val="16"/>
                <w:szCs w:val="16"/>
                <w:lang w:val="hy-AM"/>
              </w:rPr>
              <w:t>օր</w:t>
            </w:r>
            <w:r w:rsidRPr="00520FF9">
              <w:rPr>
                <w:rFonts w:ascii="Sylfaen" w:hAnsi="Sylfaen"/>
                <w:sz w:val="16"/>
                <w:szCs w:val="16"/>
                <w:lang w:val="hy-AM"/>
              </w:rPr>
              <w:t xml:space="preserve"> </w:t>
            </w:r>
            <w:r w:rsidRPr="00520FF9">
              <w:rPr>
                <w:rFonts w:ascii="Sylfaen" w:hAnsi="Sylfaen" w:cs="Sylfaen"/>
                <w:sz w:val="16"/>
                <w:szCs w:val="16"/>
                <w:lang w:val="hy-AM"/>
              </w:rPr>
              <w:t>հետո</w:t>
            </w:r>
          </w:p>
        </w:tc>
      </w:tr>
      <w:tr w:rsidR="005A0D9E" w:rsidRPr="00520FF9" w:rsidTr="005A04E7">
        <w:trPr>
          <w:trHeight w:val="246"/>
        </w:trPr>
        <w:tc>
          <w:tcPr>
            <w:tcW w:w="1170" w:type="dxa"/>
            <w:vAlign w:val="center"/>
          </w:tcPr>
          <w:p w:rsidR="005A0D9E" w:rsidRPr="00520FF9" w:rsidRDefault="005A0D9E" w:rsidP="005A0D9E">
            <w:pPr>
              <w:rPr>
                <w:rFonts w:ascii="Sylfaen" w:hAnsi="Sylfaen"/>
                <w:color w:val="000000"/>
                <w:sz w:val="16"/>
                <w:szCs w:val="16"/>
              </w:rPr>
            </w:pPr>
            <w:r w:rsidRPr="00520FF9">
              <w:rPr>
                <w:rFonts w:ascii="Sylfaen" w:hAnsi="Sylfaen"/>
                <w:color w:val="000000"/>
                <w:sz w:val="16"/>
                <w:szCs w:val="16"/>
              </w:rPr>
              <w:t>6</w:t>
            </w:r>
          </w:p>
        </w:tc>
        <w:tc>
          <w:tcPr>
            <w:tcW w:w="1440" w:type="dxa"/>
            <w:vAlign w:val="center"/>
          </w:tcPr>
          <w:p w:rsidR="005A0D9E" w:rsidRPr="00520FF9" w:rsidRDefault="005A0D9E" w:rsidP="005A0D9E">
            <w:pPr>
              <w:jc w:val="center"/>
              <w:rPr>
                <w:rFonts w:ascii="Calibri" w:hAnsi="Calibri"/>
                <w:color w:val="000000"/>
              </w:rPr>
            </w:pPr>
            <w:r w:rsidRPr="00520FF9">
              <w:rPr>
                <w:rFonts w:ascii="Calibri" w:hAnsi="Calibri"/>
                <w:color w:val="000000"/>
              </w:rPr>
              <w:t>15412200</w:t>
            </w:r>
          </w:p>
        </w:tc>
        <w:tc>
          <w:tcPr>
            <w:tcW w:w="1350" w:type="dxa"/>
            <w:vAlign w:val="center"/>
          </w:tcPr>
          <w:p w:rsidR="005A0D9E" w:rsidRPr="00520FF9" w:rsidRDefault="005A0D9E" w:rsidP="005A0D9E">
            <w:pPr>
              <w:jc w:val="center"/>
              <w:rPr>
                <w:rFonts w:ascii="Sylfaen" w:hAnsi="Sylfaen" w:cs="Sylfaen"/>
                <w:bCs/>
                <w:color w:val="000000"/>
                <w:sz w:val="20"/>
                <w:szCs w:val="20"/>
                <w:lang w:val="hy-AM"/>
              </w:rPr>
            </w:pPr>
            <w:r w:rsidRPr="00520FF9">
              <w:rPr>
                <w:rFonts w:ascii="Sylfaen" w:hAnsi="Sylfaen" w:cs="Sylfaen"/>
                <w:bCs/>
                <w:color w:val="000000"/>
                <w:sz w:val="20"/>
                <w:szCs w:val="20"/>
                <w:lang w:val="hy-AM"/>
              </w:rPr>
              <w:t xml:space="preserve">Բուսական յուղ </w:t>
            </w:r>
            <w:r w:rsidRPr="00520FF9">
              <w:rPr>
                <w:rFonts w:ascii="Sylfaen" w:hAnsi="Sylfaen" w:cs="Sylfaen"/>
                <w:bCs/>
                <w:color w:val="000000"/>
                <w:sz w:val="20"/>
                <w:szCs w:val="20"/>
              </w:rPr>
              <w:t>(</w:t>
            </w:r>
            <w:r w:rsidRPr="00520FF9">
              <w:rPr>
                <w:rFonts w:ascii="Sylfaen" w:hAnsi="Sylfaen" w:cs="Sylfaen"/>
                <w:bCs/>
                <w:color w:val="000000"/>
                <w:sz w:val="20"/>
                <w:szCs w:val="20"/>
                <w:lang w:val="hy-AM"/>
              </w:rPr>
              <w:t>արևածաղկի</w:t>
            </w:r>
            <w:r w:rsidRPr="00520FF9">
              <w:rPr>
                <w:rFonts w:ascii="Sylfaen" w:hAnsi="Sylfaen" w:cs="Sylfaen"/>
                <w:bCs/>
                <w:color w:val="000000"/>
                <w:sz w:val="20"/>
                <w:szCs w:val="20"/>
              </w:rPr>
              <w:t>)</w:t>
            </w:r>
          </w:p>
        </w:tc>
        <w:tc>
          <w:tcPr>
            <w:tcW w:w="1537" w:type="dxa"/>
            <w:vAlign w:val="center"/>
          </w:tcPr>
          <w:p w:rsidR="005A0D9E" w:rsidRPr="00520FF9" w:rsidRDefault="005A0D9E" w:rsidP="005A0D9E">
            <w:pPr>
              <w:rPr>
                <w:rFonts w:ascii="GHEA Grapalat" w:hAnsi="GHEA Grapalat"/>
                <w:color w:val="000000"/>
                <w:sz w:val="16"/>
                <w:szCs w:val="16"/>
              </w:rPr>
            </w:pPr>
            <w:r w:rsidRPr="00520FF9">
              <w:rPr>
                <w:rFonts w:ascii="Sylfaen" w:hAnsi="Sylfaen"/>
                <w:color w:val="000000"/>
                <w:sz w:val="16"/>
                <w:szCs w:val="16"/>
              </w:rPr>
              <w:t xml:space="preserve">ՀՀ կամ </w:t>
            </w:r>
            <w:r w:rsidRPr="00520FF9">
              <w:rPr>
                <w:rFonts w:ascii="Sylfaen" w:hAnsi="Sylfaen"/>
                <w:color w:val="000000"/>
                <w:sz w:val="16"/>
                <w:szCs w:val="16"/>
                <w:lang w:val="ru-RU"/>
              </w:rPr>
              <w:t>համարժեք</w:t>
            </w:r>
          </w:p>
        </w:tc>
        <w:tc>
          <w:tcPr>
            <w:tcW w:w="3413" w:type="dxa"/>
            <w:vAlign w:val="center"/>
          </w:tcPr>
          <w:p w:rsidR="005A0D9E" w:rsidRPr="00520FF9" w:rsidRDefault="005A0D9E" w:rsidP="005A0D9E">
            <w:pPr>
              <w:rPr>
                <w:rFonts w:ascii="Sylfaen" w:hAnsi="Sylfaen" w:cs="Sylfaen"/>
                <w:bCs/>
                <w:color w:val="000000"/>
                <w:sz w:val="16"/>
                <w:szCs w:val="16"/>
                <w:lang w:val="hy-AM"/>
              </w:rPr>
            </w:pPr>
            <w:r w:rsidRPr="00520FF9">
              <w:rPr>
                <w:rFonts w:ascii="Sylfaen" w:hAnsi="Sylfaen" w:cs="TimesArmenianPSMT"/>
                <w:color w:val="000000"/>
                <w:sz w:val="16"/>
                <w:szCs w:val="16"/>
                <w:lang w:val="hy-AM"/>
              </w:rPr>
              <w:t xml:space="preserve">Պատրաստված արևածաղկի սերմերի լուծամզմման և ճզմման եղանակով, բարձր տեսակի, զտված, հոտազերծված, փաթեթավորումը՝շշալցված մինչև 1 կամ 3 լիտր տարողություններում,ԳՕՍՏ1129-93: Անվտանգությունն ըստ </w:t>
            </w:r>
            <w:r w:rsidRPr="00520FF9">
              <w:rPr>
                <w:rFonts w:ascii="Sylfaen" w:hAnsi="Sylfaen"/>
                <w:color w:val="000000"/>
                <w:sz w:val="16"/>
                <w:szCs w:val="16"/>
                <w:lang w:val="hy-AM"/>
              </w:rPr>
              <w:t>N2III4.9012010 հիգիենիկ նորմատիվների և&lt;&lt;Սննդամթերքի անվտանգության մասին&gt;&gt;ՀՀ օրենքի 9-րդ հոդվածի</w:t>
            </w:r>
          </w:p>
        </w:tc>
        <w:tc>
          <w:tcPr>
            <w:tcW w:w="659" w:type="dxa"/>
            <w:vAlign w:val="center"/>
          </w:tcPr>
          <w:p w:rsidR="005A0D9E" w:rsidRPr="00520FF9" w:rsidRDefault="005A0D9E" w:rsidP="005A0D9E">
            <w:pPr>
              <w:rPr>
                <w:rFonts w:ascii="Sylfaen" w:hAnsi="Sylfaen"/>
                <w:color w:val="000000"/>
                <w:sz w:val="16"/>
                <w:szCs w:val="16"/>
              </w:rPr>
            </w:pPr>
            <w:r w:rsidRPr="00520FF9">
              <w:rPr>
                <w:rFonts w:ascii="Sylfaen" w:hAnsi="Sylfaen"/>
                <w:color w:val="000000"/>
                <w:sz w:val="16"/>
                <w:szCs w:val="16"/>
              </w:rPr>
              <w:t>լիտր</w:t>
            </w:r>
          </w:p>
        </w:tc>
        <w:tc>
          <w:tcPr>
            <w:tcW w:w="848" w:type="dxa"/>
            <w:vAlign w:val="center"/>
          </w:tcPr>
          <w:p w:rsidR="005A0D9E" w:rsidRPr="00520FF9" w:rsidRDefault="005A0D9E" w:rsidP="005A0D9E">
            <w:pPr>
              <w:rPr>
                <w:rFonts w:ascii="GHEA Grapalat" w:hAnsi="GHEA Grapalat"/>
                <w:color w:val="000000"/>
                <w:sz w:val="16"/>
                <w:szCs w:val="16"/>
              </w:rPr>
            </w:pPr>
          </w:p>
        </w:tc>
        <w:tc>
          <w:tcPr>
            <w:tcW w:w="1013" w:type="dxa"/>
            <w:vAlign w:val="center"/>
          </w:tcPr>
          <w:p w:rsidR="005A0D9E" w:rsidRPr="00520FF9" w:rsidRDefault="005A0D9E" w:rsidP="005A0D9E">
            <w:pPr>
              <w:rPr>
                <w:rFonts w:ascii="GHEA Grapalat" w:hAnsi="GHEA Grapalat"/>
                <w:color w:val="000000"/>
                <w:sz w:val="16"/>
                <w:szCs w:val="16"/>
              </w:rPr>
            </w:pPr>
          </w:p>
        </w:tc>
        <w:tc>
          <w:tcPr>
            <w:tcW w:w="1103" w:type="dxa"/>
            <w:vAlign w:val="bottom"/>
          </w:tcPr>
          <w:p w:rsidR="005A0D9E" w:rsidRPr="00520FF9" w:rsidRDefault="005A0D9E" w:rsidP="005A0D9E">
            <w:pPr>
              <w:rPr>
                <w:rFonts w:ascii="Arial Armenian" w:hAnsi="Arial Armenian" w:cs="Calibri"/>
                <w:color w:val="000000"/>
                <w:sz w:val="20"/>
                <w:szCs w:val="20"/>
              </w:rPr>
            </w:pPr>
            <w:r w:rsidRPr="00520FF9">
              <w:rPr>
                <w:rFonts w:ascii="Arial Armenian" w:hAnsi="Arial Armenian" w:cs="Calibri"/>
                <w:color w:val="000000"/>
                <w:sz w:val="20"/>
                <w:szCs w:val="20"/>
              </w:rPr>
              <w:t>198</w:t>
            </w:r>
          </w:p>
        </w:tc>
        <w:tc>
          <w:tcPr>
            <w:tcW w:w="967" w:type="dxa"/>
            <w:vAlign w:val="center"/>
          </w:tcPr>
          <w:p w:rsidR="005A0D9E" w:rsidRPr="00520FF9" w:rsidRDefault="005A0D9E" w:rsidP="005A0D9E">
            <w:pPr>
              <w:jc w:val="center"/>
              <w:rPr>
                <w:rFonts w:ascii="Sylfaen" w:hAnsi="Sylfaen"/>
                <w:color w:val="000000"/>
                <w:sz w:val="16"/>
                <w:szCs w:val="16"/>
              </w:rPr>
            </w:pPr>
            <w:r w:rsidRPr="00520FF9">
              <w:rPr>
                <w:rFonts w:ascii="Sylfaen" w:hAnsi="Sylfaen" w:cs="Sylfaen"/>
                <w:color w:val="000000"/>
                <w:sz w:val="16"/>
                <w:szCs w:val="16"/>
              </w:rPr>
              <w:t>Գ. Դալար, Կոմիտասի 49</w:t>
            </w:r>
          </w:p>
        </w:tc>
        <w:tc>
          <w:tcPr>
            <w:tcW w:w="966" w:type="dxa"/>
            <w:vAlign w:val="bottom"/>
          </w:tcPr>
          <w:p w:rsidR="005A0D9E" w:rsidRPr="00520FF9" w:rsidRDefault="005A0D9E" w:rsidP="005A0D9E">
            <w:pPr>
              <w:rPr>
                <w:rFonts w:ascii="Arial Armenian" w:hAnsi="Arial Armenian" w:cs="Calibri"/>
                <w:color w:val="000000"/>
                <w:sz w:val="20"/>
                <w:szCs w:val="20"/>
              </w:rPr>
            </w:pPr>
            <w:r w:rsidRPr="00520FF9">
              <w:rPr>
                <w:rFonts w:ascii="Arial Armenian" w:hAnsi="Arial Armenian" w:cs="Calibri"/>
                <w:color w:val="000000"/>
                <w:sz w:val="20"/>
                <w:szCs w:val="20"/>
              </w:rPr>
              <w:t>198</w:t>
            </w:r>
          </w:p>
        </w:tc>
        <w:tc>
          <w:tcPr>
            <w:tcW w:w="1137" w:type="dxa"/>
          </w:tcPr>
          <w:p w:rsidR="005A0D9E" w:rsidRPr="00520FF9" w:rsidRDefault="005A0D9E" w:rsidP="005A0D9E">
            <w:pPr>
              <w:rPr>
                <w:lang w:val="hy-AM"/>
              </w:rPr>
            </w:pPr>
            <w:r w:rsidRPr="00520FF9">
              <w:rPr>
                <w:rFonts w:ascii="Sylfaen" w:hAnsi="Sylfaen"/>
                <w:sz w:val="16"/>
                <w:szCs w:val="16"/>
                <w:lang w:val="hy-AM"/>
              </w:rPr>
              <w:t>1-</w:t>
            </w:r>
            <w:r w:rsidRPr="00520FF9">
              <w:rPr>
                <w:rFonts w:ascii="Sylfaen" w:hAnsi="Sylfaen" w:cs="Sylfaen"/>
                <w:sz w:val="16"/>
                <w:szCs w:val="16"/>
                <w:lang w:val="hy-AM"/>
              </w:rPr>
              <w:t>ին</w:t>
            </w:r>
            <w:r w:rsidRPr="00520FF9">
              <w:rPr>
                <w:rFonts w:ascii="Sylfaen" w:hAnsi="Sylfaen"/>
                <w:sz w:val="16"/>
                <w:szCs w:val="16"/>
                <w:lang w:val="hy-AM"/>
              </w:rPr>
              <w:t xml:space="preserve"> </w:t>
            </w:r>
            <w:r w:rsidRPr="00520FF9">
              <w:rPr>
                <w:rFonts w:ascii="Sylfaen" w:hAnsi="Sylfaen" w:cs="Sylfaen"/>
                <w:sz w:val="16"/>
                <w:szCs w:val="16"/>
                <w:lang w:val="hy-AM"/>
              </w:rPr>
              <w:t>մատակարարումը</w:t>
            </w:r>
            <w:r w:rsidRPr="00520FF9">
              <w:rPr>
                <w:rFonts w:ascii="Sylfaen" w:hAnsi="Sylfaen"/>
                <w:sz w:val="16"/>
                <w:szCs w:val="16"/>
                <w:lang w:val="hy-AM"/>
              </w:rPr>
              <w:t xml:space="preserve"> </w:t>
            </w:r>
            <w:r w:rsidRPr="00520FF9">
              <w:rPr>
                <w:rFonts w:ascii="Sylfaen" w:hAnsi="Sylfaen" w:cs="Sylfaen"/>
                <w:sz w:val="16"/>
                <w:szCs w:val="16"/>
                <w:lang w:val="hy-AM"/>
              </w:rPr>
              <w:t>կկատարվի</w:t>
            </w:r>
            <w:r w:rsidRPr="00520FF9">
              <w:rPr>
                <w:rFonts w:ascii="Sylfaen" w:hAnsi="Sylfaen"/>
                <w:sz w:val="16"/>
                <w:szCs w:val="16"/>
                <w:lang w:val="hy-AM"/>
              </w:rPr>
              <w:t xml:space="preserve"> </w:t>
            </w:r>
            <w:r w:rsidRPr="00520FF9">
              <w:rPr>
                <w:rFonts w:ascii="Sylfaen" w:hAnsi="Sylfaen" w:cs="Sylfaen"/>
                <w:sz w:val="16"/>
                <w:szCs w:val="16"/>
                <w:lang w:val="hy-AM"/>
              </w:rPr>
              <w:t>համաձայնագրի</w:t>
            </w:r>
            <w:r w:rsidRPr="00520FF9">
              <w:rPr>
                <w:rFonts w:ascii="Sylfaen" w:hAnsi="Sylfaen"/>
                <w:sz w:val="16"/>
                <w:szCs w:val="16"/>
                <w:lang w:val="hy-AM"/>
              </w:rPr>
              <w:t xml:space="preserve"> </w:t>
            </w:r>
            <w:r w:rsidRPr="00520FF9">
              <w:rPr>
                <w:rFonts w:ascii="Sylfaen" w:hAnsi="Sylfaen" w:cs="Sylfaen"/>
                <w:sz w:val="16"/>
                <w:szCs w:val="16"/>
                <w:lang w:val="hy-AM"/>
              </w:rPr>
              <w:t>կնքման</w:t>
            </w:r>
            <w:r w:rsidRPr="00520FF9">
              <w:rPr>
                <w:rFonts w:ascii="Sylfaen" w:hAnsi="Sylfaen"/>
                <w:sz w:val="16"/>
                <w:szCs w:val="16"/>
                <w:lang w:val="hy-AM"/>
              </w:rPr>
              <w:t xml:space="preserve"> </w:t>
            </w:r>
            <w:r w:rsidRPr="00520FF9">
              <w:rPr>
                <w:rFonts w:ascii="Sylfaen" w:hAnsi="Sylfaen" w:cs="Sylfaen"/>
                <w:sz w:val="16"/>
                <w:szCs w:val="16"/>
                <w:lang w:val="hy-AM"/>
              </w:rPr>
              <w:t>պահից</w:t>
            </w:r>
            <w:r w:rsidRPr="00520FF9">
              <w:rPr>
                <w:rFonts w:ascii="Sylfaen" w:hAnsi="Sylfaen"/>
                <w:sz w:val="16"/>
                <w:szCs w:val="16"/>
                <w:lang w:val="hy-AM"/>
              </w:rPr>
              <w:t xml:space="preserve"> 21 </w:t>
            </w:r>
            <w:r w:rsidRPr="00520FF9">
              <w:rPr>
                <w:rFonts w:ascii="Sylfaen" w:hAnsi="Sylfaen" w:cs="Sylfaen"/>
                <w:sz w:val="16"/>
                <w:szCs w:val="16"/>
                <w:lang w:val="hy-AM"/>
              </w:rPr>
              <w:t>օր</w:t>
            </w:r>
            <w:r w:rsidRPr="00520FF9">
              <w:rPr>
                <w:rFonts w:ascii="Sylfaen" w:hAnsi="Sylfaen"/>
                <w:sz w:val="16"/>
                <w:szCs w:val="16"/>
                <w:lang w:val="hy-AM"/>
              </w:rPr>
              <w:t xml:space="preserve"> </w:t>
            </w:r>
            <w:r w:rsidRPr="00520FF9">
              <w:rPr>
                <w:rFonts w:ascii="Sylfaen" w:hAnsi="Sylfaen" w:cs="Sylfaen"/>
                <w:sz w:val="16"/>
                <w:szCs w:val="16"/>
                <w:lang w:val="hy-AM"/>
              </w:rPr>
              <w:t>հետո</w:t>
            </w:r>
          </w:p>
        </w:tc>
      </w:tr>
      <w:tr w:rsidR="005A0D9E" w:rsidRPr="00520FF9" w:rsidTr="005A04E7">
        <w:trPr>
          <w:trHeight w:val="246"/>
        </w:trPr>
        <w:tc>
          <w:tcPr>
            <w:tcW w:w="1170" w:type="dxa"/>
            <w:vAlign w:val="center"/>
          </w:tcPr>
          <w:p w:rsidR="005A0D9E" w:rsidRPr="00520FF9" w:rsidRDefault="005A0D9E" w:rsidP="005A0D9E">
            <w:pPr>
              <w:rPr>
                <w:rFonts w:ascii="Sylfaen" w:hAnsi="Sylfaen"/>
                <w:color w:val="000000"/>
                <w:sz w:val="16"/>
                <w:szCs w:val="16"/>
              </w:rPr>
            </w:pPr>
            <w:r w:rsidRPr="00520FF9">
              <w:rPr>
                <w:rFonts w:ascii="Sylfaen" w:hAnsi="Sylfaen"/>
                <w:color w:val="000000"/>
                <w:sz w:val="16"/>
                <w:szCs w:val="16"/>
              </w:rPr>
              <w:t>7</w:t>
            </w:r>
          </w:p>
        </w:tc>
        <w:tc>
          <w:tcPr>
            <w:tcW w:w="1440" w:type="dxa"/>
            <w:vAlign w:val="center"/>
          </w:tcPr>
          <w:p w:rsidR="005A0D9E" w:rsidRPr="00520FF9" w:rsidRDefault="005A0D9E" w:rsidP="005A0D9E">
            <w:pPr>
              <w:jc w:val="center"/>
              <w:rPr>
                <w:rFonts w:ascii="Calibri" w:hAnsi="Calibri"/>
                <w:color w:val="000000"/>
              </w:rPr>
            </w:pPr>
            <w:r w:rsidRPr="00520FF9">
              <w:rPr>
                <w:rFonts w:ascii="Calibri" w:hAnsi="Calibri"/>
                <w:color w:val="000000"/>
              </w:rPr>
              <w:t>15321000</w:t>
            </w:r>
          </w:p>
        </w:tc>
        <w:tc>
          <w:tcPr>
            <w:tcW w:w="1350" w:type="dxa"/>
            <w:vAlign w:val="center"/>
          </w:tcPr>
          <w:p w:rsidR="005A0D9E" w:rsidRPr="00520FF9" w:rsidRDefault="005A0D9E" w:rsidP="005A0D9E">
            <w:pPr>
              <w:jc w:val="center"/>
              <w:rPr>
                <w:rFonts w:ascii="Sylfaen" w:hAnsi="Sylfaen" w:cs="Sylfaen"/>
                <w:bCs/>
                <w:color w:val="000000"/>
                <w:sz w:val="20"/>
                <w:szCs w:val="20"/>
                <w:lang w:val="hy-AM"/>
              </w:rPr>
            </w:pPr>
            <w:r w:rsidRPr="00520FF9">
              <w:rPr>
                <w:rFonts w:ascii="Sylfaen" w:hAnsi="Sylfaen" w:cs="Sylfaen"/>
                <w:bCs/>
                <w:color w:val="000000"/>
                <w:sz w:val="20"/>
                <w:szCs w:val="20"/>
                <w:lang w:val="hy-AM"/>
              </w:rPr>
              <w:t>Հյութ</w:t>
            </w:r>
          </w:p>
        </w:tc>
        <w:tc>
          <w:tcPr>
            <w:tcW w:w="1537" w:type="dxa"/>
            <w:vAlign w:val="center"/>
          </w:tcPr>
          <w:p w:rsidR="005A0D9E" w:rsidRPr="00520FF9" w:rsidRDefault="005A0D9E" w:rsidP="005A0D9E">
            <w:pPr>
              <w:rPr>
                <w:rFonts w:ascii="GHEA Grapalat" w:hAnsi="GHEA Grapalat"/>
                <w:color w:val="000000"/>
                <w:sz w:val="16"/>
                <w:szCs w:val="16"/>
              </w:rPr>
            </w:pPr>
            <w:r w:rsidRPr="00520FF9">
              <w:rPr>
                <w:rFonts w:ascii="Sylfaen" w:hAnsi="Sylfaen"/>
                <w:color w:val="000000"/>
                <w:sz w:val="16"/>
                <w:szCs w:val="16"/>
              </w:rPr>
              <w:t xml:space="preserve">ՀՀ կամ </w:t>
            </w:r>
            <w:r w:rsidRPr="00520FF9">
              <w:rPr>
                <w:rFonts w:ascii="Sylfaen" w:hAnsi="Sylfaen"/>
                <w:color w:val="000000"/>
                <w:sz w:val="16"/>
                <w:szCs w:val="16"/>
                <w:lang w:val="ru-RU"/>
              </w:rPr>
              <w:t>համարժեք</w:t>
            </w:r>
          </w:p>
        </w:tc>
        <w:tc>
          <w:tcPr>
            <w:tcW w:w="3413" w:type="dxa"/>
            <w:vAlign w:val="center"/>
          </w:tcPr>
          <w:p w:rsidR="005A0D9E" w:rsidRPr="00520FF9" w:rsidRDefault="005A0D9E" w:rsidP="005A0D9E">
            <w:pPr>
              <w:rPr>
                <w:rFonts w:ascii="Sylfaen" w:hAnsi="Sylfaen" w:cs="Sylfaen"/>
                <w:bCs/>
                <w:color w:val="000000"/>
                <w:sz w:val="16"/>
                <w:szCs w:val="16"/>
                <w:lang w:val="hy-AM"/>
              </w:rPr>
            </w:pPr>
            <w:r w:rsidRPr="00520FF9">
              <w:rPr>
                <w:rFonts w:ascii="Sylfaen" w:hAnsi="Sylfaen" w:cs="Arial Unicode"/>
                <w:color w:val="000000"/>
                <w:sz w:val="16"/>
                <w:szCs w:val="16"/>
                <w:lang w:val="hy-AM" w:eastAsia="ru-RU"/>
              </w:rPr>
              <w:t>Պատրաստի</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օգտագործման</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բնական</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հյութ</w:t>
            </w:r>
            <w:r w:rsidRPr="00520FF9">
              <w:rPr>
                <w:rFonts w:ascii="Arial LatArm" w:hAnsi="Arial LatArm" w:cs="Arial Unicode"/>
                <w:color w:val="000000"/>
                <w:sz w:val="16"/>
                <w:szCs w:val="16"/>
                <w:lang w:eastAsia="ru-RU"/>
              </w:rPr>
              <w:t xml:space="preserve"> </w:t>
            </w:r>
            <w:r w:rsidRPr="00520FF9">
              <w:rPr>
                <w:rFonts w:ascii="Sylfaen" w:hAnsi="Sylfaen" w:cs="Arial Unicode"/>
                <w:color w:val="000000"/>
                <w:sz w:val="16"/>
                <w:szCs w:val="16"/>
                <w:lang w:val="hy-AM" w:eastAsia="ru-RU"/>
              </w:rPr>
              <w:t>Մրգահյութեր</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պատրաստ</w:t>
            </w:r>
            <w:r w:rsidRPr="00520FF9">
              <w:rPr>
                <w:rFonts w:ascii="Arial LatArm" w:hAnsi="Arial LatArm" w:cs="Arial Unicode"/>
                <w:color w:val="000000"/>
                <w:sz w:val="16"/>
                <w:szCs w:val="16"/>
                <w:lang w:eastAsia="ru-RU"/>
              </w:rPr>
              <w:t xml:space="preserve"> </w:t>
            </w:r>
            <w:r w:rsidRPr="00520FF9">
              <w:rPr>
                <w:rFonts w:ascii="Sylfaen" w:hAnsi="Sylfaen" w:cs="Arial Unicode"/>
                <w:color w:val="000000"/>
                <w:sz w:val="16"/>
                <w:szCs w:val="16"/>
                <w:lang w:val="hy-AM" w:eastAsia="ru-RU"/>
              </w:rPr>
              <w:t>ված</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թարմ</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մրգերից</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և</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պտուղներից</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պտղամսով</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շաքարի</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օշարակի</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հավ</w:t>
            </w:r>
            <w:r w:rsidRPr="00520FF9">
              <w:rPr>
                <w:rFonts w:ascii="Arial LatArm" w:hAnsi="Arial LatArm" w:cs="Arial Unicode"/>
                <w:color w:val="000000"/>
                <w:sz w:val="16"/>
                <w:szCs w:val="16"/>
                <w:lang w:eastAsia="ru-RU"/>
              </w:rPr>
              <w:t xml:space="preserve"> </w:t>
            </w:r>
            <w:r w:rsidRPr="00520FF9">
              <w:rPr>
                <w:rFonts w:ascii="Sylfaen" w:hAnsi="Sylfaen" w:cs="Arial Unicode"/>
                <w:color w:val="000000"/>
                <w:sz w:val="16"/>
                <w:szCs w:val="16"/>
                <w:lang w:val="hy-AM" w:eastAsia="ru-RU"/>
              </w:rPr>
              <w:t>ելումով</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կամ</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առանց</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դրա</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արտաքին</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տեսքով</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պարզ</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նստվածքի</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զանգ</w:t>
            </w:r>
            <w:r w:rsidRPr="00520FF9">
              <w:rPr>
                <w:rFonts w:ascii="Arial LatArm" w:hAnsi="Arial LatArm" w:cs="Arial Unicode"/>
                <w:color w:val="000000"/>
                <w:sz w:val="16"/>
                <w:szCs w:val="16"/>
                <w:lang w:eastAsia="ru-RU"/>
              </w:rPr>
              <w:t xml:space="preserve"> </w:t>
            </w:r>
            <w:r w:rsidRPr="00520FF9">
              <w:rPr>
                <w:rFonts w:ascii="Sylfaen" w:hAnsi="Sylfaen" w:cs="Arial Unicode"/>
                <w:color w:val="000000"/>
                <w:sz w:val="16"/>
                <w:szCs w:val="16"/>
                <w:lang w:val="hy-AM" w:eastAsia="ru-RU"/>
              </w:rPr>
              <w:t>վածային</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մասը</w:t>
            </w:r>
            <w:r w:rsidRPr="00520FF9">
              <w:rPr>
                <w:rFonts w:ascii="Arial LatArm" w:hAnsi="Arial LatArm" w:cs="Arial Unicode"/>
                <w:color w:val="000000"/>
                <w:sz w:val="16"/>
                <w:szCs w:val="16"/>
                <w:lang w:val="hy-AM" w:eastAsia="ru-RU"/>
              </w:rPr>
              <w:t xml:space="preserve"> 0,2% </w:t>
            </w:r>
            <w:r w:rsidRPr="00520FF9">
              <w:rPr>
                <w:rFonts w:ascii="Sylfaen" w:hAnsi="Sylfaen" w:cs="Arial Unicode"/>
                <w:color w:val="000000"/>
                <w:sz w:val="16"/>
                <w:szCs w:val="16"/>
                <w:lang w:val="hy-AM" w:eastAsia="ru-RU"/>
              </w:rPr>
              <w:t>ոչ</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ավելի</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և</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ոչ</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պարզ</w:t>
            </w:r>
            <w:r w:rsidRPr="00520FF9">
              <w:rPr>
                <w:rFonts w:ascii="Arial LatArm" w:hAnsi="Arial LatArm" w:cs="Arial Unicode"/>
                <w:color w:val="000000"/>
                <w:sz w:val="16"/>
                <w:szCs w:val="16"/>
                <w:lang w:val="hy-AM" w:eastAsia="ru-RU"/>
              </w:rPr>
              <w:t xml:space="preserve">` 0,8% </w:t>
            </w:r>
            <w:r w:rsidRPr="00520FF9">
              <w:rPr>
                <w:rFonts w:ascii="Sylfaen" w:hAnsi="Sylfaen" w:cs="Arial Unicode"/>
                <w:color w:val="000000"/>
                <w:sz w:val="16"/>
                <w:szCs w:val="16"/>
                <w:lang w:val="hy-AM" w:eastAsia="ru-RU"/>
              </w:rPr>
              <w:t>ոչ</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պակաս</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արտադրված</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ՀՀ</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տեխնիկական</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պայմանների</w:t>
            </w:r>
            <w:r w:rsidRPr="00520FF9">
              <w:rPr>
                <w:rFonts w:ascii="Arial LatArm" w:hAnsi="Arial LatArm" w:cs="Arial Unicode"/>
                <w:color w:val="000000"/>
                <w:sz w:val="16"/>
                <w:szCs w:val="16"/>
                <w:lang w:val="hy-AM" w:eastAsia="ru-RU"/>
              </w:rPr>
              <w:t>:</w:t>
            </w:r>
            <w:r w:rsidRPr="00520FF9">
              <w:rPr>
                <w:rFonts w:ascii="Arial LatArm" w:hAnsi="Arial LatArm" w:cs="Arial Unicode"/>
                <w:color w:val="000000"/>
                <w:sz w:val="16"/>
                <w:szCs w:val="16"/>
                <w:lang w:eastAsia="ru-RU"/>
              </w:rPr>
              <w:t xml:space="preserve"> </w:t>
            </w:r>
            <w:r w:rsidRPr="00520FF9">
              <w:rPr>
                <w:rFonts w:ascii="Sylfaen" w:hAnsi="Sylfaen" w:cs="Arial Unicode"/>
                <w:color w:val="000000"/>
                <w:sz w:val="16"/>
                <w:szCs w:val="16"/>
                <w:lang w:val="hy-AM" w:eastAsia="ru-RU"/>
              </w:rPr>
              <w:t>Անվտանգությ</w:t>
            </w:r>
            <w:r w:rsidRPr="00520FF9">
              <w:rPr>
                <w:rFonts w:ascii="Arial LatArm" w:hAnsi="Arial LatArm" w:cs="Arial Unicode"/>
                <w:color w:val="000000"/>
                <w:sz w:val="16"/>
                <w:szCs w:val="16"/>
                <w:lang w:eastAsia="ru-RU"/>
              </w:rPr>
              <w:t xml:space="preserve"> </w:t>
            </w:r>
            <w:r w:rsidRPr="00520FF9">
              <w:rPr>
                <w:rFonts w:ascii="Sylfaen" w:hAnsi="Sylfaen" w:cs="Arial Unicode"/>
                <w:color w:val="000000"/>
                <w:sz w:val="16"/>
                <w:szCs w:val="16"/>
                <w:lang w:val="hy-AM" w:eastAsia="ru-RU"/>
              </w:rPr>
              <w:t>ունը</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և</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մակնշումը</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ըստ</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ՀՀ</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կառավարության</w:t>
            </w:r>
            <w:r w:rsidRPr="00520FF9">
              <w:rPr>
                <w:rFonts w:ascii="Arial LatArm" w:hAnsi="Arial LatArm" w:cs="Arial Unicode"/>
                <w:color w:val="000000"/>
                <w:sz w:val="16"/>
                <w:szCs w:val="16"/>
                <w:lang w:val="hy-AM" w:eastAsia="ru-RU"/>
              </w:rPr>
              <w:t xml:space="preserve"> 2009 </w:t>
            </w:r>
            <w:r w:rsidRPr="00520FF9">
              <w:rPr>
                <w:rFonts w:ascii="Sylfaen" w:hAnsi="Sylfaen" w:cs="Arial Unicode"/>
                <w:color w:val="000000"/>
                <w:sz w:val="16"/>
                <w:szCs w:val="16"/>
                <w:lang w:val="hy-AM" w:eastAsia="ru-RU"/>
              </w:rPr>
              <w:t>թ</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հունիսի</w:t>
            </w:r>
            <w:r w:rsidRPr="00520FF9">
              <w:rPr>
                <w:rFonts w:ascii="Arial LatArm" w:hAnsi="Arial LatArm" w:cs="Arial Unicode"/>
                <w:color w:val="000000"/>
                <w:sz w:val="16"/>
                <w:szCs w:val="16"/>
                <w:lang w:val="hy-AM" w:eastAsia="ru-RU"/>
              </w:rPr>
              <w:t xml:space="preserve"> 26-</w:t>
            </w:r>
            <w:r w:rsidRPr="00520FF9">
              <w:rPr>
                <w:rFonts w:ascii="Sylfaen" w:hAnsi="Sylfaen" w:cs="Arial Unicode"/>
                <w:color w:val="000000"/>
                <w:sz w:val="16"/>
                <w:szCs w:val="16"/>
                <w:lang w:val="hy-AM" w:eastAsia="ru-RU"/>
              </w:rPr>
              <w:t>ի</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թիվ</w:t>
            </w:r>
            <w:r w:rsidRPr="00520FF9">
              <w:rPr>
                <w:rFonts w:ascii="Arial LatArm" w:hAnsi="Arial LatArm" w:cs="Arial Unicode"/>
                <w:color w:val="000000"/>
                <w:sz w:val="16"/>
                <w:szCs w:val="16"/>
                <w:lang w:val="hy-AM" w:eastAsia="ru-RU"/>
              </w:rPr>
              <w:t xml:space="preserve"> 744-</w:t>
            </w:r>
            <w:r w:rsidRPr="00520FF9">
              <w:rPr>
                <w:rFonts w:ascii="Sylfaen" w:hAnsi="Sylfaen" w:cs="Arial Unicode"/>
                <w:color w:val="000000"/>
                <w:sz w:val="16"/>
                <w:szCs w:val="16"/>
                <w:lang w:val="hy-AM" w:eastAsia="ru-RU"/>
              </w:rPr>
              <w:t>Ն</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որոշմ</w:t>
            </w:r>
            <w:r w:rsidRPr="00520FF9">
              <w:rPr>
                <w:rFonts w:ascii="Arial LatArm" w:hAnsi="Arial LatArm" w:cs="Arial Unicode"/>
                <w:color w:val="000000"/>
                <w:sz w:val="16"/>
                <w:szCs w:val="16"/>
                <w:lang w:eastAsia="ru-RU"/>
              </w:rPr>
              <w:t xml:space="preserve"> </w:t>
            </w:r>
            <w:r w:rsidRPr="00520FF9">
              <w:rPr>
                <w:rFonts w:ascii="Sylfaen" w:hAnsi="Sylfaen" w:cs="Arial Unicode"/>
                <w:color w:val="000000"/>
                <w:sz w:val="16"/>
                <w:szCs w:val="16"/>
                <w:lang w:val="hy-AM" w:eastAsia="ru-RU"/>
              </w:rPr>
              <w:t>ամբ</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հաստատված</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Հյութերին</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և</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հյութամթերքներին</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ներկայացվող</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պահանջների</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տեխնիկական</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կանոնակարգի</w:t>
            </w:r>
            <w:r w:rsidRPr="00520FF9">
              <w:rPr>
                <w:rFonts w:ascii="Arial LatArm" w:hAnsi="Arial LatArm" w:cs="Arial Unicode"/>
                <w:color w:val="000000"/>
                <w:sz w:val="16"/>
                <w:szCs w:val="16"/>
                <w:lang w:val="hy-AM" w:eastAsia="ru-RU"/>
              </w:rPr>
              <w:t>”, “</w:t>
            </w:r>
            <w:r w:rsidRPr="00520FF9">
              <w:rPr>
                <w:rFonts w:ascii="Sylfaen" w:hAnsi="Sylfaen" w:cs="Arial Unicode"/>
                <w:color w:val="000000"/>
                <w:sz w:val="16"/>
                <w:szCs w:val="16"/>
                <w:lang w:val="hy-AM" w:eastAsia="ru-RU"/>
              </w:rPr>
              <w:t>Սննդամթերքի</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անվտանգության</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մասին</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ՀՀ</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օրենքի</w:t>
            </w:r>
            <w:r w:rsidRPr="00520FF9">
              <w:rPr>
                <w:rFonts w:ascii="Arial LatArm" w:hAnsi="Arial LatArm" w:cs="Arial Unicode"/>
                <w:color w:val="000000"/>
                <w:sz w:val="16"/>
                <w:szCs w:val="16"/>
                <w:lang w:val="hy-AM" w:eastAsia="ru-RU"/>
              </w:rPr>
              <w:t xml:space="preserve"> 8-</w:t>
            </w:r>
            <w:r w:rsidRPr="00520FF9">
              <w:rPr>
                <w:rFonts w:ascii="Sylfaen" w:hAnsi="Sylfaen" w:cs="Arial Unicode"/>
                <w:color w:val="000000"/>
                <w:sz w:val="16"/>
                <w:szCs w:val="16"/>
                <w:lang w:val="hy-AM" w:eastAsia="ru-RU"/>
              </w:rPr>
              <w:t>րդ</w:t>
            </w:r>
            <w:r w:rsidRPr="00520FF9">
              <w:rPr>
                <w:rFonts w:ascii="Arial LatArm" w:hAnsi="Arial LatArm" w:cs="Arial Unicode"/>
                <w:color w:val="000000"/>
                <w:sz w:val="16"/>
                <w:szCs w:val="16"/>
                <w:lang w:val="hy-AM" w:eastAsia="ru-RU"/>
              </w:rPr>
              <w:t xml:space="preserve"> </w:t>
            </w:r>
            <w:r w:rsidRPr="00520FF9">
              <w:rPr>
                <w:rFonts w:ascii="Sylfaen" w:hAnsi="Sylfaen" w:cs="Arial Unicode"/>
                <w:color w:val="000000"/>
                <w:sz w:val="16"/>
                <w:szCs w:val="16"/>
                <w:lang w:val="hy-AM" w:eastAsia="ru-RU"/>
              </w:rPr>
              <w:t>հոդվածի։</w:t>
            </w:r>
          </w:p>
        </w:tc>
        <w:tc>
          <w:tcPr>
            <w:tcW w:w="659" w:type="dxa"/>
            <w:vAlign w:val="center"/>
          </w:tcPr>
          <w:p w:rsidR="005A0D9E" w:rsidRPr="00520FF9" w:rsidRDefault="005A0D9E" w:rsidP="005A0D9E">
            <w:pPr>
              <w:rPr>
                <w:rFonts w:ascii="Sylfaen" w:hAnsi="Sylfaen"/>
                <w:color w:val="000000"/>
                <w:sz w:val="16"/>
                <w:szCs w:val="16"/>
              </w:rPr>
            </w:pPr>
            <w:r w:rsidRPr="00520FF9">
              <w:rPr>
                <w:rFonts w:ascii="Sylfaen" w:hAnsi="Sylfaen"/>
                <w:color w:val="000000"/>
                <w:sz w:val="16"/>
                <w:szCs w:val="16"/>
              </w:rPr>
              <w:t>լիտր</w:t>
            </w:r>
          </w:p>
        </w:tc>
        <w:tc>
          <w:tcPr>
            <w:tcW w:w="848" w:type="dxa"/>
            <w:vAlign w:val="center"/>
          </w:tcPr>
          <w:p w:rsidR="005A0D9E" w:rsidRPr="00520FF9" w:rsidRDefault="005A0D9E" w:rsidP="005A0D9E">
            <w:pPr>
              <w:rPr>
                <w:rFonts w:ascii="GHEA Grapalat" w:hAnsi="GHEA Grapalat"/>
                <w:color w:val="000000"/>
                <w:sz w:val="16"/>
                <w:szCs w:val="16"/>
              </w:rPr>
            </w:pPr>
          </w:p>
        </w:tc>
        <w:tc>
          <w:tcPr>
            <w:tcW w:w="1013" w:type="dxa"/>
            <w:vAlign w:val="center"/>
          </w:tcPr>
          <w:p w:rsidR="005A0D9E" w:rsidRPr="00520FF9" w:rsidRDefault="005A0D9E" w:rsidP="005A0D9E">
            <w:pPr>
              <w:rPr>
                <w:rFonts w:ascii="GHEA Grapalat" w:hAnsi="GHEA Grapalat"/>
                <w:color w:val="000000"/>
                <w:sz w:val="16"/>
                <w:szCs w:val="16"/>
              </w:rPr>
            </w:pPr>
          </w:p>
        </w:tc>
        <w:tc>
          <w:tcPr>
            <w:tcW w:w="1103" w:type="dxa"/>
            <w:vAlign w:val="bottom"/>
          </w:tcPr>
          <w:p w:rsidR="005A0D9E" w:rsidRPr="00520FF9" w:rsidRDefault="005A0D9E" w:rsidP="005A0D9E">
            <w:pPr>
              <w:rPr>
                <w:rFonts w:ascii="Arial Armenian" w:hAnsi="Arial Armenian" w:cs="Calibri"/>
                <w:color w:val="000000"/>
                <w:sz w:val="20"/>
                <w:szCs w:val="20"/>
              </w:rPr>
            </w:pPr>
            <w:r w:rsidRPr="00520FF9">
              <w:rPr>
                <w:rFonts w:ascii="Arial Armenian" w:hAnsi="Arial Armenian" w:cs="Calibri"/>
                <w:color w:val="000000"/>
                <w:sz w:val="20"/>
                <w:szCs w:val="20"/>
              </w:rPr>
              <w:t>761</w:t>
            </w:r>
          </w:p>
        </w:tc>
        <w:tc>
          <w:tcPr>
            <w:tcW w:w="967" w:type="dxa"/>
            <w:vAlign w:val="center"/>
          </w:tcPr>
          <w:p w:rsidR="005A0D9E" w:rsidRPr="00520FF9" w:rsidRDefault="005A0D9E" w:rsidP="005A0D9E">
            <w:pPr>
              <w:jc w:val="center"/>
              <w:rPr>
                <w:rFonts w:ascii="Sylfaen" w:hAnsi="Sylfaen"/>
                <w:color w:val="000000"/>
                <w:sz w:val="16"/>
                <w:szCs w:val="16"/>
              </w:rPr>
            </w:pPr>
            <w:r w:rsidRPr="00520FF9">
              <w:rPr>
                <w:rFonts w:ascii="Sylfaen" w:hAnsi="Sylfaen" w:cs="Sylfaen"/>
                <w:color w:val="000000"/>
                <w:sz w:val="16"/>
                <w:szCs w:val="16"/>
              </w:rPr>
              <w:t>Գ. Դալար, Կոմիտասի 49</w:t>
            </w:r>
          </w:p>
        </w:tc>
        <w:tc>
          <w:tcPr>
            <w:tcW w:w="966" w:type="dxa"/>
            <w:vAlign w:val="bottom"/>
          </w:tcPr>
          <w:p w:rsidR="005A0D9E" w:rsidRPr="00520FF9" w:rsidRDefault="005A0D9E" w:rsidP="005A0D9E">
            <w:pPr>
              <w:rPr>
                <w:rFonts w:ascii="Arial Armenian" w:hAnsi="Arial Armenian" w:cs="Calibri"/>
                <w:color w:val="000000"/>
                <w:sz w:val="20"/>
                <w:szCs w:val="20"/>
              </w:rPr>
            </w:pPr>
            <w:r w:rsidRPr="00520FF9">
              <w:rPr>
                <w:rFonts w:ascii="Arial Armenian" w:hAnsi="Arial Armenian" w:cs="Calibri"/>
                <w:color w:val="000000"/>
                <w:sz w:val="20"/>
                <w:szCs w:val="20"/>
              </w:rPr>
              <w:t>761</w:t>
            </w:r>
          </w:p>
        </w:tc>
        <w:tc>
          <w:tcPr>
            <w:tcW w:w="1137" w:type="dxa"/>
          </w:tcPr>
          <w:p w:rsidR="005A0D9E" w:rsidRPr="00520FF9" w:rsidRDefault="005A0D9E" w:rsidP="005A0D9E">
            <w:pPr>
              <w:rPr>
                <w:lang w:val="hy-AM"/>
              </w:rPr>
            </w:pPr>
            <w:r w:rsidRPr="00520FF9">
              <w:rPr>
                <w:rFonts w:ascii="Sylfaen" w:hAnsi="Sylfaen"/>
                <w:sz w:val="16"/>
                <w:szCs w:val="16"/>
                <w:lang w:val="hy-AM"/>
              </w:rPr>
              <w:t>1-</w:t>
            </w:r>
            <w:r w:rsidRPr="00520FF9">
              <w:rPr>
                <w:rFonts w:ascii="Sylfaen" w:hAnsi="Sylfaen" w:cs="Sylfaen"/>
                <w:sz w:val="16"/>
                <w:szCs w:val="16"/>
                <w:lang w:val="hy-AM"/>
              </w:rPr>
              <w:t>ին</w:t>
            </w:r>
            <w:r w:rsidRPr="00520FF9">
              <w:rPr>
                <w:rFonts w:ascii="Sylfaen" w:hAnsi="Sylfaen"/>
                <w:sz w:val="16"/>
                <w:szCs w:val="16"/>
                <w:lang w:val="hy-AM"/>
              </w:rPr>
              <w:t xml:space="preserve"> </w:t>
            </w:r>
            <w:r w:rsidRPr="00520FF9">
              <w:rPr>
                <w:rFonts w:ascii="Sylfaen" w:hAnsi="Sylfaen" w:cs="Sylfaen"/>
                <w:sz w:val="16"/>
                <w:szCs w:val="16"/>
                <w:lang w:val="hy-AM"/>
              </w:rPr>
              <w:t>մատակարարումը</w:t>
            </w:r>
            <w:r w:rsidRPr="00520FF9">
              <w:rPr>
                <w:rFonts w:ascii="Sylfaen" w:hAnsi="Sylfaen"/>
                <w:sz w:val="16"/>
                <w:szCs w:val="16"/>
                <w:lang w:val="hy-AM"/>
              </w:rPr>
              <w:t xml:space="preserve"> </w:t>
            </w:r>
            <w:r w:rsidRPr="00520FF9">
              <w:rPr>
                <w:rFonts w:ascii="Sylfaen" w:hAnsi="Sylfaen" w:cs="Sylfaen"/>
                <w:sz w:val="16"/>
                <w:szCs w:val="16"/>
                <w:lang w:val="hy-AM"/>
              </w:rPr>
              <w:t>կկատարվի</w:t>
            </w:r>
            <w:r w:rsidRPr="00520FF9">
              <w:rPr>
                <w:rFonts w:ascii="Sylfaen" w:hAnsi="Sylfaen"/>
                <w:sz w:val="16"/>
                <w:szCs w:val="16"/>
                <w:lang w:val="hy-AM"/>
              </w:rPr>
              <w:t xml:space="preserve"> </w:t>
            </w:r>
            <w:r w:rsidRPr="00520FF9">
              <w:rPr>
                <w:rFonts w:ascii="Sylfaen" w:hAnsi="Sylfaen" w:cs="Sylfaen"/>
                <w:sz w:val="16"/>
                <w:szCs w:val="16"/>
                <w:lang w:val="hy-AM"/>
              </w:rPr>
              <w:t>համաձայնագրի</w:t>
            </w:r>
            <w:r w:rsidRPr="00520FF9">
              <w:rPr>
                <w:rFonts w:ascii="Sylfaen" w:hAnsi="Sylfaen"/>
                <w:sz w:val="16"/>
                <w:szCs w:val="16"/>
                <w:lang w:val="hy-AM"/>
              </w:rPr>
              <w:t xml:space="preserve"> </w:t>
            </w:r>
            <w:r w:rsidRPr="00520FF9">
              <w:rPr>
                <w:rFonts w:ascii="Sylfaen" w:hAnsi="Sylfaen" w:cs="Sylfaen"/>
                <w:sz w:val="16"/>
                <w:szCs w:val="16"/>
                <w:lang w:val="hy-AM"/>
              </w:rPr>
              <w:t>կնքման</w:t>
            </w:r>
            <w:r w:rsidRPr="00520FF9">
              <w:rPr>
                <w:rFonts w:ascii="Sylfaen" w:hAnsi="Sylfaen"/>
                <w:sz w:val="16"/>
                <w:szCs w:val="16"/>
                <w:lang w:val="hy-AM"/>
              </w:rPr>
              <w:t xml:space="preserve"> </w:t>
            </w:r>
            <w:r w:rsidRPr="00520FF9">
              <w:rPr>
                <w:rFonts w:ascii="Sylfaen" w:hAnsi="Sylfaen" w:cs="Sylfaen"/>
                <w:sz w:val="16"/>
                <w:szCs w:val="16"/>
                <w:lang w:val="hy-AM"/>
              </w:rPr>
              <w:t>պահից</w:t>
            </w:r>
            <w:r w:rsidRPr="00520FF9">
              <w:rPr>
                <w:rFonts w:ascii="Sylfaen" w:hAnsi="Sylfaen"/>
                <w:sz w:val="16"/>
                <w:szCs w:val="16"/>
                <w:lang w:val="hy-AM"/>
              </w:rPr>
              <w:t xml:space="preserve"> 21 </w:t>
            </w:r>
            <w:r w:rsidRPr="00520FF9">
              <w:rPr>
                <w:rFonts w:ascii="Sylfaen" w:hAnsi="Sylfaen" w:cs="Sylfaen"/>
                <w:sz w:val="16"/>
                <w:szCs w:val="16"/>
                <w:lang w:val="hy-AM"/>
              </w:rPr>
              <w:t>օր</w:t>
            </w:r>
            <w:r w:rsidRPr="00520FF9">
              <w:rPr>
                <w:rFonts w:ascii="Sylfaen" w:hAnsi="Sylfaen"/>
                <w:sz w:val="16"/>
                <w:szCs w:val="16"/>
                <w:lang w:val="hy-AM"/>
              </w:rPr>
              <w:t xml:space="preserve"> </w:t>
            </w:r>
            <w:r w:rsidRPr="00520FF9">
              <w:rPr>
                <w:rFonts w:ascii="Sylfaen" w:hAnsi="Sylfaen" w:cs="Sylfaen"/>
                <w:sz w:val="16"/>
                <w:szCs w:val="16"/>
                <w:lang w:val="hy-AM"/>
              </w:rPr>
              <w:t>հետո</w:t>
            </w:r>
          </w:p>
        </w:tc>
      </w:tr>
      <w:tr w:rsidR="005A0D9E" w:rsidRPr="00520FF9" w:rsidTr="005A04E7">
        <w:trPr>
          <w:trHeight w:val="246"/>
        </w:trPr>
        <w:tc>
          <w:tcPr>
            <w:tcW w:w="1170" w:type="dxa"/>
            <w:vAlign w:val="center"/>
          </w:tcPr>
          <w:p w:rsidR="005A0D9E" w:rsidRPr="00520FF9" w:rsidRDefault="005A0D9E" w:rsidP="005A0D9E">
            <w:pPr>
              <w:rPr>
                <w:rFonts w:ascii="Sylfaen" w:hAnsi="Sylfaen"/>
                <w:color w:val="000000"/>
                <w:sz w:val="16"/>
                <w:szCs w:val="16"/>
              </w:rPr>
            </w:pPr>
            <w:r w:rsidRPr="00520FF9">
              <w:rPr>
                <w:rFonts w:ascii="Sylfaen" w:hAnsi="Sylfaen"/>
                <w:color w:val="000000"/>
                <w:sz w:val="16"/>
                <w:szCs w:val="16"/>
              </w:rPr>
              <w:t>8</w:t>
            </w:r>
          </w:p>
        </w:tc>
        <w:tc>
          <w:tcPr>
            <w:tcW w:w="1440" w:type="dxa"/>
            <w:vAlign w:val="center"/>
          </w:tcPr>
          <w:p w:rsidR="005A0D9E" w:rsidRPr="00520FF9" w:rsidRDefault="005A0D9E" w:rsidP="005A0D9E">
            <w:pPr>
              <w:jc w:val="center"/>
              <w:rPr>
                <w:rFonts w:ascii="Calibri" w:hAnsi="Calibri"/>
                <w:color w:val="000000"/>
              </w:rPr>
            </w:pPr>
            <w:r w:rsidRPr="00520FF9">
              <w:rPr>
                <w:rFonts w:ascii="Calibri" w:hAnsi="Calibri"/>
                <w:color w:val="000000"/>
              </w:rPr>
              <w:t>15112100</w:t>
            </w:r>
          </w:p>
        </w:tc>
        <w:tc>
          <w:tcPr>
            <w:tcW w:w="1350" w:type="dxa"/>
            <w:vAlign w:val="center"/>
          </w:tcPr>
          <w:p w:rsidR="005A0D9E" w:rsidRPr="00520FF9" w:rsidRDefault="005A0D9E" w:rsidP="005A0D9E">
            <w:pPr>
              <w:jc w:val="center"/>
              <w:rPr>
                <w:rFonts w:ascii="GHEA Grapalat" w:hAnsi="GHEA Grapalat"/>
                <w:color w:val="000000"/>
                <w:sz w:val="20"/>
                <w:szCs w:val="20"/>
                <w:lang w:val="hy-AM"/>
              </w:rPr>
            </w:pPr>
            <w:r w:rsidRPr="00520FF9">
              <w:rPr>
                <w:rFonts w:ascii="Sylfaen" w:hAnsi="Sylfaen" w:cs="Sylfaen"/>
                <w:color w:val="000000"/>
                <w:sz w:val="20"/>
                <w:szCs w:val="20"/>
              </w:rPr>
              <w:t>Հավի</w:t>
            </w:r>
            <w:r w:rsidRPr="00520FF9">
              <w:rPr>
                <w:rFonts w:ascii="Sylfaen" w:hAnsi="Sylfaen" w:cs="Sylfaen"/>
                <w:color w:val="000000"/>
                <w:sz w:val="20"/>
                <w:szCs w:val="20"/>
                <w:lang w:val="hy-AM"/>
              </w:rPr>
              <w:t xml:space="preserve"> կրծքամիս</w:t>
            </w:r>
          </w:p>
        </w:tc>
        <w:tc>
          <w:tcPr>
            <w:tcW w:w="1537" w:type="dxa"/>
            <w:vAlign w:val="center"/>
          </w:tcPr>
          <w:p w:rsidR="005A0D9E" w:rsidRPr="00520FF9" w:rsidRDefault="005A0D9E" w:rsidP="005A0D9E">
            <w:pPr>
              <w:rPr>
                <w:rFonts w:ascii="Sylfaen" w:hAnsi="Sylfaen"/>
                <w:color w:val="000000"/>
                <w:sz w:val="16"/>
                <w:szCs w:val="16"/>
              </w:rPr>
            </w:pPr>
            <w:r w:rsidRPr="00520FF9">
              <w:rPr>
                <w:rFonts w:ascii="Sylfaen" w:hAnsi="Sylfaen"/>
                <w:color w:val="000000"/>
                <w:sz w:val="16"/>
                <w:szCs w:val="16"/>
              </w:rPr>
              <w:t xml:space="preserve">ՀՀ կամ </w:t>
            </w:r>
            <w:r w:rsidRPr="00520FF9">
              <w:rPr>
                <w:rFonts w:ascii="Sylfaen" w:hAnsi="Sylfaen"/>
                <w:color w:val="000000"/>
                <w:sz w:val="16"/>
                <w:szCs w:val="16"/>
                <w:lang w:val="ru-RU"/>
              </w:rPr>
              <w:t>համարժեք</w:t>
            </w:r>
          </w:p>
        </w:tc>
        <w:tc>
          <w:tcPr>
            <w:tcW w:w="3413" w:type="dxa"/>
            <w:vAlign w:val="center"/>
          </w:tcPr>
          <w:p w:rsidR="005A0D9E" w:rsidRPr="00520FF9" w:rsidRDefault="005A0D9E" w:rsidP="005A0D9E">
            <w:pPr>
              <w:jc w:val="center"/>
              <w:rPr>
                <w:rFonts w:ascii="Arial LatArm" w:hAnsi="Arial LatArm"/>
                <w:bCs/>
                <w:color w:val="000000"/>
                <w:sz w:val="16"/>
                <w:szCs w:val="16"/>
              </w:rPr>
            </w:pPr>
            <w:r w:rsidRPr="00520FF9">
              <w:rPr>
                <w:rFonts w:ascii="Arial LatArm" w:hAnsi="Arial LatArm"/>
                <w:bCs/>
                <w:color w:val="000000"/>
                <w:sz w:val="16"/>
                <w:szCs w:val="16"/>
              </w:rPr>
              <w:t xml:space="preserve">Ð³íÇ </w:t>
            </w:r>
            <w:r w:rsidRPr="00520FF9">
              <w:rPr>
                <w:rFonts w:ascii="Sylfaen" w:hAnsi="Sylfaen"/>
                <w:bCs/>
                <w:color w:val="000000"/>
                <w:sz w:val="16"/>
                <w:szCs w:val="16"/>
              </w:rPr>
              <w:t>կրծքամիս</w:t>
            </w:r>
            <w:r w:rsidRPr="00520FF9">
              <w:rPr>
                <w:rFonts w:ascii="Arial LatArm" w:hAnsi="Arial LatArm"/>
                <w:bCs/>
                <w:color w:val="000000"/>
                <w:sz w:val="16"/>
                <w:szCs w:val="16"/>
              </w:rPr>
              <w:t xml:space="preserve"> ë³é»óí³Í, ï» Õ³Ï³Ý,³ÙµáÕç³Ï³Ý, ³é³Ýó ÏáÕÙÝ³ÏÇ Ñá ï»ñÇ: ö³Ã»Ã³ íáñí³Í åáÉÇ ¿ÃÇÉ»Ý³ÛÇÝ Ã³Õ³ÝÃÝ»ñáí:</w:t>
            </w:r>
          </w:p>
        </w:tc>
        <w:tc>
          <w:tcPr>
            <w:tcW w:w="659" w:type="dxa"/>
            <w:vAlign w:val="center"/>
          </w:tcPr>
          <w:p w:rsidR="005A0D9E" w:rsidRPr="00520FF9" w:rsidRDefault="005A0D9E" w:rsidP="005A0D9E">
            <w:pPr>
              <w:rPr>
                <w:rFonts w:ascii="Sylfaen" w:hAnsi="Sylfaen"/>
                <w:color w:val="000000"/>
                <w:sz w:val="16"/>
                <w:szCs w:val="16"/>
                <w:lang w:val="hy-AM"/>
              </w:rPr>
            </w:pPr>
            <w:r w:rsidRPr="00520FF9">
              <w:rPr>
                <w:rFonts w:ascii="Sylfaen" w:hAnsi="Sylfaen"/>
                <w:color w:val="000000"/>
                <w:sz w:val="16"/>
                <w:szCs w:val="16"/>
                <w:lang w:val="hy-AM"/>
              </w:rPr>
              <w:t>կգ</w:t>
            </w:r>
          </w:p>
        </w:tc>
        <w:tc>
          <w:tcPr>
            <w:tcW w:w="848" w:type="dxa"/>
            <w:vAlign w:val="center"/>
          </w:tcPr>
          <w:p w:rsidR="005A0D9E" w:rsidRPr="00520FF9" w:rsidRDefault="005A0D9E" w:rsidP="005A0D9E">
            <w:pPr>
              <w:rPr>
                <w:rFonts w:ascii="Sylfaen" w:hAnsi="Sylfaen"/>
                <w:color w:val="000000"/>
                <w:sz w:val="16"/>
                <w:szCs w:val="16"/>
              </w:rPr>
            </w:pPr>
          </w:p>
        </w:tc>
        <w:tc>
          <w:tcPr>
            <w:tcW w:w="1013" w:type="dxa"/>
            <w:vAlign w:val="center"/>
          </w:tcPr>
          <w:p w:rsidR="005A0D9E" w:rsidRPr="00520FF9" w:rsidRDefault="005A0D9E" w:rsidP="005A0D9E">
            <w:pPr>
              <w:rPr>
                <w:rFonts w:ascii="Sylfaen" w:hAnsi="Sylfaen"/>
                <w:color w:val="000000"/>
                <w:sz w:val="16"/>
                <w:szCs w:val="16"/>
              </w:rPr>
            </w:pPr>
          </w:p>
        </w:tc>
        <w:tc>
          <w:tcPr>
            <w:tcW w:w="1103" w:type="dxa"/>
            <w:vAlign w:val="bottom"/>
          </w:tcPr>
          <w:p w:rsidR="005A0D9E" w:rsidRPr="00520FF9" w:rsidRDefault="005A0D9E" w:rsidP="005A0D9E">
            <w:pPr>
              <w:rPr>
                <w:rFonts w:ascii="Arial Armenian" w:hAnsi="Arial Armenian" w:cs="Calibri"/>
                <w:color w:val="000000"/>
                <w:sz w:val="20"/>
                <w:szCs w:val="20"/>
              </w:rPr>
            </w:pPr>
            <w:r w:rsidRPr="00520FF9">
              <w:rPr>
                <w:rFonts w:ascii="Arial Armenian" w:hAnsi="Arial Armenian" w:cs="Calibri"/>
                <w:color w:val="000000"/>
                <w:sz w:val="20"/>
                <w:szCs w:val="20"/>
              </w:rPr>
              <w:t>259</w:t>
            </w:r>
          </w:p>
        </w:tc>
        <w:tc>
          <w:tcPr>
            <w:tcW w:w="967" w:type="dxa"/>
            <w:vAlign w:val="center"/>
          </w:tcPr>
          <w:p w:rsidR="005A0D9E" w:rsidRPr="00520FF9" w:rsidRDefault="005A0D9E" w:rsidP="005A0D9E">
            <w:pPr>
              <w:jc w:val="center"/>
              <w:rPr>
                <w:rFonts w:ascii="Sylfaen" w:hAnsi="Sylfaen"/>
                <w:color w:val="000000"/>
                <w:sz w:val="16"/>
                <w:szCs w:val="16"/>
              </w:rPr>
            </w:pPr>
            <w:r w:rsidRPr="00520FF9">
              <w:rPr>
                <w:rFonts w:ascii="Sylfaen" w:hAnsi="Sylfaen" w:cs="Sylfaen"/>
                <w:color w:val="000000"/>
                <w:sz w:val="16"/>
                <w:szCs w:val="16"/>
              </w:rPr>
              <w:t>Գ. Դալար, Կոմիտասի 49</w:t>
            </w:r>
          </w:p>
        </w:tc>
        <w:tc>
          <w:tcPr>
            <w:tcW w:w="966" w:type="dxa"/>
            <w:vAlign w:val="bottom"/>
          </w:tcPr>
          <w:p w:rsidR="005A0D9E" w:rsidRPr="00520FF9" w:rsidRDefault="005A0D9E" w:rsidP="005A0D9E">
            <w:pPr>
              <w:rPr>
                <w:rFonts w:ascii="Arial Armenian" w:hAnsi="Arial Armenian" w:cs="Calibri"/>
                <w:color w:val="000000"/>
                <w:sz w:val="20"/>
                <w:szCs w:val="20"/>
              </w:rPr>
            </w:pPr>
            <w:r w:rsidRPr="00520FF9">
              <w:rPr>
                <w:rFonts w:ascii="Arial Armenian" w:hAnsi="Arial Armenian" w:cs="Calibri"/>
                <w:color w:val="000000"/>
                <w:sz w:val="20"/>
                <w:szCs w:val="20"/>
              </w:rPr>
              <w:t>259</w:t>
            </w:r>
          </w:p>
        </w:tc>
        <w:tc>
          <w:tcPr>
            <w:tcW w:w="1137" w:type="dxa"/>
          </w:tcPr>
          <w:p w:rsidR="005A0D9E" w:rsidRPr="00520FF9" w:rsidRDefault="005A0D9E" w:rsidP="005A0D9E">
            <w:pPr>
              <w:rPr>
                <w:lang w:val="hy-AM"/>
              </w:rPr>
            </w:pPr>
            <w:r w:rsidRPr="00520FF9">
              <w:rPr>
                <w:rFonts w:ascii="Sylfaen" w:hAnsi="Sylfaen"/>
                <w:sz w:val="16"/>
                <w:szCs w:val="16"/>
                <w:lang w:val="hy-AM"/>
              </w:rPr>
              <w:t>1-</w:t>
            </w:r>
            <w:r w:rsidRPr="00520FF9">
              <w:rPr>
                <w:rFonts w:ascii="Sylfaen" w:hAnsi="Sylfaen" w:cs="Sylfaen"/>
                <w:sz w:val="16"/>
                <w:szCs w:val="16"/>
                <w:lang w:val="hy-AM"/>
              </w:rPr>
              <w:t>ին</w:t>
            </w:r>
            <w:r w:rsidRPr="00520FF9">
              <w:rPr>
                <w:rFonts w:ascii="Sylfaen" w:hAnsi="Sylfaen"/>
                <w:sz w:val="16"/>
                <w:szCs w:val="16"/>
                <w:lang w:val="hy-AM"/>
              </w:rPr>
              <w:t xml:space="preserve"> </w:t>
            </w:r>
            <w:r w:rsidRPr="00520FF9">
              <w:rPr>
                <w:rFonts w:ascii="Sylfaen" w:hAnsi="Sylfaen" w:cs="Sylfaen"/>
                <w:sz w:val="16"/>
                <w:szCs w:val="16"/>
                <w:lang w:val="hy-AM"/>
              </w:rPr>
              <w:t>մատակարարումը</w:t>
            </w:r>
            <w:r w:rsidRPr="00520FF9">
              <w:rPr>
                <w:rFonts w:ascii="Sylfaen" w:hAnsi="Sylfaen"/>
                <w:sz w:val="16"/>
                <w:szCs w:val="16"/>
                <w:lang w:val="hy-AM"/>
              </w:rPr>
              <w:t xml:space="preserve"> </w:t>
            </w:r>
            <w:r w:rsidRPr="00520FF9">
              <w:rPr>
                <w:rFonts w:ascii="Sylfaen" w:hAnsi="Sylfaen" w:cs="Sylfaen"/>
                <w:sz w:val="16"/>
                <w:szCs w:val="16"/>
                <w:lang w:val="hy-AM"/>
              </w:rPr>
              <w:t>կկատարվի</w:t>
            </w:r>
            <w:r w:rsidRPr="00520FF9">
              <w:rPr>
                <w:rFonts w:ascii="Sylfaen" w:hAnsi="Sylfaen"/>
                <w:sz w:val="16"/>
                <w:szCs w:val="16"/>
                <w:lang w:val="hy-AM"/>
              </w:rPr>
              <w:t xml:space="preserve"> </w:t>
            </w:r>
            <w:r w:rsidRPr="00520FF9">
              <w:rPr>
                <w:rFonts w:ascii="Sylfaen" w:hAnsi="Sylfaen" w:cs="Sylfaen"/>
                <w:sz w:val="16"/>
                <w:szCs w:val="16"/>
                <w:lang w:val="hy-AM"/>
              </w:rPr>
              <w:t>համաձայնագրի</w:t>
            </w:r>
            <w:r w:rsidRPr="00520FF9">
              <w:rPr>
                <w:rFonts w:ascii="Sylfaen" w:hAnsi="Sylfaen"/>
                <w:sz w:val="16"/>
                <w:szCs w:val="16"/>
                <w:lang w:val="hy-AM"/>
              </w:rPr>
              <w:t xml:space="preserve"> </w:t>
            </w:r>
            <w:r w:rsidRPr="00520FF9">
              <w:rPr>
                <w:rFonts w:ascii="Sylfaen" w:hAnsi="Sylfaen" w:cs="Sylfaen"/>
                <w:sz w:val="16"/>
                <w:szCs w:val="16"/>
                <w:lang w:val="hy-AM"/>
              </w:rPr>
              <w:lastRenderedPageBreak/>
              <w:t>կնքման</w:t>
            </w:r>
            <w:r w:rsidRPr="00520FF9">
              <w:rPr>
                <w:rFonts w:ascii="Sylfaen" w:hAnsi="Sylfaen"/>
                <w:sz w:val="16"/>
                <w:szCs w:val="16"/>
                <w:lang w:val="hy-AM"/>
              </w:rPr>
              <w:t xml:space="preserve"> </w:t>
            </w:r>
            <w:r w:rsidRPr="00520FF9">
              <w:rPr>
                <w:rFonts w:ascii="Sylfaen" w:hAnsi="Sylfaen" w:cs="Sylfaen"/>
                <w:sz w:val="16"/>
                <w:szCs w:val="16"/>
                <w:lang w:val="hy-AM"/>
              </w:rPr>
              <w:t>պահից</w:t>
            </w:r>
            <w:r w:rsidRPr="00520FF9">
              <w:rPr>
                <w:rFonts w:ascii="Sylfaen" w:hAnsi="Sylfaen"/>
                <w:sz w:val="16"/>
                <w:szCs w:val="16"/>
                <w:lang w:val="hy-AM"/>
              </w:rPr>
              <w:t xml:space="preserve"> 21 </w:t>
            </w:r>
            <w:r w:rsidRPr="00520FF9">
              <w:rPr>
                <w:rFonts w:ascii="Sylfaen" w:hAnsi="Sylfaen" w:cs="Sylfaen"/>
                <w:sz w:val="16"/>
                <w:szCs w:val="16"/>
                <w:lang w:val="hy-AM"/>
              </w:rPr>
              <w:t>օր</w:t>
            </w:r>
            <w:r w:rsidRPr="00520FF9">
              <w:rPr>
                <w:rFonts w:ascii="Sylfaen" w:hAnsi="Sylfaen"/>
                <w:sz w:val="16"/>
                <w:szCs w:val="16"/>
                <w:lang w:val="hy-AM"/>
              </w:rPr>
              <w:t xml:space="preserve"> </w:t>
            </w:r>
            <w:r w:rsidRPr="00520FF9">
              <w:rPr>
                <w:rFonts w:ascii="Sylfaen" w:hAnsi="Sylfaen" w:cs="Sylfaen"/>
                <w:sz w:val="16"/>
                <w:szCs w:val="16"/>
                <w:lang w:val="hy-AM"/>
              </w:rPr>
              <w:t>հետո</w:t>
            </w:r>
          </w:p>
        </w:tc>
      </w:tr>
      <w:tr w:rsidR="005A0D9E" w:rsidRPr="00520FF9" w:rsidTr="005A04E7">
        <w:trPr>
          <w:trHeight w:val="246"/>
        </w:trPr>
        <w:tc>
          <w:tcPr>
            <w:tcW w:w="1170" w:type="dxa"/>
            <w:vAlign w:val="center"/>
          </w:tcPr>
          <w:p w:rsidR="005A0D9E" w:rsidRPr="00520FF9" w:rsidRDefault="005A0D9E" w:rsidP="005A0D9E">
            <w:pPr>
              <w:rPr>
                <w:rFonts w:ascii="Sylfaen" w:hAnsi="Sylfaen"/>
                <w:color w:val="000000"/>
                <w:sz w:val="16"/>
                <w:szCs w:val="16"/>
                <w:lang w:val="hy-AM"/>
              </w:rPr>
            </w:pPr>
            <w:r w:rsidRPr="00520FF9">
              <w:rPr>
                <w:rFonts w:ascii="Sylfaen" w:hAnsi="Sylfaen"/>
                <w:color w:val="000000"/>
                <w:sz w:val="16"/>
                <w:szCs w:val="16"/>
                <w:lang w:val="hy-AM"/>
              </w:rPr>
              <w:lastRenderedPageBreak/>
              <w:t>9</w:t>
            </w:r>
          </w:p>
        </w:tc>
        <w:tc>
          <w:tcPr>
            <w:tcW w:w="1440" w:type="dxa"/>
            <w:vAlign w:val="center"/>
          </w:tcPr>
          <w:p w:rsidR="005A0D9E" w:rsidRPr="00520FF9" w:rsidRDefault="005A0D9E" w:rsidP="005A0D9E">
            <w:pPr>
              <w:jc w:val="center"/>
              <w:rPr>
                <w:rFonts w:ascii="Calibri" w:hAnsi="Calibri"/>
                <w:color w:val="000000"/>
              </w:rPr>
            </w:pPr>
            <w:r w:rsidRPr="00520FF9">
              <w:rPr>
                <w:rFonts w:ascii="Calibri" w:hAnsi="Calibri"/>
                <w:color w:val="000000"/>
              </w:rPr>
              <w:t>15331154</w:t>
            </w:r>
          </w:p>
        </w:tc>
        <w:tc>
          <w:tcPr>
            <w:tcW w:w="1350" w:type="dxa"/>
            <w:vAlign w:val="center"/>
          </w:tcPr>
          <w:p w:rsidR="005A0D9E" w:rsidRPr="00520FF9" w:rsidRDefault="005A0D9E" w:rsidP="005A0D9E">
            <w:pPr>
              <w:jc w:val="center"/>
              <w:rPr>
                <w:rFonts w:ascii="Sylfaen" w:hAnsi="Sylfaen" w:cs="Sylfaen"/>
                <w:color w:val="000000"/>
                <w:sz w:val="20"/>
                <w:szCs w:val="20"/>
                <w:lang w:val="hy-AM"/>
              </w:rPr>
            </w:pPr>
            <w:r w:rsidRPr="00520FF9">
              <w:rPr>
                <w:rFonts w:ascii="Sylfaen" w:hAnsi="Sylfaen" w:cs="Sylfaen"/>
                <w:color w:val="000000"/>
                <w:sz w:val="20"/>
                <w:szCs w:val="20"/>
                <w:lang w:val="hy-AM"/>
              </w:rPr>
              <w:t>Ոլոռ ամբողջական</w:t>
            </w:r>
          </w:p>
        </w:tc>
        <w:tc>
          <w:tcPr>
            <w:tcW w:w="1537" w:type="dxa"/>
            <w:vAlign w:val="center"/>
          </w:tcPr>
          <w:p w:rsidR="005A0D9E" w:rsidRPr="00520FF9" w:rsidRDefault="005A0D9E" w:rsidP="005A0D9E">
            <w:pPr>
              <w:rPr>
                <w:rFonts w:ascii="Sylfaen" w:hAnsi="Sylfaen"/>
                <w:color w:val="000000"/>
                <w:sz w:val="16"/>
                <w:szCs w:val="16"/>
              </w:rPr>
            </w:pPr>
          </w:p>
        </w:tc>
        <w:tc>
          <w:tcPr>
            <w:tcW w:w="3413" w:type="dxa"/>
            <w:vAlign w:val="center"/>
          </w:tcPr>
          <w:p w:rsidR="005A0D9E" w:rsidRPr="00520FF9" w:rsidRDefault="005A0D9E" w:rsidP="005A0D9E">
            <w:pPr>
              <w:jc w:val="center"/>
              <w:rPr>
                <w:rFonts w:ascii="Sylfaen" w:hAnsi="Sylfaen"/>
                <w:bCs/>
                <w:color w:val="000000"/>
                <w:sz w:val="16"/>
                <w:szCs w:val="16"/>
              </w:rPr>
            </w:pPr>
            <w:r w:rsidRPr="00520FF9">
              <w:rPr>
                <w:rFonts w:ascii="Sylfaen" w:hAnsi="Sylfaen" w:cs="Arial Unicode"/>
                <w:color w:val="000000"/>
                <w:sz w:val="16"/>
                <w:szCs w:val="16"/>
                <w:lang w:val="hy-AM" w:eastAsia="ru-RU"/>
              </w:rPr>
              <w:t>Չորացրած, կեղևած, դեղին կամ կանաչ գույնի: Անվտանգությունը՝ N 2-III-4.9-01-2010 հիգիենիկ նորմատիվների և «Սննդամթերքի անվտանգության մասին» ՀՀ օրենքի 8-րդ հոդվածի:</w:t>
            </w:r>
          </w:p>
        </w:tc>
        <w:tc>
          <w:tcPr>
            <w:tcW w:w="659" w:type="dxa"/>
            <w:vAlign w:val="center"/>
          </w:tcPr>
          <w:p w:rsidR="005A0D9E" w:rsidRPr="00520FF9" w:rsidRDefault="005A0D9E" w:rsidP="005A0D9E">
            <w:pPr>
              <w:rPr>
                <w:rFonts w:ascii="Sylfaen" w:hAnsi="Sylfaen" w:cs="Sylfaen"/>
                <w:bCs/>
                <w:color w:val="000000"/>
                <w:sz w:val="16"/>
                <w:szCs w:val="16"/>
              </w:rPr>
            </w:pPr>
            <w:r w:rsidRPr="00520FF9">
              <w:rPr>
                <w:rFonts w:ascii="Sylfaen" w:hAnsi="Sylfaen"/>
                <w:color w:val="000000"/>
                <w:sz w:val="16"/>
                <w:szCs w:val="16"/>
                <w:lang w:val="hy-AM"/>
              </w:rPr>
              <w:t>կգ</w:t>
            </w:r>
          </w:p>
        </w:tc>
        <w:tc>
          <w:tcPr>
            <w:tcW w:w="848" w:type="dxa"/>
            <w:vAlign w:val="center"/>
          </w:tcPr>
          <w:p w:rsidR="005A0D9E" w:rsidRPr="00520FF9" w:rsidRDefault="005A0D9E" w:rsidP="005A0D9E">
            <w:pPr>
              <w:rPr>
                <w:rFonts w:ascii="Sylfaen" w:hAnsi="Sylfaen"/>
                <w:color w:val="000000"/>
                <w:sz w:val="16"/>
                <w:szCs w:val="16"/>
              </w:rPr>
            </w:pPr>
          </w:p>
        </w:tc>
        <w:tc>
          <w:tcPr>
            <w:tcW w:w="1013" w:type="dxa"/>
            <w:vAlign w:val="center"/>
          </w:tcPr>
          <w:p w:rsidR="005A0D9E" w:rsidRPr="00520FF9" w:rsidRDefault="005A0D9E" w:rsidP="005A0D9E">
            <w:pPr>
              <w:rPr>
                <w:rFonts w:ascii="Sylfaen" w:hAnsi="Sylfaen"/>
                <w:color w:val="000000"/>
                <w:sz w:val="16"/>
                <w:szCs w:val="16"/>
              </w:rPr>
            </w:pPr>
          </w:p>
        </w:tc>
        <w:tc>
          <w:tcPr>
            <w:tcW w:w="1103" w:type="dxa"/>
            <w:vAlign w:val="bottom"/>
          </w:tcPr>
          <w:p w:rsidR="005A0D9E" w:rsidRPr="00520FF9" w:rsidRDefault="005A0D9E" w:rsidP="005A0D9E">
            <w:pPr>
              <w:rPr>
                <w:rFonts w:ascii="Arial Armenian" w:hAnsi="Arial Armenian" w:cs="Calibri"/>
                <w:color w:val="000000"/>
                <w:sz w:val="20"/>
                <w:szCs w:val="20"/>
              </w:rPr>
            </w:pPr>
            <w:r w:rsidRPr="00520FF9">
              <w:rPr>
                <w:rFonts w:ascii="Arial Armenian" w:hAnsi="Arial Armenian" w:cs="Calibri"/>
                <w:color w:val="000000"/>
                <w:sz w:val="20"/>
                <w:szCs w:val="20"/>
              </w:rPr>
              <w:t>91</w:t>
            </w:r>
          </w:p>
        </w:tc>
        <w:tc>
          <w:tcPr>
            <w:tcW w:w="967" w:type="dxa"/>
            <w:vAlign w:val="center"/>
          </w:tcPr>
          <w:p w:rsidR="005A0D9E" w:rsidRPr="00520FF9" w:rsidRDefault="005A0D9E" w:rsidP="005A0D9E">
            <w:pPr>
              <w:jc w:val="center"/>
              <w:rPr>
                <w:rFonts w:ascii="Sylfaen" w:hAnsi="Sylfaen" w:cs="Sylfaen"/>
                <w:color w:val="000000"/>
                <w:sz w:val="16"/>
                <w:szCs w:val="16"/>
              </w:rPr>
            </w:pPr>
            <w:r w:rsidRPr="00520FF9">
              <w:rPr>
                <w:rFonts w:ascii="Sylfaen" w:hAnsi="Sylfaen" w:cs="Sylfaen"/>
                <w:color w:val="000000"/>
                <w:sz w:val="16"/>
                <w:szCs w:val="16"/>
              </w:rPr>
              <w:t>Գ. Դալար, Կոմիտասի 49</w:t>
            </w:r>
          </w:p>
        </w:tc>
        <w:tc>
          <w:tcPr>
            <w:tcW w:w="966" w:type="dxa"/>
            <w:vAlign w:val="bottom"/>
          </w:tcPr>
          <w:p w:rsidR="005A0D9E" w:rsidRPr="00520FF9" w:rsidRDefault="005A0D9E" w:rsidP="005A0D9E">
            <w:pPr>
              <w:rPr>
                <w:rFonts w:ascii="Arial Armenian" w:hAnsi="Arial Armenian" w:cs="Calibri"/>
                <w:color w:val="000000"/>
                <w:sz w:val="20"/>
                <w:szCs w:val="20"/>
              </w:rPr>
            </w:pPr>
            <w:r w:rsidRPr="00520FF9">
              <w:rPr>
                <w:rFonts w:ascii="Arial Armenian" w:hAnsi="Arial Armenian" w:cs="Calibri"/>
                <w:color w:val="000000"/>
                <w:sz w:val="20"/>
                <w:szCs w:val="20"/>
              </w:rPr>
              <w:t>91</w:t>
            </w:r>
          </w:p>
        </w:tc>
        <w:tc>
          <w:tcPr>
            <w:tcW w:w="1137" w:type="dxa"/>
          </w:tcPr>
          <w:p w:rsidR="005A0D9E" w:rsidRPr="00520FF9" w:rsidRDefault="005A0D9E" w:rsidP="005A0D9E">
            <w:pPr>
              <w:rPr>
                <w:lang w:val="hy-AM"/>
              </w:rPr>
            </w:pPr>
            <w:r w:rsidRPr="00520FF9">
              <w:rPr>
                <w:rFonts w:ascii="Sylfaen" w:hAnsi="Sylfaen"/>
                <w:sz w:val="16"/>
                <w:szCs w:val="16"/>
                <w:lang w:val="hy-AM"/>
              </w:rPr>
              <w:t>1-</w:t>
            </w:r>
            <w:r w:rsidRPr="00520FF9">
              <w:rPr>
                <w:rFonts w:ascii="Sylfaen" w:hAnsi="Sylfaen" w:cs="Sylfaen"/>
                <w:sz w:val="16"/>
                <w:szCs w:val="16"/>
                <w:lang w:val="hy-AM"/>
              </w:rPr>
              <w:t>ին</w:t>
            </w:r>
            <w:r w:rsidRPr="00520FF9">
              <w:rPr>
                <w:rFonts w:ascii="Sylfaen" w:hAnsi="Sylfaen"/>
                <w:sz w:val="16"/>
                <w:szCs w:val="16"/>
                <w:lang w:val="hy-AM"/>
              </w:rPr>
              <w:t xml:space="preserve"> </w:t>
            </w:r>
            <w:r w:rsidRPr="00520FF9">
              <w:rPr>
                <w:rFonts w:ascii="Sylfaen" w:hAnsi="Sylfaen" w:cs="Sylfaen"/>
                <w:sz w:val="16"/>
                <w:szCs w:val="16"/>
                <w:lang w:val="hy-AM"/>
              </w:rPr>
              <w:t>մատակարարումը</w:t>
            </w:r>
            <w:r w:rsidRPr="00520FF9">
              <w:rPr>
                <w:rFonts w:ascii="Sylfaen" w:hAnsi="Sylfaen"/>
                <w:sz w:val="16"/>
                <w:szCs w:val="16"/>
                <w:lang w:val="hy-AM"/>
              </w:rPr>
              <w:t xml:space="preserve"> </w:t>
            </w:r>
            <w:r w:rsidRPr="00520FF9">
              <w:rPr>
                <w:rFonts w:ascii="Sylfaen" w:hAnsi="Sylfaen" w:cs="Sylfaen"/>
                <w:sz w:val="16"/>
                <w:szCs w:val="16"/>
                <w:lang w:val="hy-AM"/>
              </w:rPr>
              <w:t>կկատարվի</w:t>
            </w:r>
            <w:r w:rsidRPr="00520FF9">
              <w:rPr>
                <w:rFonts w:ascii="Sylfaen" w:hAnsi="Sylfaen"/>
                <w:sz w:val="16"/>
                <w:szCs w:val="16"/>
                <w:lang w:val="hy-AM"/>
              </w:rPr>
              <w:t xml:space="preserve"> </w:t>
            </w:r>
            <w:r w:rsidRPr="00520FF9">
              <w:rPr>
                <w:rFonts w:ascii="Sylfaen" w:hAnsi="Sylfaen" w:cs="Sylfaen"/>
                <w:sz w:val="16"/>
                <w:szCs w:val="16"/>
                <w:lang w:val="hy-AM"/>
              </w:rPr>
              <w:t>համաձայնագրի</w:t>
            </w:r>
            <w:r w:rsidRPr="00520FF9">
              <w:rPr>
                <w:rFonts w:ascii="Sylfaen" w:hAnsi="Sylfaen"/>
                <w:sz w:val="16"/>
                <w:szCs w:val="16"/>
                <w:lang w:val="hy-AM"/>
              </w:rPr>
              <w:t xml:space="preserve"> </w:t>
            </w:r>
            <w:r w:rsidRPr="00520FF9">
              <w:rPr>
                <w:rFonts w:ascii="Sylfaen" w:hAnsi="Sylfaen" w:cs="Sylfaen"/>
                <w:sz w:val="16"/>
                <w:szCs w:val="16"/>
                <w:lang w:val="hy-AM"/>
              </w:rPr>
              <w:t>կնքման</w:t>
            </w:r>
            <w:r w:rsidRPr="00520FF9">
              <w:rPr>
                <w:rFonts w:ascii="Sylfaen" w:hAnsi="Sylfaen"/>
                <w:sz w:val="16"/>
                <w:szCs w:val="16"/>
                <w:lang w:val="hy-AM"/>
              </w:rPr>
              <w:t xml:space="preserve"> </w:t>
            </w:r>
            <w:r w:rsidRPr="00520FF9">
              <w:rPr>
                <w:rFonts w:ascii="Sylfaen" w:hAnsi="Sylfaen" w:cs="Sylfaen"/>
                <w:sz w:val="16"/>
                <w:szCs w:val="16"/>
                <w:lang w:val="hy-AM"/>
              </w:rPr>
              <w:t>պահից</w:t>
            </w:r>
            <w:r w:rsidRPr="00520FF9">
              <w:rPr>
                <w:rFonts w:ascii="Sylfaen" w:hAnsi="Sylfaen"/>
                <w:sz w:val="16"/>
                <w:szCs w:val="16"/>
                <w:lang w:val="hy-AM"/>
              </w:rPr>
              <w:t xml:space="preserve"> 21 </w:t>
            </w:r>
            <w:r w:rsidRPr="00520FF9">
              <w:rPr>
                <w:rFonts w:ascii="Sylfaen" w:hAnsi="Sylfaen" w:cs="Sylfaen"/>
                <w:sz w:val="16"/>
                <w:szCs w:val="16"/>
                <w:lang w:val="hy-AM"/>
              </w:rPr>
              <w:t>օր</w:t>
            </w:r>
            <w:r w:rsidRPr="00520FF9">
              <w:rPr>
                <w:rFonts w:ascii="Sylfaen" w:hAnsi="Sylfaen"/>
                <w:sz w:val="16"/>
                <w:szCs w:val="16"/>
                <w:lang w:val="hy-AM"/>
              </w:rPr>
              <w:t xml:space="preserve"> </w:t>
            </w:r>
            <w:r w:rsidRPr="00520FF9">
              <w:rPr>
                <w:rFonts w:ascii="Sylfaen" w:hAnsi="Sylfaen" w:cs="Sylfaen"/>
                <w:sz w:val="16"/>
                <w:szCs w:val="16"/>
                <w:lang w:val="hy-AM"/>
              </w:rPr>
              <w:t>հետո</w:t>
            </w:r>
          </w:p>
        </w:tc>
      </w:tr>
      <w:tr w:rsidR="005A0D9E" w:rsidRPr="006B605F" w:rsidTr="008D4938">
        <w:trPr>
          <w:trHeight w:val="246"/>
        </w:trPr>
        <w:tc>
          <w:tcPr>
            <w:tcW w:w="1170" w:type="dxa"/>
            <w:vAlign w:val="center"/>
          </w:tcPr>
          <w:p w:rsidR="005A0D9E" w:rsidRPr="00520FF9" w:rsidRDefault="005A0D9E" w:rsidP="005A0D9E">
            <w:pPr>
              <w:rPr>
                <w:rFonts w:ascii="Sylfaen" w:hAnsi="Sylfaen"/>
                <w:color w:val="000000"/>
                <w:sz w:val="16"/>
                <w:szCs w:val="16"/>
                <w:lang w:val="hy-AM"/>
              </w:rPr>
            </w:pPr>
            <w:r w:rsidRPr="00520FF9">
              <w:rPr>
                <w:rFonts w:ascii="Sylfaen" w:hAnsi="Sylfaen"/>
                <w:color w:val="000000"/>
                <w:sz w:val="16"/>
                <w:szCs w:val="16"/>
                <w:lang w:val="hy-AM"/>
              </w:rPr>
              <w:t>10</w:t>
            </w:r>
          </w:p>
        </w:tc>
        <w:tc>
          <w:tcPr>
            <w:tcW w:w="1440" w:type="dxa"/>
            <w:vAlign w:val="center"/>
          </w:tcPr>
          <w:p w:rsidR="005A0D9E" w:rsidRPr="00520FF9" w:rsidRDefault="005A0D9E" w:rsidP="005A0D9E">
            <w:pPr>
              <w:jc w:val="center"/>
              <w:rPr>
                <w:rFonts w:ascii="Sylfaen" w:hAnsi="Sylfaen"/>
                <w:color w:val="000000"/>
              </w:rPr>
            </w:pPr>
            <w:r w:rsidRPr="00520FF9">
              <w:rPr>
                <w:rFonts w:ascii="Sylfaen" w:hAnsi="Sylfaen"/>
                <w:color w:val="000000"/>
                <w:lang w:val="ru-RU"/>
              </w:rPr>
              <w:t>15897200</w:t>
            </w:r>
          </w:p>
        </w:tc>
        <w:tc>
          <w:tcPr>
            <w:tcW w:w="1350" w:type="dxa"/>
            <w:vAlign w:val="center"/>
          </w:tcPr>
          <w:p w:rsidR="005A0D9E" w:rsidRPr="00520FF9" w:rsidRDefault="005A0D9E" w:rsidP="005A0D9E">
            <w:pPr>
              <w:jc w:val="center"/>
              <w:rPr>
                <w:rFonts w:ascii="Arial LatArm" w:hAnsi="Arial LatArm" w:cs="Calibri"/>
                <w:color w:val="000000"/>
                <w:sz w:val="20"/>
                <w:szCs w:val="20"/>
              </w:rPr>
            </w:pPr>
            <w:r w:rsidRPr="00520FF9">
              <w:rPr>
                <w:rFonts w:ascii="Sylfaen" w:hAnsi="Sylfaen" w:cs="Sylfaen"/>
                <w:color w:val="000000"/>
                <w:sz w:val="20"/>
                <w:szCs w:val="20"/>
                <w:lang w:val="ru-RU"/>
              </w:rPr>
              <w:t xml:space="preserve">Ներառական </w:t>
            </w:r>
            <w:r w:rsidRPr="00520FF9">
              <w:rPr>
                <w:rFonts w:ascii="Sylfaen" w:hAnsi="Sylfaen" w:cs="Sylfaen"/>
                <w:color w:val="000000"/>
                <w:sz w:val="20"/>
                <w:szCs w:val="20"/>
              </w:rPr>
              <w:t>սննդի</w:t>
            </w:r>
            <w:r w:rsidRPr="00520FF9">
              <w:rPr>
                <w:rFonts w:ascii="Arial LatArm" w:hAnsi="Arial LatArm" w:cs="Arial AM"/>
                <w:color w:val="000000"/>
                <w:sz w:val="20"/>
                <w:szCs w:val="20"/>
              </w:rPr>
              <w:t xml:space="preserve"> </w:t>
            </w:r>
            <w:r w:rsidRPr="00520FF9">
              <w:rPr>
                <w:rFonts w:ascii="Sylfaen" w:hAnsi="Sylfaen" w:cs="Sylfaen"/>
                <w:color w:val="000000"/>
                <w:sz w:val="20"/>
                <w:szCs w:val="20"/>
              </w:rPr>
              <w:t>Ծանրոց</w:t>
            </w:r>
            <w:r w:rsidRPr="00520FF9">
              <w:rPr>
                <w:rFonts w:ascii="Arial LatArm" w:hAnsi="Arial LatArm" w:cs="Calibri"/>
                <w:color w:val="000000"/>
                <w:sz w:val="20"/>
                <w:szCs w:val="20"/>
              </w:rPr>
              <w:t>1</w:t>
            </w:r>
          </w:p>
        </w:tc>
        <w:tc>
          <w:tcPr>
            <w:tcW w:w="1537" w:type="dxa"/>
            <w:vAlign w:val="center"/>
          </w:tcPr>
          <w:p w:rsidR="005A0D9E" w:rsidRPr="00520FF9" w:rsidRDefault="005A0D9E" w:rsidP="005A0D9E">
            <w:pPr>
              <w:rPr>
                <w:rFonts w:ascii="Sylfaen" w:hAnsi="Sylfaen"/>
                <w:color w:val="000000"/>
                <w:sz w:val="16"/>
                <w:szCs w:val="16"/>
              </w:rPr>
            </w:pPr>
            <w:r w:rsidRPr="00520FF9">
              <w:rPr>
                <w:rFonts w:ascii="Sylfaen" w:hAnsi="Sylfaen"/>
                <w:color w:val="000000"/>
                <w:sz w:val="16"/>
                <w:szCs w:val="16"/>
              </w:rPr>
              <w:t xml:space="preserve">ՀՀ կամ </w:t>
            </w:r>
            <w:r w:rsidRPr="00520FF9">
              <w:rPr>
                <w:rFonts w:ascii="Sylfaen" w:hAnsi="Sylfaen"/>
                <w:color w:val="000000"/>
                <w:sz w:val="16"/>
                <w:szCs w:val="16"/>
                <w:lang w:val="ru-RU"/>
              </w:rPr>
              <w:t>համարժեք</w:t>
            </w:r>
          </w:p>
        </w:tc>
        <w:tc>
          <w:tcPr>
            <w:tcW w:w="3413" w:type="dxa"/>
            <w:vAlign w:val="center"/>
          </w:tcPr>
          <w:p w:rsidR="005A0D9E" w:rsidRPr="00520FF9" w:rsidRDefault="005A0D9E" w:rsidP="005A0D9E">
            <w:pPr>
              <w:autoSpaceDE w:val="0"/>
              <w:autoSpaceDN w:val="0"/>
              <w:adjustRightInd w:val="0"/>
              <w:rPr>
                <w:rFonts w:ascii="Sylfaen" w:hAnsi="Sylfaen" w:cs="Arial"/>
                <w:color w:val="000000"/>
                <w:sz w:val="16"/>
                <w:szCs w:val="16"/>
                <w:lang w:val="hy-AM"/>
              </w:rPr>
            </w:pPr>
            <w:r w:rsidRPr="00520FF9">
              <w:rPr>
                <w:rFonts w:ascii="Arial LatArm" w:hAnsi="Arial LatArm" w:cs="Calibri"/>
                <w:color w:val="000000"/>
                <w:sz w:val="16"/>
                <w:szCs w:val="16"/>
                <w:lang w:eastAsia="ru-RU"/>
              </w:rPr>
              <w:t>´áõï»ñµñáïÇ Ñ³ó</w:t>
            </w:r>
            <w:r w:rsidRPr="00520FF9">
              <w:rPr>
                <w:rFonts w:ascii="Calibri" w:hAnsi="Calibri" w:cs="Calibri"/>
                <w:color w:val="000000"/>
                <w:sz w:val="16"/>
                <w:szCs w:val="16"/>
                <w:lang w:eastAsia="ru-RU"/>
              </w:rPr>
              <w:t xml:space="preserve">, </w:t>
            </w:r>
            <w:r w:rsidRPr="00520FF9">
              <w:rPr>
                <w:rFonts w:ascii="GHEA Grapalat" w:hAnsi="GHEA Grapalat" w:cs="Arial"/>
                <w:color w:val="000000"/>
                <w:sz w:val="16"/>
                <w:szCs w:val="16"/>
                <w:lang w:val="hy-AM"/>
              </w:rPr>
              <w:t xml:space="preserve"> </w:t>
            </w:r>
            <w:r w:rsidRPr="00520FF9">
              <w:rPr>
                <w:rFonts w:ascii="Sylfaen" w:hAnsi="Sylfaen" w:cs="Sylfaen"/>
                <w:color w:val="000000"/>
                <w:sz w:val="16"/>
                <w:szCs w:val="16"/>
                <w:lang w:val="ru-RU"/>
              </w:rPr>
              <w:t>յ</w:t>
            </w:r>
            <w:r w:rsidRPr="00520FF9">
              <w:rPr>
                <w:rFonts w:ascii="Sylfaen" w:hAnsi="Sylfaen" w:cs="Sylfaen"/>
                <w:color w:val="000000"/>
                <w:sz w:val="16"/>
                <w:szCs w:val="16"/>
                <w:lang w:val="hy-AM"/>
              </w:rPr>
              <w:t>ոգուրտ</w:t>
            </w:r>
          </w:p>
          <w:p w:rsidR="005A0D9E" w:rsidRPr="00520FF9" w:rsidRDefault="005A0D9E" w:rsidP="005A0D9E">
            <w:pPr>
              <w:autoSpaceDE w:val="0"/>
              <w:autoSpaceDN w:val="0"/>
              <w:adjustRightInd w:val="0"/>
              <w:rPr>
                <w:rFonts w:ascii="Arial LatArm" w:hAnsi="Arial LatArm"/>
                <w:color w:val="000000"/>
                <w:sz w:val="16"/>
                <w:szCs w:val="16"/>
                <w:lang w:val="hy-AM"/>
              </w:rPr>
            </w:pPr>
            <w:r w:rsidRPr="00520FF9">
              <w:rPr>
                <w:rFonts w:ascii="Sylfaen" w:hAnsi="Sylfaen" w:cs="Arial"/>
                <w:color w:val="000000"/>
                <w:sz w:val="16"/>
                <w:szCs w:val="16"/>
                <w:lang w:val="hy-AM"/>
              </w:rPr>
              <w:t>հ</w:t>
            </w:r>
            <w:r w:rsidRPr="00520FF9">
              <w:rPr>
                <w:rFonts w:ascii="Sylfaen" w:hAnsi="Sylfaen" w:cs="Sylfaen"/>
                <w:color w:val="000000"/>
                <w:sz w:val="16"/>
                <w:szCs w:val="16"/>
                <w:lang w:val="hy-AM"/>
              </w:rPr>
              <w:t>յութ</w:t>
            </w:r>
            <w:r w:rsidRPr="00520FF9">
              <w:rPr>
                <w:rFonts w:ascii="Arial" w:hAnsi="Arial" w:cs="Arial"/>
                <w:color w:val="000000"/>
                <w:sz w:val="16"/>
                <w:szCs w:val="16"/>
                <w:lang w:val="hy-AM"/>
              </w:rPr>
              <w:t xml:space="preserve"> , </w:t>
            </w:r>
            <w:r w:rsidRPr="00520FF9">
              <w:rPr>
                <w:rFonts w:ascii="Sylfaen" w:hAnsi="Sylfaen" w:cs="Sylfaen"/>
                <w:color w:val="000000"/>
                <w:sz w:val="16"/>
                <w:szCs w:val="16"/>
                <w:lang w:val="hy-AM"/>
              </w:rPr>
              <w:t>թխվածքաբլիթներ</w:t>
            </w:r>
            <w:r w:rsidRPr="00520FF9">
              <w:rPr>
                <w:rFonts w:ascii="Arial" w:hAnsi="Arial" w:cs="Arial"/>
                <w:color w:val="000000"/>
                <w:sz w:val="16"/>
                <w:szCs w:val="16"/>
                <w:lang w:val="hy-AM"/>
              </w:rPr>
              <w:t xml:space="preserve"> /</w:t>
            </w:r>
            <w:r w:rsidRPr="00520FF9">
              <w:rPr>
                <w:rFonts w:ascii="Sylfaen" w:hAnsi="Sylfaen" w:cs="Sylfaen"/>
                <w:color w:val="000000"/>
                <w:sz w:val="16"/>
                <w:szCs w:val="16"/>
                <w:lang w:val="hy-AM"/>
              </w:rPr>
              <w:t>պեչենի</w:t>
            </w:r>
            <w:r w:rsidRPr="00520FF9">
              <w:rPr>
                <w:rFonts w:ascii="Arial" w:hAnsi="Arial" w:cs="Arial"/>
                <w:color w:val="000000"/>
                <w:sz w:val="16"/>
                <w:szCs w:val="16"/>
                <w:lang w:val="hy-AM"/>
              </w:rPr>
              <w:t>/</w:t>
            </w:r>
            <w:r w:rsidRPr="00520FF9">
              <w:rPr>
                <w:rFonts w:ascii="GHEA Grapalat" w:hAnsi="GHEA Grapalat" w:cs="Arial"/>
                <w:color w:val="000000"/>
                <w:sz w:val="16"/>
                <w:szCs w:val="16"/>
                <w:lang w:val="hy-AM"/>
              </w:rPr>
              <w:t xml:space="preserve"> ,</w:t>
            </w:r>
            <w:r w:rsidRPr="00520FF9">
              <w:rPr>
                <w:rFonts w:ascii="Sylfaen" w:hAnsi="Sylfaen" w:cs="Arial"/>
                <w:color w:val="000000"/>
                <w:sz w:val="16"/>
                <w:szCs w:val="16"/>
                <w:lang w:val="hy-AM"/>
              </w:rPr>
              <w:t>հ</w:t>
            </w:r>
            <w:r w:rsidRPr="00520FF9">
              <w:rPr>
                <w:rFonts w:ascii="Sylfaen" w:hAnsi="Sylfaen" w:cs="Sylfaen"/>
                <w:color w:val="000000"/>
                <w:sz w:val="16"/>
                <w:szCs w:val="16"/>
                <w:lang w:val="hy-AM"/>
              </w:rPr>
              <w:t>ալած պանիր ,կ</w:t>
            </w:r>
            <w:r w:rsidRPr="00520FF9">
              <w:rPr>
                <w:rFonts w:ascii="Sylfaen" w:hAnsi="Sylfaen" w:cs="Arial"/>
                <w:color w:val="000000"/>
                <w:sz w:val="16"/>
                <w:szCs w:val="16"/>
                <w:lang w:val="hy-AM" w:eastAsia="ru-RU"/>
              </w:rPr>
              <w:t>ոնֆետ , գդալ, անձեռոցիկ</w:t>
            </w:r>
          </w:p>
        </w:tc>
        <w:tc>
          <w:tcPr>
            <w:tcW w:w="659" w:type="dxa"/>
            <w:vAlign w:val="center"/>
          </w:tcPr>
          <w:p w:rsidR="005A0D9E" w:rsidRPr="00520FF9" w:rsidRDefault="005A0D9E" w:rsidP="005A0D9E">
            <w:pPr>
              <w:rPr>
                <w:rFonts w:ascii="Sylfaen" w:hAnsi="Sylfaen" w:cs="Sylfaen"/>
                <w:bCs/>
                <w:color w:val="000000"/>
                <w:sz w:val="16"/>
                <w:szCs w:val="16"/>
              </w:rPr>
            </w:pPr>
            <w:r w:rsidRPr="00520FF9">
              <w:rPr>
                <w:rFonts w:ascii="Sylfaen" w:hAnsi="Sylfaen" w:cs="Sylfaen"/>
                <w:bCs/>
                <w:color w:val="000000"/>
                <w:sz w:val="16"/>
                <w:szCs w:val="16"/>
              </w:rPr>
              <w:t>Հատ</w:t>
            </w:r>
          </w:p>
        </w:tc>
        <w:tc>
          <w:tcPr>
            <w:tcW w:w="848" w:type="dxa"/>
            <w:vAlign w:val="center"/>
          </w:tcPr>
          <w:p w:rsidR="005A0D9E" w:rsidRPr="00520FF9" w:rsidRDefault="005A0D9E" w:rsidP="005A0D9E">
            <w:pPr>
              <w:rPr>
                <w:rFonts w:ascii="Sylfaen" w:hAnsi="Sylfaen"/>
                <w:color w:val="000000"/>
                <w:sz w:val="16"/>
                <w:szCs w:val="16"/>
              </w:rPr>
            </w:pPr>
          </w:p>
        </w:tc>
        <w:tc>
          <w:tcPr>
            <w:tcW w:w="1013" w:type="dxa"/>
            <w:vAlign w:val="center"/>
          </w:tcPr>
          <w:p w:rsidR="005A0D9E" w:rsidRPr="00520FF9" w:rsidRDefault="005A0D9E" w:rsidP="005A0D9E">
            <w:pPr>
              <w:rPr>
                <w:rFonts w:ascii="Sylfaen" w:hAnsi="Sylfaen"/>
                <w:color w:val="000000"/>
                <w:sz w:val="16"/>
                <w:szCs w:val="16"/>
              </w:rPr>
            </w:pPr>
          </w:p>
        </w:tc>
        <w:tc>
          <w:tcPr>
            <w:tcW w:w="1103" w:type="dxa"/>
            <w:vAlign w:val="bottom"/>
          </w:tcPr>
          <w:p w:rsidR="005A0D9E" w:rsidRPr="00520FF9" w:rsidRDefault="005A0D9E" w:rsidP="005A0D9E">
            <w:pPr>
              <w:rPr>
                <w:rFonts w:ascii="Arial Armenian" w:hAnsi="Arial Armenian" w:cs="Calibri"/>
                <w:color w:val="000000"/>
                <w:sz w:val="20"/>
                <w:szCs w:val="20"/>
                <w:lang w:val="ru-RU" w:eastAsia="ru-RU"/>
              </w:rPr>
            </w:pPr>
            <w:r w:rsidRPr="00520FF9">
              <w:rPr>
                <w:rFonts w:ascii="Arial Armenian" w:hAnsi="Arial Armenian" w:cs="Calibri"/>
                <w:color w:val="000000"/>
                <w:sz w:val="20"/>
                <w:szCs w:val="20"/>
              </w:rPr>
              <w:t>2739</w:t>
            </w:r>
          </w:p>
        </w:tc>
        <w:tc>
          <w:tcPr>
            <w:tcW w:w="967" w:type="dxa"/>
            <w:vAlign w:val="center"/>
          </w:tcPr>
          <w:p w:rsidR="005A0D9E" w:rsidRPr="00520FF9" w:rsidRDefault="005A0D9E" w:rsidP="005A0D9E">
            <w:pPr>
              <w:rPr>
                <w:rFonts w:ascii="Sylfaen" w:hAnsi="Sylfaen"/>
                <w:color w:val="000000"/>
                <w:sz w:val="16"/>
                <w:szCs w:val="16"/>
              </w:rPr>
            </w:pPr>
            <w:r w:rsidRPr="00520FF9">
              <w:rPr>
                <w:rFonts w:ascii="Sylfaen" w:hAnsi="Sylfaen" w:cs="Sylfaen"/>
                <w:color w:val="000000"/>
                <w:sz w:val="16"/>
                <w:szCs w:val="16"/>
              </w:rPr>
              <w:t>Գ. Դալար, Կոմիտասի 49</w:t>
            </w:r>
          </w:p>
        </w:tc>
        <w:tc>
          <w:tcPr>
            <w:tcW w:w="966" w:type="dxa"/>
            <w:shd w:val="clear" w:color="auto" w:fill="auto"/>
            <w:vAlign w:val="bottom"/>
          </w:tcPr>
          <w:p w:rsidR="005A0D9E" w:rsidRPr="00520FF9" w:rsidRDefault="005A0D9E" w:rsidP="005A0D9E">
            <w:pPr>
              <w:rPr>
                <w:rFonts w:ascii="Arial Armenian" w:hAnsi="Arial Armenian" w:cs="Calibri"/>
                <w:color w:val="000000"/>
                <w:sz w:val="20"/>
                <w:szCs w:val="20"/>
                <w:lang w:val="ru-RU" w:eastAsia="ru-RU"/>
              </w:rPr>
            </w:pPr>
            <w:r w:rsidRPr="00520FF9">
              <w:rPr>
                <w:rFonts w:ascii="Arial Armenian" w:hAnsi="Arial Armenian" w:cs="Calibri"/>
                <w:color w:val="000000"/>
                <w:sz w:val="20"/>
                <w:szCs w:val="20"/>
              </w:rPr>
              <w:t>2739</w:t>
            </w:r>
          </w:p>
        </w:tc>
        <w:tc>
          <w:tcPr>
            <w:tcW w:w="1137" w:type="dxa"/>
          </w:tcPr>
          <w:p w:rsidR="005A0D9E" w:rsidRPr="00520FF9" w:rsidRDefault="005A0D9E" w:rsidP="005A0D9E">
            <w:pPr>
              <w:rPr>
                <w:lang w:val="hy-AM"/>
              </w:rPr>
            </w:pPr>
            <w:r w:rsidRPr="00520FF9">
              <w:rPr>
                <w:rFonts w:ascii="Sylfaen" w:hAnsi="Sylfaen"/>
                <w:sz w:val="16"/>
                <w:szCs w:val="16"/>
                <w:lang w:val="hy-AM"/>
              </w:rPr>
              <w:t>1-</w:t>
            </w:r>
            <w:r w:rsidRPr="00520FF9">
              <w:rPr>
                <w:rFonts w:ascii="Sylfaen" w:hAnsi="Sylfaen" w:cs="Sylfaen"/>
                <w:sz w:val="16"/>
                <w:szCs w:val="16"/>
                <w:lang w:val="hy-AM"/>
              </w:rPr>
              <w:t>ին</w:t>
            </w:r>
            <w:r w:rsidRPr="00520FF9">
              <w:rPr>
                <w:rFonts w:ascii="Sylfaen" w:hAnsi="Sylfaen"/>
                <w:sz w:val="16"/>
                <w:szCs w:val="16"/>
                <w:lang w:val="hy-AM"/>
              </w:rPr>
              <w:t xml:space="preserve"> </w:t>
            </w:r>
            <w:r w:rsidRPr="00520FF9">
              <w:rPr>
                <w:rFonts w:ascii="Sylfaen" w:hAnsi="Sylfaen" w:cs="Sylfaen"/>
                <w:sz w:val="16"/>
                <w:szCs w:val="16"/>
                <w:lang w:val="hy-AM"/>
              </w:rPr>
              <w:t>մատակարարումը</w:t>
            </w:r>
            <w:r w:rsidRPr="00520FF9">
              <w:rPr>
                <w:rFonts w:ascii="Sylfaen" w:hAnsi="Sylfaen"/>
                <w:sz w:val="16"/>
                <w:szCs w:val="16"/>
                <w:lang w:val="hy-AM"/>
              </w:rPr>
              <w:t xml:space="preserve"> </w:t>
            </w:r>
            <w:r w:rsidRPr="00520FF9">
              <w:rPr>
                <w:rFonts w:ascii="Sylfaen" w:hAnsi="Sylfaen" w:cs="Sylfaen"/>
                <w:sz w:val="16"/>
                <w:szCs w:val="16"/>
                <w:lang w:val="hy-AM"/>
              </w:rPr>
              <w:t>կկատարվի</w:t>
            </w:r>
            <w:r w:rsidRPr="00520FF9">
              <w:rPr>
                <w:rFonts w:ascii="Sylfaen" w:hAnsi="Sylfaen"/>
                <w:sz w:val="16"/>
                <w:szCs w:val="16"/>
                <w:lang w:val="hy-AM"/>
              </w:rPr>
              <w:t xml:space="preserve"> </w:t>
            </w:r>
            <w:r w:rsidRPr="00520FF9">
              <w:rPr>
                <w:rFonts w:ascii="Sylfaen" w:hAnsi="Sylfaen" w:cs="Sylfaen"/>
                <w:sz w:val="16"/>
                <w:szCs w:val="16"/>
                <w:lang w:val="hy-AM"/>
              </w:rPr>
              <w:t>համաձայնագրի</w:t>
            </w:r>
            <w:r w:rsidRPr="00520FF9">
              <w:rPr>
                <w:rFonts w:ascii="Sylfaen" w:hAnsi="Sylfaen"/>
                <w:sz w:val="16"/>
                <w:szCs w:val="16"/>
                <w:lang w:val="hy-AM"/>
              </w:rPr>
              <w:t xml:space="preserve"> </w:t>
            </w:r>
            <w:r w:rsidRPr="00520FF9">
              <w:rPr>
                <w:rFonts w:ascii="Sylfaen" w:hAnsi="Sylfaen" w:cs="Sylfaen"/>
                <w:sz w:val="16"/>
                <w:szCs w:val="16"/>
                <w:lang w:val="hy-AM"/>
              </w:rPr>
              <w:t>կնքման</w:t>
            </w:r>
            <w:r w:rsidRPr="00520FF9">
              <w:rPr>
                <w:rFonts w:ascii="Sylfaen" w:hAnsi="Sylfaen"/>
                <w:sz w:val="16"/>
                <w:szCs w:val="16"/>
                <w:lang w:val="hy-AM"/>
              </w:rPr>
              <w:t xml:space="preserve"> </w:t>
            </w:r>
            <w:r w:rsidRPr="00520FF9">
              <w:rPr>
                <w:rFonts w:ascii="Sylfaen" w:hAnsi="Sylfaen" w:cs="Sylfaen"/>
                <w:sz w:val="16"/>
                <w:szCs w:val="16"/>
                <w:lang w:val="hy-AM"/>
              </w:rPr>
              <w:t>պահից</w:t>
            </w:r>
            <w:r w:rsidRPr="00520FF9">
              <w:rPr>
                <w:rFonts w:ascii="Sylfaen" w:hAnsi="Sylfaen"/>
                <w:sz w:val="16"/>
                <w:szCs w:val="16"/>
                <w:lang w:val="hy-AM"/>
              </w:rPr>
              <w:t xml:space="preserve"> 21 </w:t>
            </w:r>
            <w:r w:rsidRPr="00520FF9">
              <w:rPr>
                <w:rFonts w:ascii="Sylfaen" w:hAnsi="Sylfaen" w:cs="Sylfaen"/>
                <w:sz w:val="16"/>
                <w:szCs w:val="16"/>
                <w:lang w:val="hy-AM"/>
              </w:rPr>
              <w:t>օր</w:t>
            </w:r>
            <w:r w:rsidRPr="00520FF9">
              <w:rPr>
                <w:rFonts w:ascii="Sylfaen" w:hAnsi="Sylfaen"/>
                <w:sz w:val="16"/>
                <w:szCs w:val="16"/>
                <w:lang w:val="hy-AM"/>
              </w:rPr>
              <w:t xml:space="preserve"> </w:t>
            </w:r>
            <w:r w:rsidRPr="00520FF9">
              <w:rPr>
                <w:rFonts w:ascii="Sylfaen" w:hAnsi="Sylfaen" w:cs="Sylfaen"/>
                <w:sz w:val="16"/>
                <w:szCs w:val="16"/>
                <w:lang w:val="hy-AM"/>
              </w:rPr>
              <w:t>հետո</w:t>
            </w:r>
          </w:p>
        </w:tc>
      </w:tr>
      <w:tr w:rsidR="005A0D9E" w:rsidRPr="00520FF9" w:rsidTr="008D4938">
        <w:trPr>
          <w:trHeight w:val="246"/>
        </w:trPr>
        <w:tc>
          <w:tcPr>
            <w:tcW w:w="1170" w:type="dxa"/>
            <w:vAlign w:val="center"/>
          </w:tcPr>
          <w:p w:rsidR="005A0D9E" w:rsidRPr="00520FF9" w:rsidRDefault="005A0D9E" w:rsidP="005A0D9E">
            <w:pPr>
              <w:rPr>
                <w:rFonts w:ascii="Sylfaen" w:hAnsi="Sylfaen"/>
                <w:color w:val="000000"/>
                <w:sz w:val="16"/>
                <w:szCs w:val="16"/>
                <w:lang w:val="hy-AM"/>
              </w:rPr>
            </w:pPr>
            <w:r w:rsidRPr="00520FF9">
              <w:rPr>
                <w:rFonts w:ascii="Sylfaen" w:hAnsi="Sylfaen"/>
                <w:color w:val="000000"/>
                <w:sz w:val="16"/>
                <w:szCs w:val="16"/>
                <w:lang w:val="hy-AM"/>
              </w:rPr>
              <w:t>11</w:t>
            </w:r>
          </w:p>
        </w:tc>
        <w:tc>
          <w:tcPr>
            <w:tcW w:w="1440" w:type="dxa"/>
            <w:vAlign w:val="center"/>
          </w:tcPr>
          <w:p w:rsidR="005A0D9E" w:rsidRPr="00520FF9" w:rsidRDefault="005A0D9E" w:rsidP="005A0D9E">
            <w:pPr>
              <w:jc w:val="center"/>
              <w:rPr>
                <w:rFonts w:ascii="Sylfaen" w:hAnsi="Sylfaen"/>
                <w:color w:val="000000"/>
              </w:rPr>
            </w:pPr>
            <w:r w:rsidRPr="00520FF9">
              <w:rPr>
                <w:rFonts w:ascii="Sylfaen" w:hAnsi="Sylfaen"/>
                <w:color w:val="000000"/>
                <w:lang w:val="ru-RU"/>
              </w:rPr>
              <w:t>15897200</w:t>
            </w:r>
          </w:p>
        </w:tc>
        <w:tc>
          <w:tcPr>
            <w:tcW w:w="1350" w:type="dxa"/>
            <w:vAlign w:val="center"/>
          </w:tcPr>
          <w:p w:rsidR="005A0D9E" w:rsidRPr="00520FF9" w:rsidRDefault="005A0D9E" w:rsidP="005A0D9E">
            <w:pPr>
              <w:jc w:val="center"/>
              <w:rPr>
                <w:rFonts w:ascii="Arial LatArm" w:hAnsi="Arial LatArm" w:cs="Calibri"/>
                <w:color w:val="000000"/>
                <w:sz w:val="20"/>
                <w:szCs w:val="20"/>
              </w:rPr>
            </w:pPr>
            <w:r w:rsidRPr="00520FF9">
              <w:rPr>
                <w:rFonts w:ascii="Sylfaen" w:hAnsi="Sylfaen" w:cs="Sylfaen"/>
                <w:color w:val="000000"/>
                <w:sz w:val="20"/>
                <w:szCs w:val="20"/>
                <w:lang w:val="ru-RU"/>
              </w:rPr>
              <w:t xml:space="preserve">Ներառական </w:t>
            </w:r>
            <w:r w:rsidRPr="00520FF9">
              <w:rPr>
                <w:rFonts w:ascii="Sylfaen" w:hAnsi="Sylfaen" w:cs="Sylfaen"/>
                <w:color w:val="000000"/>
                <w:sz w:val="20"/>
                <w:szCs w:val="20"/>
              </w:rPr>
              <w:t>սննդի</w:t>
            </w:r>
            <w:r w:rsidRPr="00520FF9">
              <w:rPr>
                <w:rFonts w:ascii="Arial LatArm" w:hAnsi="Arial LatArm" w:cs="Arial AM"/>
                <w:color w:val="000000"/>
                <w:sz w:val="20"/>
                <w:szCs w:val="20"/>
              </w:rPr>
              <w:t xml:space="preserve"> </w:t>
            </w:r>
            <w:r w:rsidRPr="00520FF9">
              <w:rPr>
                <w:rFonts w:ascii="Sylfaen" w:hAnsi="Sylfaen" w:cs="Sylfaen"/>
                <w:color w:val="000000"/>
                <w:sz w:val="20"/>
                <w:szCs w:val="20"/>
              </w:rPr>
              <w:t>Ծանրոց</w:t>
            </w:r>
            <w:r w:rsidRPr="00520FF9">
              <w:rPr>
                <w:rFonts w:ascii="Arial LatArm" w:hAnsi="Arial LatArm" w:cs="Calibri"/>
                <w:color w:val="000000"/>
                <w:sz w:val="20"/>
                <w:szCs w:val="20"/>
              </w:rPr>
              <w:t>2</w:t>
            </w:r>
          </w:p>
        </w:tc>
        <w:tc>
          <w:tcPr>
            <w:tcW w:w="1537" w:type="dxa"/>
            <w:vAlign w:val="center"/>
          </w:tcPr>
          <w:p w:rsidR="005A0D9E" w:rsidRPr="00520FF9" w:rsidRDefault="005A0D9E" w:rsidP="005A0D9E">
            <w:pPr>
              <w:rPr>
                <w:rFonts w:ascii="Sylfaen" w:hAnsi="Sylfaen"/>
                <w:color w:val="000000"/>
                <w:sz w:val="16"/>
                <w:szCs w:val="16"/>
              </w:rPr>
            </w:pPr>
            <w:r w:rsidRPr="00520FF9">
              <w:rPr>
                <w:rFonts w:ascii="Sylfaen" w:hAnsi="Sylfaen"/>
                <w:color w:val="000000"/>
                <w:sz w:val="16"/>
                <w:szCs w:val="16"/>
              </w:rPr>
              <w:t xml:space="preserve">ՀՀ կամ </w:t>
            </w:r>
            <w:r w:rsidRPr="00520FF9">
              <w:rPr>
                <w:rFonts w:ascii="Sylfaen" w:hAnsi="Sylfaen"/>
                <w:color w:val="000000"/>
                <w:sz w:val="16"/>
                <w:szCs w:val="16"/>
                <w:lang w:val="ru-RU"/>
              </w:rPr>
              <w:t>համարժեք</w:t>
            </w:r>
          </w:p>
        </w:tc>
        <w:tc>
          <w:tcPr>
            <w:tcW w:w="3413" w:type="dxa"/>
            <w:vAlign w:val="center"/>
          </w:tcPr>
          <w:p w:rsidR="005A0D9E" w:rsidRPr="00520FF9" w:rsidRDefault="005A0D9E" w:rsidP="005A0D9E">
            <w:pPr>
              <w:autoSpaceDE w:val="0"/>
              <w:autoSpaceDN w:val="0"/>
              <w:adjustRightInd w:val="0"/>
              <w:rPr>
                <w:rFonts w:ascii="Sylfaen" w:hAnsi="Sylfaen" w:cs="Arial"/>
                <w:color w:val="000000"/>
                <w:sz w:val="16"/>
                <w:szCs w:val="16"/>
                <w:lang w:val="hy-AM"/>
              </w:rPr>
            </w:pPr>
            <w:r w:rsidRPr="00520FF9">
              <w:rPr>
                <w:rFonts w:ascii="Arial LatArm" w:hAnsi="Arial LatArm" w:cs="Calibri"/>
                <w:color w:val="000000"/>
                <w:sz w:val="16"/>
                <w:szCs w:val="16"/>
                <w:lang w:eastAsia="ru-RU"/>
              </w:rPr>
              <w:t>´áõï»ñµñáïÇ Ñ³ó</w:t>
            </w:r>
            <w:r w:rsidRPr="00520FF9">
              <w:rPr>
                <w:rFonts w:ascii="Calibri" w:hAnsi="Calibri" w:cs="Calibri"/>
                <w:color w:val="000000"/>
                <w:sz w:val="16"/>
                <w:szCs w:val="16"/>
                <w:lang w:eastAsia="ru-RU"/>
              </w:rPr>
              <w:t xml:space="preserve">, </w:t>
            </w:r>
            <w:r w:rsidRPr="00520FF9">
              <w:rPr>
                <w:rFonts w:ascii="GHEA Grapalat" w:hAnsi="GHEA Grapalat" w:cs="Arial"/>
                <w:color w:val="000000"/>
                <w:sz w:val="16"/>
                <w:szCs w:val="16"/>
                <w:lang w:val="hy-AM"/>
              </w:rPr>
              <w:t xml:space="preserve"> </w:t>
            </w:r>
            <w:r w:rsidRPr="00520FF9">
              <w:rPr>
                <w:rFonts w:ascii="Sylfaen" w:hAnsi="Sylfaen" w:cs="Sylfaen"/>
                <w:color w:val="000000"/>
                <w:sz w:val="16"/>
                <w:szCs w:val="16"/>
                <w:lang w:val="hy-AM"/>
              </w:rPr>
              <w:t>սմետան</w:t>
            </w:r>
          </w:p>
          <w:p w:rsidR="005A0D9E" w:rsidRPr="00520FF9" w:rsidRDefault="005A0D9E" w:rsidP="005A0D9E">
            <w:pPr>
              <w:autoSpaceDE w:val="0"/>
              <w:autoSpaceDN w:val="0"/>
              <w:adjustRightInd w:val="0"/>
              <w:rPr>
                <w:rFonts w:ascii="Arial LatArm" w:hAnsi="Arial LatArm"/>
                <w:color w:val="000000"/>
                <w:sz w:val="16"/>
                <w:szCs w:val="16"/>
                <w:lang w:val="hy-AM"/>
              </w:rPr>
            </w:pPr>
            <w:r w:rsidRPr="00520FF9">
              <w:rPr>
                <w:rFonts w:ascii="Sylfaen" w:hAnsi="Sylfaen" w:cs="Arial"/>
                <w:color w:val="000000"/>
                <w:sz w:val="16"/>
                <w:szCs w:val="16"/>
                <w:lang w:val="hy-AM"/>
              </w:rPr>
              <w:t>հ</w:t>
            </w:r>
            <w:r w:rsidRPr="00520FF9">
              <w:rPr>
                <w:rFonts w:ascii="Sylfaen" w:hAnsi="Sylfaen" w:cs="Sylfaen"/>
                <w:color w:val="000000"/>
                <w:sz w:val="16"/>
                <w:szCs w:val="16"/>
                <w:lang w:val="hy-AM"/>
              </w:rPr>
              <w:t>յութ</w:t>
            </w:r>
            <w:r w:rsidRPr="00520FF9">
              <w:rPr>
                <w:rFonts w:ascii="Arial" w:hAnsi="Arial" w:cs="Arial"/>
                <w:color w:val="000000"/>
                <w:sz w:val="16"/>
                <w:szCs w:val="16"/>
                <w:lang w:val="hy-AM"/>
              </w:rPr>
              <w:t xml:space="preserve"> , </w:t>
            </w:r>
            <w:r w:rsidRPr="00520FF9">
              <w:rPr>
                <w:rFonts w:ascii="Sylfaen" w:hAnsi="Sylfaen" w:cs="Sylfaen"/>
                <w:color w:val="000000"/>
                <w:sz w:val="16"/>
                <w:szCs w:val="16"/>
                <w:lang w:val="hy-AM"/>
              </w:rPr>
              <w:t>թխվածքաբլիթներ</w:t>
            </w:r>
            <w:r w:rsidRPr="00520FF9">
              <w:rPr>
                <w:rFonts w:ascii="Arial" w:hAnsi="Arial" w:cs="Arial"/>
                <w:color w:val="000000"/>
                <w:sz w:val="16"/>
                <w:szCs w:val="16"/>
                <w:lang w:val="hy-AM"/>
              </w:rPr>
              <w:t xml:space="preserve"> /</w:t>
            </w:r>
            <w:r w:rsidRPr="00520FF9">
              <w:rPr>
                <w:rFonts w:ascii="Sylfaen" w:hAnsi="Sylfaen" w:cs="Sylfaen"/>
                <w:color w:val="000000"/>
                <w:sz w:val="16"/>
                <w:szCs w:val="16"/>
                <w:lang w:val="hy-AM"/>
              </w:rPr>
              <w:t>պեչենի</w:t>
            </w:r>
            <w:r w:rsidRPr="00520FF9">
              <w:rPr>
                <w:rFonts w:ascii="Arial" w:hAnsi="Arial" w:cs="Arial"/>
                <w:color w:val="000000"/>
                <w:sz w:val="16"/>
                <w:szCs w:val="16"/>
                <w:lang w:val="hy-AM"/>
              </w:rPr>
              <w:t>/</w:t>
            </w:r>
            <w:r w:rsidRPr="00520FF9">
              <w:rPr>
                <w:rFonts w:ascii="GHEA Grapalat" w:hAnsi="GHEA Grapalat" w:cs="Arial"/>
                <w:color w:val="000000"/>
                <w:sz w:val="16"/>
                <w:szCs w:val="16"/>
                <w:lang w:val="hy-AM"/>
              </w:rPr>
              <w:t xml:space="preserve"> ,</w:t>
            </w:r>
            <w:r w:rsidRPr="00520FF9">
              <w:rPr>
                <w:rFonts w:ascii="Sylfaen" w:hAnsi="Sylfaen" w:cs="Arial"/>
                <w:color w:val="000000"/>
                <w:sz w:val="16"/>
                <w:szCs w:val="16"/>
                <w:lang w:val="hy-AM"/>
              </w:rPr>
              <w:t>հ</w:t>
            </w:r>
            <w:r w:rsidRPr="00520FF9">
              <w:rPr>
                <w:rFonts w:ascii="Sylfaen" w:hAnsi="Sylfaen" w:cs="Sylfaen"/>
                <w:color w:val="000000"/>
                <w:sz w:val="16"/>
                <w:szCs w:val="16"/>
                <w:lang w:val="hy-AM"/>
              </w:rPr>
              <w:t>ալած պանիր ,կ</w:t>
            </w:r>
            <w:r w:rsidRPr="00520FF9">
              <w:rPr>
                <w:rFonts w:ascii="Sylfaen" w:hAnsi="Sylfaen" w:cs="Arial"/>
                <w:color w:val="000000"/>
                <w:sz w:val="16"/>
                <w:szCs w:val="16"/>
                <w:lang w:val="hy-AM" w:eastAsia="ru-RU"/>
              </w:rPr>
              <w:t>ոնֆետ , գդալ, անձեռոցիկ</w:t>
            </w:r>
          </w:p>
        </w:tc>
        <w:tc>
          <w:tcPr>
            <w:tcW w:w="659" w:type="dxa"/>
            <w:vAlign w:val="center"/>
          </w:tcPr>
          <w:p w:rsidR="005A0D9E" w:rsidRPr="00520FF9" w:rsidRDefault="005A0D9E" w:rsidP="005A0D9E">
            <w:pPr>
              <w:rPr>
                <w:rFonts w:ascii="Sylfaen" w:hAnsi="Sylfaen" w:cs="Sylfaen"/>
                <w:bCs/>
                <w:color w:val="000000"/>
                <w:sz w:val="16"/>
                <w:szCs w:val="16"/>
              </w:rPr>
            </w:pPr>
            <w:r w:rsidRPr="00520FF9">
              <w:rPr>
                <w:rFonts w:ascii="Sylfaen" w:hAnsi="Sylfaen" w:cs="Sylfaen"/>
                <w:bCs/>
                <w:color w:val="000000"/>
                <w:sz w:val="16"/>
                <w:szCs w:val="16"/>
              </w:rPr>
              <w:t>Հատ</w:t>
            </w:r>
          </w:p>
        </w:tc>
        <w:tc>
          <w:tcPr>
            <w:tcW w:w="848" w:type="dxa"/>
            <w:vAlign w:val="center"/>
          </w:tcPr>
          <w:p w:rsidR="005A0D9E" w:rsidRPr="00520FF9" w:rsidRDefault="005A0D9E" w:rsidP="005A0D9E">
            <w:pPr>
              <w:rPr>
                <w:rFonts w:ascii="Sylfaen" w:hAnsi="Sylfaen"/>
                <w:color w:val="000000"/>
                <w:sz w:val="16"/>
                <w:szCs w:val="16"/>
              </w:rPr>
            </w:pPr>
          </w:p>
        </w:tc>
        <w:tc>
          <w:tcPr>
            <w:tcW w:w="1013" w:type="dxa"/>
            <w:vAlign w:val="center"/>
          </w:tcPr>
          <w:p w:rsidR="005A0D9E" w:rsidRPr="00520FF9" w:rsidRDefault="005A0D9E" w:rsidP="005A0D9E">
            <w:pPr>
              <w:rPr>
                <w:rFonts w:ascii="Sylfaen" w:hAnsi="Sylfaen"/>
                <w:color w:val="000000"/>
                <w:sz w:val="16"/>
                <w:szCs w:val="16"/>
              </w:rPr>
            </w:pPr>
          </w:p>
        </w:tc>
        <w:tc>
          <w:tcPr>
            <w:tcW w:w="1103" w:type="dxa"/>
            <w:vAlign w:val="bottom"/>
          </w:tcPr>
          <w:p w:rsidR="005A0D9E" w:rsidRPr="00520FF9" w:rsidRDefault="005A0D9E" w:rsidP="005A0D9E">
            <w:pPr>
              <w:rPr>
                <w:rFonts w:ascii="Arial Armenian" w:hAnsi="Arial Armenian" w:cs="Calibri"/>
                <w:color w:val="000000"/>
                <w:sz w:val="20"/>
                <w:szCs w:val="20"/>
              </w:rPr>
            </w:pPr>
            <w:r w:rsidRPr="00520FF9">
              <w:rPr>
                <w:rFonts w:ascii="Arial Armenian" w:hAnsi="Arial Armenian" w:cs="Calibri"/>
                <w:color w:val="000000"/>
                <w:sz w:val="20"/>
                <w:szCs w:val="20"/>
              </w:rPr>
              <w:t>1824</w:t>
            </w:r>
          </w:p>
        </w:tc>
        <w:tc>
          <w:tcPr>
            <w:tcW w:w="967" w:type="dxa"/>
            <w:vAlign w:val="center"/>
          </w:tcPr>
          <w:p w:rsidR="005A0D9E" w:rsidRPr="00520FF9" w:rsidRDefault="005A0D9E" w:rsidP="005A0D9E">
            <w:pPr>
              <w:rPr>
                <w:rFonts w:ascii="Sylfaen" w:hAnsi="Sylfaen"/>
                <w:color w:val="000000"/>
                <w:sz w:val="16"/>
                <w:szCs w:val="16"/>
              </w:rPr>
            </w:pPr>
            <w:r w:rsidRPr="00520FF9">
              <w:rPr>
                <w:rFonts w:ascii="Sylfaen" w:hAnsi="Sylfaen" w:cs="Sylfaen"/>
                <w:color w:val="000000"/>
                <w:sz w:val="16"/>
                <w:szCs w:val="16"/>
              </w:rPr>
              <w:t>Գ. Դալար, Կոմիտասի 49</w:t>
            </w:r>
          </w:p>
        </w:tc>
        <w:tc>
          <w:tcPr>
            <w:tcW w:w="966" w:type="dxa"/>
            <w:shd w:val="clear" w:color="auto" w:fill="auto"/>
            <w:vAlign w:val="bottom"/>
          </w:tcPr>
          <w:p w:rsidR="005A0D9E" w:rsidRPr="00520FF9" w:rsidRDefault="005A0D9E" w:rsidP="005A0D9E">
            <w:pPr>
              <w:rPr>
                <w:rFonts w:ascii="Arial Armenian" w:hAnsi="Arial Armenian" w:cs="Calibri"/>
                <w:color w:val="000000"/>
                <w:sz w:val="20"/>
                <w:szCs w:val="20"/>
              </w:rPr>
            </w:pPr>
            <w:r w:rsidRPr="00520FF9">
              <w:rPr>
                <w:rFonts w:ascii="Arial Armenian" w:hAnsi="Arial Armenian" w:cs="Calibri"/>
                <w:color w:val="000000"/>
                <w:sz w:val="20"/>
                <w:szCs w:val="20"/>
              </w:rPr>
              <w:t>1824</w:t>
            </w:r>
          </w:p>
        </w:tc>
        <w:tc>
          <w:tcPr>
            <w:tcW w:w="1137" w:type="dxa"/>
          </w:tcPr>
          <w:p w:rsidR="005A0D9E" w:rsidRPr="00520FF9" w:rsidRDefault="005A0D9E" w:rsidP="005A0D9E">
            <w:pPr>
              <w:rPr>
                <w:lang w:val="hy-AM"/>
              </w:rPr>
            </w:pPr>
            <w:r w:rsidRPr="00520FF9">
              <w:rPr>
                <w:rFonts w:ascii="Sylfaen" w:hAnsi="Sylfaen"/>
                <w:sz w:val="16"/>
                <w:szCs w:val="16"/>
                <w:lang w:val="hy-AM"/>
              </w:rPr>
              <w:t>1-</w:t>
            </w:r>
            <w:r w:rsidRPr="00520FF9">
              <w:rPr>
                <w:rFonts w:ascii="Sylfaen" w:hAnsi="Sylfaen" w:cs="Sylfaen"/>
                <w:sz w:val="16"/>
                <w:szCs w:val="16"/>
                <w:lang w:val="hy-AM"/>
              </w:rPr>
              <w:t>ին</w:t>
            </w:r>
            <w:r w:rsidRPr="00520FF9">
              <w:rPr>
                <w:rFonts w:ascii="Sylfaen" w:hAnsi="Sylfaen"/>
                <w:sz w:val="16"/>
                <w:szCs w:val="16"/>
                <w:lang w:val="hy-AM"/>
              </w:rPr>
              <w:t xml:space="preserve"> </w:t>
            </w:r>
            <w:r w:rsidRPr="00520FF9">
              <w:rPr>
                <w:rFonts w:ascii="Sylfaen" w:hAnsi="Sylfaen" w:cs="Sylfaen"/>
                <w:sz w:val="16"/>
                <w:szCs w:val="16"/>
                <w:lang w:val="hy-AM"/>
              </w:rPr>
              <w:t>մատակարարումը</w:t>
            </w:r>
            <w:r w:rsidRPr="00520FF9">
              <w:rPr>
                <w:rFonts w:ascii="Sylfaen" w:hAnsi="Sylfaen"/>
                <w:sz w:val="16"/>
                <w:szCs w:val="16"/>
                <w:lang w:val="hy-AM"/>
              </w:rPr>
              <w:t xml:space="preserve"> </w:t>
            </w:r>
            <w:r w:rsidRPr="00520FF9">
              <w:rPr>
                <w:rFonts w:ascii="Sylfaen" w:hAnsi="Sylfaen" w:cs="Sylfaen"/>
                <w:sz w:val="16"/>
                <w:szCs w:val="16"/>
                <w:lang w:val="hy-AM"/>
              </w:rPr>
              <w:t>կկատարվի</w:t>
            </w:r>
            <w:r w:rsidRPr="00520FF9">
              <w:rPr>
                <w:rFonts w:ascii="Sylfaen" w:hAnsi="Sylfaen"/>
                <w:sz w:val="16"/>
                <w:szCs w:val="16"/>
                <w:lang w:val="hy-AM"/>
              </w:rPr>
              <w:t xml:space="preserve"> </w:t>
            </w:r>
            <w:r w:rsidRPr="00520FF9">
              <w:rPr>
                <w:rFonts w:ascii="Sylfaen" w:hAnsi="Sylfaen" w:cs="Sylfaen"/>
                <w:sz w:val="16"/>
                <w:szCs w:val="16"/>
                <w:lang w:val="hy-AM"/>
              </w:rPr>
              <w:t>համաձայնագրի</w:t>
            </w:r>
            <w:r w:rsidRPr="00520FF9">
              <w:rPr>
                <w:rFonts w:ascii="Sylfaen" w:hAnsi="Sylfaen"/>
                <w:sz w:val="16"/>
                <w:szCs w:val="16"/>
                <w:lang w:val="hy-AM"/>
              </w:rPr>
              <w:t xml:space="preserve"> </w:t>
            </w:r>
            <w:r w:rsidRPr="00520FF9">
              <w:rPr>
                <w:rFonts w:ascii="Sylfaen" w:hAnsi="Sylfaen" w:cs="Sylfaen"/>
                <w:sz w:val="16"/>
                <w:szCs w:val="16"/>
                <w:lang w:val="hy-AM"/>
              </w:rPr>
              <w:t>կնքման</w:t>
            </w:r>
            <w:r w:rsidRPr="00520FF9">
              <w:rPr>
                <w:rFonts w:ascii="Sylfaen" w:hAnsi="Sylfaen"/>
                <w:sz w:val="16"/>
                <w:szCs w:val="16"/>
                <w:lang w:val="hy-AM"/>
              </w:rPr>
              <w:t xml:space="preserve"> </w:t>
            </w:r>
            <w:r w:rsidRPr="00520FF9">
              <w:rPr>
                <w:rFonts w:ascii="Sylfaen" w:hAnsi="Sylfaen" w:cs="Sylfaen"/>
                <w:sz w:val="16"/>
                <w:szCs w:val="16"/>
                <w:lang w:val="hy-AM"/>
              </w:rPr>
              <w:t>պահից</w:t>
            </w:r>
            <w:r w:rsidRPr="00520FF9">
              <w:rPr>
                <w:rFonts w:ascii="Sylfaen" w:hAnsi="Sylfaen"/>
                <w:sz w:val="16"/>
                <w:szCs w:val="16"/>
                <w:lang w:val="hy-AM"/>
              </w:rPr>
              <w:t xml:space="preserve"> 21 </w:t>
            </w:r>
            <w:r w:rsidRPr="00520FF9">
              <w:rPr>
                <w:rFonts w:ascii="Sylfaen" w:hAnsi="Sylfaen" w:cs="Sylfaen"/>
                <w:sz w:val="16"/>
                <w:szCs w:val="16"/>
                <w:lang w:val="hy-AM"/>
              </w:rPr>
              <w:t>օր</w:t>
            </w:r>
            <w:r w:rsidRPr="00520FF9">
              <w:rPr>
                <w:rFonts w:ascii="Sylfaen" w:hAnsi="Sylfaen"/>
                <w:sz w:val="16"/>
                <w:szCs w:val="16"/>
                <w:lang w:val="hy-AM"/>
              </w:rPr>
              <w:t xml:space="preserve"> </w:t>
            </w:r>
            <w:r w:rsidRPr="00520FF9">
              <w:rPr>
                <w:rFonts w:ascii="Sylfaen" w:hAnsi="Sylfaen" w:cs="Sylfaen"/>
                <w:sz w:val="16"/>
                <w:szCs w:val="16"/>
                <w:lang w:val="hy-AM"/>
              </w:rPr>
              <w:t>հետո</w:t>
            </w:r>
          </w:p>
        </w:tc>
      </w:tr>
      <w:tr w:rsidR="00B05797" w:rsidRPr="00520FF9" w:rsidTr="005F4118">
        <w:tc>
          <w:tcPr>
            <w:tcW w:w="1170" w:type="dxa"/>
            <w:vAlign w:val="center"/>
          </w:tcPr>
          <w:p w:rsidR="00B05797" w:rsidRPr="00520FF9" w:rsidRDefault="00B05797" w:rsidP="00B05797">
            <w:pPr>
              <w:rPr>
                <w:rFonts w:ascii="Sylfaen" w:hAnsi="Sylfaen"/>
                <w:color w:val="000000"/>
                <w:sz w:val="16"/>
                <w:szCs w:val="16"/>
              </w:rPr>
            </w:pPr>
            <w:r w:rsidRPr="00520FF9">
              <w:rPr>
                <w:rFonts w:ascii="Sylfaen" w:hAnsi="Sylfaen"/>
                <w:color w:val="000000"/>
                <w:sz w:val="16"/>
                <w:szCs w:val="16"/>
              </w:rPr>
              <w:t>X</w:t>
            </w:r>
          </w:p>
        </w:tc>
        <w:tc>
          <w:tcPr>
            <w:tcW w:w="1440" w:type="dxa"/>
            <w:vAlign w:val="center"/>
          </w:tcPr>
          <w:p w:rsidR="00B05797" w:rsidRPr="00520FF9" w:rsidRDefault="00B05797" w:rsidP="00B05797">
            <w:pPr>
              <w:rPr>
                <w:rFonts w:ascii="Sylfaen" w:hAnsi="Sylfaen"/>
                <w:color w:val="000000"/>
                <w:sz w:val="16"/>
                <w:szCs w:val="16"/>
              </w:rPr>
            </w:pPr>
            <w:r w:rsidRPr="00520FF9">
              <w:rPr>
                <w:rFonts w:ascii="Sylfaen" w:hAnsi="Sylfaen"/>
                <w:color w:val="000000"/>
                <w:sz w:val="16"/>
                <w:szCs w:val="16"/>
              </w:rPr>
              <w:t>X</w:t>
            </w:r>
          </w:p>
        </w:tc>
        <w:tc>
          <w:tcPr>
            <w:tcW w:w="1350" w:type="dxa"/>
            <w:vAlign w:val="center"/>
          </w:tcPr>
          <w:p w:rsidR="00B05797" w:rsidRPr="00520FF9" w:rsidRDefault="00B05797" w:rsidP="00B05797">
            <w:pPr>
              <w:rPr>
                <w:rFonts w:ascii="Sylfaen" w:hAnsi="Sylfaen"/>
                <w:color w:val="000000"/>
                <w:sz w:val="16"/>
                <w:szCs w:val="16"/>
              </w:rPr>
            </w:pPr>
          </w:p>
        </w:tc>
        <w:tc>
          <w:tcPr>
            <w:tcW w:w="1537" w:type="dxa"/>
            <w:vAlign w:val="center"/>
          </w:tcPr>
          <w:p w:rsidR="00B05797" w:rsidRPr="00520FF9" w:rsidRDefault="00B05797" w:rsidP="00B05797">
            <w:pPr>
              <w:rPr>
                <w:rFonts w:ascii="Sylfaen" w:hAnsi="Sylfaen"/>
                <w:color w:val="000000"/>
                <w:sz w:val="16"/>
                <w:szCs w:val="16"/>
              </w:rPr>
            </w:pPr>
          </w:p>
        </w:tc>
        <w:tc>
          <w:tcPr>
            <w:tcW w:w="3413" w:type="dxa"/>
            <w:vAlign w:val="center"/>
          </w:tcPr>
          <w:p w:rsidR="00B05797" w:rsidRPr="00520FF9" w:rsidRDefault="00B05797" w:rsidP="00B05797">
            <w:pPr>
              <w:rPr>
                <w:rFonts w:ascii="Sylfaen" w:hAnsi="Sylfaen"/>
                <w:color w:val="000000"/>
                <w:sz w:val="16"/>
                <w:szCs w:val="16"/>
              </w:rPr>
            </w:pPr>
          </w:p>
        </w:tc>
        <w:tc>
          <w:tcPr>
            <w:tcW w:w="659" w:type="dxa"/>
            <w:vAlign w:val="center"/>
          </w:tcPr>
          <w:p w:rsidR="00B05797" w:rsidRPr="00520FF9" w:rsidRDefault="00B05797" w:rsidP="00B05797">
            <w:pPr>
              <w:rPr>
                <w:rFonts w:ascii="Sylfaen" w:hAnsi="Sylfaen"/>
                <w:color w:val="000000"/>
                <w:sz w:val="16"/>
                <w:szCs w:val="16"/>
              </w:rPr>
            </w:pPr>
            <w:r w:rsidRPr="00520FF9">
              <w:rPr>
                <w:rFonts w:ascii="Sylfaen" w:hAnsi="Sylfaen"/>
                <w:color w:val="000000"/>
                <w:sz w:val="16"/>
                <w:szCs w:val="16"/>
              </w:rPr>
              <w:t>X</w:t>
            </w:r>
          </w:p>
        </w:tc>
        <w:tc>
          <w:tcPr>
            <w:tcW w:w="848" w:type="dxa"/>
            <w:vAlign w:val="center"/>
          </w:tcPr>
          <w:p w:rsidR="00B05797" w:rsidRPr="00520FF9" w:rsidRDefault="00B05797" w:rsidP="00B05797">
            <w:pPr>
              <w:rPr>
                <w:rFonts w:ascii="Sylfaen" w:hAnsi="Sylfaen"/>
                <w:color w:val="000000"/>
                <w:sz w:val="16"/>
                <w:szCs w:val="16"/>
              </w:rPr>
            </w:pPr>
          </w:p>
        </w:tc>
        <w:tc>
          <w:tcPr>
            <w:tcW w:w="1013" w:type="dxa"/>
            <w:vAlign w:val="center"/>
          </w:tcPr>
          <w:p w:rsidR="00B05797" w:rsidRPr="00520FF9" w:rsidRDefault="00B05797" w:rsidP="00B05797">
            <w:pPr>
              <w:rPr>
                <w:rFonts w:ascii="Sylfaen" w:hAnsi="Sylfaen"/>
                <w:color w:val="000000"/>
                <w:sz w:val="16"/>
                <w:szCs w:val="16"/>
              </w:rPr>
            </w:pPr>
          </w:p>
        </w:tc>
        <w:tc>
          <w:tcPr>
            <w:tcW w:w="1103" w:type="dxa"/>
            <w:vAlign w:val="center"/>
          </w:tcPr>
          <w:p w:rsidR="00B05797" w:rsidRPr="00520FF9" w:rsidRDefault="00B05797" w:rsidP="00B05797">
            <w:pPr>
              <w:rPr>
                <w:rFonts w:ascii="Sylfaen" w:hAnsi="Sylfaen"/>
                <w:color w:val="000000"/>
                <w:sz w:val="16"/>
                <w:szCs w:val="16"/>
              </w:rPr>
            </w:pPr>
            <w:r w:rsidRPr="00520FF9">
              <w:rPr>
                <w:rFonts w:ascii="Sylfaen" w:hAnsi="Sylfaen"/>
                <w:color w:val="000000"/>
                <w:sz w:val="16"/>
                <w:szCs w:val="16"/>
              </w:rPr>
              <w:t>X</w:t>
            </w:r>
          </w:p>
        </w:tc>
        <w:tc>
          <w:tcPr>
            <w:tcW w:w="967" w:type="dxa"/>
            <w:vAlign w:val="center"/>
          </w:tcPr>
          <w:p w:rsidR="00B05797" w:rsidRPr="00520FF9" w:rsidRDefault="00B05797" w:rsidP="00B05797">
            <w:pPr>
              <w:rPr>
                <w:rFonts w:ascii="Sylfaen" w:hAnsi="Sylfaen"/>
                <w:color w:val="000000"/>
                <w:sz w:val="16"/>
                <w:szCs w:val="16"/>
              </w:rPr>
            </w:pPr>
          </w:p>
        </w:tc>
        <w:tc>
          <w:tcPr>
            <w:tcW w:w="966" w:type="dxa"/>
            <w:vAlign w:val="center"/>
          </w:tcPr>
          <w:p w:rsidR="00B05797" w:rsidRPr="00520FF9" w:rsidRDefault="00B05797" w:rsidP="00B05797">
            <w:pPr>
              <w:rPr>
                <w:rFonts w:ascii="Sylfaen" w:hAnsi="Sylfaen"/>
                <w:color w:val="000000"/>
                <w:sz w:val="16"/>
                <w:szCs w:val="16"/>
              </w:rPr>
            </w:pPr>
            <w:r w:rsidRPr="00520FF9">
              <w:rPr>
                <w:rFonts w:ascii="Sylfaen" w:hAnsi="Sylfaen"/>
                <w:color w:val="000000"/>
                <w:sz w:val="16"/>
                <w:szCs w:val="16"/>
              </w:rPr>
              <w:t>X</w:t>
            </w:r>
          </w:p>
        </w:tc>
        <w:tc>
          <w:tcPr>
            <w:tcW w:w="1137" w:type="dxa"/>
            <w:vAlign w:val="center"/>
          </w:tcPr>
          <w:p w:rsidR="00B05797" w:rsidRPr="00520FF9" w:rsidRDefault="00B05797" w:rsidP="00B05797">
            <w:pPr>
              <w:rPr>
                <w:rFonts w:ascii="Sylfaen" w:hAnsi="Sylfaen"/>
                <w:color w:val="000000"/>
                <w:sz w:val="16"/>
                <w:szCs w:val="16"/>
              </w:rPr>
            </w:pPr>
          </w:p>
        </w:tc>
      </w:tr>
    </w:tbl>
    <w:p w:rsidR="00B05797" w:rsidRPr="00520FF9" w:rsidRDefault="00B05797" w:rsidP="00B05797">
      <w:pPr>
        <w:jc w:val="center"/>
        <w:rPr>
          <w:rFonts w:ascii="Sylfaen" w:hAnsi="Sylfaen"/>
          <w:color w:val="000000"/>
          <w:sz w:val="20"/>
          <w:lang w:val="hy-AM"/>
        </w:rPr>
      </w:pPr>
    </w:p>
    <w:p w:rsidR="00B05797" w:rsidRDefault="00B05797" w:rsidP="00B05797">
      <w:pPr>
        <w:jc w:val="center"/>
        <w:rPr>
          <w:rFonts w:ascii="Sylfaen" w:hAnsi="Sylfaen"/>
          <w:color w:val="000000"/>
          <w:sz w:val="20"/>
          <w:lang w:val="hy-AM"/>
        </w:rPr>
      </w:pPr>
    </w:p>
    <w:p w:rsidR="00AB541C" w:rsidRPr="00520FF9" w:rsidRDefault="00AB541C" w:rsidP="00B05797">
      <w:pPr>
        <w:jc w:val="center"/>
        <w:rPr>
          <w:rFonts w:ascii="Sylfaen" w:hAnsi="Sylfaen"/>
          <w:color w:val="000000"/>
          <w:sz w:val="20"/>
          <w:lang w:val="hy-AM"/>
        </w:rPr>
      </w:pPr>
    </w:p>
    <w:p w:rsidR="00B05797" w:rsidRPr="00520FF9" w:rsidRDefault="00B05797" w:rsidP="00B05797">
      <w:pPr>
        <w:jc w:val="both"/>
        <w:rPr>
          <w:rFonts w:ascii="Sylfaen" w:hAnsi="Sylfaen" w:cs="Sylfaen"/>
          <w:i/>
          <w:color w:val="000000"/>
          <w:sz w:val="18"/>
          <w:szCs w:val="18"/>
          <w:lang w:val="pt-BR"/>
        </w:rPr>
      </w:pPr>
      <w:r w:rsidRPr="00520FF9">
        <w:rPr>
          <w:rFonts w:ascii="Sylfaen" w:hAnsi="Sylfaen"/>
          <w:color w:val="000000"/>
          <w:sz w:val="20"/>
          <w:lang w:val="hy-AM"/>
        </w:rPr>
        <w:t>*</w:t>
      </w:r>
      <w:r w:rsidRPr="00520FF9">
        <w:rPr>
          <w:rFonts w:ascii="Sylfaen" w:hAnsi="Sylfaen" w:cs="Sylfaen"/>
          <w:i/>
          <w:color w:val="000000"/>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15-ը:</w:t>
      </w:r>
    </w:p>
    <w:p w:rsidR="00B05797" w:rsidRPr="00520FF9" w:rsidRDefault="00B05797" w:rsidP="00B05797">
      <w:pPr>
        <w:jc w:val="both"/>
        <w:rPr>
          <w:rFonts w:ascii="Sylfaen" w:hAnsi="Sylfaen" w:cs="Sylfaen"/>
          <w:i/>
          <w:color w:val="000000"/>
          <w:sz w:val="18"/>
          <w:szCs w:val="18"/>
          <w:lang w:val="pt-BR"/>
        </w:rPr>
      </w:pPr>
      <w:r w:rsidRPr="00520FF9">
        <w:rPr>
          <w:rFonts w:ascii="Sylfaen" w:hAnsi="Sylfaen" w:cs="Sylfaen"/>
          <w:i/>
          <w:color w:val="000000"/>
          <w:sz w:val="18"/>
          <w:szCs w:val="18"/>
          <w:lang w:val="pt-BR"/>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«անվանումը և ապրանքային նշանը» սյունակից հանվում է «և ապրանքային նշանը», իսկ «արտադրողի անվանումը և ծագման երկիրը» սյունակից՝ «արտադրողի անվանումը և» բառերը:</w:t>
      </w:r>
    </w:p>
    <w:p w:rsidR="00B05797" w:rsidRPr="00520FF9" w:rsidRDefault="00B05797" w:rsidP="00B05797">
      <w:pPr>
        <w:jc w:val="both"/>
        <w:rPr>
          <w:rFonts w:ascii="Sylfaen" w:hAnsi="Sylfaen" w:cs="Sylfaen"/>
          <w:i/>
          <w:color w:val="000000"/>
          <w:sz w:val="18"/>
          <w:szCs w:val="18"/>
          <w:lang w:val="pt-BR"/>
        </w:rPr>
      </w:pPr>
      <w:r w:rsidRPr="00520FF9">
        <w:rPr>
          <w:rFonts w:ascii="Sylfaen" w:hAnsi="Sylfaen" w:cs="Sylfaen"/>
          <w:i/>
          <w:color w:val="000000"/>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24AE0" w:rsidRPr="00520FF9" w:rsidRDefault="00024AE0" w:rsidP="00B05797">
      <w:pPr>
        <w:jc w:val="both"/>
        <w:rPr>
          <w:rFonts w:ascii="Sylfaen" w:hAnsi="Sylfaen" w:cs="Sylfaen"/>
          <w:i/>
          <w:color w:val="000000"/>
          <w:sz w:val="18"/>
          <w:szCs w:val="18"/>
          <w:lang w:val="pt-BR"/>
        </w:rPr>
      </w:pPr>
    </w:p>
    <w:p w:rsidR="00024AE0" w:rsidRPr="00520FF9" w:rsidRDefault="00024AE0" w:rsidP="00B05797">
      <w:pPr>
        <w:jc w:val="both"/>
        <w:rPr>
          <w:rFonts w:ascii="Sylfaen" w:hAnsi="Sylfaen" w:cs="Sylfaen"/>
          <w:i/>
          <w:color w:val="000000"/>
          <w:sz w:val="18"/>
          <w:szCs w:val="18"/>
          <w:lang w:val="pt-BR"/>
        </w:rPr>
      </w:pPr>
    </w:p>
    <w:p w:rsidR="00024AE0" w:rsidRPr="00520FF9" w:rsidRDefault="00024AE0" w:rsidP="00B05797">
      <w:pPr>
        <w:jc w:val="both"/>
        <w:rPr>
          <w:rFonts w:ascii="Sylfaen" w:hAnsi="Sylfaen" w:cs="Sylfaen"/>
          <w:i/>
          <w:color w:val="000000"/>
          <w:sz w:val="18"/>
          <w:szCs w:val="18"/>
          <w:lang w:val="pt-BR"/>
        </w:rPr>
      </w:pPr>
    </w:p>
    <w:p w:rsidR="00024AE0" w:rsidRPr="00520FF9" w:rsidRDefault="00024AE0" w:rsidP="00024AE0">
      <w:pPr>
        <w:numPr>
          <w:ilvl w:val="0"/>
          <w:numId w:val="21"/>
        </w:numPr>
        <w:rPr>
          <w:rFonts w:ascii="Sylfaen" w:hAnsi="Sylfaen" w:cs="Sylfaen"/>
          <w:b/>
          <w:bCs/>
          <w:color w:val="000000"/>
          <w:sz w:val="20"/>
          <w:szCs w:val="20"/>
          <w:lang w:val="hy-AM" w:eastAsia="ru-RU"/>
        </w:rPr>
      </w:pPr>
      <w:r w:rsidRPr="00520FF9">
        <w:rPr>
          <w:rFonts w:ascii="Sylfaen" w:hAnsi="Sylfaen" w:cs="Sylfaen"/>
          <w:b/>
          <w:bCs/>
          <w:color w:val="000000"/>
          <w:sz w:val="20"/>
          <w:szCs w:val="20"/>
          <w:lang w:val="hy-AM" w:eastAsia="ru-RU"/>
        </w:rPr>
        <w:lastRenderedPageBreak/>
        <w:t>Ներառական սննդի</w:t>
      </w:r>
      <w:r w:rsidRPr="00520FF9">
        <w:rPr>
          <w:rFonts w:ascii="GHEA Grapalat" w:hAnsi="GHEA Grapalat" w:cs="Calibri"/>
          <w:b/>
          <w:bCs/>
          <w:color w:val="000000"/>
          <w:sz w:val="20"/>
          <w:szCs w:val="20"/>
          <w:lang w:val="hy-AM" w:eastAsia="ru-RU"/>
        </w:rPr>
        <w:t xml:space="preserve"> </w:t>
      </w:r>
      <w:r w:rsidRPr="00520FF9">
        <w:rPr>
          <w:rFonts w:ascii="Sylfaen" w:hAnsi="Sylfaen" w:cs="Sylfaen"/>
          <w:b/>
          <w:bCs/>
          <w:color w:val="000000"/>
          <w:sz w:val="20"/>
          <w:szCs w:val="20"/>
          <w:lang w:val="hy-AM" w:eastAsia="ru-RU"/>
        </w:rPr>
        <w:t>ծանրոցում</w:t>
      </w:r>
      <w:r w:rsidRPr="00520FF9">
        <w:rPr>
          <w:rFonts w:ascii="GHEA Grapalat" w:hAnsi="GHEA Grapalat" w:cs="Calibri"/>
          <w:b/>
          <w:bCs/>
          <w:color w:val="000000"/>
          <w:sz w:val="20"/>
          <w:szCs w:val="20"/>
          <w:lang w:val="hy-AM" w:eastAsia="ru-RU"/>
        </w:rPr>
        <w:t xml:space="preserve"> </w:t>
      </w:r>
      <w:r w:rsidRPr="00520FF9">
        <w:rPr>
          <w:rFonts w:ascii="Sylfaen" w:hAnsi="Sylfaen" w:cs="Sylfaen"/>
          <w:b/>
          <w:bCs/>
          <w:color w:val="000000"/>
          <w:sz w:val="20"/>
          <w:szCs w:val="20"/>
          <w:lang w:val="hy-AM" w:eastAsia="ru-RU"/>
        </w:rPr>
        <w:t>պարաունակվող</w:t>
      </w:r>
      <w:r w:rsidRPr="00520FF9">
        <w:rPr>
          <w:rFonts w:ascii="GHEA Grapalat" w:hAnsi="GHEA Grapalat" w:cs="Calibri"/>
          <w:b/>
          <w:bCs/>
          <w:color w:val="000000"/>
          <w:sz w:val="20"/>
          <w:szCs w:val="20"/>
          <w:lang w:val="hy-AM" w:eastAsia="ru-RU"/>
        </w:rPr>
        <w:t xml:space="preserve"> </w:t>
      </w:r>
      <w:r w:rsidRPr="00520FF9">
        <w:rPr>
          <w:rFonts w:ascii="Sylfaen" w:hAnsi="Sylfaen" w:cs="Sylfaen"/>
          <w:b/>
          <w:bCs/>
          <w:color w:val="000000"/>
          <w:sz w:val="20"/>
          <w:szCs w:val="20"/>
          <w:lang w:val="hy-AM" w:eastAsia="ru-RU"/>
        </w:rPr>
        <w:t>սննդամթերքի</w:t>
      </w:r>
      <w:r w:rsidRPr="00520FF9">
        <w:rPr>
          <w:rFonts w:ascii="GHEA Grapalat" w:hAnsi="GHEA Grapalat" w:cs="Calibri"/>
          <w:b/>
          <w:bCs/>
          <w:color w:val="000000"/>
          <w:sz w:val="20"/>
          <w:szCs w:val="20"/>
          <w:lang w:val="hy-AM" w:eastAsia="ru-RU"/>
        </w:rPr>
        <w:t xml:space="preserve"> </w:t>
      </w:r>
      <w:r w:rsidRPr="00520FF9">
        <w:rPr>
          <w:rFonts w:ascii="Sylfaen" w:hAnsi="Sylfaen" w:cs="Sylfaen"/>
          <w:b/>
          <w:bCs/>
          <w:color w:val="000000"/>
          <w:sz w:val="20"/>
          <w:szCs w:val="20"/>
          <w:lang w:val="hy-AM" w:eastAsia="ru-RU"/>
        </w:rPr>
        <w:t>և</w:t>
      </w:r>
      <w:r w:rsidRPr="00520FF9">
        <w:rPr>
          <w:rFonts w:ascii="Arial" w:hAnsi="Arial" w:cs="Arial"/>
          <w:b/>
          <w:bCs/>
          <w:color w:val="000000"/>
          <w:sz w:val="20"/>
          <w:szCs w:val="20"/>
          <w:lang w:val="hy-AM" w:eastAsia="ru-RU"/>
        </w:rPr>
        <w:t xml:space="preserve"> </w:t>
      </w:r>
      <w:r w:rsidRPr="00520FF9">
        <w:rPr>
          <w:rFonts w:ascii="Sylfaen" w:hAnsi="Sylfaen" w:cs="Sylfaen"/>
          <w:b/>
          <w:bCs/>
          <w:color w:val="000000"/>
          <w:sz w:val="20"/>
          <w:szCs w:val="20"/>
          <w:lang w:val="hy-AM" w:eastAsia="ru-RU"/>
        </w:rPr>
        <w:t>սննդի</w:t>
      </w:r>
      <w:r w:rsidRPr="00520FF9">
        <w:rPr>
          <w:rFonts w:ascii="GHEA Grapalat" w:hAnsi="GHEA Grapalat" w:cs="Calibri"/>
          <w:b/>
          <w:bCs/>
          <w:color w:val="000000"/>
          <w:sz w:val="20"/>
          <w:szCs w:val="20"/>
          <w:lang w:val="hy-AM" w:eastAsia="ru-RU"/>
        </w:rPr>
        <w:t xml:space="preserve"> </w:t>
      </w:r>
      <w:r w:rsidRPr="00520FF9">
        <w:rPr>
          <w:rFonts w:ascii="Sylfaen" w:hAnsi="Sylfaen" w:cs="Sylfaen"/>
          <w:b/>
          <w:bCs/>
          <w:color w:val="000000"/>
          <w:sz w:val="20"/>
          <w:szCs w:val="20"/>
          <w:lang w:val="hy-AM" w:eastAsia="ru-RU"/>
        </w:rPr>
        <w:t>օգտագործման</w:t>
      </w:r>
      <w:r w:rsidRPr="00520FF9">
        <w:rPr>
          <w:rFonts w:ascii="GHEA Grapalat" w:hAnsi="GHEA Grapalat" w:cs="Calibri"/>
          <w:b/>
          <w:bCs/>
          <w:color w:val="000000"/>
          <w:sz w:val="20"/>
          <w:szCs w:val="20"/>
          <w:lang w:val="hy-AM" w:eastAsia="ru-RU"/>
        </w:rPr>
        <w:t xml:space="preserve"> </w:t>
      </w:r>
      <w:r w:rsidRPr="00520FF9">
        <w:rPr>
          <w:rFonts w:ascii="Sylfaen" w:hAnsi="Sylfaen" w:cs="Sylfaen"/>
          <w:b/>
          <w:bCs/>
          <w:color w:val="000000"/>
          <w:sz w:val="20"/>
          <w:szCs w:val="20"/>
          <w:lang w:val="hy-AM" w:eastAsia="ru-RU"/>
        </w:rPr>
        <w:t>հետ</w:t>
      </w:r>
      <w:r w:rsidRPr="00520FF9">
        <w:rPr>
          <w:rFonts w:ascii="GHEA Grapalat" w:hAnsi="GHEA Grapalat" w:cs="Calibri"/>
          <w:b/>
          <w:bCs/>
          <w:color w:val="000000"/>
          <w:sz w:val="20"/>
          <w:szCs w:val="20"/>
          <w:lang w:val="hy-AM" w:eastAsia="ru-RU"/>
        </w:rPr>
        <w:t xml:space="preserve"> </w:t>
      </w:r>
      <w:r w:rsidRPr="00520FF9">
        <w:rPr>
          <w:rFonts w:ascii="Sylfaen" w:hAnsi="Sylfaen" w:cs="Sylfaen"/>
          <w:b/>
          <w:bCs/>
          <w:color w:val="000000"/>
          <w:sz w:val="20"/>
          <w:szCs w:val="20"/>
          <w:lang w:val="hy-AM" w:eastAsia="ru-RU"/>
        </w:rPr>
        <w:t>կապված</w:t>
      </w:r>
      <w:r w:rsidRPr="00520FF9">
        <w:rPr>
          <w:rFonts w:ascii="GHEA Grapalat" w:hAnsi="GHEA Grapalat" w:cs="Calibri"/>
          <w:b/>
          <w:bCs/>
          <w:color w:val="000000"/>
          <w:sz w:val="20"/>
          <w:szCs w:val="20"/>
          <w:lang w:val="hy-AM" w:eastAsia="ru-RU"/>
        </w:rPr>
        <w:t xml:space="preserve"> </w:t>
      </w:r>
      <w:r w:rsidRPr="00520FF9">
        <w:rPr>
          <w:rFonts w:ascii="Sylfaen" w:hAnsi="Sylfaen" w:cs="Sylfaen"/>
          <w:b/>
          <w:bCs/>
          <w:color w:val="000000"/>
          <w:sz w:val="20"/>
          <w:szCs w:val="20"/>
          <w:lang w:val="hy-AM" w:eastAsia="ru-RU"/>
        </w:rPr>
        <w:t>պարագաների</w:t>
      </w:r>
      <w:r w:rsidRPr="00520FF9">
        <w:rPr>
          <w:rFonts w:ascii="Arial" w:hAnsi="Arial" w:cs="Arial"/>
          <w:b/>
          <w:bCs/>
          <w:color w:val="000000"/>
          <w:sz w:val="20"/>
          <w:szCs w:val="20"/>
          <w:lang w:val="hy-AM" w:eastAsia="ru-RU"/>
        </w:rPr>
        <w:t xml:space="preserve"> </w:t>
      </w:r>
      <w:r w:rsidRPr="00520FF9">
        <w:rPr>
          <w:rFonts w:ascii="Sylfaen" w:hAnsi="Sylfaen" w:cs="Sylfaen"/>
          <w:b/>
          <w:bCs/>
          <w:color w:val="000000"/>
          <w:sz w:val="20"/>
          <w:szCs w:val="20"/>
          <w:lang w:val="hy-AM" w:eastAsia="ru-RU"/>
        </w:rPr>
        <w:t>բնութագիրը</w:t>
      </w:r>
    </w:p>
    <w:p w:rsidR="00024AE0" w:rsidRPr="00520FF9" w:rsidRDefault="00024AE0" w:rsidP="00024AE0">
      <w:pPr>
        <w:rPr>
          <w:rFonts w:ascii="Sylfaen" w:hAnsi="Sylfaen" w:cs="Sylfaen"/>
          <w:b/>
          <w:bCs/>
          <w:color w:val="000000"/>
          <w:sz w:val="20"/>
          <w:szCs w:val="20"/>
          <w:lang w:val="hy-AM" w:eastAsia="ru-RU"/>
        </w:rPr>
      </w:pPr>
    </w:p>
    <w:tbl>
      <w:tblPr>
        <w:tblW w:w="15324" w:type="dxa"/>
        <w:tblInd w:w="93" w:type="dxa"/>
        <w:tblLook w:val="04A0" w:firstRow="1" w:lastRow="0" w:firstColumn="1" w:lastColumn="0" w:noHBand="0" w:noVBand="1"/>
      </w:tblPr>
      <w:tblGrid>
        <w:gridCol w:w="3784"/>
        <w:gridCol w:w="11540"/>
      </w:tblGrid>
      <w:tr w:rsidR="00024AE0" w:rsidRPr="00520FF9" w:rsidTr="005F4118">
        <w:trPr>
          <w:trHeight w:val="1335"/>
        </w:trPr>
        <w:tc>
          <w:tcPr>
            <w:tcW w:w="3784" w:type="dxa"/>
            <w:tcBorders>
              <w:top w:val="single" w:sz="4" w:space="0" w:color="auto"/>
              <w:left w:val="single" w:sz="4" w:space="0" w:color="auto"/>
              <w:bottom w:val="single" w:sz="4" w:space="0" w:color="auto"/>
              <w:right w:val="single" w:sz="4" w:space="0" w:color="auto"/>
            </w:tcBorders>
            <w:shd w:val="clear" w:color="auto" w:fill="auto"/>
            <w:vAlign w:val="bottom"/>
          </w:tcPr>
          <w:p w:rsidR="00024AE0" w:rsidRPr="00520FF9" w:rsidRDefault="00024AE0" w:rsidP="005F4118">
            <w:pPr>
              <w:jc w:val="both"/>
              <w:rPr>
                <w:rFonts w:ascii="Arial LatArm" w:hAnsi="Arial LatArm" w:cs="Calibri"/>
                <w:b/>
                <w:bCs/>
                <w:color w:val="000000"/>
                <w:sz w:val="20"/>
                <w:szCs w:val="20"/>
                <w:lang w:val="hy-AM" w:eastAsia="ru-RU"/>
              </w:rPr>
            </w:pPr>
            <w:r w:rsidRPr="00520FF9">
              <w:rPr>
                <w:rFonts w:ascii="Arial Unicode" w:hAnsi="Arial Unicode" w:cs="Sylfaen"/>
                <w:b/>
                <w:bCs/>
                <w:color w:val="000000"/>
                <w:sz w:val="20"/>
                <w:szCs w:val="20"/>
                <w:lang w:val="hy-AM" w:eastAsia="ru-RU"/>
              </w:rPr>
              <w:t>Սննդի</w:t>
            </w:r>
            <w:r w:rsidRPr="00520FF9">
              <w:rPr>
                <w:rFonts w:ascii="Arial LatArm" w:hAnsi="Arial LatArm" w:cs="Calibri"/>
                <w:b/>
                <w:bCs/>
                <w:color w:val="000000"/>
                <w:sz w:val="20"/>
                <w:szCs w:val="20"/>
                <w:lang w:val="hy-AM" w:eastAsia="ru-RU"/>
              </w:rPr>
              <w:t xml:space="preserve">  </w:t>
            </w:r>
            <w:r w:rsidRPr="00520FF9">
              <w:rPr>
                <w:rFonts w:ascii="Arial Unicode" w:hAnsi="Arial Unicode" w:cs="Sylfaen"/>
                <w:b/>
                <w:bCs/>
                <w:color w:val="000000"/>
                <w:sz w:val="20"/>
                <w:szCs w:val="20"/>
                <w:lang w:val="hy-AM" w:eastAsia="ru-RU"/>
              </w:rPr>
              <w:t>ծանրոցներում</w:t>
            </w:r>
            <w:r w:rsidRPr="00520FF9">
              <w:rPr>
                <w:rFonts w:ascii="Arial LatArm" w:hAnsi="Arial LatArm" w:cs="Calibri"/>
                <w:b/>
                <w:bCs/>
                <w:color w:val="000000"/>
                <w:sz w:val="20"/>
                <w:szCs w:val="20"/>
                <w:lang w:val="hy-AM" w:eastAsia="ru-RU"/>
              </w:rPr>
              <w:t xml:space="preserve"> </w:t>
            </w:r>
            <w:r w:rsidRPr="00520FF9">
              <w:rPr>
                <w:rFonts w:ascii="Arial Unicode" w:hAnsi="Arial Unicode" w:cs="Sylfaen"/>
                <w:b/>
                <w:bCs/>
                <w:color w:val="000000"/>
                <w:sz w:val="20"/>
                <w:szCs w:val="20"/>
                <w:lang w:val="hy-AM" w:eastAsia="ru-RU"/>
              </w:rPr>
              <w:t>սննդամթերքը</w:t>
            </w:r>
            <w:r w:rsidRPr="00520FF9">
              <w:rPr>
                <w:rFonts w:ascii="Arial LatArm" w:hAnsi="Arial LatArm" w:cs="Calibri"/>
                <w:b/>
                <w:bCs/>
                <w:color w:val="000000"/>
                <w:sz w:val="20"/>
                <w:szCs w:val="20"/>
                <w:lang w:val="hy-AM" w:eastAsia="ru-RU"/>
              </w:rPr>
              <w:t xml:space="preserve"> </w:t>
            </w:r>
            <w:r w:rsidRPr="00520FF9">
              <w:rPr>
                <w:rFonts w:ascii="Arial Unicode" w:hAnsi="Arial Unicode" w:cs="Sylfaen"/>
                <w:b/>
                <w:bCs/>
                <w:color w:val="000000"/>
                <w:sz w:val="20"/>
                <w:szCs w:val="20"/>
                <w:lang w:val="hy-AM" w:eastAsia="ru-RU"/>
              </w:rPr>
              <w:t>և</w:t>
            </w:r>
            <w:r w:rsidRPr="00520FF9">
              <w:rPr>
                <w:rFonts w:ascii="Arial LatArm" w:hAnsi="Arial LatArm" w:cs="Calibri"/>
                <w:b/>
                <w:bCs/>
                <w:color w:val="000000"/>
                <w:sz w:val="20"/>
                <w:szCs w:val="20"/>
                <w:lang w:val="hy-AM" w:eastAsia="ru-RU"/>
              </w:rPr>
              <w:t xml:space="preserve"> </w:t>
            </w:r>
            <w:r w:rsidRPr="00520FF9">
              <w:rPr>
                <w:rFonts w:ascii="Arial Unicode" w:hAnsi="Arial Unicode" w:cs="Sylfaen"/>
                <w:b/>
                <w:bCs/>
                <w:color w:val="000000"/>
                <w:sz w:val="20"/>
                <w:szCs w:val="20"/>
                <w:lang w:val="hy-AM" w:eastAsia="ru-RU"/>
              </w:rPr>
              <w:t>սննդի</w:t>
            </w:r>
            <w:r w:rsidRPr="00520FF9">
              <w:rPr>
                <w:rFonts w:ascii="Arial LatArm" w:hAnsi="Arial LatArm" w:cs="Calibri"/>
                <w:b/>
                <w:bCs/>
                <w:color w:val="000000"/>
                <w:sz w:val="20"/>
                <w:szCs w:val="20"/>
                <w:lang w:val="hy-AM" w:eastAsia="ru-RU"/>
              </w:rPr>
              <w:t xml:space="preserve"> </w:t>
            </w:r>
            <w:r w:rsidRPr="00520FF9">
              <w:rPr>
                <w:rFonts w:ascii="Arial Unicode" w:hAnsi="Arial Unicode" w:cs="Sylfaen"/>
                <w:b/>
                <w:bCs/>
                <w:color w:val="000000"/>
                <w:sz w:val="20"/>
                <w:szCs w:val="20"/>
                <w:lang w:val="hy-AM" w:eastAsia="ru-RU"/>
              </w:rPr>
              <w:t>օգտագործման</w:t>
            </w:r>
            <w:r w:rsidRPr="00520FF9">
              <w:rPr>
                <w:rFonts w:ascii="Arial LatArm" w:hAnsi="Arial LatArm" w:cs="Calibri"/>
                <w:b/>
                <w:bCs/>
                <w:color w:val="000000"/>
                <w:sz w:val="20"/>
                <w:szCs w:val="20"/>
                <w:lang w:val="hy-AM" w:eastAsia="ru-RU"/>
              </w:rPr>
              <w:t xml:space="preserve"> </w:t>
            </w:r>
            <w:r w:rsidRPr="00520FF9">
              <w:rPr>
                <w:rFonts w:ascii="Arial Unicode" w:hAnsi="Arial Unicode" w:cs="Sylfaen"/>
                <w:b/>
                <w:bCs/>
                <w:color w:val="000000"/>
                <w:sz w:val="20"/>
                <w:szCs w:val="20"/>
                <w:lang w:val="hy-AM" w:eastAsia="ru-RU"/>
              </w:rPr>
              <w:t>հետ</w:t>
            </w:r>
            <w:r w:rsidRPr="00520FF9">
              <w:rPr>
                <w:rFonts w:ascii="Arial LatArm" w:hAnsi="Arial LatArm" w:cs="Calibri"/>
                <w:b/>
                <w:bCs/>
                <w:color w:val="000000"/>
                <w:sz w:val="20"/>
                <w:szCs w:val="20"/>
                <w:lang w:val="hy-AM" w:eastAsia="ru-RU"/>
              </w:rPr>
              <w:t xml:space="preserve"> </w:t>
            </w:r>
            <w:r w:rsidRPr="00520FF9">
              <w:rPr>
                <w:rFonts w:ascii="Arial Unicode" w:hAnsi="Arial Unicode" w:cs="Sylfaen"/>
                <w:b/>
                <w:bCs/>
                <w:color w:val="000000"/>
                <w:sz w:val="20"/>
                <w:szCs w:val="20"/>
                <w:lang w:val="hy-AM" w:eastAsia="ru-RU"/>
              </w:rPr>
              <w:t>կապված</w:t>
            </w:r>
            <w:r w:rsidRPr="00520FF9">
              <w:rPr>
                <w:rFonts w:ascii="Arial LatArm" w:hAnsi="Arial LatArm" w:cs="Calibri"/>
                <w:b/>
                <w:bCs/>
                <w:color w:val="000000"/>
                <w:sz w:val="20"/>
                <w:szCs w:val="20"/>
                <w:lang w:val="hy-AM" w:eastAsia="ru-RU"/>
              </w:rPr>
              <w:t xml:space="preserve"> </w:t>
            </w:r>
            <w:r w:rsidRPr="00520FF9">
              <w:rPr>
                <w:rFonts w:ascii="Arial Unicode" w:hAnsi="Arial Unicode" w:cs="Sylfaen"/>
                <w:b/>
                <w:bCs/>
                <w:color w:val="000000"/>
                <w:sz w:val="20"/>
                <w:szCs w:val="20"/>
                <w:lang w:val="hy-AM" w:eastAsia="ru-RU"/>
              </w:rPr>
              <w:t>պարագաները</w:t>
            </w:r>
          </w:p>
        </w:tc>
        <w:tc>
          <w:tcPr>
            <w:tcW w:w="11540" w:type="dxa"/>
            <w:tcBorders>
              <w:top w:val="single" w:sz="4" w:space="0" w:color="auto"/>
              <w:left w:val="nil"/>
              <w:bottom w:val="single" w:sz="4" w:space="0" w:color="auto"/>
              <w:right w:val="single" w:sz="4" w:space="0" w:color="000000"/>
            </w:tcBorders>
            <w:shd w:val="clear" w:color="auto" w:fill="auto"/>
            <w:vAlign w:val="center"/>
          </w:tcPr>
          <w:p w:rsidR="00024AE0" w:rsidRPr="00520FF9" w:rsidRDefault="00024AE0" w:rsidP="005F4118">
            <w:pPr>
              <w:jc w:val="both"/>
              <w:rPr>
                <w:rFonts w:ascii="Arial LatArm" w:hAnsi="Arial LatArm" w:cs="Calibri"/>
                <w:b/>
                <w:bCs/>
                <w:color w:val="000000"/>
                <w:sz w:val="20"/>
                <w:szCs w:val="20"/>
                <w:lang w:eastAsia="ru-RU"/>
              </w:rPr>
            </w:pPr>
            <w:r w:rsidRPr="00520FF9">
              <w:rPr>
                <w:rFonts w:ascii="Arial Unicode" w:hAnsi="Arial Unicode" w:cs="Sylfaen"/>
                <w:b/>
                <w:bCs/>
                <w:color w:val="000000"/>
                <w:sz w:val="20"/>
                <w:szCs w:val="20"/>
                <w:lang w:eastAsia="ru-RU"/>
              </w:rPr>
              <w:t>Բնութագիրը</w:t>
            </w:r>
          </w:p>
        </w:tc>
      </w:tr>
      <w:tr w:rsidR="00024AE0" w:rsidRPr="00520FF9" w:rsidTr="005F4118">
        <w:trPr>
          <w:trHeight w:val="1620"/>
        </w:trPr>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rsidR="00024AE0" w:rsidRPr="00520FF9" w:rsidRDefault="00024AE0" w:rsidP="005F4118">
            <w:pPr>
              <w:jc w:val="both"/>
              <w:rPr>
                <w:rFonts w:ascii="Arial LatArm" w:hAnsi="Arial LatArm" w:cs="Calibri"/>
                <w:color w:val="000000"/>
                <w:sz w:val="20"/>
                <w:szCs w:val="20"/>
                <w:lang w:eastAsia="ru-RU"/>
              </w:rPr>
            </w:pPr>
            <w:r w:rsidRPr="00520FF9">
              <w:rPr>
                <w:rFonts w:ascii="Arial LatArm" w:hAnsi="Arial LatArm" w:cs="Calibri"/>
                <w:color w:val="000000"/>
                <w:sz w:val="20"/>
                <w:szCs w:val="20"/>
                <w:lang w:eastAsia="ru-RU"/>
              </w:rPr>
              <w:t>´áõï»ñµñáïÇ Ñ³ó</w:t>
            </w:r>
          </w:p>
        </w:tc>
        <w:tc>
          <w:tcPr>
            <w:tcW w:w="11540" w:type="dxa"/>
            <w:tcBorders>
              <w:top w:val="single" w:sz="4" w:space="0" w:color="auto"/>
              <w:left w:val="nil"/>
              <w:bottom w:val="single" w:sz="4" w:space="0" w:color="auto"/>
              <w:right w:val="single" w:sz="4" w:space="0" w:color="000000"/>
            </w:tcBorders>
            <w:shd w:val="clear" w:color="auto" w:fill="auto"/>
          </w:tcPr>
          <w:p w:rsidR="00024AE0" w:rsidRPr="00520FF9" w:rsidRDefault="00024AE0" w:rsidP="005F4118">
            <w:pPr>
              <w:jc w:val="both"/>
              <w:rPr>
                <w:rFonts w:ascii="Arial LatArm" w:hAnsi="Arial LatArm"/>
                <w:color w:val="000000"/>
                <w:sz w:val="20"/>
                <w:szCs w:val="20"/>
                <w:lang w:eastAsia="ru-RU"/>
              </w:rPr>
            </w:pPr>
            <w:r w:rsidRPr="00520FF9">
              <w:rPr>
                <w:rFonts w:ascii="Arial Unicode" w:hAnsi="Arial Unicode"/>
                <w:color w:val="000000"/>
                <w:sz w:val="20"/>
                <w:szCs w:val="20"/>
                <w:lang w:val="ru-RU" w:eastAsia="ru-RU"/>
              </w:rPr>
              <w:t>Ցորենի</w:t>
            </w:r>
            <w:r w:rsidRPr="00520FF9">
              <w:rPr>
                <w:rFonts w:ascii="Arial LatArm" w:hAnsi="Arial LatArm"/>
                <w:color w:val="000000"/>
                <w:sz w:val="20"/>
                <w:szCs w:val="20"/>
                <w:lang w:eastAsia="ru-RU"/>
              </w:rPr>
              <w:t xml:space="preserve"> 1-</w:t>
            </w:r>
            <w:r w:rsidRPr="00520FF9">
              <w:rPr>
                <w:rFonts w:ascii="Arial Unicode" w:hAnsi="Arial Unicode"/>
                <w:color w:val="000000"/>
                <w:sz w:val="20"/>
                <w:szCs w:val="20"/>
                <w:lang w:val="ru-RU" w:eastAsia="ru-RU"/>
              </w:rPr>
              <w:t>ին</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տեսակի</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ալյուրից</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պատրաստված</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փաթեթավորված</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հատով՝</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բուտերբրոդ</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պատրաստելու</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համար</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առնվազն</w:t>
            </w:r>
            <w:r w:rsidRPr="00520FF9">
              <w:rPr>
                <w:rFonts w:ascii="Arial LatArm" w:hAnsi="Arial LatArm"/>
                <w:color w:val="000000"/>
                <w:sz w:val="20"/>
                <w:szCs w:val="20"/>
                <w:lang w:eastAsia="ru-RU"/>
              </w:rPr>
              <w:t xml:space="preserve"> 100</w:t>
            </w:r>
            <w:r w:rsidRPr="00520FF9">
              <w:rPr>
                <w:rFonts w:ascii="Arial Unicode" w:hAnsi="Arial Unicode"/>
                <w:color w:val="000000"/>
                <w:sz w:val="20"/>
                <w:szCs w:val="20"/>
                <w:lang w:val="ru-RU" w:eastAsia="ru-RU"/>
              </w:rPr>
              <w:t>գ</w:t>
            </w:r>
            <w:r w:rsidRPr="00520FF9">
              <w:rPr>
                <w:rFonts w:ascii="Arial LatArm" w:hAnsi="Arial LatArm"/>
                <w:color w:val="000000"/>
                <w:sz w:val="20"/>
                <w:szCs w:val="20"/>
                <w:lang w:eastAsia="ru-RU"/>
              </w:rPr>
              <w:t xml:space="preserve"> /1 </w:t>
            </w:r>
            <w:r w:rsidRPr="00520FF9">
              <w:rPr>
                <w:rFonts w:ascii="Arial Unicode" w:hAnsi="Arial Unicode"/>
                <w:color w:val="000000"/>
                <w:sz w:val="20"/>
                <w:szCs w:val="20"/>
                <w:lang w:val="ru-RU" w:eastAsia="ru-RU"/>
              </w:rPr>
              <w:t>հատ</w:t>
            </w:r>
            <w:r w:rsidRPr="00520FF9">
              <w:rPr>
                <w:rFonts w:ascii="Arial LatArm" w:hAnsi="Arial LatArm"/>
                <w:color w:val="000000"/>
                <w:sz w:val="20"/>
                <w:szCs w:val="20"/>
                <w:lang w:eastAsia="ru-RU"/>
              </w:rPr>
              <w:t>/</w:t>
            </w:r>
            <w:r w:rsidRPr="00520FF9">
              <w:rPr>
                <w:rFonts w:ascii="Arial Unicode" w:hAnsi="Arial Unicode"/>
                <w:color w:val="000000"/>
                <w:sz w:val="20"/>
                <w:szCs w:val="20"/>
                <w:lang w:val="ru-RU" w:eastAsia="ru-RU"/>
              </w:rPr>
              <w:t>քաշով</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ՀՍՏ</w:t>
            </w:r>
            <w:r w:rsidRPr="00520FF9">
              <w:rPr>
                <w:rFonts w:ascii="Arial LatArm" w:hAnsi="Arial LatArm"/>
                <w:color w:val="000000"/>
                <w:sz w:val="20"/>
                <w:szCs w:val="20"/>
                <w:lang w:eastAsia="ru-RU"/>
              </w:rPr>
              <w:t xml:space="preserve"> 31-99</w:t>
            </w:r>
            <w:r w:rsidRPr="00520FF9">
              <w:rPr>
                <w:rFonts w:ascii="Arial Unicode" w:hAnsi="Arial Unicode"/>
                <w:color w:val="000000"/>
                <w:sz w:val="20"/>
                <w:szCs w:val="20"/>
                <w:lang w:val="ru-RU" w:eastAsia="ru-RU"/>
              </w:rPr>
              <w:t>։</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Անվտանգությունը</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ըստ</w:t>
            </w:r>
            <w:r w:rsidRPr="00520FF9">
              <w:rPr>
                <w:rFonts w:ascii="Arial LatArm" w:hAnsi="Arial LatArm"/>
                <w:color w:val="000000"/>
                <w:sz w:val="20"/>
                <w:szCs w:val="20"/>
                <w:lang w:eastAsia="ru-RU"/>
              </w:rPr>
              <w:t xml:space="preserve"> N 2-III-4.9-01-2010 </w:t>
            </w:r>
            <w:r w:rsidRPr="00520FF9">
              <w:rPr>
                <w:rFonts w:ascii="Arial Unicode" w:hAnsi="Arial Unicode"/>
                <w:color w:val="000000"/>
                <w:sz w:val="20"/>
                <w:szCs w:val="20"/>
                <w:lang w:val="ru-RU" w:eastAsia="ru-RU"/>
              </w:rPr>
              <w:t>հիգիենիկ</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նորմատիվների</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և</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Սննդամթերքի</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անվտանգության</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մասին</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ՀՀ</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օրենքի</w:t>
            </w:r>
            <w:r w:rsidRPr="00520FF9">
              <w:rPr>
                <w:rFonts w:ascii="Arial LatArm" w:hAnsi="Arial LatArm"/>
                <w:color w:val="000000"/>
                <w:sz w:val="20"/>
                <w:szCs w:val="20"/>
                <w:lang w:eastAsia="ru-RU"/>
              </w:rPr>
              <w:t xml:space="preserve"> 8-</w:t>
            </w:r>
            <w:r w:rsidRPr="00520FF9">
              <w:rPr>
                <w:rFonts w:ascii="Arial Unicode" w:hAnsi="Arial Unicode"/>
                <w:color w:val="000000"/>
                <w:sz w:val="20"/>
                <w:szCs w:val="20"/>
                <w:lang w:val="ru-RU" w:eastAsia="ru-RU"/>
              </w:rPr>
              <w:t>րդ</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հոդվածի։</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Պիտանելիության</w:t>
            </w:r>
            <w:r w:rsidRPr="00520FF9">
              <w:rPr>
                <w:rFonts w:ascii="Arial LatArm" w:hAnsi="Arial LatArm"/>
                <w:color w:val="000000"/>
                <w:sz w:val="20"/>
                <w:szCs w:val="20"/>
                <w:lang w:val="ru-RU" w:eastAsia="ru-RU"/>
              </w:rPr>
              <w:t xml:space="preserve"> </w:t>
            </w:r>
            <w:r w:rsidRPr="00520FF9">
              <w:rPr>
                <w:rFonts w:ascii="Arial Unicode" w:hAnsi="Arial Unicode"/>
                <w:color w:val="000000"/>
                <w:sz w:val="20"/>
                <w:szCs w:val="20"/>
                <w:lang w:val="ru-RU" w:eastAsia="ru-RU"/>
              </w:rPr>
              <w:t>մնացորդային</w:t>
            </w:r>
            <w:r w:rsidRPr="00520FF9">
              <w:rPr>
                <w:rFonts w:ascii="Arial LatArm" w:hAnsi="Arial LatArm"/>
                <w:color w:val="000000"/>
                <w:sz w:val="20"/>
                <w:szCs w:val="20"/>
                <w:lang w:val="ru-RU" w:eastAsia="ru-RU"/>
              </w:rPr>
              <w:t xml:space="preserve"> </w:t>
            </w:r>
            <w:r w:rsidRPr="00520FF9">
              <w:rPr>
                <w:rFonts w:ascii="Arial Unicode" w:hAnsi="Arial Unicode"/>
                <w:color w:val="000000"/>
                <w:sz w:val="20"/>
                <w:szCs w:val="20"/>
                <w:lang w:val="ru-RU" w:eastAsia="ru-RU"/>
              </w:rPr>
              <w:t>ժամկետը</w:t>
            </w:r>
            <w:r w:rsidRPr="00520FF9">
              <w:rPr>
                <w:rFonts w:ascii="Arial LatArm" w:hAnsi="Arial LatArm"/>
                <w:color w:val="000000"/>
                <w:sz w:val="20"/>
                <w:szCs w:val="20"/>
                <w:lang w:val="ru-RU" w:eastAsia="ru-RU"/>
              </w:rPr>
              <w:t xml:space="preserve"> </w:t>
            </w:r>
            <w:r w:rsidRPr="00520FF9">
              <w:rPr>
                <w:rFonts w:ascii="Arial Unicode" w:hAnsi="Arial Unicode"/>
                <w:color w:val="000000"/>
                <w:sz w:val="20"/>
                <w:szCs w:val="20"/>
                <w:lang w:val="ru-RU" w:eastAsia="ru-RU"/>
              </w:rPr>
              <w:t>ոչ</w:t>
            </w:r>
            <w:r w:rsidRPr="00520FF9">
              <w:rPr>
                <w:rFonts w:ascii="Arial LatArm" w:hAnsi="Arial LatArm"/>
                <w:color w:val="000000"/>
                <w:sz w:val="20"/>
                <w:szCs w:val="20"/>
                <w:lang w:val="ru-RU" w:eastAsia="ru-RU"/>
              </w:rPr>
              <w:t xml:space="preserve"> </w:t>
            </w:r>
            <w:r w:rsidRPr="00520FF9">
              <w:rPr>
                <w:rFonts w:ascii="Arial Unicode" w:hAnsi="Arial Unicode"/>
                <w:color w:val="000000"/>
                <w:sz w:val="20"/>
                <w:szCs w:val="20"/>
                <w:lang w:val="ru-RU" w:eastAsia="ru-RU"/>
              </w:rPr>
              <w:t>պակաս</w:t>
            </w:r>
            <w:r w:rsidRPr="00520FF9">
              <w:rPr>
                <w:rFonts w:ascii="Arial LatArm" w:hAnsi="Arial LatArm"/>
                <w:color w:val="000000"/>
                <w:sz w:val="20"/>
                <w:szCs w:val="20"/>
                <w:lang w:val="ru-RU" w:eastAsia="ru-RU"/>
              </w:rPr>
              <w:t xml:space="preserve"> </w:t>
            </w:r>
            <w:r w:rsidRPr="00520FF9">
              <w:rPr>
                <w:rFonts w:ascii="Arial Unicode" w:hAnsi="Arial Unicode"/>
                <w:color w:val="000000"/>
                <w:sz w:val="20"/>
                <w:szCs w:val="20"/>
                <w:lang w:val="ru-RU" w:eastAsia="ru-RU"/>
              </w:rPr>
              <w:t>քան</w:t>
            </w:r>
            <w:r w:rsidRPr="00520FF9">
              <w:rPr>
                <w:rFonts w:ascii="Arial LatArm" w:hAnsi="Arial LatArm"/>
                <w:color w:val="000000"/>
                <w:sz w:val="20"/>
                <w:szCs w:val="20"/>
                <w:lang w:val="ru-RU" w:eastAsia="ru-RU"/>
              </w:rPr>
              <w:t xml:space="preserve"> 90 %</w:t>
            </w:r>
            <w:r w:rsidRPr="00520FF9">
              <w:rPr>
                <w:rFonts w:ascii="Arial LatArm" w:hAnsi="Arial LatArm"/>
                <w:color w:val="000000"/>
                <w:sz w:val="20"/>
                <w:szCs w:val="20"/>
                <w:lang w:eastAsia="ru-RU"/>
              </w:rPr>
              <w:t>:</w:t>
            </w:r>
          </w:p>
        </w:tc>
      </w:tr>
      <w:tr w:rsidR="00024AE0" w:rsidRPr="00520FF9" w:rsidTr="005F4118">
        <w:trPr>
          <w:trHeight w:val="1620"/>
        </w:trPr>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rsidR="00024AE0" w:rsidRPr="00520FF9" w:rsidRDefault="00024AE0" w:rsidP="005F4118">
            <w:pPr>
              <w:jc w:val="both"/>
              <w:rPr>
                <w:rFonts w:ascii="Arial LatArm" w:hAnsi="Arial LatArm" w:cs="Calibri"/>
                <w:color w:val="000000"/>
                <w:sz w:val="20"/>
                <w:szCs w:val="20"/>
                <w:lang w:eastAsia="ru-RU"/>
              </w:rPr>
            </w:pPr>
            <w:r w:rsidRPr="00520FF9">
              <w:rPr>
                <w:rFonts w:ascii="Arial Unicode" w:hAnsi="Arial Unicode" w:cs="Sylfaen"/>
                <w:color w:val="000000"/>
                <w:sz w:val="20"/>
                <w:szCs w:val="20"/>
                <w:lang w:eastAsia="ru-RU"/>
              </w:rPr>
              <w:t>Թ</w:t>
            </w:r>
            <w:r w:rsidRPr="00520FF9">
              <w:rPr>
                <w:rFonts w:ascii="Arial LatArm" w:hAnsi="Arial LatArm" w:cs="Times Armenian"/>
                <w:color w:val="000000"/>
                <w:sz w:val="20"/>
                <w:szCs w:val="20"/>
                <w:lang w:eastAsia="ru-RU"/>
              </w:rPr>
              <w:t>Ëí³Íù³µÉÇ</w:t>
            </w:r>
            <w:r w:rsidRPr="00520FF9">
              <w:rPr>
                <w:rFonts w:ascii="Arial LatArm" w:hAnsi="Arial LatArm" w:cs="Calibri"/>
                <w:color w:val="000000"/>
                <w:sz w:val="20"/>
                <w:szCs w:val="20"/>
                <w:lang w:eastAsia="ru-RU"/>
              </w:rPr>
              <w:t>Ã/</w:t>
            </w:r>
            <w:r w:rsidRPr="00520FF9">
              <w:rPr>
                <w:rFonts w:ascii="Arial Unicode" w:hAnsi="Arial Unicode" w:cs="Calibri"/>
                <w:color w:val="000000"/>
                <w:sz w:val="20"/>
                <w:szCs w:val="20"/>
                <w:lang w:eastAsia="ru-RU"/>
              </w:rPr>
              <w:t>պեչենի</w:t>
            </w:r>
            <w:r w:rsidRPr="00520FF9">
              <w:rPr>
                <w:rFonts w:ascii="Arial LatArm" w:hAnsi="Arial LatArm" w:cs="Calibri"/>
                <w:color w:val="000000"/>
                <w:sz w:val="20"/>
                <w:szCs w:val="20"/>
                <w:lang w:eastAsia="ru-RU"/>
              </w:rPr>
              <w:t>/</w:t>
            </w:r>
          </w:p>
        </w:tc>
        <w:tc>
          <w:tcPr>
            <w:tcW w:w="11540" w:type="dxa"/>
            <w:tcBorders>
              <w:top w:val="single" w:sz="4" w:space="0" w:color="auto"/>
              <w:left w:val="nil"/>
              <w:bottom w:val="single" w:sz="4" w:space="0" w:color="auto"/>
              <w:right w:val="single" w:sz="4" w:space="0" w:color="000000"/>
            </w:tcBorders>
            <w:shd w:val="clear" w:color="auto" w:fill="auto"/>
          </w:tcPr>
          <w:p w:rsidR="00024AE0" w:rsidRPr="00520FF9" w:rsidRDefault="00024AE0" w:rsidP="005F4118">
            <w:pPr>
              <w:rPr>
                <w:rFonts w:ascii="Arial LatArm" w:hAnsi="Arial LatArm"/>
                <w:color w:val="000000"/>
                <w:sz w:val="20"/>
                <w:szCs w:val="20"/>
                <w:lang w:eastAsia="ru-RU"/>
              </w:rPr>
            </w:pPr>
            <w:r w:rsidRPr="00520FF9">
              <w:rPr>
                <w:rFonts w:ascii="Arial Unicode" w:hAnsi="Arial Unicode"/>
                <w:color w:val="000000"/>
                <w:sz w:val="20"/>
                <w:szCs w:val="20"/>
                <w:lang w:val="ru-RU" w:eastAsia="ru-RU"/>
              </w:rPr>
              <w:t>Ցորենի</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ալյուր</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շաքարավազ</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մարգարին</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չոր</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կաթ</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հավի</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ձու</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կերակրի</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աղ</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վանիլին</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սոդա</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սննդային</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փխրեցուցիչ</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բնականին</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նույնականացված</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բուրավետիչ</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Տեղական</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արտադրության</w:t>
            </w:r>
            <w:r w:rsidRPr="00520FF9">
              <w:rPr>
                <w:rFonts w:ascii="Arial LatArm" w:hAnsi="Arial LatArm"/>
                <w:color w:val="000000"/>
                <w:sz w:val="20"/>
                <w:szCs w:val="20"/>
                <w:lang w:eastAsia="ru-RU"/>
              </w:rPr>
              <w:t xml:space="preserve">, 80+-5 </w:t>
            </w:r>
            <w:r w:rsidRPr="00520FF9">
              <w:rPr>
                <w:rFonts w:ascii="Arial Unicode" w:hAnsi="Arial Unicode"/>
                <w:color w:val="000000"/>
                <w:sz w:val="20"/>
                <w:szCs w:val="20"/>
                <w:lang w:eastAsia="ru-RU"/>
              </w:rPr>
              <w:t>գրամ</w:t>
            </w:r>
            <w:r w:rsidRPr="00520FF9">
              <w:rPr>
                <w:rFonts w:ascii="Arial LatArm" w:hAnsi="Arial LatArm"/>
                <w:color w:val="000000"/>
                <w:sz w:val="20"/>
                <w:szCs w:val="20"/>
                <w:lang w:eastAsia="ru-RU"/>
              </w:rPr>
              <w:t xml:space="preserve"> /1</w:t>
            </w:r>
            <w:r w:rsidRPr="00520FF9">
              <w:rPr>
                <w:rFonts w:ascii="Arial Unicode" w:hAnsi="Arial Unicode"/>
                <w:color w:val="000000"/>
                <w:sz w:val="20"/>
                <w:szCs w:val="20"/>
                <w:lang w:eastAsia="ru-RU"/>
              </w:rPr>
              <w:t>տուփ</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eastAsia="ru-RU"/>
              </w:rPr>
              <w:t>գործարանային</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eastAsia="ru-RU"/>
              </w:rPr>
              <w:t>փաթեթավորմամբ՝</w:t>
            </w:r>
            <w:r w:rsidRPr="00520FF9">
              <w:rPr>
                <w:rFonts w:ascii="Arial Unicode" w:hAnsi="Arial Unicode"/>
                <w:color w:val="000000"/>
                <w:sz w:val="20"/>
                <w:szCs w:val="20"/>
                <w:lang w:val="ru-RU" w:eastAsia="ru-RU"/>
              </w:rPr>
              <w:t>նշված</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արտադրման</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տարեթիվը</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և</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պահպանման</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ժամկետը</w:t>
            </w:r>
            <w:r w:rsidRPr="00520FF9">
              <w:rPr>
                <w:rFonts w:ascii="Arial LatArm" w:hAnsi="Arial LatArm"/>
                <w:color w:val="000000"/>
                <w:sz w:val="20"/>
                <w:szCs w:val="20"/>
                <w:lang w:eastAsia="ru-RU"/>
              </w:rPr>
              <w:t>:</w:t>
            </w:r>
            <w:r w:rsidRPr="00520FF9">
              <w:rPr>
                <w:rFonts w:ascii="Arial Unicode" w:hAnsi="Arial Unicode"/>
                <w:color w:val="000000"/>
                <w:sz w:val="20"/>
                <w:szCs w:val="20"/>
                <w:lang w:val="ru-RU" w:eastAsia="ru-RU"/>
              </w:rPr>
              <w:t>ԳՕՍՏ</w:t>
            </w:r>
            <w:r w:rsidRPr="00520FF9">
              <w:rPr>
                <w:rFonts w:ascii="Arial LatArm" w:hAnsi="Arial LatArm"/>
                <w:color w:val="000000"/>
                <w:sz w:val="20"/>
                <w:szCs w:val="20"/>
                <w:lang w:eastAsia="ru-RU"/>
              </w:rPr>
              <w:t xml:space="preserve"> 24901-89: </w:t>
            </w:r>
            <w:r w:rsidRPr="00520FF9">
              <w:rPr>
                <w:rFonts w:ascii="Arial Unicode" w:hAnsi="Arial Unicode"/>
                <w:color w:val="000000"/>
                <w:sz w:val="20"/>
                <w:szCs w:val="20"/>
                <w:lang w:val="ru-RU" w:eastAsia="ru-RU"/>
              </w:rPr>
              <w:t>Անվտանգությունը</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ըստ</w:t>
            </w:r>
            <w:r w:rsidRPr="00520FF9">
              <w:rPr>
                <w:rFonts w:ascii="Arial LatArm" w:hAnsi="Arial LatArm"/>
                <w:color w:val="000000"/>
                <w:sz w:val="20"/>
                <w:szCs w:val="20"/>
                <w:lang w:eastAsia="ru-RU"/>
              </w:rPr>
              <w:t xml:space="preserve"> N 2-III-4.9-01-2010 </w:t>
            </w:r>
            <w:r w:rsidRPr="00520FF9">
              <w:rPr>
                <w:rFonts w:ascii="Arial Unicode" w:hAnsi="Arial Unicode"/>
                <w:color w:val="000000"/>
                <w:sz w:val="20"/>
                <w:szCs w:val="20"/>
                <w:lang w:val="ru-RU" w:eastAsia="ru-RU"/>
              </w:rPr>
              <w:t>հիգիենիկ</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նորմատիվների</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և</w:t>
            </w:r>
            <w:r w:rsidRPr="00520FF9">
              <w:rPr>
                <w:rFonts w:ascii="Arial LatArm" w:hAnsi="Arial LatArm"/>
                <w:color w:val="000000"/>
                <w:sz w:val="20"/>
                <w:szCs w:val="20"/>
                <w:lang w:eastAsia="ru-RU"/>
              </w:rPr>
              <w:t xml:space="preserve"> &lt;&lt;</w:t>
            </w:r>
            <w:r w:rsidRPr="00520FF9">
              <w:rPr>
                <w:rFonts w:ascii="Arial Unicode" w:hAnsi="Arial Unicode"/>
                <w:color w:val="000000"/>
                <w:sz w:val="20"/>
                <w:szCs w:val="20"/>
                <w:lang w:val="ru-RU" w:eastAsia="ru-RU"/>
              </w:rPr>
              <w:t>Սննդամթերքի</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անվտանգության</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մասին</w:t>
            </w:r>
            <w:r w:rsidRPr="00520FF9">
              <w:rPr>
                <w:rFonts w:ascii="Arial LatArm" w:hAnsi="Arial LatArm"/>
                <w:color w:val="000000"/>
                <w:sz w:val="20"/>
                <w:szCs w:val="20"/>
                <w:lang w:eastAsia="ru-RU"/>
              </w:rPr>
              <w:t xml:space="preserve">&gt;&gt; </w:t>
            </w:r>
            <w:r w:rsidRPr="00520FF9">
              <w:rPr>
                <w:rFonts w:ascii="Arial Unicode" w:hAnsi="Arial Unicode"/>
                <w:color w:val="000000"/>
                <w:sz w:val="20"/>
                <w:szCs w:val="20"/>
                <w:lang w:val="ru-RU" w:eastAsia="ru-RU"/>
              </w:rPr>
              <w:t>ՀՀ</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օրենքի</w:t>
            </w:r>
            <w:r w:rsidRPr="00520FF9">
              <w:rPr>
                <w:rFonts w:ascii="Arial LatArm" w:hAnsi="Arial LatArm"/>
                <w:color w:val="000000"/>
                <w:sz w:val="20"/>
                <w:szCs w:val="20"/>
                <w:lang w:eastAsia="ru-RU"/>
              </w:rPr>
              <w:t xml:space="preserve"> 9-</w:t>
            </w:r>
            <w:r w:rsidRPr="00520FF9">
              <w:rPr>
                <w:rFonts w:ascii="Arial Unicode" w:hAnsi="Arial Unicode"/>
                <w:color w:val="000000"/>
                <w:sz w:val="20"/>
                <w:szCs w:val="20"/>
                <w:lang w:val="ru-RU" w:eastAsia="ru-RU"/>
              </w:rPr>
              <w:t>րդ</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հոդվածի</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վրան</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նշված</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լինի</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արտադրության</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և</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պիտանելիության</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val="ru-RU" w:eastAsia="ru-RU"/>
              </w:rPr>
              <w:t>ժամկետը</w:t>
            </w:r>
            <w:r w:rsidRPr="00520FF9">
              <w:rPr>
                <w:rFonts w:ascii="Arial LatArm" w:hAnsi="Arial LatArm"/>
                <w:color w:val="000000"/>
                <w:sz w:val="20"/>
                <w:szCs w:val="20"/>
                <w:lang w:eastAsia="ru-RU"/>
              </w:rPr>
              <w:t>:</w:t>
            </w:r>
            <w:r w:rsidRPr="00520FF9">
              <w:rPr>
                <w:rFonts w:ascii="Arial Unicode" w:hAnsi="Arial Unicode"/>
                <w:color w:val="000000"/>
                <w:sz w:val="20"/>
                <w:szCs w:val="20"/>
                <w:lang w:eastAsia="ru-RU"/>
              </w:rPr>
              <w:t>Տեղական</w:t>
            </w:r>
            <w:r w:rsidRPr="00520FF9">
              <w:rPr>
                <w:rFonts w:ascii="Arial LatArm" w:hAnsi="Arial LatArm"/>
                <w:color w:val="000000"/>
                <w:sz w:val="20"/>
                <w:szCs w:val="20"/>
                <w:lang w:eastAsia="ru-RU"/>
              </w:rPr>
              <w:t xml:space="preserve"> </w:t>
            </w:r>
            <w:r w:rsidRPr="00520FF9">
              <w:rPr>
                <w:rFonts w:ascii="Arial Unicode" w:hAnsi="Arial Unicode"/>
                <w:color w:val="000000"/>
                <w:sz w:val="20"/>
                <w:szCs w:val="20"/>
                <w:lang w:eastAsia="ru-RU"/>
              </w:rPr>
              <w:t>արտադրության</w:t>
            </w:r>
            <w:r w:rsidRPr="00520FF9">
              <w:rPr>
                <w:rFonts w:ascii="Arial LatArm" w:hAnsi="Arial LatArm"/>
                <w:color w:val="000000"/>
                <w:sz w:val="20"/>
                <w:szCs w:val="20"/>
                <w:lang w:eastAsia="ru-RU"/>
              </w:rPr>
              <w:t>:</w:t>
            </w:r>
          </w:p>
        </w:tc>
      </w:tr>
      <w:tr w:rsidR="00024AE0" w:rsidRPr="00520FF9" w:rsidTr="005F4118">
        <w:trPr>
          <w:trHeight w:val="600"/>
        </w:trPr>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rsidR="00024AE0" w:rsidRPr="00520FF9" w:rsidRDefault="00024AE0" w:rsidP="005F4118">
            <w:pPr>
              <w:jc w:val="both"/>
              <w:rPr>
                <w:rFonts w:ascii="Arial LatArm" w:hAnsi="Arial LatArm" w:cs="Calibri"/>
                <w:color w:val="000000"/>
                <w:sz w:val="20"/>
                <w:szCs w:val="20"/>
                <w:lang w:eastAsia="ru-RU"/>
              </w:rPr>
            </w:pPr>
            <w:r w:rsidRPr="00520FF9">
              <w:rPr>
                <w:rFonts w:ascii="Arial Unicode" w:hAnsi="Arial Unicode" w:cs="Sylfaen"/>
                <w:color w:val="000000"/>
                <w:sz w:val="20"/>
                <w:szCs w:val="20"/>
                <w:lang w:eastAsia="ru-RU"/>
              </w:rPr>
              <w:t>Յ</w:t>
            </w:r>
            <w:r w:rsidRPr="00520FF9">
              <w:rPr>
                <w:rFonts w:ascii="Arial LatArm" w:hAnsi="Arial LatArm" w:cs="Times Armenian"/>
                <w:color w:val="000000"/>
                <w:sz w:val="20"/>
                <w:szCs w:val="20"/>
                <w:lang w:eastAsia="ru-RU"/>
              </w:rPr>
              <w:t>á·áõñ</w:t>
            </w:r>
            <w:r w:rsidRPr="00520FF9">
              <w:rPr>
                <w:rFonts w:ascii="Arial LatArm" w:hAnsi="Arial LatArm" w:cs="Calibri"/>
                <w:color w:val="000000"/>
                <w:sz w:val="20"/>
                <w:szCs w:val="20"/>
                <w:lang w:eastAsia="ru-RU"/>
              </w:rPr>
              <w:t>ï</w:t>
            </w:r>
          </w:p>
        </w:tc>
        <w:tc>
          <w:tcPr>
            <w:tcW w:w="11540" w:type="dxa"/>
            <w:tcBorders>
              <w:top w:val="single" w:sz="4" w:space="0" w:color="auto"/>
              <w:left w:val="nil"/>
              <w:bottom w:val="single" w:sz="4" w:space="0" w:color="auto"/>
              <w:right w:val="single" w:sz="4" w:space="0" w:color="000000"/>
            </w:tcBorders>
            <w:shd w:val="clear" w:color="auto" w:fill="auto"/>
          </w:tcPr>
          <w:p w:rsidR="00024AE0" w:rsidRPr="00520FF9" w:rsidRDefault="00024AE0" w:rsidP="005F4118">
            <w:pPr>
              <w:jc w:val="both"/>
              <w:rPr>
                <w:rFonts w:ascii="Arial LatArm" w:hAnsi="Arial LatArm"/>
                <w:color w:val="000000"/>
                <w:sz w:val="20"/>
                <w:szCs w:val="20"/>
                <w:lang w:eastAsia="ru-RU"/>
              </w:rPr>
            </w:pPr>
            <w:r w:rsidRPr="00520FF9">
              <w:rPr>
                <w:rFonts w:ascii="Arial LatArm" w:hAnsi="Arial LatArm"/>
                <w:color w:val="000000"/>
                <w:sz w:val="20"/>
                <w:szCs w:val="20"/>
                <w:lang w:eastAsia="ru-RU"/>
              </w:rPr>
              <w:t>Úá</w:t>
            </w:r>
            <w:r w:rsidRPr="00520FF9">
              <w:rPr>
                <w:rFonts w:ascii="Arial Unicode" w:hAnsi="Arial Unicode" w:cs="Sylfaen"/>
                <w:color w:val="000000"/>
                <w:sz w:val="20"/>
                <w:szCs w:val="20"/>
                <w:lang w:eastAsia="ru-RU"/>
              </w:rPr>
              <w:t>գ</w:t>
            </w:r>
            <w:r w:rsidRPr="00520FF9">
              <w:rPr>
                <w:rFonts w:ascii="Arial LatArm" w:hAnsi="Arial LatArm"/>
                <w:color w:val="000000"/>
                <w:sz w:val="20"/>
                <w:szCs w:val="20"/>
                <w:lang w:eastAsia="ru-RU"/>
              </w:rPr>
              <w:t>áõñï (´Çá) Ï»Ý¹³Ý³Ï³Ý å³ïñ³ëïí³Í Ï³ÃÝ³ÙÃ»ñùÇó,Ùñ</w:t>
            </w:r>
            <w:r w:rsidRPr="00520FF9">
              <w:rPr>
                <w:rFonts w:ascii="Arial Unicode" w:hAnsi="Arial Unicode"/>
                <w:color w:val="000000"/>
                <w:sz w:val="20"/>
                <w:szCs w:val="20"/>
                <w:lang w:eastAsia="ru-RU"/>
              </w:rPr>
              <w:t>գ</w:t>
            </w:r>
            <w:r w:rsidRPr="00520FF9">
              <w:rPr>
                <w:rFonts w:ascii="Arial LatArm" w:hAnsi="Arial LatArm"/>
                <w:color w:val="000000"/>
                <w:sz w:val="20"/>
                <w:szCs w:val="20"/>
                <w:lang w:eastAsia="ru-RU"/>
              </w:rPr>
              <w:t>³ÛÇÝ ³é³Ýó ÏáÝë»ñí³ÝïÝ»ñÇ 1</w:t>
            </w:r>
            <w:r w:rsidRPr="00520FF9">
              <w:rPr>
                <w:rFonts w:ascii="Calibri" w:hAnsi="Calibri"/>
                <w:color w:val="000000"/>
                <w:sz w:val="20"/>
                <w:szCs w:val="20"/>
                <w:lang w:eastAsia="ru-RU"/>
              </w:rPr>
              <w:t>0</w:t>
            </w:r>
            <w:r w:rsidRPr="00520FF9">
              <w:rPr>
                <w:rFonts w:ascii="Arial LatArm" w:hAnsi="Arial LatArm"/>
                <w:color w:val="000000"/>
                <w:sz w:val="20"/>
                <w:szCs w:val="20"/>
                <w:lang w:eastAsia="ru-RU"/>
              </w:rPr>
              <w:t>0</w:t>
            </w:r>
            <w:r w:rsidRPr="00520FF9">
              <w:rPr>
                <w:rFonts w:ascii="Arial Unicode" w:hAnsi="Arial Unicode" w:cs="Sylfaen"/>
                <w:color w:val="000000"/>
                <w:sz w:val="20"/>
                <w:szCs w:val="20"/>
                <w:lang w:eastAsia="ru-RU"/>
              </w:rPr>
              <w:t>գ</w:t>
            </w:r>
            <w:r w:rsidRPr="00520FF9">
              <w:rPr>
                <w:rFonts w:ascii="Arial LatArm" w:hAnsi="Arial LatArm"/>
                <w:color w:val="000000"/>
                <w:sz w:val="20"/>
                <w:szCs w:val="20"/>
                <w:lang w:eastAsia="ru-RU"/>
              </w:rPr>
              <w:t xml:space="preserve"> </w:t>
            </w:r>
            <w:r w:rsidRPr="00520FF9">
              <w:rPr>
                <w:rFonts w:ascii="Arial Unicode" w:hAnsi="Arial Unicode" w:cs="Sylfaen"/>
                <w:color w:val="000000"/>
                <w:sz w:val="20"/>
                <w:szCs w:val="20"/>
                <w:lang w:eastAsia="ru-RU"/>
              </w:rPr>
              <w:t>գործարանային</w:t>
            </w:r>
            <w:r w:rsidRPr="00520FF9">
              <w:rPr>
                <w:rFonts w:ascii="Arial LatArm" w:hAnsi="Arial LatArm"/>
                <w:color w:val="000000"/>
                <w:sz w:val="20"/>
                <w:szCs w:val="20"/>
                <w:lang w:eastAsia="ru-RU"/>
              </w:rPr>
              <w:t xml:space="preserve"> </w:t>
            </w:r>
            <w:r w:rsidRPr="00520FF9">
              <w:rPr>
                <w:rFonts w:ascii="Arial Unicode" w:hAnsi="Arial Unicode" w:cs="Sylfaen"/>
                <w:color w:val="000000"/>
                <w:sz w:val="20"/>
                <w:szCs w:val="20"/>
                <w:lang w:eastAsia="ru-RU"/>
              </w:rPr>
              <w:t>սպառողական</w:t>
            </w:r>
            <w:r w:rsidRPr="00520FF9">
              <w:rPr>
                <w:rFonts w:ascii="Arial LatArm" w:hAnsi="Arial LatArm"/>
                <w:color w:val="000000"/>
                <w:sz w:val="20"/>
                <w:szCs w:val="20"/>
                <w:lang w:eastAsia="ru-RU"/>
              </w:rPr>
              <w:t xml:space="preserve"> </w:t>
            </w:r>
            <w:r w:rsidRPr="00520FF9">
              <w:rPr>
                <w:rFonts w:ascii="Arial Unicode" w:hAnsi="Arial Unicode" w:cs="Sylfaen"/>
                <w:color w:val="000000"/>
                <w:sz w:val="20"/>
                <w:szCs w:val="20"/>
                <w:lang w:eastAsia="ru-RU"/>
              </w:rPr>
              <w:t>տարաներով</w:t>
            </w:r>
            <w:r w:rsidRPr="00520FF9">
              <w:rPr>
                <w:rFonts w:ascii="Arial LatArm" w:hAnsi="Arial LatArm" w:cs="Sylfaen"/>
                <w:color w:val="000000"/>
                <w:sz w:val="20"/>
                <w:szCs w:val="20"/>
                <w:lang w:eastAsia="ru-RU"/>
              </w:rPr>
              <w:t>,</w:t>
            </w:r>
            <w:r w:rsidRPr="00520FF9">
              <w:rPr>
                <w:rFonts w:ascii="Arial Unicode" w:hAnsi="Arial Unicode" w:cs="Sylfaen"/>
                <w:color w:val="000000"/>
                <w:sz w:val="20"/>
                <w:szCs w:val="20"/>
                <w:lang w:eastAsia="ru-RU"/>
              </w:rPr>
              <w:t>տեղական</w:t>
            </w:r>
            <w:r w:rsidRPr="00520FF9">
              <w:rPr>
                <w:rFonts w:ascii="Arial LatArm" w:hAnsi="Arial LatArm" w:cs="Sylfaen"/>
                <w:color w:val="000000"/>
                <w:sz w:val="20"/>
                <w:szCs w:val="20"/>
                <w:lang w:eastAsia="ru-RU"/>
              </w:rPr>
              <w:t xml:space="preserve"> </w:t>
            </w:r>
            <w:r w:rsidRPr="00520FF9">
              <w:rPr>
                <w:rFonts w:ascii="Arial Unicode" w:hAnsi="Arial Unicode" w:cs="Sylfaen"/>
                <w:color w:val="000000"/>
                <w:sz w:val="20"/>
                <w:szCs w:val="20"/>
                <w:lang w:eastAsia="ru-RU"/>
              </w:rPr>
              <w:t>արտադրության</w:t>
            </w:r>
            <w:r w:rsidRPr="00520FF9">
              <w:rPr>
                <w:rFonts w:ascii="Arial LatArm" w:hAnsi="Arial LatArm" w:cs="Sylfaen"/>
                <w:color w:val="000000"/>
                <w:sz w:val="20"/>
                <w:szCs w:val="20"/>
                <w:lang w:eastAsia="ru-RU"/>
              </w:rPr>
              <w:t>:</w:t>
            </w:r>
          </w:p>
        </w:tc>
      </w:tr>
      <w:tr w:rsidR="00024AE0" w:rsidRPr="00520FF9" w:rsidTr="005F4118">
        <w:trPr>
          <w:trHeight w:val="1620"/>
        </w:trPr>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rsidR="00024AE0" w:rsidRPr="00520FF9" w:rsidRDefault="00024AE0" w:rsidP="005F4118">
            <w:pPr>
              <w:jc w:val="both"/>
              <w:rPr>
                <w:rFonts w:ascii="Arial LatArm" w:hAnsi="Arial LatArm" w:cs="Calibri"/>
                <w:color w:val="000000"/>
                <w:sz w:val="20"/>
                <w:szCs w:val="20"/>
                <w:lang w:eastAsia="ru-RU"/>
              </w:rPr>
            </w:pPr>
            <w:r w:rsidRPr="00520FF9">
              <w:rPr>
                <w:rFonts w:ascii="Arial Unicode" w:hAnsi="Arial Unicode" w:cs="Sylfaen"/>
                <w:color w:val="000000"/>
                <w:sz w:val="20"/>
                <w:szCs w:val="20"/>
                <w:lang w:eastAsia="ru-RU"/>
              </w:rPr>
              <w:t>Թ</w:t>
            </w:r>
            <w:r w:rsidRPr="00520FF9">
              <w:rPr>
                <w:rFonts w:ascii="Arial LatArm" w:hAnsi="Arial LatArm" w:cs="Times Armenian"/>
                <w:color w:val="000000"/>
                <w:sz w:val="20"/>
                <w:szCs w:val="20"/>
                <w:lang w:eastAsia="ru-RU"/>
              </w:rPr>
              <w:t>Ãí³ë»</w:t>
            </w:r>
            <w:r w:rsidRPr="00520FF9">
              <w:rPr>
                <w:rFonts w:ascii="Arial LatArm" w:hAnsi="Arial LatArm" w:cs="Calibri"/>
                <w:color w:val="000000"/>
                <w:sz w:val="20"/>
                <w:szCs w:val="20"/>
                <w:lang w:eastAsia="ru-RU"/>
              </w:rPr>
              <w:t>ñ</w:t>
            </w:r>
          </w:p>
        </w:tc>
        <w:tc>
          <w:tcPr>
            <w:tcW w:w="11540" w:type="dxa"/>
            <w:tcBorders>
              <w:top w:val="single" w:sz="4" w:space="0" w:color="auto"/>
              <w:left w:val="nil"/>
              <w:bottom w:val="single" w:sz="4" w:space="0" w:color="auto"/>
              <w:right w:val="single" w:sz="4" w:space="0" w:color="000000"/>
            </w:tcBorders>
            <w:shd w:val="clear" w:color="auto" w:fill="auto"/>
            <w:vAlign w:val="center"/>
          </w:tcPr>
          <w:p w:rsidR="00024AE0" w:rsidRPr="00520FF9" w:rsidRDefault="00024AE0" w:rsidP="005F4118">
            <w:pPr>
              <w:jc w:val="both"/>
              <w:rPr>
                <w:rFonts w:ascii="Arial LatArm" w:hAnsi="Arial LatArm" w:cs="Calibri"/>
                <w:color w:val="000000"/>
                <w:sz w:val="20"/>
                <w:szCs w:val="20"/>
                <w:lang w:eastAsia="ru-RU"/>
              </w:rPr>
            </w:pPr>
            <w:r w:rsidRPr="00520FF9">
              <w:rPr>
                <w:rFonts w:ascii="Arial LatArm" w:hAnsi="Arial LatArm" w:cs="Calibri"/>
                <w:color w:val="000000"/>
                <w:sz w:val="20"/>
                <w:szCs w:val="20"/>
                <w:lang w:eastAsia="ru-RU"/>
              </w:rPr>
              <w:t xml:space="preserve">Â³ñÙ ÏáíÇ Ï³ÃÇó, ÛáõÕ³ÛÝáõÃÛáõÝÁ` 20 %-Çó áã å³Ï³ë, ÃÃí³ÛÝáõÃÛáõÝÁ` 65-100 °OT, ³Ýíï³Ý·áõÃÛáõÝÁ </w:t>
            </w:r>
            <w:r w:rsidRPr="00520FF9">
              <w:rPr>
                <w:rFonts w:ascii="Arial Unicode" w:hAnsi="Arial Unicode" w:cs="Sylfaen"/>
                <w:color w:val="000000"/>
                <w:sz w:val="20"/>
                <w:szCs w:val="20"/>
                <w:lang w:eastAsia="ru-RU"/>
              </w:rPr>
              <w:t>և</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մակնշումը</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ըստ</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ՀՀԿառավարության</w:t>
            </w:r>
            <w:r w:rsidRPr="00520FF9">
              <w:rPr>
                <w:rFonts w:ascii="Arial LatArm" w:hAnsi="Arial LatArm" w:cs="Calibri"/>
                <w:color w:val="000000"/>
                <w:sz w:val="20"/>
                <w:szCs w:val="20"/>
                <w:lang w:eastAsia="ru-RU"/>
              </w:rPr>
              <w:t xml:space="preserve"> 2006</w:t>
            </w:r>
            <w:r w:rsidRPr="00520FF9">
              <w:rPr>
                <w:rFonts w:ascii="Arial Unicode" w:hAnsi="Arial Unicode" w:cs="Sylfaen"/>
                <w:color w:val="000000"/>
                <w:sz w:val="20"/>
                <w:szCs w:val="20"/>
                <w:lang w:eastAsia="ru-RU"/>
              </w:rPr>
              <w:t>թ</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դեկտեմբերի</w:t>
            </w:r>
            <w:r w:rsidRPr="00520FF9">
              <w:rPr>
                <w:rFonts w:ascii="Arial LatArm" w:hAnsi="Arial LatArm" w:cs="Calibri"/>
                <w:color w:val="000000"/>
                <w:sz w:val="20"/>
                <w:szCs w:val="20"/>
                <w:lang w:eastAsia="ru-RU"/>
              </w:rPr>
              <w:t xml:space="preserve"> 21-</w:t>
            </w:r>
            <w:r w:rsidRPr="00520FF9">
              <w:rPr>
                <w:rFonts w:ascii="Arial Unicode" w:hAnsi="Arial Unicode" w:cs="Sylfaen"/>
                <w:color w:val="000000"/>
                <w:sz w:val="20"/>
                <w:szCs w:val="20"/>
                <w:lang w:eastAsia="ru-RU"/>
              </w:rPr>
              <w:t>ի</w:t>
            </w:r>
            <w:r w:rsidRPr="00520FF9">
              <w:rPr>
                <w:rFonts w:ascii="Arial LatArm" w:hAnsi="Arial LatArm" w:cs="Calibri"/>
                <w:color w:val="000000"/>
                <w:sz w:val="20"/>
                <w:szCs w:val="20"/>
                <w:lang w:eastAsia="ru-RU"/>
              </w:rPr>
              <w:t xml:space="preserve"> N 1925-</w:t>
            </w:r>
            <w:r w:rsidRPr="00520FF9">
              <w:rPr>
                <w:rFonts w:ascii="Arial Unicode" w:hAnsi="Arial Unicode" w:cs="Sylfaen"/>
                <w:color w:val="000000"/>
                <w:sz w:val="20"/>
                <w:szCs w:val="20"/>
                <w:lang w:eastAsia="ru-RU"/>
              </w:rPr>
              <w:t>Ն</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որոշմամբ</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հաստատված</w:t>
            </w:r>
            <w:r w:rsidRPr="00520FF9">
              <w:rPr>
                <w:rFonts w:ascii="Arial LatArm" w:hAnsi="Arial LatArm" w:cs="Calibri"/>
                <w:color w:val="000000"/>
                <w:sz w:val="20"/>
                <w:szCs w:val="20"/>
                <w:lang w:eastAsia="ru-RU"/>
              </w:rPr>
              <w:t xml:space="preserve"> &lt;&lt; </w:t>
            </w:r>
            <w:r w:rsidRPr="00520FF9">
              <w:rPr>
                <w:rFonts w:ascii="Arial Unicode" w:hAnsi="Arial Unicode" w:cs="Sylfaen"/>
                <w:color w:val="000000"/>
                <w:sz w:val="20"/>
                <w:szCs w:val="20"/>
                <w:lang w:eastAsia="ru-RU"/>
              </w:rPr>
              <w:t>Կաթի</w:t>
            </w:r>
            <w:r w:rsidRPr="00520FF9">
              <w:rPr>
                <w:rFonts w:ascii="Arial LatArm" w:hAnsi="Arial LatArm" w:cs="Calibri"/>
                <w:color w:val="000000"/>
                <w:sz w:val="20"/>
                <w:szCs w:val="20"/>
                <w:lang w:eastAsia="ru-RU"/>
              </w:rPr>
              <w:t xml:space="preserve">Ý, </w:t>
            </w:r>
            <w:r w:rsidRPr="00520FF9">
              <w:rPr>
                <w:rFonts w:ascii="Arial Unicode" w:hAnsi="Arial Unicode" w:cs="Sylfaen"/>
                <w:color w:val="000000"/>
                <w:sz w:val="20"/>
                <w:szCs w:val="20"/>
                <w:lang w:eastAsia="ru-RU"/>
              </w:rPr>
              <w:t>կաթնամթերքին</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և</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դրանց</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արտադրությանը</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ներկայացվող</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պահանջների</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և</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տեխնիկական</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կանոնակարգի</w:t>
            </w:r>
            <w:r w:rsidRPr="00520FF9">
              <w:rPr>
                <w:rFonts w:ascii="Arial LatArm" w:hAnsi="Arial LatArm" w:cs="Calibri"/>
                <w:color w:val="000000"/>
                <w:sz w:val="20"/>
                <w:szCs w:val="20"/>
                <w:lang w:eastAsia="ru-RU"/>
              </w:rPr>
              <w:t xml:space="preserve">&gt;&gt; ¨ §êÝÝ¹³ÙÃ»ñùÇ ³Ýíï³Ý·áõÃÛ³Ý Ù³ëÇÝ¦ ÐÐ ûñ»ÝùÇ 8-ñ¹ Ñá¹í³ÍÇ: </w:t>
            </w:r>
            <w:r w:rsidRPr="00520FF9">
              <w:rPr>
                <w:rFonts w:ascii="Arial Unicode" w:hAnsi="Arial Unicode" w:cs="Sylfaen"/>
                <w:color w:val="000000"/>
                <w:sz w:val="20"/>
                <w:szCs w:val="20"/>
                <w:lang w:eastAsia="ru-RU"/>
              </w:rPr>
              <w:t>Պիտանելիության</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մնացորդային</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ժամկետը</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ոչ</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պակաս</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քան</w:t>
            </w:r>
            <w:r w:rsidRPr="00520FF9">
              <w:rPr>
                <w:rFonts w:ascii="Arial LatArm" w:hAnsi="Arial LatArm" w:cs="Calibri"/>
                <w:color w:val="000000"/>
                <w:sz w:val="20"/>
                <w:szCs w:val="20"/>
                <w:lang w:eastAsia="ru-RU"/>
              </w:rPr>
              <w:t xml:space="preserve"> 90%:</w:t>
            </w:r>
            <w:r w:rsidRPr="00520FF9">
              <w:rPr>
                <w:rFonts w:ascii="Arial Unicode" w:hAnsi="Arial Unicode" w:cs="Calibri"/>
                <w:color w:val="000000"/>
                <w:sz w:val="20"/>
                <w:szCs w:val="20"/>
                <w:lang w:eastAsia="ru-RU"/>
              </w:rPr>
              <w:t>Տեղական</w:t>
            </w:r>
            <w:r w:rsidRPr="00520FF9">
              <w:rPr>
                <w:rFonts w:ascii="Arial LatArm" w:hAnsi="Arial LatArm" w:cs="Calibri"/>
                <w:color w:val="000000"/>
                <w:sz w:val="20"/>
                <w:szCs w:val="20"/>
                <w:lang w:eastAsia="ru-RU"/>
              </w:rPr>
              <w:t xml:space="preserve"> </w:t>
            </w:r>
            <w:r w:rsidRPr="00520FF9">
              <w:rPr>
                <w:rFonts w:ascii="Arial Unicode" w:hAnsi="Arial Unicode" w:cs="Calibri"/>
                <w:color w:val="000000"/>
                <w:sz w:val="20"/>
                <w:szCs w:val="20"/>
                <w:lang w:eastAsia="ru-RU"/>
              </w:rPr>
              <w:t>արտադրության</w:t>
            </w:r>
            <w:r w:rsidRPr="00520FF9">
              <w:rPr>
                <w:rFonts w:ascii="Arial LatArm" w:hAnsi="Arial LatArm" w:cs="Calibri"/>
                <w:color w:val="000000"/>
                <w:sz w:val="20"/>
                <w:szCs w:val="20"/>
                <w:lang w:eastAsia="ru-RU"/>
              </w:rPr>
              <w:t>:</w:t>
            </w:r>
          </w:p>
        </w:tc>
      </w:tr>
      <w:tr w:rsidR="00024AE0" w:rsidRPr="00520FF9" w:rsidTr="005F4118">
        <w:trPr>
          <w:trHeight w:val="1254"/>
        </w:trPr>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rsidR="00024AE0" w:rsidRPr="00520FF9" w:rsidRDefault="00024AE0" w:rsidP="005F4118">
            <w:pPr>
              <w:jc w:val="both"/>
              <w:rPr>
                <w:rFonts w:ascii="Arial LatArm" w:hAnsi="Arial LatArm" w:cs="Calibri"/>
                <w:color w:val="000000"/>
                <w:sz w:val="20"/>
                <w:szCs w:val="20"/>
                <w:lang w:eastAsia="ru-RU"/>
              </w:rPr>
            </w:pPr>
            <w:r w:rsidRPr="00520FF9">
              <w:rPr>
                <w:rFonts w:ascii="Arial Unicode" w:hAnsi="Arial Unicode" w:cs="Sylfaen"/>
                <w:color w:val="000000"/>
                <w:sz w:val="20"/>
                <w:szCs w:val="20"/>
                <w:lang w:eastAsia="ru-RU"/>
              </w:rPr>
              <w:t>Հ</w:t>
            </w:r>
            <w:r w:rsidRPr="00520FF9">
              <w:rPr>
                <w:rFonts w:ascii="Arial LatArm" w:hAnsi="Arial LatArm" w:cs="Times Armenian"/>
                <w:color w:val="000000"/>
                <w:sz w:val="20"/>
                <w:szCs w:val="20"/>
                <w:lang w:eastAsia="ru-RU"/>
              </w:rPr>
              <w:t>Ûáõ</w:t>
            </w:r>
            <w:r w:rsidRPr="00520FF9">
              <w:rPr>
                <w:rFonts w:ascii="Arial LatArm" w:hAnsi="Arial LatArm" w:cs="Calibri"/>
                <w:color w:val="000000"/>
                <w:sz w:val="20"/>
                <w:szCs w:val="20"/>
                <w:lang w:eastAsia="ru-RU"/>
              </w:rPr>
              <w:t>Ã</w:t>
            </w:r>
          </w:p>
        </w:tc>
        <w:tc>
          <w:tcPr>
            <w:tcW w:w="11540" w:type="dxa"/>
            <w:tcBorders>
              <w:top w:val="single" w:sz="4" w:space="0" w:color="auto"/>
              <w:left w:val="nil"/>
              <w:bottom w:val="single" w:sz="4" w:space="0" w:color="auto"/>
              <w:right w:val="single" w:sz="4" w:space="0" w:color="000000"/>
            </w:tcBorders>
            <w:shd w:val="clear" w:color="auto" w:fill="auto"/>
          </w:tcPr>
          <w:p w:rsidR="00024AE0" w:rsidRPr="00520FF9" w:rsidRDefault="00024AE0" w:rsidP="005F4118">
            <w:pPr>
              <w:jc w:val="both"/>
              <w:rPr>
                <w:rFonts w:ascii="Arial LatArm" w:hAnsi="Arial LatArm"/>
                <w:color w:val="000000"/>
                <w:sz w:val="20"/>
                <w:szCs w:val="20"/>
                <w:lang w:eastAsia="ru-RU"/>
              </w:rPr>
            </w:pPr>
            <w:r w:rsidRPr="00520FF9">
              <w:rPr>
                <w:rFonts w:ascii="Arial Unicode" w:hAnsi="Arial Unicode" w:cs="Calibri"/>
                <w:color w:val="000000"/>
                <w:sz w:val="20"/>
                <w:szCs w:val="20"/>
                <w:lang w:eastAsia="ru-RU"/>
              </w:rPr>
              <w:t>Անվտանգությունը</w:t>
            </w:r>
            <w:r w:rsidRPr="00520FF9">
              <w:rPr>
                <w:rFonts w:ascii="Arial LatArm" w:hAnsi="Arial LatArm" w:cs="Calibri"/>
                <w:color w:val="000000"/>
                <w:sz w:val="20"/>
                <w:szCs w:val="20"/>
                <w:lang w:eastAsia="ru-RU"/>
              </w:rPr>
              <w:t xml:space="preserve"> </w:t>
            </w:r>
            <w:r w:rsidRPr="00520FF9">
              <w:rPr>
                <w:rFonts w:ascii="Arial Unicode" w:hAnsi="Arial Unicode" w:cs="Calibri"/>
                <w:color w:val="000000"/>
                <w:sz w:val="20"/>
                <w:szCs w:val="20"/>
                <w:lang w:eastAsia="ru-RU"/>
              </w:rPr>
              <w:t>և</w:t>
            </w:r>
            <w:r w:rsidRPr="00520FF9">
              <w:rPr>
                <w:rFonts w:ascii="Arial LatArm" w:hAnsi="Arial LatArm" w:cs="Calibri"/>
                <w:color w:val="000000"/>
                <w:sz w:val="20"/>
                <w:szCs w:val="20"/>
                <w:lang w:eastAsia="ru-RU"/>
              </w:rPr>
              <w:t xml:space="preserve"> </w:t>
            </w:r>
            <w:r w:rsidRPr="00520FF9">
              <w:rPr>
                <w:rFonts w:ascii="Arial Unicode" w:hAnsi="Arial Unicode" w:cs="Calibri"/>
                <w:color w:val="000000"/>
                <w:sz w:val="20"/>
                <w:szCs w:val="20"/>
                <w:lang w:eastAsia="ru-RU"/>
              </w:rPr>
              <w:t>մակնիշումը՝</w:t>
            </w:r>
            <w:r w:rsidRPr="00520FF9">
              <w:rPr>
                <w:rFonts w:ascii="Arial LatArm" w:hAnsi="Arial LatArm" w:cs="Calibri"/>
                <w:color w:val="000000"/>
                <w:sz w:val="20"/>
                <w:szCs w:val="20"/>
                <w:lang w:eastAsia="ru-RU"/>
              </w:rPr>
              <w:t xml:space="preserve"> </w:t>
            </w:r>
            <w:r w:rsidRPr="00520FF9">
              <w:rPr>
                <w:rFonts w:ascii="Arial Unicode" w:hAnsi="Arial Unicode" w:cs="Calibri"/>
                <w:color w:val="000000"/>
                <w:sz w:val="20"/>
                <w:szCs w:val="20"/>
                <w:lang w:eastAsia="ru-RU"/>
              </w:rPr>
              <w:t>ըստ</w:t>
            </w:r>
            <w:r w:rsidRPr="00520FF9">
              <w:rPr>
                <w:rFonts w:ascii="Arial LatArm" w:hAnsi="Arial LatArm" w:cs="Calibri"/>
                <w:color w:val="000000"/>
                <w:sz w:val="20"/>
                <w:szCs w:val="20"/>
                <w:lang w:eastAsia="ru-RU"/>
              </w:rPr>
              <w:t xml:space="preserve"> </w:t>
            </w:r>
            <w:r w:rsidRPr="00520FF9">
              <w:rPr>
                <w:rFonts w:ascii="Arial Unicode" w:hAnsi="Arial Unicode" w:cs="Calibri"/>
                <w:color w:val="000000"/>
                <w:sz w:val="20"/>
                <w:szCs w:val="20"/>
                <w:lang w:eastAsia="ru-RU"/>
              </w:rPr>
              <w:t>ՀՀ</w:t>
            </w:r>
            <w:r w:rsidRPr="00520FF9">
              <w:rPr>
                <w:rFonts w:ascii="Arial LatArm" w:hAnsi="Arial LatArm" w:cs="Calibri"/>
                <w:color w:val="000000"/>
                <w:sz w:val="20"/>
                <w:szCs w:val="20"/>
                <w:lang w:eastAsia="ru-RU"/>
              </w:rPr>
              <w:t xml:space="preserve"> </w:t>
            </w:r>
            <w:r w:rsidRPr="00520FF9">
              <w:rPr>
                <w:rFonts w:ascii="Arial Unicode" w:hAnsi="Arial Unicode" w:cs="Calibri"/>
                <w:color w:val="000000"/>
                <w:sz w:val="20"/>
                <w:szCs w:val="20"/>
                <w:lang w:eastAsia="ru-RU"/>
              </w:rPr>
              <w:t>Կառավարության</w:t>
            </w:r>
            <w:r w:rsidRPr="00520FF9">
              <w:rPr>
                <w:rFonts w:ascii="Arial LatArm" w:hAnsi="Arial LatArm" w:cs="Calibri"/>
                <w:color w:val="000000"/>
                <w:sz w:val="20"/>
                <w:szCs w:val="20"/>
                <w:lang w:eastAsia="ru-RU"/>
              </w:rPr>
              <w:t xml:space="preserve"> 2009</w:t>
            </w:r>
            <w:r w:rsidRPr="00520FF9">
              <w:rPr>
                <w:rFonts w:ascii="Arial Unicode" w:hAnsi="Arial Unicode" w:cs="Calibri"/>
                <w:color w:val="000000"/>
                <w:sz w:val="20"/>
                <w:szCs w:val="20"/>
                <w:lang w:eastAsia="ru-RU"/>
              </w:rPr>
              <w:t>թ</w:t>
            </w:r>
            <w:r w:rsidRPr="00520FF9">
              <w:rPr>
                <w:rFonts w:ascii="Arial LatArm" w:hAnsi="Arial LatArm" w:cs="Calibri"/>
                <w:color w:val="000000"/>
                <w:sz w:val="20"/>
                <w:szCs w:val="20"/>
                <w:lang w:eastAsia="ru-RU"/>
              </w:rPr>
              <w:t xml:space="preserve"> </w:t>
            </w:r>
            <w:r w:rsidRPr="00520FF9">
              <w:rPr>
                <w:rFonts w:ascii="Arial Unicode" w:hAnsi="Arial Unicode" w:cs="Calibri"/>
                <w:color w:val="000000"/>
                <w:sz w:val="20"/>
                <w:szCs w:val="20"/>
                <w:lang w:eastAsia="ru-RU"/>
              </w:rPr>
              <w:t>հունիսի</w:t>
            </w:r>
            <w:r w:rsidRPr="00520FF9">
              <w:rPr>
                <w:rFonts w:ascii="Arial LatArm" w:hAnsi="Arial LatArm" w:cs="Calibri"/>
                <w:color w:val="000000"/>
                <w:sz w:val="20"/>
                <w:szCs w:val="20"/>
                <w:lang w:eastAsia="ru-RU"/>
              </w:rPr>
              <w:t xml:space="preserve"> 26-</w:t>
            </w:r>
            <w:r w:rsidRPr="00520FF9">
              <w:rPr>
                <w:rFonts w:ascii="Arial Unicode" w:hAnsi="Arial Unicode" w:cs="Calibri"/>
                <w:color w:val="000000"/>
                <w:sz w:val="20"/>
                <w:szCs w:val="20"/>
                <w:lang w:eastAsia="ru-RU"/>
              </w:rPr>
              <w:t>ի</w:t>
            </w:r>
            <w:r w:rsidRPr="00520FF9">
              <w:rPr>
                <w:rFonts w:ascii="Arial LatArm" w:hAnsi="Arial LatArm" w:cs="Calibri"/>
                <w:color w:val="000000"/>
                <w:sz w:val="20"/>
                <w:szCs w:val="20"/>
                <w:lang w:eastAsia="ru-RU"/>
              </w:rPr>
              <w:t xml:space="preserve"> </w:t>
            </w:r>
            <w:r w:rsidRPr="00520FF9">
              <w:rPr>
                <w:rFonts w:ascii="Arial Unicode" w:hAnsi="Arial Unicode" w:cs="Calibri"/>
                <w:color w:val="000000"/>
                <w:sz w:val="20"/>
                <w:szCs w:val="20"/>
                <w:lang w:eastAsia="ru-RU"/>
              </w:rPr>
              <w:t>թիվ</w:t>
            </w:r>
            <w:r w:rsidRPr="00520FF9">
              <w:rPr>
                <w:rFonts w:ascii="Arial LatArm" w:hAnsi="Arial LatArm" w:cs="Calibri"/>
                <w:color w:val="000000"/>
                <w:sz w:val="20"/>
                <w:szCs w:val="20"/>
                <w:lang w:eastAsia="ru-RU"/>
              </w:rPr>
              <w:t xml:space="preserve"> 744-</w:t>
            </w:r>
            <w:r w:rsidRPr="00520FF9">
              <w:rPr>
                <w:rFonts w:ascii="Arial Unicode" w:hAnsi="Arial Unicode" w:cs="Calibri"/>
                <w:color w:val="000000"/>
                <w:sz w:val="20"/>
                <w:szCs w:val="20"/>
                <w:lang w:eastAsia="ru-RU"/>
              </w:rPr>
              <w:t>Ն</w:t>
            </w:r>
            <w:r w:rsidRPr="00520FF9">
              <w:rPr>
                <w:rFonts w:ascii="Arial LatArm" w:hAnsi="Arial LatArm" w:cs="Calibri"/>
                <w:color w:val="000000"/>
                <w:sz w:val="20"/>
                <w:szCs w:val="20"/>
                <w:lang w:eastAsia="ru-RU"/>
              </w:rPr>
              <w:t xml:space="preserve"> </w:t>
            </w:r>
            <w:r w:rsidRPr="00520FF9">
              <w:rPr>
                <w:rFonts w:ascii="Arial Unicode" w:hAnsi="Arial Unicode" w:cs="Calibri"/>
                <w:color w:val="000000"/>
                <w:sz w:val="20"/>
                <w:szCs w:val="20"/>
                <w:lang w:eastAsia="ru-RU"/>
              </w:rPr>
              <w:t>որոշմամբ</w:t>
            </w:r>
            <w:r w:rsidRPr="00520FF9">
              <w:rPr>
                <w:rFonts w:ascii="Arial LatArm" w:hAnsi="Arial LatArm" w:cs="Calibri"/>
                <w:color w:val="000000"/>
                <w:sz w:val="20"/>
                <w:szCs w:val="20"/>
                <w:lang w:eastAsia="ru-RU"/>
              </w:rPr>
              <w:t xml:space="preserve"> </w:t>
            </w:r>
            <w:r w:rsidRPr="00520FF9">
              <w:rPr>
                <w:rFonts w:ascii="Arial Unicode" w:hAnsi="Arial Unicode" w:cs="Calibri"/>
                <w:color w:val="000000"/>
                <w:sz w:val="20"/>
                <w:szCs w:val="20"/>
                <w:lang w:eastAsia="ru-RU"/>
              </w:rPr>
              <w:t>հաստատված</w:t>
            </w:r>
            <w:r w:rsidRPr="00520FF9">
              <w:rPr>
                <w:rFonts w:ascii="Arial LatArm" w:hAnsi="Arial LatArm" w:cs="Calibri"/>
                <w:color w:val="000000"/>
                <w:sz w:val="20"/>
                <w:szCs w:val="20"/>
                <w:lang w:eastAsia="ru-RU"/>
              </w:rPr>
              <w:t xml:space="preserve"> &lt;&lt;</w:t>
            </w:r>
            <w:r w:rsidRPr="00520FF9">
              <w:rPr>
                <w:rFonts w:ascii="Arial Unicode" w:hAnsi="Arial Unicode" w:cs="Calibri"/>
                <w:color w:val="000000"/>
                <w:sz w:val="20"/>
                <w:szCs w:val="20"/>
                <w:lang w:eastAsia="ru-RU"/>
              </w:rPr>
              <w:t>Հյութերին</w:t>
            </w:r>
            <w:r w:rsidRPr="00520FF9">
              <w:rPr>
                <w:rFonts w:ascii="Arial LatArm" w:hAnsi="Arial LatArm" w:cs="Calibri"/>
                <w:color w:val="000000"/>
                <w:sz w:val="20"/>
                <w:szCs w:val="20"/>
                <w:lang w:eastAsia="ru-RU"/>
              </w:rPr>
              <w:t xml:space="preserve"> </w:t>
            </w:r>
            <w:r w:rsidRPr="00520FF9">
              <w:rPr>
                <w:rFonts w:ascii="Arial Unicode" w:hAnsi="Arial Unicode" w:cs="Calibri"/>
                <w:color w:val="000000"/>
                <w:sz w:val="20"/>
                <w:szCs w:val="20"/>
                <w:lang w:eastAsia="ru-RU"/>
              </w:rPr>
              <w:t>և</w:t>
            </w:r>
            <w:r w:rsidRPr="00520FF9">
              <w:rPr>
                <w:rFonts w:ascii="Arial LatArm" w:hAnsi="Arial LatArm" w:cs="Calibri"/>
                <w:color w:val="000000"/>
                <w:sz w:val="20"/>
                <w:szCs w:val="20"/>
                <w:lang w:eastAsia="ru-RU"/>
              </w:rPr>
              <w:t xml:space="preserve"> </w:t>
            </w:r>
            <w:r w:rsidRPr="00520FF9">
              <w:rPr>
                <w:rFonts w:ascii="Arial Unicode" w:hAnsi="Arial Unicode" w:cs="Calibri"/>
                <w:color w:val="000000"/>
                <w:sz w:val="20"/>
                <w:szCs w:val="20"/>
                <w:lang w:eastAsia="ru-RU"/>
              </w:rPr>
              <w:t>հյութամթերքներին</w:t>
            </w:r>
            <w:r w:rsidRPr="00520FF9">
              <w:rPr>
                <w:rFonts w:ascii="Arial LatArm" w:hAnsi="Arial LatArm" w:cs="Calibri"/>
                <w:color w:val="000000"/>
                <w:sz w:val="20"/>
                <w:szCs w:val="20"/>
                <w:lang w:eastAsia="ru-RU"/>
              </w:rPr>
              <w:t xml:space="preserve"> </w:t>
            </w:r>
            <w:r w:rsidRPr="00520FF9">
              <w:rPr>
                <w:rFonts w:ascii="Arial Unicode" w:hAnsi="Arial Unicode" w:cs="Calibri"/>
                <w:color w:val="000000"/>
                <w:sz w:val="20"/>
                <w:szCs w:val="20"/>
                <w:lang w:eastAsia="ru-RU"/>
              </w:rPr>
              <w:t>ներկայացվող</w:t>
            </w:r>
            <w:r w:rsidRPr="00520FF9">
              <w:rPr>
                <w:rFonts w:ascii="Arial LatArm" w:hAnsi="Arial LatArm" w:cs="Calibri"/>
                <w:color w:val="000000"/>
                <w:sz w:val="20"/>
                <w:szCs w:val="20"/>
                <w:lang w:eastAsia="ru-RU"/>
              </w:rPr>
              <w:t xml:space="preserve"> </w:t>
            </w:r>
            <w:r w:rsidRPr="00520FF9">
              <w:rPr>
                <w:rFonts w:ascii="Arial Unicode" w:hAnsi="Arial Unicode" w:cs="Calibri"/>
                <w:color w:val="000000"/>
                <w:sz w:val="20"/>
                <w:szCs w:val="20"/>
                <w:lang w:eastAsia="ru-RU"/>
              </w:rPr>
              <w:t>տեխնիկական</w:t>
            </w:r>
            <w:r w:rsidRPr="00520FF9">
              <w:rPr>
                <w:rFonts w:ascii="Arial LatArm" w:hAnsi="Arial LatArm" w:cs="Calibri"/>
                <w:color w:val="000000"/>
                <w:sz w:val="20"/>
                <w:szCs w:val="20"/>
                <w:lang w:eastAsia="ru-RU"/>
              </w:rPr>
              <w:t xml:space="preserve"> </w:t>
            </w:r>
            <w:r w:rsidRPr="00520FF9">
              <w:rPr>
                <w:rFonts w:ascii="Arial Unicode" w:hAnsi="Arial Unicode" w:cs="Calibri"/>
                <w:color w:val="000000"/>
                <w:sz w:val="20"/>
                <w:szCs w:val="20"/>
                <w:lang w:eastAsia="ru-RU"/>
              </w:rPr>
              <w:t>կանոնակարգի</w:t>
            </w:r>
            <w:r w:rsidRPr="00520FF9">
              <w:rPr>
                <w:rFonts w:ascii="Arial LatArm" w:hAnsi="Arial LatArm" w:cs="Calibri"/>
                <w:color w:val="000000"/>
                <w:sz w:val="20"/>
                <w:szCs w:val="20"/>
                <w:lang w:eastAsia="ru-RU"/>
              </w:rPr>
              <w:t xml:space="preserve">&gt;&gt;, </w:t>
            </w:r>
            <w:r w:rsidRPr="00520FF9">
              <w:rPr>
                <w:rFonts w:ascii="Arial LatArm" w:hAnsi="Arial LatArm" w:cs="Sylfaen"/>
                <w:color w:val="000000"/>
                <w:sz w:val="20"/>
                <w:szCs w:val="20"/>
                <w:lang w:eastAsia="ru-RU"/>
              </w:rPr>
              <w:t>&lt;&lt;</w:t>
            </w:r>
            <w:r w:rsidRPr="00520FF9">
              <w:rPr>
                <w:rFonts w:ascii="Arial Unicode" w:hAnsi="Arial Unicode" w:cs="Sylfaen"/>
                <w:color w:val="000000"/>
                <w:sz w:val="20"/>
                <w:szCs w:val="20"/>
                <w:lang w:eastAsia="ru-RU"/>
              </w:rPr>
              <w:t>Սննդամթերքի</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անվտանգության</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մասին</w:t>
            </w:r>
            <w:r w:rsidRPr="00520FF9">
              <w:rPr>
                <w:rFonts w:ascii="Arial LatArm" w:hAnsi="Arial LatArm" w:cs="Sylfaen"/>
                <w:color w:val="000000"/>
                <w:sz w:val="20"/>
                <w:szCs w:val="20"/>
                <w:lang w:eastAsia="ru-RU"/>
              </w:rPr>
              <w:t>&gt;&gt;</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ՀՀ</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օրենքի</w:t>
            </w:r>
            <w:r w:rsidRPr="00520FF9">
              <w:rPr>
                <w:rFonts w:ascii="Arial LatArm" w:hAnsi="Arial LatArm" w:cs="Calibri"/>
                <w:color w:val="000000"/>
                <w:sz w:val="20"/>
                <w:szCs w:val="20"/>
                <w:lang w:eastAsia="ru-RU"/>
              </w:rPr>
              <w:t xml:space="preserve"> 9-</w:t>
            </w:r>
            <w:r w:rsidRPr="00520FF9">
              <w:rPr>
                <w:rFonts w:ascii="Arial Unicode" w:hAnsi="Arial Unicode" w:cs="Sylfaen"/>
                <w:color w:val="000000"/>
                <w:sz w:val="20"/>
                <w:szCs w:val="20"/>
                <w:lang w:eastAsia="ru-RU"/>
              </w:rPr>
              <w:t>րդ</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հոդվածի</w:t>
            </w:r>
            <w:r w:rsidRPr="00520FF9">
              <w:rPr>
                <w:rFonts w:ascii="Arial LatArm" w:hAnsi="Arial LatArm" w:cs="Sylfaen"/>
                <w:color w:val="000000"/>
                <w:sz w:val="20"/>
                <w:szCs w:val="20"/>
                <w:lang w:eastAsia="ru-RU"/>
              </w:rPr>
              <w:t>:</w:t>
            </w:r>
          </w:p>
        </w:tc>
      </w:tr>
      <w:tr w:rsidR="00024AE0" w:rsidRPr="00520FF9" w:rsidTr="005F4118">
        <w:trPr>
          <w:trHeight w:val="692"/>
        </w:trPr>
        <w:tc>
          <w:tcPr>
            <w:tcW w:w="3784" w:type="dxa"/>
            <w:tcBorders>
              <w:top w:val="single" w:sz="4" w:space="0" w:color="auto"/>
              <w:left w:val="single" w:sz="4" w:space="0" w:color="auto"/>
              <w:bottom w:val="single" w:sz="4" w:space="0" w:color="auto"/>
              <w:right w:val="single" w:sz="4" w:space="0" w:color="auto"/>
            </w:tcBorders>
            <w:shd w:val="clear" w:color="auto" w:fill="auto"/>
          </w:tcPr>
          <w:p w:rsidR="00024AE0" w:rsidRPr="00520FF9" w:rsidRDefault="00024AE0" w:rsidP="005F4118">
            <w:pPr>
              <w:rPr>
                <w:rFonts w:ascii="Arial Unicode" w:hAnsi="Arial Unicode"/>
                <w:color w:val="000000"/>
                <w:sz w:val="20"/>
                <w:szCs w:val="20"/>
              </w:rPr>
            </w:pPr>
          </w:p>
          <w:p w:rsidR="00024AE0" w:rsidRPr="00520FF9" w:rsidRDefault="00024AE0" w:rsidP="005F4118">
            <w:pPr>
              <w:rPr>
                <w:rFonts w:ascii="Arial Unicode" w:hAnsi="Arial Unicode"/>
                <w:color w:val="000000"/>
                <w:sz w:val="20"/>
                <w:szCs w:val="20"/>
              </w:rPr>
            </w:pPr>
          </w:p>
          <w:p w:rsidR="00024AE0" w:rsidRPr="00520FF9" w:rsidRDefault="00024AE0" w:rsidP="005F4118">
            <w:pPr>
              <w:rPr>
                <w:rFonts w:ascii="Arial Unicode" w:hAnsi="Arial Unicode"/>
                <w:color w:val="000000"/>
                <w:sz w:val="20"/>
                <w:szCs w:val="20"/>
              </w:rPr>
            </w:pPr>
          </w:p>
          <w:p w:rsidR="00024AE0" w:rsidRPr="00520FF9" w:rsidRDefault="00024AE0" w:rsidP="005F4118">
            <w:pPr>
              <w:rPr>
                <w:rFonts w:ascii="Arial Unicode" w:hAnsi="Arial Unicode"/>
                <w:color w:val="000000"/>
                <w:sz w:val="20"/>
                <w:szCs w:val="20"/>
              </w:rPr>
            </w:pPr>
          </w:p>
          <w:p w:rsidR="00024AE0" w:rsidRPr="00520FF9" w:rsidRDefault="00024AE0" w:rsidP="005F4118">
            <w:pPr>
              <w:rPr>
                <w:rFonts w:ascii="Arial Unicode" w:hAnsi="Arial Unicode"/>
                <w:color w:val="000000"/>
                <w:sz w:val="20"/>
                <w:szCs w:val="20"/>
              </w:rPr>
            </w:pPr>
          </w:p>
          <w:p w:rsidR="00024AE0" w:rsidRPr="00520FF9" w:rsidRDefault="00024AE0" w:rsidP="005F4118">
            <w:pPr>
              <w:rPr>
                <w:rFonts w:ascii="Arial Unicode" w:hAnsi="Arial Unicode"/>
                <w:color w:val="000000"/>
                <w:sz w:val="20"/>
                <w:szCs w:val="20"/>
              </w:rPr>
            </w:pPr>
          </w:p>
          <w:p w:rsidR="00024AE0" w:rsidRPr="00520FF9" w:rsidRDefault="00024AE0" w:rsidP="005F4118">
            <w:pPr>
              <w:rPr>
                <w:rFonts w:ascii="Arial Unicode" w:hAnsi="Arial Unicode"/>
                <w:color w:val="000000"/>
                <w:sz w:val="20"/>
                <w:szCs w:val="20"/>
              </w:rPr>
            </w:pPr>
          </w:p>
          <w:p w:rsidR="00024AE0" w:rsidRPr="00520FF9" w:rsidRDefault="00024AE0" w:rsidP="005F4118">
            <w:pPr>
              <w:rPr>
                <w:rFonts w:ascii="Arial Unicode" w:hAnsi="Arial Unicode"/>
                <w:color w:val="000000"/>
                <w:sz w:val="20"/>
                <w:szCs w:val="20"/>
              </w:rPr>
            </w:pPr>
          </w:p>
          <w:p w:rsidR="00024AE0" w:rsidRPr="00520FF9" w:rsidRDefault="00024AE0" w:rsidP="005F4118">
            <w:pPr>
              <w:rPr>
                <w:rFonts w:ascii="Arial Unicode" w:hAnsi="Arial Unicode"/>
                <w:color w:val="000000"/>
                <w:sz w:val="20"/>
                <w:szCs w:val="20"/>
              </w:rPr>
            </w:pPr>
            <w:r w:rsidRPr="00520FF9">
              <w:rPr>
                <w:rFonts w:ascii="Arial Unicode" w:hAnsi="Arial Unicode" w:cs="Sylfaen"/>
                <w:color w:val="000000"/>
                <w:sz w:val="20"/>
                <w:szCs w:val="20"/>
              </w:rPr>
              <w:t>Կոնֆետ</w:t>
            </w:r>
            <w:r w:rsidRPr="00520FF9">
              <w:rPr>
                <w:rFonts w:ascii="Arial Unicode" w:hAnsi="Arial Unicode"/>
                <w:color w:val="000000"/>
                <w:sz w:val="20"/>
                <w:szCs w:val="20"/>
              </w:rPr>
              <w:t xml:space="preserve"> 15</w:t>
            </w:r>
            <w:r w:rsidRPr="00520FF9">
              <w:rPr>
                <w:rFonts w:ascii="Arial Unicode" w:hAnsi="Arial Unicode" w:cs="Sylfaen"/>
                <w:color w:val="000000"/>
                <w:sz w:val="20"/>
                <w:szCs w:val="20"/>
              </w:rPr>
              <w:t>գ</w:t>
            </w:r>
          </w:p>
        </w:tc>
        <w:tc>
          <w:tcPr>
            <w:tcW w:w="11540" w:type="dxa"/>
            <w:tcBorders>
              <w:top w:val="single" w:sz="4" w:space="0" w:color="auto"/>
              <w:left w:val="nil"/>
              <w:bottom w:val="single" w:sz="4" w:space="0" w:color="auto"/>
              <w:right w:val="single" w:sz="4" w:space="0" w:color="000000"/>
            </w:tcBorders>
            <w:shd w:val="clear" w:color="auto" w:fill="auto"/>
          </w:tcPr>
          <w:p w:rsidR="00024AE0" w:rsidRPr="00520FF9" w:rsidRDefault="00024AE0" w:rsidP="005F4118">
            <w:pPr>
              <w:rPr>
                <w:rFonts w:ascii="Arial Unicode" w:hAnsi="Arial Unicode" w:cs="Sylfaen"/>
                <w:color w:val="000000"/>
                <w:sz w:val="20"/>
                <w:szCs w:val="20"/>
              </w:rPr>
            </w:pPr>
            <w:r w:rsidRPr="00520FF9">
              <w:rPr>
                <w:rFonts w:ascii="Arial Unicode" w:hAnsi="Arial Unicode" w:cs="Sylfaen"/>
                <w:color w:val="000000"/>
                <w:sz w:val="20"/>
                <w:szCs w:val="20"/>
              </w:rPr>
              <w:lastRenderedPageBreak/>
              <w:t>Շոկոլադե սալիկ, որի բաղադրության մեջ մտնում է բոված գետնանուշ, կարամել և նուգա` պատված կաթնային շոկոլադով։ Չափածրարված 15գ գործարանային փաթեթաավորմամբ։ Սննդային արժեքը (100գ)` Սպիտակուցներ - 8.4գ, ճարպեր -</w:t>
            </w:r>
            <w:bookmarkStart w:id="34" w:name="_GoBack"/>
            <w:r w:rsidRPr="00520FF9">
              <w:rPr>
                <w:rFonts w:ascii="Arial Unicode" w:hAnsi="Arial Unicode" w:cs="Sylfaen"/>
                <w:color w:val="000000"/>
                <w:sz w:val="20"/>
                <w:szCs w:val="20"/>
              </w:rPr>
              <w:t xml:space="preserve"> 27</w:t>
            </w:r>
            <w:bookmarkEnd w:id="34"/>
            <w:r w:rsidRPr="00520FF9">
              <w:rPr>
                <w:rFonts w:ascii="Arial Unicode" w:hAnsi="Arial Unicode" w:cs="Sylfaen"/>
                <w:color w:val="000000"/>
                <w:sz w:val="20"/>
                <w:szCs w:val="20"/>
              </w:rPr>
              <w:t>.4գ, ածխաջրեր - 56.3գ, էներգետիկ արժեքը 100գ-ում կազմում է 508 կկալ։ Անվտանգությունը` ըստ N 2-III-4.9-01-2010 հիգիենիկ նորմատիվների, իսկ մակնշումը` &lt;&lt;Սննդամթերքի ա նվտանգության մասին&gt;&gt; ՀՀ օրենքի 8-րդհոդվածի։ Snikers, mars կամ համարժեքը։ Պիտանելիության մնացորդային ժամկետը ոչ պակաս քան 90%:</w:t>
            </w:r>
          </w:p>
        </w:tc>
      </w:tr>
      <w:tr w:rsidR="00024AE0" w:rsidRPr="00520FF9" w:rsidTr="005F4118">
        <w:trPr>
          <w:trHeight w:val="450"/>
        </w:trPr>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rsidR="00024AE0" w:rsidRPr="00520FF9" w:rsidRDefault="00024AE0" w:rsidP="005F4118">
            <w:pPr>
              <w:jc w:val="both"/>
              <w:rPr>
                <w:rFonts w:ascii="Arial LatArm" w:hAnsi="Arial LatArm" w:cs="Calibri"/>
                <w:color w:val="000000"/>
                <w:sz w:val="20"/>
                <w:szCs w:val="20"/>
                <w:lang w:eastAsia="ru-RU"/>
              </w:rPr>
            </w:pPr>
            <w:r w:rsidRPr="00520FF9">
              <w:rPr>
                <w:rFonts w:ascii="Arial Unicode" w:hAnsi="Arial Unicode" w:cs="Sylfaen"/>
                <w:color w:val="000000"/>
                <w:sz w:val="20"/>
                <w:szCs w:val="20"/>
                <w:lang w:eastAsia="ru-RU"/>
              </w:rPr>
              <w:t>Գ</w:t>
            </w:r>
            <w:r w:rsidRPr="00520FF9">
              <w:rPr>
                <w:rFonts w:ascii="Arial LatArm" w:hAnsi="Arial LatArm" w:cs="Times Armenian"/>
                <w:color w:val="000000"/>
                <w:sz w:val="20"/>
                <w:szCs w:val="20"/>
                <w:lang w:eastAsia="ru-RU"/>
              </w:rPr>
              <w:t>¹³</w:t>
            </w:r>
            <w:r w:rsidRPr="00520FF9">
              <w:rPr>
                <w:rFonts w:ascii="Arial LatArm" w:hAnsi="Arial LatArm" w:cs="Calibri"/>
                <w:color w:val="000000"/>
                <w:sz w:val="20"/>
                <w:szCs w:val="20"/>
                <w:lang w:eastAsia="ru-RU"/>
              </w:rPr>
              <w:t>É</w:t>
            </w:r>
          </w:p>
        </w:tc>
        <w:tc>
          <w:tcPr>
            <w:tcW w:w="11540" w:type="dxa"/>
            <w:tcBorders>
              <w:top w:val="single" w:sz="4" w:space="0" w:color="auto"/>
              <w:left w:val="nil"/>
              <w:bottom w:val="single" w:sz="4" w:space="0" w:color="auto"/>
              <w:right w:val="single" w:sz="4" w:space="0" w:color="000000"/>
            </w:tcBorders>
            <w:shd w:val="clear" w:color="auto" w:fill="auto"/>
            <w:vAlign w:val="center"/>
          </w:tcPr>
          <w:p w:rsidR="00024AE0" w:rsidRPr="00520FF9" w:rsidRDefault="00024AE0" w:rsidP="005F4118">
            <w:pPr>
              <w:jc w:val="both"/>
              <w:rPr>
                <w:rFonts w:ascii="Arial LatArm" w:hAnsi="Arial LatArm" w:cs="Calibri"/>
                <w:color w:val="000000"/>
                <w:sz w:val="20"/>
                <w:szCs w:val="20"/>
                <w:lang w:eastAsia="ru-RU"/>
              </w:rPr>
            </w:pPr>
            <w:r w:rsidRPr="00520FF9">
              <w:rPr>
                <w:rFonts w:ascii="Arial Unicode" w:hAnsi="Arial Unicode" w:cs="Sylfaen"/>
                <w:color w:val="000000"/>
                <w:sz w:val="20"/>
                <w:szCs w:val="20"/>
                <w:lang w:eastAsia="ru-RU"/>
              </w:rPr>
              <w:t>Նախատեսված</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սննդի</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համար</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մեկ</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անգամյա</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օգտագործման</w:t>
            </w:r>
            <w:r w:rsidRPr="00520FF9">
              <w:rPr>
                <w:rFonts w:ascii="Arial LatArm" w:hAnsi="Arial LatArm" w:cs="Calibri"/>
                <w:color w:val="000000"/>
                <w:sz w:val="20"/>
                <w:szCs w:val="20"/>
                <w:lang w:eastAsia="ru-RU"/>
              </w:rPr>
              <w:t>,</w:t>
            </w:r>
            <w:r w:rsidRPr="00520FF9">
              <w:rPr>
                <w:rFonts w:ascii="Arial LatArm" w:hAnsi="Arial LatArm" w:cs="Arial LatArm"/>
                <w:color w:val="000000"/>
                <w:sz w:val="20"/>
                <w:szCs w:val="20"/>
                <w:lang w:eastAsia="ru-RU"/>
              </w:rPr>
              <w:t>“</w:t>
            </w:r>
            <w:r w:rsidRPr="00520FF9">
              <w:rPr>
                <w:rFonts w:ascii="Arial Unicode" w:hAnsi="Arial Unicode" w:cs="Sylfaen"/>
                <w:color w:val="000000"/>
                <w:sz w:val="20"/>
                <w:szCs w:val="20"/>
                <w:lang w:eastAsia="ru-RU"/>
              </w:rPr>
              <w:t>Կենցաղային</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և</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սանիտարահիգիենիկ</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նշանակության</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ապրանքներին</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ներկայացվող</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պահանջների</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տեխնիկական</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կանոնակարգի</w:t>
            </w:r>
            <w:r w:rsidRPr="00520FF9">
              <w:rPr>
                <w:rFonts w:ascii="Arial LatArm" w:hAnsi="Arial LatArm" w:cs="Arial LatArm"/>
                <w:color w:val="000000"/>
                <w:sz w:val="20"/>
                <w:szCs w:val="20"/>
                <w:lang w:eastAsia="ru-RU"/>
              </w:rPr>
              <w:t>”</w:t>
            </w:r>
            <w:r w:rsidRPr="00520FF9">
              <w:rPr>
                <w:rFonts w:ascii="Arial Unicode" w:hAnsi="Arial Unicode" w:cs="Tahoma"/>
                <w:color w:val="000000"/>
                <w:sz w:val="20"/>
                <w:szCs w:val="20"/>
                <w:lang w:eastAsia="ru-RU"/>
              </w:rPr>
              <w:t>։</w:t>
            </w:r>
          </w:p>
        </w:tc>
      </w:tr>
      <w:tr w:rsidR="00024AE0" w:rsidRPr="006B605F" w:rsidTr="005F4118">
        <w:trPr>
          <w:trHeight w:val="450"/>
        </w:trPr>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rsidR="00024AE0" w:rsidRPr="00520FF9" w:rsidRDefault="00024AE0" w:rsidP="005F4118">
            <w:pPr>
              <w:jc w:val="both"/>
              <w:rPr>
                <w:rFonts w:ascii="Arial Unicode" w:hAnsi="Arial Unicode" w:cs="Sylfaen"/>
                <w:color w:val="000000"/>
                <w:sz w:val="20"/>
                <w:szCs w:val="20"/>
                <w:lang w:val="ru-RU" w:eastAsia="ru-RU"/>
              </w:rPr>
            </w:pPr>
            <w:r w:rsidRPr="00520FF9">
              <w:rPr>
                <w:rFonts w:ascii="Arial Unicode" w:hAnsi="Arial Unicode" w:cs="Sylfaen"/>
                <w:color w:val="000000"/>
                <w:sz w:val="20"/>
                <w:szCs w:val="20"/>
                <w:lang w:val="ru-RU" w:eastAsia="ru-RU"/>
              </w:rPr>
              <w:t>Հալած պանրիկ</w:t>
            </w:r>
          </w:p>
        </w:tc>
        <w:tc>
          <w:tcPr>
            <w:tcW w:w="11540" w:type="dxa"/>
            <w:tcBorders>
              <w:top w:val="single" w:sz="4" w:space="0" w:color="auto"/>
              <w:left w:val="nil"/>
              <w:bottom w:val="single" w:sz="4" w:space="0" w:color="auto"/>
              <w:right w:val="single" w:sz="4" w:space="0" w:color="000000"/>
            </w:tcBorders>
            <w:shd w:val="clear" w:color="auto" w:fill="auto"/>
          </w:tcPr>
          <w:p w:rsidR="00024AE0" w:rsidRPr="00520FF9" w:rsidRDefault="00024AE0" w:rsidP="005F4118">
            <w:pPr>
              <w:rPr>
                <w:rFonts w:ascii="Arial Unicode" w:eastAsia="Calibri" w:hAnsi="Arial Unicode" w:cs="Sylfaen"/>
                <w:color w:val="000000"/>
                <w:sz w:val="20"/>
                <w:szCs w:val="20"/>
                <w:lang w:val="ru-RU" w:eastAsia="ru-RU"/>
              </w:rPr>
            </w:pPr>
            <w:r w:rsidRPr="00520FF9">
              <w:rPr>
                <w:rFonts w:ascii="Arial Unicode" w:hAnsi="Arial Unicode" w:cs="Sylfaen"/>
                <w:color w:val="000000"/>
                <w:sz w:val="20"/>
                <w:szCs w:val="20"/>
              </w:rPr>
              <w:t>Քաշ</w:t>
            </w:r>
            <w:r w:rsidRPr="00520FF9">
              <w:rPr>
                <w:rFonts w:ascii="Arial Unicode" w:hAnsi="Arial Unicode"/>
                <w:color w:val="000000"/>
                <w:sz w:val="20"/>
                <w:szCs w:val="20"/>
                <w:lang w:val="ru-RU"/>
              </w:rPr>
              <w:t>` 80</w:t>
            </w:r>
            <w:r w:rsidRPr="00520FF9">
              <w:rPr>
                <w:rFonts w:ascii="Arial Unicode" w:hAnsi="Arial Unicode" w:cs="Sylfaen"/>
                <w:color w:val="000000"/>
                <w:sz w:val="20"/>
                <w:szCs w:val="20"/>
              </w:rPr>
              <w:t>գ</w:t>
            </w:r>
            <w:r w:rsidRPr="00520FF9">
              <w:rPr>
                <w:rFonts w:ascii="Arial Unicode" w:hAnsi="Arial Unicode"/>
                <w:color w:val="000000"/>
                <w:sz w:val="20"/>
                <w:szCs w:val="20"/>
                <w:lang w:val="ru-RU"/>
              </w:rPr>
              <w:br/>
            </w:r>
            <w:r w:rsidRPr="00520FF9">
              <w:rPr>
                <w:rFonts w:ascii="Arial Unicode" w:hAnsi="Arial Unicode" w:cs="Sylfaen"/>
                <w:color w:val="000000"/>
                <w:sz w:val="20"/>
                <w:szCs w:val="20"/>
              </w:rPr>
              <w:t>Յուղայնություն</w:t>
            </w:r>
            <w:r w:rsidRPr="00520FF9">
              <w:rPr>
                <w:rFonts w:ascii="Arial Unicode" w:hAnsi="Arial Unicode"/>
                <w:color w:val="000000"/>
                <w:sz w:val="20"/>
                <w:szCs w:val="20"/>
                <w:lang w:val="ru-RU"/>
              </w:rPr>
              <w:t>` 55%</w:t>
            </w:r>
            <w:r w:rsidRPr="00520FF9">
              <w:rPr>
                <w:rFonts w:ascii="Arial Unicode" w:hAnsi="Arial Unicode"/>
                <w:color w:val="000000"/>
                <w:sz w:val="20"/>
                <w:szCs w:val="20"/>
                <w:lang w:val="ru-RU"/>
              </w:rPr>
              <w:br/>
            </w:r>
            <w:r w:rsidRPr="00520FF9">
              <w:rPr>
                <w:rFonts w:ascii="Arial Unicode" w:hAnsi="Arial Unicode" w:cs="Sylfaen"/>
                <w:color w:val="000000"/>
                <w:sz w:val="20"/>
                <w:szCs w:val="20"/>
              </w:rPr>
              <w:t>Սպիտակուցներ</w:t>
            </w:r>
            <w:r w:rsidRPr="00520FF9">
              <w:rPr>
                <w:rFonts w:ascii="Arial Unicode" w:hAnsi="Arial Unicode"/>
                <w:color w:val="000000"/>
                <w:sz w:val="20"/>
                <w:szCs w:val="20"/>
                <w:lang w:val="ru-RU"/>
              </w:rPr>
              <w:t xml:space="preserve"> (100</w:t>
            </w:r>
            <w:r w:rsidRPr="00520FF9">
              <w:rPr>
                <w:rFonts w:ascii="Arial Unicode" w:hAnsi="Arial Unicode" w:cs="Sylfaen"/>
                <w:color w:val="000000"/>
                <w:sz w:val="20"/>
                <w:szCs w:val="20"/>
              </w:rPr>
              <w:t>գ</w:t>
            </w:r>
            <w:r w:rsidRPr="00520FF9">
              <w:rPr>
                <w:rFonts w:ascii="Arial Unicode" w:hAnsi="Arial Unicode"/>
                <w:color w:val="000000"/>
                <w:sz w:val="20"/>
                <w:szCs w:val="20"/>
                <w:lang w:val="ru-RU"/>
              </w:rPr>
              <w:t>)</w:t>
            </w:r>
            <w:r w:rsidRPr="00520FF9">
              <w:rPr>
                <w:rFonts w:ascii="Arial Unicode" w:hAnsi="Arial Unicode" w:cs="Sylfaen"/>
                <w:color w:val="000000"/>
                <w:sz w:val="20"/>
                <w:szCs w:val="20"/>
              </w:rPr>
              <w:t>՝</w:t>
            </w:r>
            <w:r w:rsidRPr="00520FF9">
              <w:rPr>
                <w:rFonts w:ascii="Arial Unicode" w:hAnsi="Arial Unicode"/>
                <w:color w:val="000000"/>
                <w:sz w:val="20"/>
                <w:szCs w:val="20"/>
                <w:lang w:val="ru-RU"/>
              </w:rPr>
              <w:t xml:space="preserve"> 5</w:t>
            </w:r>
            <w:r w:rsidRPr="00520FF9">
              <w:rPr>
                <w:rFonts w:ascii="Arial Unicode" w:hAnsi="Arial Unicode"/>
                <w:color w:val="000000"/>
                <w:sz w:val="20"/>
                <w:szCs w:val="20"/>
                <w:lang w:val="ru-RU"/>
              </w:rPr>
              <w:br/>
            </w:r>
            <w:r w:rsidRPr="00520FF9">
              <w:rPr>
                <w:rFonts w:ascii="Arial Unicode" w:hAnsi="Arial Unicode" w:cs="Sylfaen"/>
                <w:color w:val="000000"/>
                <w:sz w:val="20"/>
                <w:szCs w:val="20"/>
              </w:rPr>
              <w:t>Ճարպեր</w:t>
            </w:r>
            <w:r w:rsidRPr="00520FF9">
              <w:rPr>
                <w:rFonts w:ascii="Arial Unicode" w:hAnsi="Arial Unicode"/>
                <w:color w:val="000000"/>
                <w:sz w:val="20"/>
                <w:szCs w:val="20"/>
                <w:lang w:val="ru-RU"/>
              </w:rPr>
              <w:t xml:space="preserve"> (100</w:t>
            </w:r>
            <w:r w:rsidRPr="00520FF9">
              <w:rPr>
                <w:rFonts w:ascii="Arial Unicode" w:hAnsi="Arial Unicode" w:cs="Sylfaen"/>
                <w:color w:val="000000"/>
                <w:sz w:val="20"/>
                <w:szCs w:val="20"/>
              </w:rPr>
              <w:t>գ</w:t>
            </w:r>
            <w:r w:rsidRPr="00520FF9">
              <w:rPr>
                <w:rFonts w:ascii="Arial Unicode" w:hAnsi="Arial Unicode"/>
                <w:color w:val="000000"/>
                <w:sz w:val="20"/>
                <w:szCs w:val="20"/>
                <w:lang w:val="ru-RU"/>
              </w:rPr>
              <w:t>)</w:t>
            </w:r>
            <w:r w:rsidRPr="00520FF9">
              <w:rPr>
                <w:rFonts w:ascii="Arial Unicode" w:hAnsi="Arial Unicode" w:cs="Sylfaen"/>
                <w:color w:val="000000"/>
                <w:sz w:val="20"/>
                <w:szCs w:val="20"/>
              </w:rPr>
              <w:t>՝</w:t>
            </w:r>
            <w:r w:rsidRPr="00520FF9">
              <w:rPr>
                <w:rFonts w:ascii="Arial Unicode" w:hAnsi="Arial Unicode"/>
                <w:color w:val="000000"/>
                <w:sz w:val="20"/>
                <w:szCs w:val="20"/>
                <w:lang w:val="ru-RU"/>
              </w:rPr>
              <w:t xml:space="preserve"> 26</w:t>
            </w:r>
            <w:r w:rsidRPr="00520FF9">
              <w:rPr>
                <w:rFonts w:ascii="Arial Unicode" w:hAnsi="Arial Unicode"/>
                <w:color w:val="000000"/>
                <w:sz w:val="20"/>
                <w:szCs w:val="20"/>
                <w:lang w:val="ru-RU"/>
              </w:rPr>
              <w:br/>
            </w:r>
            <w:r w:rsidRPr="00520FF9">
              <w:rPr>
                <w:rFonts w:ascii="Arial Unicode" w:hAnsi="Arial Unicode" w:cs="Sylfaen"/>
                <w:color w:val="000000"/>
                <w:sz w:val="20"/>
                <w:szCs w:val="20"/>
              </w:rPr>
              <w:t>Կիլոկալորիա</w:t>
            </w:r>
            <w:r w:rsidRPr="00520FF9">
              <w:rPr>
                <w:rFonts w:ascii="Arial Unicode" w:hAnsi="Arial Unicode"/>
                <w:color w:val="000000"/>
                <w:sz w:val="20"/>
                <w:szCs w:val="20"/>
                <w:lang w:val="ru-RU"/>
              </w:rPr>
              <w:t xml:space="preserve"> (100</w:t>
            </w:r>
            <w:r w:rsidRPr="00520FF9">
              <w:rPr>
                <w:rFonts w:ascii="Arial Unicode" w:hAnsi="Arial Unicode" w:cs="Sylfaen"/>
                <w:color w:val="000000"/>
                <w:sz w:val="20"/>
                <w:szCs w:val="20"/>
              </w:rPr>
              <w:t>գ</w:t>
            </w:r>
            <w:r w:rsidRPr="00520FF9">
              <w:rPr>
                <w:rFonts w:ascii="Arial Unicode" w:hAnsi="Arial Unicode"/>
                <w:color w:val="000000"/>
                <w:sz w:val="20"/>
                <w:szCs w:val="20"/>
                <w:lang w:val="ru-RU"/>
              </w:rPr>
              <w:t>)</w:t>
            </w:r>
            <w:r w:rsidRPr="00520FF9">
              <w:rPr>
                <w:rFonts w:ascii="Arial Unicode" w:hAnsi="Arial Unicode" w:cs="Sylfaen"/>
                <w:color w:val="000000"/>
                <w:sz w:val="20"/>
                <w:szCs w:val="20"/>
              </w:rPr>
              <w:t>՝</w:t>
            </w:r>
            <w:r w:rsidRPr="00520FF9">
              <w:rPr>
                <w:rFonts w:ascii="Arial Unicode" w:hAnsi="Arial Unicode"/>
                <w:color w:val="000000"/>
                <w:sz w:val="20"/>
                <w:szCs w:val="20"/>
                <w:lang w:val="ru-RU"/>
              </w:rPr>
              <w:t xml:space="preserve"> 294 </w:t>
            </w:r>
            <w:r w:rsidRPr="00520FF9">
              <w:rPr>
                <w:rFonts w:ascii="Arial Unicode" w:hAnsi="Arial Unicode" w:cs="Sylfaen"/>
                <w:color w:val="000000"/>
                <w:sz w:val="20"/>
                <w:szCs w:val="20"/>
              </w:rPr>
              <w:t>կկալ</w:t>
            </w:r>
            <w:r w:rsidRPr="00520FF9">
              <w:rPr>
                <w:rFonts w:ascii="Arial Unicode" w:hAnsi="Arial Unicode"/>
                <w:color w:val="000000"/>
                <w:sz w:val="20"/>
                <w:szCs w:val="20"/>
                <w:lang w:val="ru-RU"/>
              </w:rPr>
              <w:br/>
            </w:r>
            <w:r w:rsidRPr="00520FF9">
              <w:rPr>
                <w:rFonts w:ascii="Arial Unicode" w:hAnsi="Arial Unicode" w:cs="Sylfaen"/>
                <w:color w:val="000000"/>
                <w:sz w:val="20"/>
                <w:szCs w:val="20"/>
              </w:rPr>
              <w:t>Բաղադրություն</w:t>
            </w:r>
            <w:r w:rsidRPr="00520FF9">
              <w:rPr>
                <w:rFonts w:ascii="Arial Unicode" w:hAnsi="Arial Unicode"/>
                <w:color w:val="000000"/>
                <w:sz w:val="20"/>
                <w:szCs w:val="20"/>
                <w:lang w:val="ru-RU"/>
              </w:rPr>
              <w:t xml:space="preserve">` </w:t>
            </w:r>
            <w:r w:rsidRPr="00520FF9">
              <w:rPr>
                <w:rFonts w:ascii="Arial Unicode" w:hAnsi="Arial Unicode" w:cs="Sylfaen"/>
                <w:color w:val="000000"/>
                <w:sz w:val="20"/>
                <w:szCs w:val="20"/>
              </w:rPr>
              <w:t>պանիր</w:t>
            </w:r>
            <w:r w:rsidRPr="00520FF9">
              <w:rPr>
                <w:rFonts w:ascii="Arial Unicode" w:hAnsi="Arial Unicode"/>
                <w:color w:val="000000"/>
                <w:sz w:val="20"/>
                <w:szCs w:val="20"/>
                <w:lang w:val="ru-RU"/>
              </w:rPr>
              <w:t xml:space="preserve"> </w:t>
            </w:r>
            <w:r w:rsidRPr="00520FF9">
              <w:rPr>
                <w:rFonts w:ascii="Arial Unicode" w:hAnsi="Arial Unicode" w:cs="Sylfaen"/>
                <w:color w:val="000000"/>
                <w:sz w:val="20"/>
                <w:szCs w:val="20"/>
              </w:rPr>
              <w:t>կիսապինդ</w:t>
            </w:r>
            <w:r w:rsidRPr="00520FF9">
              <w:rPr>
                <w:rFonts w:ascii="Arial Unicode" w:hAnsi="Arial Unicode"/>
                <w:color w:val="000000"/>
                <w:sz w:val="20"/>
                <w:szCs w:val="20"/>
                <w:lang w:val="ru-RU"/>
              </w:rPr>
              <w:t xml:space="preserve">, </w:t>
            </w:r>
            <w:r w:rsidRPr="00520FF9">
              <w:rPr>
                <w:rFonts w:ascii="Arial Unicode" w:hAnsi="Arial Unicode" w:cs="Sylfaen"/>
                <w:color w:val="000000"/>
                <w:sz w:val="20"/>
                <w:szCs w:val="20"/>
              </w:rPr>
              <w:t>սերուցքային</w:t>
            </w:r>
            <w:r w:rsidRPr="00520FF9">
              <w:rPr>
                <w:rFonts w:ascii="Arial Unicode" w:hAnsi="Arial Unicode"/>
                <w:color w:val="000000"/>
                <w:sz w:val="20"/>
                <w:szCs w:val="20"/>
                <w:lang w:val="ru-RU"/>
              </w:rPr>
              <w:t xml:space="preserve"> </w:t>
            </w:r>
            <w:r w:rsidRPr="00520FF9">
              <w:rPr>
                <w:rFonts w:ascii="Arial Unicode" w:hAnsi="Arial Unicode" w:cs="Sylfaen"/>
                <w:color w:val="000000"/>
                <w:sz w:val="20"/>
                <w:szCs w:val="20"/>
              </w:rPr>
              <w:t>կարագ</w:t>
            </w:r>
            <w:r w:rsidRPr="00520FF9">
              <w:rPr>
                <w:rFonts w:ascii="Arial Unicode" w:hAnsi="Arial Unicode"/>
                <w:color w:val="000000"/>
                <w:sz w:val="20"/>
                <w:szCs w:val="20"/>
                <w:lang w:val="ru-RU"/>
              </w:rPr>
              <w:t xml:space="preserve">, </w:t>
            </w:r>
            <w:r w:rsidRPr="00520FF9">
              <w:rPr>
                <w:rFonts w:ascii="Arial Unicode" w:hAnsi="Arial Unicode" w:cs="Sylfaen"/>
                <w:color w:val="000000"/>
                <w:sz w:val="20"/>
                <w:szCs w:val="20"/>
              </w:rPr>
              <w:t>կաթնայուղի</w:t>
            </w:r>
            <w:r w:rsidRPr="00520FF9">
              <w:rPr>
                <w:rFonts w:ascii="Arial Unicode" w:hAnsi="Arial Unicode"/>
                <w:color w:val="000000"/>
                <w:sz w:val="20"/>
                <w:szCs w:val="20"/>
                <w:lang w:val="ru-RU"/>
              </w:rPr>
              <w:t xml:space="preserve"> </w:t>
            </w:r>
            <w:r w:rsidRPr="00520FF9">
              <w:rPr>
                <w:rFonts w:ascii="Arial Unicode" w:hAnsi="Arial Unicode" w:cs="Sylfaen"/>
                <w:color w:val="000000"/>
                <w:sz w:val="20"/>
                <w:szCs w:val="20"/>
              </w:rPr>
              <w:t>փոխարինիչ</w:t>
            </w:r>
            <w:r w:rsidRPr="00520FF9">
              <w:rPr>
                <w:rFonts w:ascii="Arial Unicode" w:hAnsi="Arial Unicode"/>
                <w:color w:val="000000"/>
                <w:sz w:val="20"/>
                <w:szCs w:val="20"/>
                <w:lang w:val="ru-RU"/>
              </w:rPr>
              <w:t xml:space="preserve">, </w:t>
            </w:r>
            <w:r w:rsidRPr="00520FF9">
              <w:rPr>
                <w:rFonts w:ascii="Arial Unicode" w:hAnsi="Arial Unicode" w:cs="Sylfaen"/>
                <w:color w:val="000000"/>
                <w:sz w:val="20"/>
                <w:szCs w:val="20"/>
              </w:rPr>
              <w:t>կաթնաշոռ</w:t>
            </w:r>
            <w:r w:rsidRPr="00520FF9">
              <w:rPr>
                <w:rFonts w:ascii="Arial Unicode" w:hAnsi="Arial Unicode"/>
                <w:color w:val="000000"/>
                <w:sz w:val="20"/>
                <w:szCs w:val="20"/>
                <w:lang w:val="ru-RU"/>
              </w:rPr>
              <w:t xml:space="preserve">, </w:t>
            </w:r>
            <w:r w:rsidRPr="00520FF9">
              <w:rPr>
                <w:rFonts w:ascii="Arial Unicode" w:hAnsi="Arial Unicode" w:cs="Sylfaen"/>
                <w:color w:val="000000"/>
                <w:sz w:val="20"/>
                <w:szCs w:val="20"/>
              </w:rPr>
              <w:t>հալչող</w:t>
            </w:r>
            <w:r w:rsidRPr="00520FF9">
              <w:rPr>
                <w:rFonts w:ascii="Arial Unicode" w:hAnsi="Arial Unicode"/>
                <w:color w:val="000000"/>
                <w:sz w:val="20"/>
                <w:szCs w:val="20"/>
                <w:lang w:val="ru-RU"/>
              </w:rPr>
              <w:t xml:space="preserve"> </w:t>
            </w:r>
            <w:r w:rsidRPr="00520FF9">
              <w:rPr>
                <w:rFonts w:ascii="Arial Unicode" w:hAnsi="Arial Unicode" w:cs="Sylfaen"/>
                <w:color w:val="000000"/>
                <w:sz w:val="20"/>
                <w:szCs w:val="20"/>
              </w:rPr>
              <w:t>աղ</w:t>
            </w:r>
            <w:r w:rsidRPr="00520FF9">
              <w:rPr>
                <w:rFonts w:ascii="Arial Unicode" w:hAnsi="Arial Unicode"/>
                <w:color w:val="000000"/>
                <w:sz w:val="20"/>
                <w:szCs w:val="20"/>
                <w:lang w:val="ru-RU"/>
              </w:rPr>
              <w:t xml:space="preserve"> (</w:t>
            </w:r>
            <w:r w:rsidRPr="00520FF9">
              <w:rPr>
                <w:rFonts w:ascii="Arial Unicode" w:hAnsi="Arial Unicode"/>
                <w:color w:val="000000"/>
                <w:sz w:val="20"/>
                <w:szCs w:val="20"/>
              </w:rPr>
              <w:t>E</w:t>
            </w:r>
            <w:r w:rsidRPr="00520FF9">
              <w:rPr>
                <w:rFonts w:ascii="Arial Unicode" w:hAnsi="Arial Unicode"/>
                <w:color w:val="000000"/>
                <w:sz w:val="20"/>
                <w:szCs w:val="20"/>
                <w:lang w:val="ru-RU"/>
              </w:rPr>
              <w:t>450)</w:t>
            </w:r>
          </w:p>
        </w:tc>
      </w:tr>
      <w:tr w:rsidR="00024AE0" w:rsidRPr="00520FF9" w:rsidTr="005F4118">
        <w:trPr>
          <w:trHeight w:val="450"/>
        </w:trPr>
        <w:tc>
          <w:tcPr>
            <w:tcW w:w="3784" w:type="dxa"/>
            <w:tcBorders>
              <w:top w:val="single" w:sz="4" w:space="0" w:color="auto"/>
              <w:left w:val="single" w:sz="4" w:space="0" w:color="auto"/>
              <w:bottom w:val="single" w:sz="4" w:space="0" w:color="auto"/>
              <w:right w:val="single" w:sz="4" w:space="0" w:color="auto"/>
            </w:tcBorders>
            <w:shd w:val="clear" w:color="auto" w:fill="auto"/>
            <w:vAlign w:val="center"/>
          </w:tcPr>
          <w:p w:rsidR="00024AE0" w:rsidRPr="00520FF9" w:rsidRDefault="00024AE0" w:rsidP="005F4118">
            <w:pPr>
              <w:jc w:val="both"/>
              <w:rPr>
                <w:rFonts w:ascii="Arial LatArm" w:hAnsi="Arial LatArm" w:cs="Calibri"/>
                <w:color w:val="000000"/>
                <w:sz w:val="20"/>
                <w:szCs w:val="20"/>
                <w:lang w:eastAsia="ru-RU"/>
              </w:rPr>
            </w:pPr>
            <w:r w:rsidRPr="00520FF9">
              <w:rPr>
                <w:rFonts w:ascii="Arial Unicode" w:hAnsi="Arial Unicode" w:cs="Sylfaen"/>
                <w:color w:val="000000"/>
                <w:sz w:val="20"/>
                <w:szCs w:val="20"/>
                <w:lang w:eastAsia="ru-RU"/>
              </w:rPr>
              <w:t>Ա</w:t>
            </w:r>
            <w:r w:rsidRPr="00520FF9">
              <w:rPr>
                <w:rFonts w:ascii="Arial LatArm" w:hAnsi="Arial LatArm" w:cs="Times Armenian"/>
                <w:color w:val="000000"/>
                <w:sz w:val="20"/>
                <w:szCs w:val="20"/>
                <w:lang w:eastAsia="ru-RU"/>
              </w:rPr>
              <w:t>ÝÓ»éáóÇ</w:t>
            </w:r>
            <w:r w:rsidRPr="00520FF9">
              <w:rPr>
                <w:rFonts w:ascii="Arial LatArm" w:hAnsi="Arial LatArm" w:cs="Calibri"/>
                <w:color w:val="000000"/>
                <w:sz w:val="20"/>
                <w:szCs w:val="20"/>
                <w:lang w:eastAsia="ru-RU"/>
              </w:rPr>
              <w:t>Ï</w:t>
            </w:r>
          </w:p>
        </w:tc>
        <w:tc>
          <w:tcPr>
            <w:tcW w:w="11540" w:type="dxa"/>
            <w:tcBorders>
              <w:top w:val="single" w:sz="4" w:space="0" w:color="auto"/>
              <w:left w:val="nil"/>
              <w:bottom w:val="single" w:sz="4" w:space="0" w:color="auto"/>
              <w:right w:val="single" w:sz="4" w:space="0" w:color="000000"/>
            </w:tcBorders>
            <w:shd w:val="clear" w:color="auto" w:fill="auto"/>
            <w:vAlign w:val="center"/>
          </w:tcPr>
          <w:p w:rsidR="00024AE0" w:rsidRPr="00520FF9" w:rsidRDefault="00024AE0" w:rsidP="005F4118">
            <w:pPr>
              <w:jc w:val="both"/>
              <w:rPr>
                <w:rFonts w:ascii="Arial LatArm" w:hAnsi="Arial LatArm" w:cs="Calibri"/>
                <w:color w:val="000000"/>
                <w:sz w:val="20"/>
                <w:szCs w:val="20"/>
                <w:lang w:eastAsia="ru-RU"/>
              </w:rPr>
            </w:pPr>
            <w:r w:rsidRPr="00520FF9">
              <w:rPr>
                <w:rFonts w:ascii="Arial Unicode" w:hAnsi="Arial Unicode" w:cs="Sylfaen"/>
                <w:color w:val="000000"/>
                <w:sz w:val="20"/>
                <w:szCs w:val="20"/>
                <w:lang w:eastAsia="ru-RU"/>
              </w:rPr>
              <w:t>Անձեռոցիկ</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երկշերտ</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կամ</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եռաշերտ</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փափուկ</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թղթից։</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Անվտանգությունը</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մակնշումը</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և</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փաթեթավորումը</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ըստ</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ՀՀ</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կառավարության</w:t>
            </w:r>
            <w:r w:rsidRPr="00520FF9">
              <w:rPr>
                <w:rFonts w:ascii="Arial LatArm" w:hAnsi="Arial LatArm" w:cs="Calibri"/>
                <w:color w:val="000000"/>
                <w:sz w:val="20"/>
                <w:szCs w:val="20"/>
                <w:lang w:eastAsia="ru-RU"/>
              </w:rPr>
              <w:t xml:space="preserve"> 2006 </w:t>
            </w:r>
            <w:r w:rsidRPr="00520FF9">
              <w:rPr>
                <w:rFonts w:ascii="Arial Unicode" w:hAnsi="Arial Unicode" w:cs="Sylfaen"/>
                <w:color w:val="000000"/>
                <w:sz w:val="20"/>
                <w:szCs w:val="20"/>
                <w:lang w:eastAsia="ru-RU"/>
              </w:rPr>
              <w:t>թ</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հոկտեմբերի</w:t>
            </w:r>
            <w:r w:rsidRPr="00520FF9">
              <w:rPr>
                <w:rFonts w:ascii="Arial LatArm" w:hAnsi="Arial LatArm" w:cs="Calibri"/>
                <w:color w:val="000000"/>
                <w:sz w:val="20"/>
                <w:szCs w:val="20"/>
                <w:lang w:eastAsia="ru-RU"/>
              </w:rPr>
              <w:t xml:space="preserve"> 19-</w:t>
            </w:r>
            <w:r w:rsidRPr="00520FF9">
              <w:rPr>
                <w:rFonts w:ascii="Arial Unicode" w:hAnsi="Arial Unicode" w:cs="Sylfaen"/>
                <w:color w:val="000000"/>
                <w:sz w:val="20"/>
                <w:szCs w:val="20"/>
                <w:lang w:eastAsia="ru-RU"/>
              </w:rPr>
              <w:t>ի</w:t>
            </w:r>
            <w:r w:rsidRPr="00520FF9">
              <w:rPr>
                <w:rFonts w:ascii="Arial LatArm" w:hAnsi="Arial LatArm" w:cs="Calibri"/>
                <w:color w:val="000000"/>
                <w:sz w:val="20"/>
                <w:szCs w:val="20"/>
                <w:lang w:eastAsia="ru-RU"/>
              </w:rPr>
              <w:t xml:space="preserve"> N 1546-</w:t>
            </w:r>
            <w:r w:rsidRPr="00520FF9">
              <w:rPr>
                <w:rFonts w:ascii="Arial Unicode" w:hAnsi="Arial Unicode" w:cs="Sylfaen"/>
                <w:color w:val="000000"/>
                <w:sz w:val="20"/>
                <w:szCs w:val="20"/>
                <w:lang w:eastAsia="ru-RU"/>
              </w:rPr>
              <w:t>Ն</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որոշմամբ</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հաստատված</w:t>
            </w:r>
            <w:r w:rsidRPr="00520FF9">
              <w:rPr>
                <w:rFonts w:ascii="Arial LatArm" w:hAnsi="Arial LatArm" w:cs="Calibri"/>
                <w:color w:val="000000"/>
                <w:sz w:val="20"/>
                <w:szCs w:val="20"/>
                <w:lang w:eastAsia="ru-RU"/>
              </w:rPr>
              <w:t xml:space="preserve"> </w:t>
            </w:r>
            <w:r w:rsidRPr="00520FF9">
              <w:rPr>
                <w:rFonts w:ascii="Arial LatArm" w:hAnsi="Arial LatArm" w:cs="Arial LatArm"/>
                <w:color w:val="000000"/>
                <w:sz w:val="20"/>
                <w:szCs w:val="20"/>
                <w:lang w:eastAsia="ru-RU"/>
              </w:rPr>
              <w:t>“</w:t>
            </w:r>
            <w:r w:rsidRPr="00520FF9">
              <w:rPr>
                <w:rFonts w:ascii="Arial Unicode" w:hAnsi="Arial Unicode" w:cs="Sylfaen"/>
                <w:color w:val="000000"/>
                <w:sz w:val="20"/>
                <w:szCs w:val="20"/>
                <w:lang w:eastAsia="ru-RU"/>
              </w:rPr>
              <w:t>Կենցաղային</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և</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սանիտարահիգիենիկ</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նշանակության</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թղթե</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և</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քիմիական</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թելքերից</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ապրանքներին</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ներկայացվող</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պահանջների</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տեխնիկական</w:t>
            </w:r>
            <w:r w:rsidRPr="00520FF9">
              <w:rPr>
                <w:rFonts w:ascii="Arial LatArm" w:hAnsi="Arial LatArm" w:cs="Calibri"/>
                <w:color w:val="000000"/>
                <w:sz w:val="20"/>
                <w:szCs w:val="20"/>
                <w:lang w:eastAsia="ru-RU"/>
              </w:rPr>
              <w:t xml:space="preserve"> </w:t>
            </w:r>
            <w:r w:rsidRPr="00520FF9">
              <w:rPr>
                <w:rFonts w:ascii="Arial Unicode" w:hAnsi="Arial Unicode" w:cs="Sylfaen"/>
                <w:color w:val="000000"/>
                <w:sz w:val="20"/>
                <w:szCs w:val="20"/>
                <w:lang w:eastAsia="ru-RU"/>
              </w:rPr>
              <w:t>կանոնակարգի</w:t>
            </w:r>
            <w:r w:rsidRPr="00520FF9">
              <w:rPr>
                <w:rFonts w:ascii="Arial LatArm" w:hAnsi="Arial LatArm" w:cs="Arial LatArm"/>
                <w:color w:val="000000"/>
                <w:sz w:val="20"/>
                <w:szCs w:val="20"/>
                <w:lang w:eastAsia="ru-RU"/>
              </w:rPr>
              <w:t>”</w:t>
            </w:r>
            <w:r w:rsidRPr="00520FF9">
              <w:rPr>
                <w:rFonts w:ascii="Arial Unicode" w:hAnsi="Arial Unicode" w:cs="Tahoma"/>
                <w:color w:val="000000"/>
                <w:sz w:val="20"/>
                <w:szCs w:val="20"/>
                <w:lang w:eastAsia="ru-RU"/>
              </w:rPr>
              <w:t>։</w:t>
            </w:r>
          </w:p>
        </w:tc>
      </w:tr>
    </w:tbl>
    <w:p w:rsidR="00024AE0" w:rsidRPr="00520FF9" w:rsidRDefault="00024AE0" w:rsidP="00024AE0">
      <w:pPr>
        <w:rPr>
          <w:rFonts w:ascii="Sylfaen" w:hAnsi="Sylfaen" w:cs="Sylfaen"/>
          <w:b/>
          <w:bCs/>
          <w:color w:val="000000"/>
          <w:sz w:val="20"/>
          <w:szCs w:val="20"/>
          <w:lang w:eastAsia="ru-RU"/>
        </w:rPr>
      </w:pPr>
    </w:p>
    <w:p w:rsidR="00024AE0" w:rsidRPr="00520FF9" w:rsidRDefault="00024AE0" w:rsidP="00024AE0">
      <w:pPr>
        <w:jc w:val="both"/>
        <w:rPr>
          <w:rFonts w:ascii="Sylfaen" w:hAnsi="Sylfaen" w:cs="Sylfaen"/>
          <w:b/>
          <w:color w:val="000000"/>
          <w:sz w:val="20"/>
          <w:szCs w:val="20"/>
        </w:rPr>
      </w:pPr>
      <w:r w:rsidRPr="00520FF9">
        <w:rPr>
          <w:rFonts w:ascii="GHEA Grapalat" w:hAnsi="GHEA Grapalat"/>
          <w:b/>
          <w:color w:val="000000"/>
          <w:sz w:val="20"/>
          <w:szCs w:val="20"/>
        </w:rPr>
        <w:t xml:space="preserve">3. </w:t>
      </w:r>
      <w:r w:rsidRPr="00520FF9">
        <w:rPr>
          <w:rFonts w:ascii="Sylfaen" w:hAnsi="Sylfaen" w:cs="Sylfaen"/>
          <w:b/>
          <w:color w:val="000000"/>
          <w:sz w:val="20"/>
          <w:szCs w:val="20"/>
        </w:rPr>
        <w:t>Սննդի</w:t>
      </w:r>
      <w:r w:rsidRPr="00520FF9">
        <w:rPr>
          <w:rFonts w:ascii="GHEA Grapalat" w:hAnsi="GHEA Grapalat"/>
          <w:b/>
          <w:color w:val="000000"/>
          <w:sz w:val="20"/>
          <w:szCs w:val="20"/>
        </w:rPr>
        <w:t xml:space="preserve"> </w:t>
      </w:r>
      <w:r w:rsidRPr="00520FF9">
        <w:rPr>
          <w:rFonts w:ascii="Sylfaen" w:hAnsi="Sylfaen" w:cs="Sylfaen"/>
          <w:b/>
          <w:color w:val="000000"/>
          <w:sz w:val="20"/>
          <w:szCs w:val="20"/>
        </w:rPr>
        <w:t>ծանրոցիների</w:t>
      </w:r>
      <w:r w:rsidRPr="00520FF9">
        <w:rPr>
          <w:rFonts w:ascii="GHEA Grapalat" w:hAnsi="GHEA Grapalat"/>
          <w:b/>
          <w:color w:val="000000"/>
          <w:sz w:val="20"/>
          <w:szCs w:val="20"/>
        </w:rPr>
        <w:t xml:space="preserve">  </w:t>
      </w:r>
      <w:r w:rsidRPr="00520FF9">
        <w:rPr>
          <w:rFonts w:ascii="Sylfaen" w:hAnsi="Sylfaen" w:cs="Sylfaen"/>
          <w:b/>
          <w:color w:val="000000"/>
          <w:sz w:val="20"/>
          <w:szCs w:val="20"/>
        </w:rPr>
        <w:t>պարունակությունը</w:t>
      </w:r>
      <w:r w:rsidRPr="00520FF9">
        <w:rPr>
          <w:rFonts w:ascii="Arial" w:hAnsi="Arial" w:cs="Arial"/>
          <w:b/>
          <w:color w:val="000000"/>
          <w:sz w:val="20"/>
          <w:szCs w:val="20"/>
        </w:rPr>
        <w:t xml:space="preserve"> ,</w:t>
      </w:r>
      <w:r w:rsidRPr="00520FF9">
        <w:rPr>
          <w:rFonts w:ascii="GHEA Grapalat" w:hAnsi="GHEA Grapalat"/>
          <w:b/>
          <w:color w:val="000000"/>
          <w:sz w:val="20"/>
          <w:szCs w:val="20"/>
        </w:rPr>
        <w:t xml:space="preserve"> </w:t>
      </w:r>
      <w:r w:rsidRPr="00520FF9">
        <w:rPr>
          <w:rFonts w:ascii="Sylfaen" w:hAnsi="Sylfaen" w:cs="Sylfaen"/>
          <w:b/>
          <w:color w:val="000000"/>
          <w:sz w:val="20"/>
          <w:szCs w:val="20"/>
        </w:rPr>
        <w:t>տարբերակները</w:t>
      </w:r>
      <w:r w:rsidRPr="00520FF9">
        <w:rPr>
          <w:rFonts w:ascii="Arial" w:hAnsi="Arial" w:cs="Arial"/>
          <w:b/>
          <w:color w:val="000000"/>
          <w:sz w:val="20"/>
          <w:szCs w:val="20"/>
        </w:rPr>
        <w:t xml:space="preserve"> </w:t>
      </w:r>
      <w:r w:rsidRPr="00520FF9">
        <w:rPr>
          <w:rFonts w:ascii="Sylfaen" w:hAnsi="Sylfaen" w:cs="Sylfaen"/>
          <w:b/>
          <w:color w:val="000000"/>
          <w:sz w:val="20"/>
          <w:szCs w:val="20"/>
        </w:rPr>
        <w:t>ըստ</w:t>
      </w:r>
      <w:r w:rsidRPr="00520FF9">
        <w:rPr>
          <w:rFonts w:ascii="Arial" w:hAnsi="Arial" w:cs="Arial"/>
          <w:b/>
          <w:color w:val="000000"/>
          <w:sz w:val="20"/>
          <w:szCs w:val="20"/>
        </w:rPr>
        <w:t xml:space="preserve"> </w:t>
      </w:r>
      <w:r w:rsidRPr="00520FF9">
        <w:rPr>
          <w:rFonts w:ascii="Sylfaen" w:hAnsi="Sylfaen" w:cs="Sylfaen"/>
          <w:b/>
          <w:color w:val="000000"/>
          <w:sz w:val="20"/>
          <w:szCs w:val="20"/>
        </w:rPr>
        <w:t>շաբաթվա</w:t>
      </w:r>
      <w:r w:rsidRPr="00520FF9">
        <w:rPr>
          <w:rFonts w:ascii="Arial" w:hAnsi="Arial" w:cs="Arial"/>
          <w:b/>
          <w:color w:val="000000"/>
          <w:sz w:val="20"/>
          <w:szCs w:val="20"/>
        </w:rPr>
        <w:t xml:space="preserve"> </w:t>
      </w:r>
      <w:r w:rsidRPr="00520FF9">
        <w:rPr>
          <w:rFonts w:ascii="Sylfaen" w:hAnsi="Sylfaen" w:cs="Sylfaen"/>
          <w:b/>
          <w:color w:val="000000"/>
          <w:sz w:val="20"/>
          <w:szCs w:val="20"/>
        </w:rPr>
        <w:t>օրերի</w:t>
      </w:r>
    </w:p>
    <w:p w:rsidR="00024AE0" w:rsidRPr="00520FF9" w:rsidRDefault="00024AE0" w:rsidP="00024AE0">
      <w:pPr>
        <w:jc w:val="both"/>
        <w:rPr>
          <w:rFonts w:ascii="GHEA Grapalat" w:hAnsi="GHEA Grapalat"/>
          <w:b/>
          <w:color w:val="000000"/>
          <w:sz w:val="20"/>
          <w:szCs w:val="20"/>
        </w:rPr>
      </w:pPr>
    </w:p>
    <w:tbl>
      <w:tblPr>
        <w:tblW w:w="15608" w:type="dxa"/>
        <w:tblInd w:w="93" w:type="dxa"/>
        <w:tblLook w:val="04A0" w:firstRow="1" w:lastRow="0" w:firstColumn="1" w:lastColumn="0" w:noHBand="0" w:noVBand="1"/>
      </w:tblPr>
      <w:tblGrid>
        <w:gridCol w:w="1860"/>
        <w:gridCol w:w="13748"/>
      </w:tblGrid>
      <w:tr w:rsidR="00024AE0" w:rsidRPr="00520FF9" w:rsidTr="005F4118">
        <w:trPr>
          <w:trHeight w:val="540"/>
        </w:trPr>
        <w:tc>
          <w:tcPr>
            <w:tcW w:w="1860" w:type="dxa"/>
            <w:tcBorders>
              <w:top w:val="single" w:sz="4" w:space="0" w:color="auto"/>
              <w:left w:val="single" w:sz="4" w:space="0" w:color="auto"/>
              <w:bottom w:val="single" w:sz="8" w:space="0" w:color="auto"/>
              <w:right w:val="nil"/>
            </w:tcBorders>
            <w:shd w:val="clear" w:color="auto" w:fill="auto"/>
            <w:vAlign w:val="center"/>
          </w:tcPr>
          <w:p w:rsidR="00024AE0" w:rsidRPr="00520FF9" w:rsidRDefault="00024AE0" w:rsidP="005F4118">
            <w:pPr>
              <w:jc w:val="both"/>
              <w:rPr>
                <w:rFonts w:ascii="Sylfaen" w:hAnsi="Sylfaen" w:cs="Sylfaen"/>
                <w:color w:val="000000"/>
                <w:sz w:val="20"/>
                <w:szCs w:val="20"/>
                <w:lang w:eastAsia="ru-RU"/>
              </w:rPr>
            </w:pPr>
          </w:p>
        </w:tc>
        <w:tc>
          <w:tcPr>
            <w:tcW w:w="13748" w:type="dxa"/>
            <w:tcBorders>
              <w:top w:val="single" w:sz="4" w:space="0" w:color="auto"/>
              <w:left w:val="single" w:sz="4" w:space="0" w:color="auto"/>
              <w:bottom w:val="single" w:sz="8" w:space="0" w:color="auto"/>
              <w:right w:val="single" w:sz="8" w:space="0" w:color="000000"/>
            </w:tcBorders>
            <w:shd w:val="clear" w:color="auto" w:fill="auto"/>
            <w:vAlign w:val="bottom"/>
          </w:tcPr>
          <w:p w:rsidR="00024AE0" w:rsidRPr="00520FF9" w:rsidRDefault="00024AE0" w:rsidP="005F4118">
            <w:pPr>
              <w:autoSpaceDE w:val="0"/>
              <w:autoSpaceDN w:val="0"/>
              <w:adjustRightInd w:val="0"/>
              <w:jc w:val="both"/>
              <w:rPr>
                <w:rFonts w:ascii="Sylfaen" w:hAnsi="Sylfaen" w:cs="Sylfaen"/>
                <w:color w:val="000000"/>
                <w:sz w:val="18"/>
                <w:szCs w:val="18"/>
                <w:lang w:eastAsia="ru-RU"/>
              </w:rPr>
            </w:pPr>
            <w:r w:rsidRPr="00520FF9">
              <w:rPr>
                <w:rFonts w:ascii="Sylfaen" w:hAnsi="Sylfaen" w:cs="Sylfaen"/>
                <w:color w:val="000000"/>
                <w:sz w:val="18"/>
                <w:szCs w:val="18"/>
                <w:lang w:eastAsia="ru-RU"/>
              </w:rPr>
              <w:t>Պարունակությունը</w:t>
            </w:r>
          </w:p>
        </w:tc>
      </w:tr>
      <w:tr w:rsidR="00024AE0" w:rsidRPr="006B605F" w:rsidTr="005F4118">
        <w:trPr>
          <w:trHeight w:val="540"/>
        </w:trPr>
        <w:tc>
          <w:tcPr>
            <w:tcW w:w="1860" w:type="dxa"/>
            <w:tcBorders>
              <w:top w:val="nil"/>
              <w:left w:val="single" w:sz="4" w:space="0" w:color="auto"/>
              <w:bottom w:val="single" w:sz="8" w:space="0" w:color="auto"/>
              <w:right w:val="nil"/>
            </w:tcBorders>
            <w:shd w:val="clear" w:color="auto" w:fill="auto"/>
            <w:vAlign w:val="center"/>
          </w:tcPr>
          <w:p w:rsidR="00024AE0" w:rsidRPr="00520FF9" w:rsidRDefault="00024AE0" w:rsidP="005F4118">
            <w:pPr>
              <w:rPr>
                <w:rFonts w:ascii="Arial" w:hAnsi="Arial" w:cs="Arial"/>
                <w:color w:val="000000"/>
                <w:sz w:val="20"/>
                <w:szCs w:val="20"/>
                <w:lang w:eastAsia="ru-RU"/>
              </w:rPr>
            </w:pPr>
            <w:r w:rsidRPr="00520FF9">
              <w:rPr>
                <w:rFonts w:ascii="Sylfaen" w:hAnsi="Sylfaen" w:cs="Sylfaen"/>
                <w:color w:val="000000"/>
                <w:sz w:val="20"/>
                <w:szCs w:val="20"/>
                <w:lang w:eastAsia="ru-RU"/>
              </w:rPr>
              <w:t>Ծանրոց</w:t>
            </w:r>
            <w:r w:rsidRPr="00520FF9">
              <w:rPr>
                <w:rFonts w:ascii="GHEA Grapalat" w:hAnsi="GHEA Grapalat" w:cs="Calibri"/>
                <w:color w:val="000000"/>
                <w:sz w:val="20"/>
                <w:szCs w:val="20"/>
                <w:lang w:eastAsia="ru-RU"/>
              </w:rPr>
              <w:t xml:space="preserve"> </w:t>
            </w:r>
            <w:r w:rsidRPr="00520FF9">
              <w:rPr>
                <w:rFonts w:ascii="GHEA Grapalat" w:hAnsi="GHEA Grapalat" w:cs="Calibri"/>
                <w:color w:val="000000"/>
                <w:sz w:val="20"/>
                <w:szCs w:val="20"/>
                <w:lang w:val="ru-RU" w:eastAsia="ru-RU"/>
              </w:rPr>
              <w:t xml:space="preserve">1 </w:t>
            </w:r>
            <w:r w:rsidRPr="00520FF9">
              <w:rPr>
                <w:rFonts w:ascii="Sylfaen" w:hAnsi="Sylfaen" w:cs="Sylfaen"/>
                <w:color w:val="000000"/>
                <w:sz w:val="20"/>
                <w:szCs w:val="20"/>
                <w:lang w:eastAsia="ru-RU"/>
              </w:rPr>
              <w:t>Երկուշաբթի</w:t>
            </w:r>
          </w:p>
          <w:p w:rsidR="00024AE0" w:rsidRPr="00520FF9" w:rsidRDefault="00024AE0" w:rsidP="005F4118">
            <w:pPr>
              <w:jc w:val="both"/>
              <w:rPr>
                <w:rFonts w:ascii="Arial" w:hAnsi="Arial" w:cs="Arial"/>
                <w:color w:val="000000"/>
                <w:sz w:val="20"/>
                <w:szCs w:val="20"/>
                <w:lang w:eastAsia="ru-RU"/>
              </w:rPr>
            </w:pPr>
            <w:r w:rsidRPr="00520FF9">
              <w:rPr>
                <w:rFonts w:ascii="Sylfaen" w:hAnsi="Sylfaen" w:cs="Sylfaen"/>
                <w:color w:val="000000"/>
                <w:sz w:val="20"/>
                <w:szCs w:val="20"/>
                <w:lang w:val="hy-AM" w:eastAsia="ru-RU"/>
              </w:rPr>
              <w:t>8</w:t>
            </w:r>
            <w:r w:rsidRPr="00520FF9">
              <w:rPr>
                <w:rFonts w:ascii="GHEA Grapalat" w:hAnsi="GHEA Grapalat" w:cs="Sylfaen"/>
                <w:color w:val="000000"/>
                <w:sz w:val="20"/>
                <w:szCs w:val="20"/>
                <w:lang w:eastAsia="ru-RU"/>
              </w:rPr>
              <w:t xml:space="preserve"> </w:t>
            </w:r>
            <w:r w:rsidRPr="00520FF9">
              <w:rPr>
                <w:rFonts w:ascii="Sylfaen" w:hAnsi="Sylfaen" w:cs="Sylfaen"/>
                <w:color w:val="000000"/>
                <w:sz w:val="20"/>
                <w:szCs w:val="20"/>
                <w:lang w:eastAsia="ru-RU"/>
              </w:rPr>
              <w:t>հատ</w:t>
            </w:r>
          </w:p>
          <w:p w:rsidR="00024AE0" w:rsidRPr="00520FF9" w:rsidRDefault="00024AE0" w:rsidP="005F4118">
            <w:pPr>
              <w:jc w:val="both"/>
              <w:rPr>
                <w:rFonts w:ascii="GHEA Grapalat" w:hAnsi="GHEA Grapalat" w:cs="Calibri"/>
                <w:color w:val="000000"/>
                <w:sz w:val="20"/>
                <w:szCs w:val="20"/>
                <w:lang w:eastAsia="ru-RU"/>
              </w:rPr>
            </w:pPr>
          </w:p>
        </w:tc>
        <w:tc>
          <w:tcPr>
            <w:tcW w:w="13748" w:type="dxa"/>
            <w:tcBorders>
              <w:top w:val="single" w:sz="4" w:space="0" w:color="auto"/>
              <w:left w:val="single" w:sz="4" w:space="0" w:color="auto"/>
              <w:bottom w:val="single" w:sz="8" w:space="0" w:color="auto"/>
              <w:right w:val="single" w:sz="8" w:space="0" w:color="000000"/>
            </w:tcBorders>
            <w:shd w:val="clear" w:color="auto" w:fill="auto"/>
            <w:vAlign w:val="bottom"/>
          </w:tcPr>
          <w:p w:rsidR="00024AE0" w:rsidRPr="00520FF9" w:rsidRDefault="00024AE0" w:rsidP="005F4118">
            <w:pPr>
              <w:autoSpaceDE w:val="0"/>
              <w:autoSpaceDN w:val="0"/>
              <w:adjustRightInd w:val="0"/>
              <w:jc w:val="both"/>
              <w:rPr>
                <w:rFonts w:ascii="Arial" w:hAnsi="Arial" w:cs="Arial"/>
                <w:color w:val="000000"/>
                <w:sz w:val="18"/>
                <w:szCs w:val="18"/>
                <w:lang w:eastAsia="ru-RU"/>
              </w:rPr>
            </w:pPr>
            <w:r w:rsidRPr="00520FF9">
              <w:rPr>
                <w:rFonts w:ascii="Sylfaen" w:hAnsi="Sylfaen" w:cs="Sylfaen"/>
                <w:color w:val="000000"/>
                <w:sz w:val="18"/>
                <w:szCs w:val="18"/>
                <w:lang w:eastAsia="ru-RU"/>
              </w:rPr>
              <w:t>Մեկ</w:t>
            </w:r>
            <w:r w:rsidRPr="00520FF9">
              <w:rPr>
                <w:rFonts w:ascii="Arial" w:hAnsi="Arial" w:cs="Arial"/>
                <w:color w:val="000000"/>
                <w:sz w:val="18"/>
                <w:szCs w:val="18"/>
                <w:lang w:eastAsia="ru-RU"/>
              </w:rPr>
              <w:t xml:space="preserve"> </w:t>
            </w:r>
            <w:r w:rsidRPr="00520FF9">
              <w:rPr>
                <w:rFonts w:ascii="Sylfaen" w:hAnsi="Sylfaen" w:cs="Sylfaen"/>
                <w:color w:val="000000"/>
                <w:sz w:val="18"/>
                <w:szCs w:val="18"/>
                <w:lang w:eastAsia="ru-RU"/>
              </w:rPr>
              <w:t>փաթեթի</w:t>
            </w:r>
            <w:r w:rsidRPr="00520FF9">
              <w:rPr>
                <w:rFonts w:ascii="Arial" w:hAnsi="Arial" w:cs="Arial"/>
                <w:color w:val="000000"/>
                <w:sz w:val="18"/>
                <w:szCs w:val="18"/>
                <w:lang w:eastAsia="ru-RU"/>
              </w:rPr>
              <w:t xml:space="preserve"> </w:t>
            </w:r>
            <w:r w:rsidRPr="00520FF9">
              <w:rPr>
                <w:rFonts w:ascii="Sylfaen" w:hAnsi="Sylfaen" w:cs="Sylfaen"/>
                <w:color w:val="000000"/>
                <w:sz w:val="18"/>
                <w:szCs w:val="18"/>
                <w:lang w:eastAsia="ru-RU"/>
              </w:rPr>
              <w:t>պարունակությունը</w:t>
            </w:r>
            <w:r w:rsidRPr="00520FF9">
              <w:rPr>
                <w:rFonts w:ascii="Arial" w:hAnsi="Arial" w:cs="Arial"/>
                <w:color w:val="000000"/>
                <w:sz w:val="18"/>
                <w:szCs w:val="18"/>
                <w:lang w:eastAsia="ru-RU"/>
              </w:rPr>
              <w:t>`</w:t>
            </w:r>
          </w:p>
          <w:p w:rsidR="00024AE0" w:rsidRPr="00520FF9" w:rsidRDefault="00024AE0" w:rsidP="005F4118">
            <w:pPr>
              <w:autoSpaceDE w:val="0"/>
              <w:autoSpaceDN w:val="0"/>
              <w:adjustRightInd w:val="0"/>
              <w:jc w:val="both"/>
              <w:rPr>
                <w:rFonts w:ascii="Sylfaen" w:hAnsi="Sylfaen" w:cs="Arial"/>
                <w:color w:val="000000"/>
                <w:sz w:val="18"/>
                <w:szCs w:val="18"/>
                <w:lang w:val="hy-AM"/>
              </w:rPr>
            </w:pPr>
            <w:r w:rsidRPr="00520FF9">
              <w:rPr>
                <w:rFonts w:ascii="GHEA Grapalat" w:hAnsi="GHEA Grapalat" w:cs="Arial"/>
                <w:b/>
                <w:color w:val="000000"/>
                <w:sz w:val="18"/>
                <w:szCs w:val="18"/>
              </w:rPr>
              <w:t>1.</w:t>
            </w:r>
            <w:r w:rsidRPr="00520FF9">
              <w:rPr>
                <w:rFonts w:ascii="Arial LatArm" w:hAnsi="Arial LatArm" w:cs="Calibri"/>
                <w:color w:val="000000"/>
                <w:sz w:val="20"/>
                <w:szCs w:val="20"/>
                <w:lang w:eastAsia="ru-RU"/>
              </w:rPr>
              <w:t xml:space="preserve"> </w:t>
            </w:r>
            <w:r w:rsidRPr="00520FF9">
              <w:rPr>
                <w:rFonts w:ascii="Arial LatArm" w:hAnsi="Arial LatArm" w:cs="Calibri"/>
                <w:b/>
                <w:color w:val="000000"/>
                <w:sz w:val="18"/>
                <w:szCs w:val="18"/>
                <w:lang w:eastAsia="ru-RU"/>
              </w:rPr>
              <w:t>´áõï»ñµñáïÇ Ñ³ó</w:t>
            </w:r>
            <w:r w:rsidRPr="00520FF9">
              <w:rPr>
                <w:rFonts w:ascii="Arial" w:hAnsi="Arial" w:cs="Arial"/>
                <w:b/>
                <w:color w:val="000000"/>
                <w:sz w:val="18"/>
                <w:szCs w:val="18"/>
              </w:rPr>
              <w:t xml:space="preserve"> 1 </w:t>
            </w:r>
            <w:r w:rsidRPr="00520FF9">
              <w:rPr>
                <w:rFonts w:ascii="Sylfaen" w:hAnsi="Sylfaen" w:cs="Sylfaen"/>
                <w:b/>
                <w:color w:val="000000"/>
                <w:sz w:val="18"/>
                <w:szCs w:val="18"/>
              </w:rPr>
              <w:t>հատ</w:t>
            </w:r>
            <w:r w:rsidRPr="00520FF9">
              <w:rPr>
                <w:rFonts w:ascii="Arial" w:hAnsi="Arial" w:cs="Arial"/>
                <w:b/>
                <w:color w:val="000000"/>
                <w:sz w:val="18"/>
                <w:szCs w:val="18"/>
              </w:rPr>
              <w:t xml:space="preserve">  </w:t>
            </w:r>
            <w:r w:rsidRPr="00520FF9">
              <w:rPr>
                <w:rFonts w:ascii="GHEA Grapalat" w:hAnsi="GHEA Grapalat" w:cs="Arial"/>
                <w:color w:val="000000"/>
                <w:sz w:val="18"/>
                <w:szCs w:val="18"/>
              </w:rPr>
              <w:t xml:space="preserve">– – </w:t>
            </w:r>
            <w:r w:rsidRPr="00520FF9">
              <w:rPr>
                <w:rFonts w:ascii="Sylfaen" w:hAnsi="Sylfaen" w:cs="Sylfaen"/>
                <w:color w:val="000000"/>
                <w:sz w:val="18"/>
                <w:szCs w:val="18"/>
              </w:rPr>
              <w:t>բուտերբրոդը</w:t>
            </w:r>
            <w:r w:rsidRPr="00520FF9">
              <w:rPr>
                <w:rFonts w:ascii="Arial" w:hAnsi="Arial" w:cs="Arial"/>
                <w:color w:val="000000"/>
                <w:sz w:val="18"/>
                <w:szCs w:val="18"/>
              </w:rPr>
              <w:t xml:space="preserve"> </w:t>
            </w:r>
            <w:r w:rsidRPr="00520FF9">
              <w:rPr>
                <w:rFonts w:ascii="Sylfaen" w:hAnsi="Sylfaen" w:cs="Sylfaen"/>
                <w:color w:val="000000"/>
                <w:sz w:val="18"/>
                <w:szCs w:val="18"/>
              </w:rPr>
              <w:t>պետք</w:t>
            </w:r>
            <w:r w:rsidRPr="00520FF9">
              <w:rPr>
                <w:rFonts w:ascii="Arial" w:hAnsi="Arial" w:cs="Arial"/>
                <w:color w:val="000000"/>
                <w:sz w:val="18"/>
                <w:szCs w:val="18"/>
              </w:rPr>
              <w:t xml:space="preserve"> </w:t>
            </w:r>
            <w:r w:rsidRPr="00520FF9">
              <w:rPr>
                <w:rFonts w:ascii="Sylfaen" w:hAnsi="Sylfaen" w:cs="Sylfaen"/>
                <w:color w:val="000000"/>
                <w:sz w:val="18"/>
                <w:szCs w:val="18"/>
              </w:rPr>
              <w:t>է</w:t>
            </w:r>
            <w:r w:rsidRPr="00520FF9">
              <w:rPr>
                <w:rFonts w:ascii="Arial" w:hAnsi="Arial" w:cs="Arial"/>
                <w:color w:val="000000"/>
                <w:sz w:val="18"/>
                <w:szCs w:val="18"/>
              </w:rPr>
              <w:t xml:space="preserve"> </w:t>
            </w:r>
            <w:r w:rsidRPr="00520FF9">
              <w:rPr>
                <w:rFonts w:ascii="Sylfaen" w:hAnsi="Sylfaen" w:cs="Sylfaen"/>
                <w:color w:val="000000"/>
                <w:sz w:val="18"/>
                <w:szCs w:val="18"/>
              </w:rPr>
              <w:t>պատրաստված</w:t>
            </w:r>
            <w:r w:rsidRPr="00520FF9">
              <w:rPr>
                <w:rFonts w:ascii="Arial" w:hAnsi="Arial" w:cs="Arial"/>
                <w:color w:val="000000"/>
                <w:sz w:val="18"/>
                <w:szCs w:val="18"/>
              </w:rPr>
              <w:t xml:space="preserve"> </w:t>
            </w:r>
            <w:r w:rsidRPr="00520FF9">
              <w:rPr>
                <w:rFonts w:ascii="Sylfaen" w:hAnsi="Sylfaen" w:cs="Sylfaen"/>
                <w:color w:val="000000"/>
                <w:sz w:val="18"/>
                <w:szCs w:val="18"/>
              </w:rPr>
              <w:t>լինի</w:t>
            </w:r>
            <w:r w:rsidRPr="00520FF9">
              <w:rPr>
                <w:rFonts w:ascii="Arial" w:hAnsi="Arial" w:cs="Arial"/>
                <w:color w:val="000000"/>
                <w:sz w:val="18"/>
                <w:szCs w:val="18"/>
              </w:rPr>
              <w:t xml:space="preserve"> 1 </w:t>
            </w:r>
            <w:r w:rsidRPr="00520FF9">
              <w:rPr>
                <w:rFonts w:ascii="Sylfaen" w:hAnsi="Sylfaen" w:cs="Sylfaen"/>
                <w:color w:val="000000"/>
                <w:sz w:val="18"/>
                <w:szCs w:val="18"/>
              </w:rPr>
              <w:t>հատ</w:t>
            </w:r>
            <w:r w:rsidRPr="00520FF9">
              <w:rPr>
                <w:rFonts w:ascii="Arial" w:hAnsi="Arial" w:cs="Arial"/>
                <w:color w:val="000000"/>
                <w:sz w:val="18"/>
                <w:szCs w:val="18"/>
              </w:rPr>
              <w:t xml:space="preserve"> </w:t>
            </w:r>
            <w:r w:rsidRPr="00520FF9">
              <w:rPr>
                <w:rFonts w:ascii="Sylfaen" w:hAnsi="Sylfaen" w:cs="Sylfaen"/>
                <w:color w:val="000000"/>
                <w:sz w:val="18"/>
                <w:szCs w:val="18"/>
              </w:rPr>
              <w:t>բուտերբրոդների</w:t>
            </w:r>
            <w:r w:rsidRPr="00520FF9">
              <w:rPr>
                <w:rFonts w:ascii="Arial" w:hAnsi="Arial" w:cs="Arial"/>
                <w:color w:val="000000"/>
                <w:sz w:val="18"/>
                <w:szCs w:val="18"/>
              </w:rPr>
              <w:t xml:space="preserve"> </w:t>
            </w:r>
            <w:r w:rsidRPr="00520FF9">
              <w:rPr>
                <w:rFonts w:ascii="Sylfaen" w:hAnsi="Sylfaen" w:cs="Sylfaen"/>
                <w:color w:val="000000"/>
                <w:sz w:val="18"/>
                <w:szCs w:val="18"/>
              </w:rPr>
              <w:t>համար</w:t>
            </w:r>
            <w:r w:rsidRPr="00520FF9">
              <w:rPr>
                <w:rFonts w:ascii="Arial" w:hAnsi="Arial" w:cs="Arial"/>
                <w:color w:val="000000"/>
                <w:sz w:val="18"/>
                <w:szCs w:val="18"/>
              </w:rPr>
              <w:t xml:space="preserve"> </w:t>
            </w:r>
            <w:r w:rsidRPr="00520FF9">
              <w:rPr>
                <w:rFonts w:ascii="Sylfaen" w:hAnsi="Sylfaen" w:cs="Sylfaen"/>
                <w:color w:val="000000"/>
                <w:sz w:val="18"/>
                <w:szCs w:val="18"/>
              </w:rPr>
              <w:t>նախատեսված</w:t>
            </w:r>
            <w:r w:rsidRPr="00520FF9">
              <w:rPr>
                <w:rFonts w:ascii="Arial" w:hAnsi="Arial" w:cs="Arial"/>
                <w:color w:val="000000"/>
                <w:sz w:val="18"/>
                <w:szCs w:val="18"/>
              </w:rPr>
              <w:t xml:space="preserve"> </w:t>
            </w:r>
            <w:r w:rsidRPr="00520FF9">
              <w:rPr>
                <w:rFonts w:ascii="Sylfaen" w:hAnsi="Sylfaen" w:cs="Sylfaen"/>
                <w:color w:val="000000"/>
                <w:sz w:val="18"/>
                <w:szCs w:val="18"/>
              </w:rPr>
              <w:t>հացից</w:t>
            </w:r>
            <w:r w:rsidRPr="00520FF9">
              <w:rPr>
                <w:rFonts w:ascii="Arial" w:hAnsi="Arial" w:cs="Arial"/>
                <w:color w:val="000000"/>
                <w:sz w:val="18"/>
                <w:szCs w:val="18"/>
              </w:rPr>
              <w:t xml:space="preserve"> 100</w:t>
            </w:r>
            <w:r w:rsidRPr="00520FF9">
              <w:rPr>
                <w:rFonts w:ascii="Sylfaen" w:hAnsi="Sylfaen" w:cs="Sylfaen"/>
                <w:color w:val="000000"/>
                <w:sz w:val="18"/>
                <w:szCs w:val="18"/>
              </w:rPr>
              <w:t>գ</w:t>
            </w:r>
            <w:r w:rsidRPr="00520FF9">
              <w:rPr>
                <w:rFonts w:ascii="Arial" w:hAnsi="Arial" w:cs="Arial"/>
                <w:color w:val="000000"/>
                <w:sz w:val="18"/>
                <w:szCs w:val="18"/>
              </w:rPr>
              <w:t xml:space="preserve">, </w:t>
            </w:r>
            <w:r w:rsidRPr="00520FF9">
              <w:rPr>
                <w:rFonts w:ascii="Sylfaen" w:hAnsi="Sylfaen" w:cs="Sylfaen"/>
                <w:color w:val="000000"/>
                <w:sz w:val="18"/>
                <w:szCs w:val="18"/>
              </w:rPr>
              <w:t>փաթեթավորված</w:t>
            </w:r>
            <w:r w:rsidRPr="00520FF9">
              <w:rPr>
                <w:rFonts w:ascii="Arial" w:hAnsi="Arial" w:cs="Arial"/>
                <w:color w:val="000000"/>
                <w:sz w:val="18"/>
                <w:szCs w:val="18"/>
              </w:rPr>
              <w:t xml:space="preserve"> </w:t>
            </w:r>
            <w:r w:rsidRPr="00520FF9">
              <w:rPr>
                <w:rFonts w:ascii="Sylfaen" w:hAnsi="Sylfaen" w:cs="Sylfaen"/>
                <w:color w:val="000000"/>
                <w:sz w:val="18"/>
                <w:szCs w:val="18"/>
              </w:rPr>
              <w:t>սննդի</w:t>
            </w:r>
            <w:r w:rsidRPr="00520FF9">
              <w:rPr>
                <w:rFonts w:ascii="Arial" w:hAnsi="Arial" w:cs="Arial"/>
                <w:color w:val="000000"/>
                <w:sz w:val="18"/>
                <w:szCs w:val="18"/>
              </w:rPr>
              <w:t xml:space="preserve"> </w:t>
            </w:r>
            <w:r w:rsidRPr="00520FF9">
              <w:rPr>
                <w:rFonts w:ascii="Sylfaen" w:hAnsi="Sylfaen" w:cs="Sylfaen"/>
                <w:color w:val="000000"/>
                <w:sz w:val="18"/>
                <w:szCs w:val="18"/>
              </w:rPr>
              <w:t>համար</w:t>
            </w:r>
            <w:r w:rsidRPr="00520FF9">
              <w:rPr>
                <w:rFonts w:ascii="Arial" w:hAnsi="Arial" w:cs="Arial"/>
                <w:color w:val="000000"/>
                <w:sz w:val="18"/>
                <w:szCs w:val="18"/>
              </w:rPr>
              <w:t xml:space="preserve"> </w:t>
            </w:r>
            <w:r w:rsidRPr="00520FF9">
              <w:rPr>
                <w:rFonts w:ascii="Sylfaen" w:hAnsi="Sylfaen" w:cs="Sylfaen"/>
                <w:color w:val="000000"/>
                <w:sz w:val="18"/>
                <w:szCs w:val="18"/>
              </w:rPr>
              <w:t>նախատեսված</w:t>
            </w:r>
            <w:r w:rsidRPr="00520FF9">
              <w:rPr>
                <w:rFonts w:ascii="Arial" w:hAnsi="Arial" w:cs="Arial"/>
                <w:color w:val="000000"/>
                <w:sz w:val="18"/>
                <w:szCs w:val="18"/>
              </w:rPr>
              <w:t xml:space="preserve"> </w:t>
            </w:r>
            <w:r w:rsidRPr="00520FF9">
              <w:rPr>
                <w:rFonts w:ascii="Sylfaen" w:hAnsi="Sylfaen" w:cs="Sylfaen"/>
                <w:color w:val="000000"/>
                <w:sz w:val="18"/>
                <w:szCs w:val="18"/>
              </w:rPr>
              <w:t>տոպրակով</w:t>
            </w:r>
            <w:r w:rsidRPr="00520FF9">
              <w:rPr>
                <w:rFonts w:ascii="Arial" w:hAnsi="Arial" w:cs="Arial"/>
                <w:color w:val="000000"/>
                <w:sz w:val="18"/>
                <w:szCs w:val="18"/>
              </w:rPr>
              <w:t>:</w:t>
            </w:r>
          </w:p>
          <w:p w:rsidR="00024AE0" w:rsidRPr="00520FF9" w:rsidRDefault="00024AE0" w:rsidP="005F4118">
            <w:pPr>
              <w:autoSpaceDE w:val="0"/>
              <w:autoSpaceDN w:val="0"/>
              <w:adjustRightInd w:val="0"/>
              <w:jc w:val="both"/>
              <w:rPr>
                <w:rFonts w:ascii="GHEA Grapalat" w:hAnsi="GHEA Grapalat" w:cs="Arial"/>
                <w:color w:val="000000"/>
                <w:sz w:val="18"/>
                <w:szCs w:val="18"/>
                <w:lang w:val="hy-AM"/>
              </w:rPr>
            </w:pPr>
            <w:r w:rsidRPr="00520FF9">
              <w:rPr>
                <w:rFonts w:ascii="GHEA Grapalat" w:hAnsi="GHEA Grapalat" w:cs="Arial"/>
                <w:b/>
                <w:color w:val="000000"/>
                <w:sz w:val="18"/>
                <w:szCs w:val="18"/>
                <w:lang w:val="hy-AM"/>
              </w:rPr>
              <w:t xml:space="preserve">2. </w:t>
            </w:r>
            <w:r w:rsidRPr="00520FF9">
              <w:rPr>
                <w:rFonts w:ascii="Sylfaen" w:hAnsi="Sylfaen" w:cs="Sylfaen"/>
                <w:b/>
                <w:color w:val="000000"/>
                <w:sz w:val="18"/>
                <w:szCs w:val="18"/>
                <w:lang w:val="hy-AM"/>
              </w:rPr>
              <w:t>Յոգուրտ</w:t>
            </w:r>
            <w:r w:rsidRPr="00520FF9">
              <w:rPr>
                <w:rFonts w:ascii="Arial" w:hAnsi="Arial" w:cs="Arial"/>
                <w:b/>
                <w:color w:val="000000"/>
                <w:sz w:val="18"/>
                <w:szCs w:val="18"/>
                <w:lang w:val="hy-AM"/>
              </w:rPr>
              <w:t xml:space="preserve"> 1 </w:t>
            </w:r>
            <w:r w:rsidRPr="00520FF9">
              <w:rPr>
                <w:rFonts w:ascii="Sylfaen" w:hAnsi="Sylfaen" w:cs="Sylfaen"/>
                <w:b/>
                <w:color w:val="000000"/>
                <w:sz w:val="18"/>
                <w:szCs w:val="18"/>
                <w:lang w:val="hy-AM"/>
              </w:rPr>
              <w:t>հատ</w:t>
            </w:r>
            <w:r w:rsidRPr="00520FF9">
              <w:rPr>
                <w:rFonts w:ascii="Arial" w:hAnsi="Arial" w:cs="Arial"/>
                <w:b/>
                <w:color w:val="000000"/>
                <w:sz w:val="18"/>
                <w:szCs w:val="18"/>
                <w:lang w:val="hy-AM"/>
              </w:rPr>
              <w:t xml:space="preserve"> – </w:t>
            </w:r>
            <w:r w:rsidRPr="00520FF9">
              <w:rPr>
                <w:rFonts w:ascii="Sylfaen" w:hAnsi="Sylfaen" w:cs="Sylfaen"/>
                <w:color w:val="000000"/>
                <w:sz w:val="18"/>
                <w:szCs w:val="18"/>
                <w:lang w:val="hy-AM"/>
              </w:rPr>
              <w:t>չափածրարված</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առնվազն</w:t>
            </w:r>
            <w:r w:rsidRPr="00520FF9">
              <w:rPr>
                <w:rFonts w:ascii="Arial" w:hAnsi="Arial" w:cs="Arial"/>
                <w:color w:val="000000"/>
                <w:sz w:val="18"/>
                <w:szCs w:val="18"/>
                <w:lang w:val="hy-AM"/>
              </w:rPr>
              <w:t xml:space="preserve"> 100</w:t>
            </w:r>
            <w:r w:rsidRPr="00520FF9">
              <w:rPr>
                <w:rFonts w:ascii="Sylfaen" w:hAnsi="Sylfaen" w:cs="Sylfaen"/>
                <w:color w:val="000000"/>
                <w:sz w:val="18"/>
                <w:szCs w:val="18"/>
                <w:lang w:val="hy-AM"/>
              </w:rPr>
              <w:t>գ</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Սննդի</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համար</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նախատեսված</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տարայով</w:t>
            </w:r>
            <w:r w:rsidRPr="00520FF9">
              <w:rPr>
                <w:rFonts w:ascii="Arial" w:hAnsi="Arial" w:cs="Arial"/>
                <w:color w:val="000000"/>
                <w:sz w:val="18"/>
                <w:szCs w:val="18"/>
                <w:lang w:val="hy-AM" w:eastAsia="ru-RU"/>
              </w:rPr>
              <w:t>:</w:t>
            </w:r>
          </w:p>
          <w:p w:rsidR="00024AE0" w:rsidRPr="00520FF9" w:rsidRDefault="00024AE0" w:rsidP="005F4118">
            <w:pPr>
              <w:autoSpaceDE w:val="0"/>
              <w:autoSpaceDN w:val="0"/>
              <w:adjustRightInd w:val="0"/>
              <w:jc w:val="both"/>
              <w:rPr>
                <w:rFonts w:ascii="Arial" w:hAnsi="Arial" w:cs="Arial"/>
                <w:color w:val="000000"/>
                <w:sz w:val="18"/>
                <w:szCs w:val="18"/>
                <w:lang w:val="hy-AM" w:eastAsia="ru-RU"/>
              </w:rPr>
            </w:pPr>
            <w:r w:rsidRPr="00520FF9">
              <w:rPr>
                <w:rFonts w:ascii="Sylfaen" w:hAnsi="Sylfaen" w:cs="Arial"/>
                <w:b/>
                <w:color w:val="000000"/>
                <w:sz w:val="18"/>
                <w:szCs w:val="18"/>
                <w:lang w:val="hy-AM"/>
              </w:rPr>
              <w:t>3</w:t>
            </w:r>
            <w:r w:rsidRPr="00520FF9">
              <w:rPr>
                <w:rFonts w:ascii="GHEA Grapalat" w:hAnsi="GHEA Grapalat" w:cs="Arial"/>
                <w:b/>
                <w:color w:val="000000"/>
                <w:sz w:val="18"/>
                <w:szCs w:val="18"/>
                <w:lang w:val="hy-AM"/>
              </w:rPr>
              <w:t>.</w:t>
            </w:r>
            <w:r w:rsidRPr="00520FF9">
              <w:rPr>
                <w:rFonts w:ascii="Sylfaen" w:hAnsi="Sylfaen" w:cs="Arial"/>
                <w:b/>
                <w:color w:val="000000"/>
                <w:sz w:val="18"/>
                <w:szCs w:val="18"/>
                <w:lang w:val="hy-AM"/>
              </w:rPr>
              <w:t xml:space="preserve"> </w:t>
            </w:r>
            <w:r w:rsidRPr="00520FF9">
              <w:rPr>
                <w:rFonts w:ascii="Sylfaen" w:hAnsi="Sylfaen" w:cs="Sylfaen"/>
                <w:b/>
                <w:color w:val="000000"/>
                <w:sz w:val="18"/>
                <w:szCs w:val="18"/>
                <w:lang w:val="hy-AM"/>
              </w:rPr>
              <w:t>Հյութ</w:t>
            </w:r>
            <w:r w:rsidRPr="00520FF9">
              <w:rPr>
                <w:rFonts w:ascii="Arial" w:hAnsi="Arial" w:cs="Arial"/>
                <w:b/>
                <w:color w:val="000000"/>
                <w:sz w:val="18"/>
                <w:szCs w:val="18"/>
                <w:lang w:val="hy-AM"/>
              </w:rPr>
              <w:t xml:space="preserve"> 1 </w:t>
            </w:r>
            <w:r w:rsidRPr="00520FF9">
              <w:rPr>
                <w:rFonts w:ascii="Sylfaen" w:hAnsi="Sylfaen" w:cs="Sylfaen"/>
                <w:b/>
                <w:color w:val="000000"/>
                <w:sz w:val="18"/>
                <w:szCs w:val="18"/>
                <w:lang w:val="hy-AM"/>
              </w:rPr>
              <w:t>հատ</w:t>
            </w:r>
            <w:r w:rsidRPr="00520FF9">
              <w:rPr>
                <w:rFonts w:ascii="Arial" w:hAnsi="Arial" w:cs="Arial"/>
                <w:b/>
                <w:color w:val="000000"/>
                <w:sz w:val="18"/>
                <w:szCs w:val="18"/>
                <w:lang w:val="hy-AM"/>
              </w:rPr>
              <w:t xml:space="preserve">- </w:t>
            </w:r>
            <w:r w:rsidRPr="00520FF9">
              <w:rPr>
                <w:rFonts w:ascii="Sylfaen" w:hAnsi="Sylfaen" w:cs="Sylfaen"/>
                <w:color w:val="000000"/>
                <w:sz w:val="18"/>
                <w:szCs w:val="18"/>
                <w:lang w:val="hy-AM"/>
              </w:rPr>
              <w:t>առնվազն</w:t>
            </w:r>
            <w:r w:rsidRPr="00520FF9">
              <w:rPr>
                <w:rFonts w:ascii="Arial" w:hAnsi="Arial" w:cs="Arial"/>
                <w:color w:val="000000"/>
                <w:sz w:val="18"/>
                <w:szCs w:val="18"/>
                <w:lang w:val="hy-AM"/>
              </w:rPr>
              <w:t xml:space="preserve"> 200</w:t>
            </w:r>
            <w:r w:rsidRPr="00520FF9">
              <w:rPr>
                <w:rFonts w:ascii="Sylfaen" w:hAnsi="Sylfaen" w:cs="Sylfaen"/>
                <w:color w:val="000000"/>
                <w:sz w:val="18"/>
                <w:szCs w:val="18"/>
                <w:lang w:val="hy-AM"/>
              </w:rPr>
              <w:t>մլ</w:t>
            </w:r>
          </w:p>
          <w:p w:rsidR="00024AE0" w:rsidRPr="00520FF9" w:rsidRDefault="00024AE0" w:rsidP="005F4118">
            <w:pPr>
              <w:autoSpaceDE w:val="0"/>
              <w:autoSpaceDN w:val="0"/>
              <w:adjustRightInd w:val="0"/>
              <w:jc w:val="both"/>
              <w:rPr>
                <w:rFonts w:ascii="Sylfaen" w:hAnsi="Sylfaen" w:cs="Sylfaen"/>
                <w:color w:val="000000"/>
                <w:sz w:val="18"/>
                <w:szCs w:val="18"/>
                <w:lang w:val="hy-AM"/>
              </w:rPr>
            </w:pPr>
            <w:r w:rsidRPr="00520FF9">
              <w:rPr>
                <w:rFonts w:ascii="Sylfaen" w:hAnsi="Sylfaen" w:cs="Arial"/>
                <w:b/>
                <w:color w:val="000000"/>
                <w:sz w:val="18"/>
                <w:szCs w:val="18"/>
                <w:lang w:val="hy-AM" w:eastAsia="ru-RU"/>
              </w:rPr>
              <w:t>4</w:t>
            </w:r>
            <w:r w:rsidRPr="00520FF9">
              <w:rPr>
                <w:rFonts w:ascii="GHEA Grapalat" w:hAnsi="GHEA Grapalat" w:cs="Arial"/>
                <w:b/>
                <w:color w:val="000000"/>
                <w:sz w:val="18"/>
                <w:szCs w:val="18"/>
                <w:lang w:val="hy-AM" w:eastAsia="ru-RU"/>
              </w:rPr>
              <w:t>.</w:t>
            </w:r>
            <w:r w:rsidRPr="00520FF9">
              <w:rPr>
                <w:rFonts w:ascii="Sylfaen" w:hAnsi="Sylfaen" w:cs="Sylfaen"/>
                <w:b/>
                <w:color w:val="000000"/>
                <w:sz w:val="18"/>
                <w:szCs w:val="18"/>
                <w:lang w:val="hy-AM"/>
              </w:rPr>
              <w:t xml:space="preserve"> Թխվածքաբլիթներ</w:t>
            </w:r>
            <w:r w:rsidRPr="00520FF9">
              <w:rPr>
                <w:rFonts w:ascii="Arial" w:hAnsi="Arial" w:cs="Arial"/>
                <w:b/>
                <w:color w:val="000000"/>
                <w:sz w:val="18"/>
                <w:szCs w:val="18"/>
                <w:lang w:val="hy-AM"/>
              </w:rPr>
              <w:t xml:space="preserve"> /</w:t>
            </w:r>
            <w:r w:rsidRPr="00520FF9">
              <w:rPr>
                <w:rFonts w:ascii="Sylfaen" w:hAnsi="Sylfaen" w:cs="Sylfaen"/>
                <w:b/>
                <w:color w:val="000000"/>
                <w:sz w:val="18"/>
                <w:szCs w:val="18"/>
                <w:lang w:val="hy-AM"/>
              </w:rPr>
              <w:t>պեչենի</w:t>
            </w:r>
            <w:r w:rsidRPr="00520FF9">
              <w:rPr>
                <w:rFonts w:ascii="Arial" w:hAnsi="Arial" w:cs="Arial"/>
                <w:b/>
                <w:color w:val="000000"/>
                <w:sz w:val="18"/>
                <w:szCs w:val="18"/>
                <w:lang w:val="hy-AM"/>
              </w:rPr>
              <w:t>/</w:t>
            </w:r>
            <w:r w:rsidRPr="00520FF9">
              <w:rPr>
                <w:rFonts w:ascii="GHEA Grapalat" w:hAnsi="GHEA Grapalat" w:cs="Arial"/>
                <w:color w:val="000000"/>
                <w:sz w:val="18"/>
                <w:szCs w:val="18"/>
                <w:lang w:val="hy-AM"/>
              </w:rPr>
              <w:t xml:space="preserve"> - </w:t>
            </w:r>
            <w:r w:rsidRPr="00520FF9">
              <w:rPr>
                <w:rFonts w:ascii="Sylfaen" w:hAnsi="Sylfaen" w:cs="Arial"/>
                <w:b/>
                <w:color w:val="000000"/>
                <w:sz w:val="18"/>
                <w:szCs w:val="18"/>
                <w:lang w:val="hy-AM"/>
              </w:rPr>
              <w:t>1</w:t>
            </w:r>
            <w:r w:rsidRPr="00520FF9">
              <w:rPr>
                <w:rFonts w:ascii="Sylfaen" w:hAnsi="Sylfaen" w:cs="Sylfaen"/>
                <w:b/>
                <w:color w:val="000000"/>
                <w:sz w:val="18"/>
                <w:szCs w:val="18"/>
                <w:lang w:val="hy-AM"/>
              </w:rPr>
              <w:t>հատ</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առնվազն</w:t>
            </w:r>
            <w:r w:rsidRPr="00520FF9">
              <w:rPr>
                <w:rFonts w:ascii="Arial" w:hAnsi="Arial" w:cs="Arial"/>
                <w:color w:val="000000"/>
                <w:sz w:val="18"/>
                <w:szCs w:val="18"/>
                <w:lang w:val="hy-AM"/>
              </w:rPr>
              <w:t xml:space="preserve"> </w:t>
            </w:r>
            <w:r w:rsidRPr="00520FF9">
              <w:rPr>
                <w:rFonts w:ascii="Sylfaen" w:hAnsi="Sylfaen" w:cs="Arial"/>
                <w:color w:val="000000"/>
                <w:sz w:val="18"/>
                <w:szCs w:val="18"/>
                <w:lang w:val="hy-AM"/>
              </w:rPr>
              <w:t>100</w:t>
            </w:r>
            <w:r w:rsidRPr="00520FF9">
              <w:rPr>
                <w:rFonts w:ascii="Sylfaen" w:hAnsi="Sylfaen" w:cs="Sylfaen"/>
                <w:color w:val="000000"/>
                <w:sz w:val="18"/>
                <w:szCs w:val="18"/>
                <w:lang w:val="hy-AM"/>
              </w:rPr>
              <w:t>գ</w:t>
            </w:r>
          </w:p>
          <w:p w:rsidR="00024AE0" w:rsidRPr="00520FF9" w:rsidRDefault="00024AE0" w:rsidP="005F4118">
            <w:pPr>
              <w:autoSpaceDE w:val="0"/>
              <w:autoSpaceDN w:val="0"/>
              <w:adjustRightInd w:val="0"/>
              <w:jc w:val="both"/>
              <w:rPr>
                <w:rFonts w:ascii="GHEA Grapalat" w:hAnsi="GHEA Grapalat" w:cs="Arial"/>
                <w:b/>
                <w:color w:val="000000"/>
                <w:sz w:val="18"/>
                <w:szCs w:val="18"/>
                <w:lang w:val="hy-AM" w:eastAsia="ru-RU"/>
              </w:rPr>
            </w:pPr>
            <w:r w:rsidRPr="00520FF9">
              <w:rPr>
                <w:rFonts w:ascii="Sylfaen" w:hAnsi="Sylfaen" w:cs="Sylfaen"/>
                <w:b/>
                <w:color w:val="000000"/>
                <w:sz w:val="18"/>
                <w:szCs w:val="18"/>
                <w:lang w:val="hy-AM"/>
              </w:rPr>
              <w:t>5. Հալած պանիր -1 հատ</w:t>
            </w:r>
          </w:p>
          <w:p w:rsidR="00024AE0" w:rsidRPr="00520FF9" w:rsidRDefault="00024AE0" w:rsidP="005F4118">
            <w:pPr>
              <w:jc w:val="both"/>
              <w:rPr>
                <w:rFonts w:ascii="Sylfaen" w:hAnsi="Sylfaen" w:cs="Arial"/>
                <w:b/>
                <w:color w:val="000000"/>
                <w:sz w:val="18"/>
                <w:szCs w:val="18"/>
                <w:lang w:val="hy-AM" w:eastAsia="ru-RU"/>
              </w:rPr>
            </w:pPr>
            <w:r w:rsidRPr="00520FF9">
              <w:rPr>
                <w:rFonts w:ascii="Sylfaen" w:hAnsi="Sylfaen" w:cs="Arial"/>
                <w:b/>
                <w:color w:val="000000"/>
                <w:sz w:val="18"/>
                <w:szCs w:val="18"/>
                <w:lang w:val="hy-AM" w:eastAsia="ru-RU"/>
              </w:rPr>
              <w:t>6. Կոնֆետ -2 հատ</w:t>
            </w:r>
          </w:p>
          <w:p w:rsidR="00024AE0" w:rsidRPr="00520FF9" w:rsidRDefault="00024AE0" w:rsidP="005F4118">
            <w:pPr>
              <w:jc w:val="both"/>
              <w:rPr>
                <w:rFonts w:ascii="Sylfaen" w:hAnsi="Sylfaen" w:cs="Arial"/>
                <w:b/>
                <w:color w:val="000000"/>
                <w:sz w:val="18"/>
                <w:szCs w:val="18"/>
                <w:lang w:val="hy-AM" w:eastAsia="ru-RU"/>
              </w:rPr>
            </w:pPr>
            <w:r w:rsidRPr="00520FF9">
              <w:rPr>
                <w:rFonts w:ascii="Sylfaen" w:hAnsi="Sylfaen" w:cs="Arial"/>
                <w:b/>
                <w:color w:val="000000"/>
                <w:sz w:val="18"/>
                <w:szCs w:val="18"/>
                <w:lang w:val="hy-AM" w:eastAsia="ru-RU"/>
              </w:rPr>
              <w:t>7. Գդալ-</w:t>
            </w:r>
            <w:r w:rsidRPr="00520FF9">
              <w:rPr>
                <w:rFonts w:ascii="Arial" w:hAnsi="Arial" w:cs="Arial"/>
                <w:b/>
                <w:color w:val="000000"/>
                <w:sz w:val="18"/>
                <w:szCs w:val="18"/>
                <w:lang w:val="hy-AM" w:eastAsia="ru-RU"/>
              </w:rPr>
              <w:t xml:space="preserve">1 </w:t>
            </w:r>
            <w:r w:rsidRPr="00520FF9">
              <w:rPr>
                <w:rFonts w:ascii="Sylfaen" w:hAnsi="Sylfaen" w:cs="Sylfaen"/>
                <w:b/>
                <w:color w:val="000000"/>
                <w:sz w:val="18"/>
                <w:szCs w:val="18"/>
                <w:lang w:val="hy-AM" w:eastAsia="ru-RU"/>
              </w:rPr>
              <w:t>հատ</w:t>
            </w:r>
            <w:r w:rsidRPr="00520FF9">
              <w:rPr>
                <w:rFonts w:ascii="Arial" w:hAnsi="Arial" w:cs="Arial"/>
                <w:b/>
                <w:color w:val="000000"/>
                <w:sz w:val="18"/>
                <w:szCs w:val="18"/>
                <w:lang w:val="hy-AM" w:eastAsia="ru-RU"/>
              </w:rPr>
              <w:t xml:space="preserve">- </w:t>
            </w:r>
            <w:r w:rsidRPr="00520FF9">
              <w:rPr>
                <w:rFonts w:ascii="Sylfaen" w:hAnsi="Sylfaen" w:cs="Sylfaen"/>
                <w:color w:val="000000"/>
                <w:sz w:val="18"/>
                <w:szCs w:val="18"/>
                <w:lang w:val="hy-AM" w:eastAsia="ru-RU"/>
              </w:rPr>
              <w:t>մեկ</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անգամյա</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օգտագործման</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նախատեսված</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սննդի</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համար</w:t>
            </w:r>
          </w:p>
          <w:p w:rsidR="00024AE0" w:rsidRPr="00520FF9" w:rsidRDefault="00024AE0" w:rsidP="005F4118">
            <w:pPr>
              <w:jc w:val="both"/>
              <w:rPr>
                <w:rFonts w:ascii="Sylfaen" w:hAnsi="Sylfaen" w:cs="Arial"/>
                <w:b/>
                <w:color w:val="000000"/>
                <w:sz w:val="18"/>
                <w:szCs w:val="18"/>
                <w:lang w:val="hy-AM" w:eastAsia="ru-RU"/>
              </w:rPr>
            </w:pPr>
            <w:r w:rsidRPr="00520FF9">
              <w:rPr>
                <w:rFonts w:ascii="Sylfaen" w:hAnsi="Sylfaen" w:cs="Arial"/>
                <w:b/>
                <w:color w:val="000000"/>
                <w:sz w:val="18"/>
                <w:szCs w:val="18"/>
                <w:lang w:val="hy-AM" w:eastAsia="ru-RU"/>
              </w:rPr>
              <w:t xml:space="preserve">8. Անձեռոցիկ </w:t>
            </w:r>
            <w:r w:rsidRPr="00520FF9">
              <w:rPr>
                <w:rFonts w:ascii="Arial" w:hAnsi="Arial" w:cs="Arial"/>
                <w:b/>
                <w:color w:val="000000"/>
                <w:sz w:val="18"/>
                <w:szCs w:val="18"/>
                <w:lang w:val="hy-AM"/>
              </w:rPr>
              <w:t xml:space="preserve">1 </w:t>
            </w:r>
            <w:r w:rsidRPr="00520FF9">
              <w:rPr>
                <w:rFonts w:ascii="Sylfaen" w:hAnsi="Sylfaen" w:cs="Sylfaen"/>
                <w:b/>
                <w:color w:val="000000"/>
                <w:sz w:val="18"/>
                <w:szCs w:val="18"/>
                <w:lang w:val="hy-AM"/>
              </w:rPr>
              <w:t>հատ</w:t>
            </w:r>
            <w:r w:rsidRPr="00520FF9">
              <w:rPr>
                <w:rFonts w:ascii="Arial" w:hAnsi="Arial" w:cs="Arial"/>
                <w:b/>
                <w:color w:val="000000"/>
                <w:sz w:val="18"/>
                <w:szCs w:val="18"/>
                <w:lang w:val="hy-AM"/>
              </w:rPr>
              <w:t xml:space="preserve">- </w:t>
            </w:r>
            <w:r w:rsidRPr="00520FF9">
              <w:rPr>
                <w:rFonts w:ascii="Sylfaen" w:hAnsi="Sylfaen" w:cs="Sylfaen"/>
                <w:color w:val="000000"/>
                <w:sz w:val="18"/>
                <w:szCs w:val="18"/>
                <w:lang w:val="hy-AM"/>
              </w:rPr>
              <w:t>թղթե</w:t>
            </w:r>
            <w:r w:rsidRPr="00520FF9">
              <w:rPr>
                <w:rFonts w:ascii="GHEA Grapalat" w:hAnsi="GHEA Grapalat" w:cs="Arial"/>
                <w:b/>
                <w:color w:val="000000"/>
                <w:sz w:val="18"/>
                <w:szCs w:val="18"/>
                <w:lang w:val="hy-AM"/>
              </w:rPr>
              <w:t xml:space="preserve"> </w:t>
            </w:r>
            <w:r w:rsidRPr="00520FF9">
              <w:rPr>
                <w:rFonts w:ascii="Sylfaen" w:hAnsi="Sylfaen" w:cs="Sylfaen"/>
                <w:color w:val="000000"/>
                <w:sz w:val="18"/>
                <w:szCs w:val="18"/>
                <w:lang w:val="hy-AM"/>
              </w:rPr>
              <w:t>երկշերտ</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կամ</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եռաշերտ</w:t>
            </w:r>
            <w:r w:rsidRPr="00520FF9">
              <w:rPr>
                <w:rFonts w:ascii="GHEA Grapalat" w:hAnsi="GHEA Grapalat" w:cs="Arial"/>
                <w:b/>
                <w:color w:val="000000"/>
                <w:sz w:val="18"/>
                <w:szCs w:val="18"/>
                <w:lang w:val="hy-AM"/>
              </w:rPr>
              <w:t>:</w:t>
            </w:r>
          </w:p>
        </w:tc>
      </w:tr>
      <w:tr w:rsidR="00024AE0" w:rsidRPr="006B605F" w:rsidTr="005F4118">
        <w:trPr>
          <w:trHeight w:val="540"/>
        </w:trPr>
        <w:tc>
          <w:tcPr>
            <w:tcW w:w="1860" w:type="dxa"/>
            <w:tcBorders>
              <w:top w:val="single" w:sz="4" w:space="0" w:color="auto"/>
              <w:left w:val="single" w:sz="4" w:space="0" w:color="auto"/>
              <w:bottom w:val="single" w:sz="8" w:space="0" w:color="auto"/>
              <w:right w:val="nil"/>
            </w:tcBorders>
            <w:shd w:val="clear" w:color="auto" w:fill="auto"/>
            <w:vAlign w:val="center"/>
          </w:tcPr>
          <w:p w:rsidR="00024AE0" w:rsidRPr="00520FF9" w:rsidRDefault="00024AE0" w:rsidP="005F4118">
            <w:pPr>
              <w:jc w:val="both"/>
              <w:rPr>
                <w:rFonts w:ascii="Sylfaen" w:hAnsi="Sylfaen" w:cs="Sylfaen"/>
                <w:color w:val="000000"/>
                <w:sz w:val="20"/>
                <w:szCs w:val="20"/>
                <w:lang w:val="ru-RU" w:eastAsia="ru-RU"/>
              </w:rPr>
            </w:pPr>
            <w:r w:rsidRPr="00520FF9">
              <w:rPr>
                <w:rFonts w:ascii="Sylfaen" w:hAnsi="Sylfaen" w:cs="Sylfaen"/>
                <w:color w:val="000000"/>
                <w:sz w:val="20"/>
                <w:szCs w:val="20"/>
                <w:lang w:val="hy-AM" w:eastAsia="ru-RU"/>
              </w:rPr>
              <w:t>Ծանրոց</w:t>
            </w:r>
            <w:r w:rsidRPr="00520FF9">
              <w:rPr>
                <w:rFonts w:ascii="Sylfaen" w:hAnsi="Sylfaen" w:cs="Sylfaen"/>
                <w:color w:val="000000"/>
                <w:sz w:val="20"/>
                <w:szCs w:val="20"/>
                <w:lang w:val="ru-RU" w:eastAsia="ru-RU"/>
              </w:rPr>
              <w:t xml:space="preserve"> 2</w:t>
            </w:r>
          </w:p>
          <w:p w:rsidR="00024AE0" w:rsidRPr="00520FF9" w:rsidRDefault="00024AE0" w:rsidP="005F4118">
            <w:pPr>
              <w:jc w:val="both"/>
              <w:rPr>
                <w:rFonts w:ascii="Arial" w:hAnsi="Arial" w:cs="Arial"/>
                <w:color w:val="000000"/>
                <w:sz w:val="20"/>
                <w:szCs w:val="20"/>
                <w:lang w:val="hy-AM" w:eastAsia="ru-RU"/>
              </w:rPr>
            </w:pPr>
            <w:r w:rsidRPr="00520FF9">
              <w:rPr>
                <w:rFonts w:ascii="Sylfaen" w:hAnsi="Sylfaen" w:cs="Sylfaen"/>
                <w:color w:val="000000"/>
                <w:sz w:val="20"/>
                <w:szCs w:val="20"/>
                <w:lang w:val="hy-AM" w:eastAsia="ru-RU"/>
              </w:rPr>
              <w:t>Երեքշաբթի</w:t>
            </w:r>
          </w:p>
          <w:p w:rsidR="00024AE0" w:rsidRPr="00520FF9" w:rsidRDefault="00024AE0" w:rsidP="005F4118">
            <w:pPr>
              <w:jc w:val="both"/>
              <w:rPr>
                <w:rFonts w:ascii="GHEA Grapalat" w:hAnsi="GHEA Grapalat" w:cs="Calibri"/>
                <w:color w:val="000000"/>
                <w:sz w:val="20"/>
                <w:szCs w:val="20"/>
                <w:lang w:val="hy-AM" w:eastAsia="ru-RU"/>
              </w:rPr>
            </w:pPr>
            <w:r w:rsidRPr="00520FF9">
              <w:rPr>
                <w:rFonts w:ascii="Sylfaen" w:hAnsi="Sylfaen" w:cs="Sylfaen"/>
                <w:color w:val="000000"/>
                <w:sz w:val="20"/>
                <w:szCs w:val="20"/>
                <w:lang w:val="hy-AM" w:eastAsia="ru-RU"/>
              </w:rPr>
              <w:t>8հատ</w:t>
            </w:r>
          </w:p>
        </w:tc>
        <w:tc>
          <w:tcPr>
            <w:tcW w:w="13748" w:type="dxa"/>
            <w:tcBorders>
              <w:top w:val="single" w:sz="4" w:space="0" w:color="auto"/>
              <w:left w:val="single" w:sz="4" w:space="0" w:color="auto"/>
              <w:bottom w:val="single" w:sz="8" w:space="0" w:color="auto"/>
              <w:right w:val="single" w:sz="8" w:space="0" w:color="000000"/>
            </w:tcBorders>
            <w:shd w:val="clear" w:color="auto" w:fill="auto"/>
            <w:noWrap/>
            <w:vAlign w:val="bottom"/>
          </w:tcPr>
          <w:p w:rsidR="00024AE0" w:rsidRPr="00520FF9" w:rsidRDefault="00024AE0" w:rsidP="005F4118">
            <w:pPr>
              <w:autoSpaceDE w:val="0"/>
              <w:autoSpaceDN w:val="0"/>
              <w:adjustRightInd w:val="0"/>
              <w:jc w:val="both"/>
              <w:rPr>
                <w:rFonts w:ascii="Arial" w:hAnsi="Arial" w:cs="Arial"/>
                <w:color w:val="000000"/>
                <w:sz w:val="18"/>
                <w:szCs w:val="18"/>
                <w:lang w:val="hy-AM" w:eastAsia="ru-RU"/>
              </w:rPr>
            </w:pPr>
            <w:r w:rsidRPr="00520FF9">
              <w:rPr>
                <w:rFonts w:ascii="Sylfaen" w:hAnsi="Sylfaen" w:cs="Sylfaen"/>
                <w:color w:val="000000"/>
                <w:sz w:val="18"/>
                <w:szCs w:val="18"/>
                <w:lang w:val="hy-AM" w:eastAsia="ru-RU"/>
              </w:rPr>
              <w:t>Մեկ</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փաթեթի</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պարունակությունը</w:t>
            </w:r>
            <w:r w:rsidRPr="00520FF9">
              <w:rPr>
                <w:rFonts w:ascii="Arial" w:hAnsi="Arial" w:cs="Arial"/>
                <w:color w:val="000000"/>
                <w:sz w:val="18"/>
                <w:szCs w:val="18"/>
                <w:lang w:val="hy-AM" w:eastAsia="ru-RU"/>
              </w:rPr>
              <w:t>`</w:t>
            </w:r>
          </w:p>
          <w:p w:rsidR="00024AE0" w:rsidRPr="00520FF9" w:rsidRDefault="00024AE0" w:rsidP="005F4118">
            <w:pPr>
              <w:autoSpaceDE w:val="0"/>
              <w:autoSpaceDN w:val="0"/>
              <w:adjustRightInd w:val="0"/>
              <w:jc w:val="both"/>
              <w:rPr>
                <w:rFonts w:ascii="Sylfaen" w:hAnsi="Sylfaen" w:cs="Arial"/>
                <w:color w:val="000000"/>
                <w:sz w:val="18"/>
                <w:szCs w:val="18"/>
                <w:lang w:val="hy-AM"/>
              </w:rPr>
            </w:pPr>
            <w:r w:rsidRPr="00520FF9">
              <w:rPr>
                <w:rFonts w:ascii="GHEA Grapalat" w:hAnsi="GHEA Grapalat" w:cs="Arial"/>
                <w:b/>
                <w:color w:val="000000"/>
                <w:sz w:val="18"/>
                <w:szCs w:val="18"/>
                <w:lang w:val="hy-AM"/>
              </w:rPr>
              <w:t>1.</w:t>
            </w:r>
            <w:r w:rsidRPr="00520FF9">
              <w:rPr>
                <w:rFonts w:ascii="Arial LatArm" w:hAnsi="Arial LatArm" w:cs="Calibri"/>
                <w:color w:val="000000"/>
                <w:sz w:val="20"/>
                <w:szCs w:val="20"/>
                <w:lang w:val="hy-AM" w:eastAsia="ru-RU"/>
              </w:rPr>
              <w:t xml:space="preserve"> </w:t>
            </w:r>
            <w:r w:rsidRPr="00520FF9">
              <w:rPr>
                <w:rFonts w:ascii="Arial LatArm" w:hAnsi="Arial LatArm" w:cs="Calibri"/>
                <w:b/>
                <w:color w:val="000000"/>
                <w:sz w:val="18"/>
                <w:szCs w:val="18"/>
                <w:lang w:val="hy-AM" w:eastAsia="ru-RU"/>
              </w:rPr>
              <w:t>´áõï»ñµñáïÇ Ñ³ó</w:t>
            </w:r>
            <w:r w:rsidRPr="00520FF9">
              <w:rPr>
                <w:rFonts w:ascii="Arial" w:hAnsi="Arial" w:cs="Arial"/>
                <w:b/>
                <w:color w:val="000000"/>
                <w:sz w:val="18"/>
                <w:szCs w:val="18"/>
                <w:lang w:val="hy-AM"/>
              </w:rPr>
              <w:t xml:space="preserve"> 1 </w:t>
            </w:r>
            <w:r w:rsidRPr="00520FF9">
              <w:rPr>
                <w:rFonts w:ascii="Sylfaen" w:hAnsi="Sylfaen" w:cs="Sylfaen"/>
                <w:b/>
                <w:color w:val="000000"/>
                <w:sz w:val="18"/>
                <w:szCs w:val="18"/>
                <w:lang w:val="hy-AM"/>
              </w:rPr>
              <w:t>հատ</w:t>
            </w:r>
            <w:r w:rsidRPr="00520FF9">
              <w:rPr>
                <w:rFonts w:ascii="Arial" w:hAnsi="Arial" w:cs="Arial"/>
                <w:b/>
                <w:color w:val="000000"/>
                <w:sz w:val="18"/>
                <w:szCs w:val="18"/>
                <w:lang w:val="hy-AM"/>
              </w:rPr>
              <w:t xml:space="preserve">  </w:t>
            </w:r>
            <w:r w:rsidRPr="00520FF9">
              <w:rPr>
                <w:rFonts w:ascii="GHEA Grapalat" w:hAnsi="GHEA Grapalat" w:cs="Arial"/>
                <w:color w:val="000000"/>
                <w:sz w:val="18"/>
                <w:szCs w:val="18"/>
                <w:lang w:val="hy-AM"/>
              </w:rPr>
              <w:t xml:space="preserve">– – </w:t>
            </w:r>
            <w:r w:rsidRPr="00520FF9">
              <w:rPr>
                <w:rFonts w:ascii="Sylfaen" w:hAnsi="Sylfaen" w:cs="Sylfaen"/>
                <w:color w:val="000000"/>
                <w:sz w:val="18"/>
                <w:szCs w:val="18"/>
                <w:lang w:val="hy-AM"/>
              </w:rPr>
              <w:t>բուտերբրոդը</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պետք</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է</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պատրաստված</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լինի</w:t>
            </w:r>
            <w:r w:rsidRPr="00520FF9">
              <w:rPr>
                <w:rFonts w:ascii="Arial" w:hAnsi="Arial" w:cs="Arial"/>
                <w:color w:val="000000"/>
                <w:sz w:val="18"/>
                <w:szCs w:val="18"/>
                <w:lang w:val="hy-AM"/>
              </w:rPr>
              <w:t xml:space="preserve"> 1 </w:t>
            </w:r>
            <w:r w:rsidRPr="00520FF9">
              <w:rPr>
                <w:rFonts w:ascii="Sylfaen" w:hAnsi="Sylfaen" w:cs="Sylfaen"/>
                <w:color w:val="000000"/>
                <w:sz w:val="18"/>
                <w:szCs w:val="18"/>
                <w:lang w:val="hy-AM"/>
              </w:rPr>
              <w:t>հատ</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բուտերբրոդների</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համար</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նախատեսված</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հացից</w:t>
            </w:r>
            <w:r w:rsidRPr="00520FF9">
              <w:rPr>
                <w:rFonts w:ascii="Arial" w:hAnsi="Arial" w:cs="Arial"/>
                <w:color w:val="000000"/>
                <w:sz w:val="18"/>
                <w:szCs w:val="18"/>
                <w:lang w:val="hy-AM"/>
              </w:rPr>
              <w:t xml:space="preserve"> 100</w:t>
            </w:r>
            <w:r w:rsidRPr="00520FF9">
              <w:rPr>
                <w:rFonts w:ascii="Sylfaen" w:hAnsi="Sylfaen" w:cs="Sylfaen"/>
                <w:color w:val="000000"/>
                <w:sz w:val="18"/>
                <w:szCs w:val="18"/>
                <w:lang w:val="hy-AM"/>
              </w:rPr>
              <w:t>գ</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փաթեթավորված</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սննդի</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համար</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նախատեսված</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տոպրակով</w:t>
            </w:r>
            <w:r w:rsidRPr="00520FF9">
              <w:rPr>
                <w:rFonts w:ascii="Arial" w:hAnsi="Arial" w:cs="Arial"/>
                <w:color w:val="000000"/>
                <w:sz w:val="18"/>
                <w:szCs w:val="18"/>
                <w:lang w:val="hy-AM"/>
              </w:rPr>
              <w:t>:</w:t>
            </w:r>
          </w:p>
          <w:p w:rsidR="00024AE0" w:rsidRPr="00520FF9" w:rsidRDefault="00024AE0" w:rsidP="005F4118">
            <w:pPr>
              <w:autoSpaceDE w:val="0"/>
              <w:autoSpaceDN w:val="0"/>
              <w:adjustRightInd w:val="0"/>
              <w:jc w:val="both"/>
              <w:rPr>
                <w:rFonts w:ascii="Arial" w:hAnsi="Arial" w:cs="Arial"/>
                <w:color w:val="000000"/>
                <w:sz w:val="18"/>
                <w:szCs w:val="18"/>
                <w:lang w:val="hy-AM" w:eastAsia="ru-RU"/>
              </w:rPr>
            </w:pPr>
            <w:r w:rsidRPr="00520FF9">
              <w:rPr>
                <w:rFonts w:ascii="GHEA Grapalat" w:hAnsi="GHEA Grapalat" w:cs="Arial"/>
                <w:b/>
                <w:color w:val="000000"/>
                <w:sz w:val="18"/>
                <w:szCs w:val="18"/>
                <w:lang w:val="hy-AM"/>
              </w:rPr>
              <w:t xml:space="preserve">2. </w:t>
            </w:r>
            <w:r w:rsidRPr="00520FF9">
              <w:rPr>
                <w:rFonts w:ascii="Sylfaen" w:hAnsi="Sylfaen" w:cs="Sylfaen"/>
                <w:b/>
                <w:color w:val="000000"/>
                <w:sz w:val="18"/>
                <w:szCs w:val="18"/>
                <w:lang w:val="hy-AM" w:eastAsia="ru-RU"/>
              </w:rPr>
              <w:t>Թթվասեր</w:t>
            </w:r>
            <w:r w:rsidRPr="00520FF9">
              <w:rPr>
                <w:rFonts w:ascii="Arial" w:hAnsi="Arial" w:cs="Arial"/>
                <w:b/>
                <w:color w:val="000000"/>
                <w:sz w:val="18"/>
                <w:szCs w:val="18"/>
                <w:lang w:val="hy-AM" w:eastAsia="ru-RU"/>
              </w:rPr>
              <w:t xml:space="preserve"> 1 </w:t>
            </w:r>
            <w:r w:rsidRPr="00520FF9">
              <w:rPr>
                <w:rFonts w:ascii="Sylfaen" w:hAnsi="Sylfaen" w:cs="Sylfaen"/>
                <w:b/>
                <w:color w:val="000000"/>
                <w:sz w:val="18"/>
                <w:szCs w:val="18"/>
                <w:lang w:val="hy-AM" w:eastAsia="ru-RU"/>
              </w:rPr>
              <w:t>հատ</w:t>
            </w:r>
            <w:r w:rsidRPr="00520FF9">
              <w:rPr>
                <w:rFonts w:ascii="Arial" w:hAnsi="Arial" w:cs="Arial"/>
                <w:b/>
                <w:color w:val="000000"/>
                <w:sz w:val="18"/>
                <w:szCs w:val="18"/>
                <w:lang w:val="hy-AM" w:eastAsia="ru-RU"/>
              </w:rPr>
              <w:t xml:space="preserve"> – </w:t>
            </w:r>
            <w:r w:rsidRPr="00520FF9">
              <w:rPr>
                <w:rFonts w:ascii="Sylfaen" w:hAnsi="Sylfaen" w:cs="Sylfaen"/>
                <w:color w:val="000000"/>
                <w:sz w:val="18"/>
                <w:szCs w:val="18"/>
                <w:lang w:val="hy-AM" w:eastAsia="ru-RU"/>
              </w:rPr>
              <w:t>չափածրարված</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առնվազն</w:t>
            </w:r>
            <w:r w:rsidRPr="00520FF9">
              <w:rPr>
                <w:rFonts w:ascii="Arial" w:hAnsi="Arial" w:cs="Arial"/>
                <w:color w:val="000000"/>
                <w:sz w:val="18"/>
                <w:szCs w:val="18"/>
                <w:lang w:val="hy-AM" w:eastAsia="ru-RU"/>
              </w:rPr>
              <w:t xml:space="preserve"> 100</w:t>
            </w:r>
            <w:r w:rsidRPr="00520FF9">
              <w:rPr>
                <w:rFonts w:ascii="Sylfaen" w:hAnsi="Sylfaen" w:cs="Sylfaen"/>
                <w:color w:val="000000"/>
                <w:sz w:val="18"/>
                <w:szCs w:val="18"/>
                <w:lang w:val="hy-AM" w:eastAsia="ru-RU"/>
              </w:rPr>
              <w:t>գ</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Սննդի</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համար</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նախատեսված</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տարայով</w:t>
            </w:r>
            <w:r w:rsidRPr="00520FF9">
              <w:rPr>
                <w:rFonts w:ascii="Arial" w:hAnsi="Arial" w:cs="Arial"/>
                <w:color w:val="000000"/>
                <w:sz w:val="18"/>
                <w:szCs w:val="18"/>
                <w:lang w:val="hy-AM" w:eastAsia="ru-RU"/>
              </w:rPr>
              <w:t>:</w:t>
            </w:r>
          </w:p>
          <w:p w:rsidR="00024AE0" w:rsidRPr="00520FF9" w:rsidRDefault="00024AE0" w:rsidP="005F4118">
            <w:pPr>
              <w:autoSpaceDE w:val="0"/>
              <w:autoSpaceDN w:val="0"/>
              <w:adjustRightInd w:val="0"/>
              <w:jc w:val="both"/>
              <w:rPr>
                <w:rFonts w:ascii="Arial" w:hAnsi="Arial" w:cs="Arial"/>
                <w:color w:val="000000"/>
                <w:sz w:val="18"/>
                <w:szCs w:val="18"/>
                <w:lang w:val="hy-AM" w:eastAsia="ru-RU"/>
              </w:rPr>
            </w:pPr>
            <w:r w:rsidRPr="00520FF9">
              <w:rPr>
                <w:rFonts w:ascii="Sylfaen" w:hAnsi="Sylfaen" w:cs="Arial"/>
                <w:b/>
                <w:color w:val="000000"/>
                <w:sz w:val="18"/>
                <w:szCs w:val="18"/>
                <w:lang w:val="hy-AM"/>
              </w:rPr>
              <w:t>3</w:t>
            </w:r>
            <w:r w:rsidRPr="00520FF9">
              <w:rPr>
                <w:rFonts w:ascii="GHEA Grapalat" w:hAnsi="GHEA Grapalat" w:cs="Arial"/>
                <w:b/>
                <w:color w:val="000000"/>
                <w:sz w:val="18"/>
                <w:szCs w:val="18"/>
                <w:lang w:val="hy-AM"/>
              </w:rPr>
              <w:t>.</w:t>
            </w:r>
            <w:r w:rsidRPr="00520FF9">
              <w:rPr>
                <w:rFonts w:ascii="Sylfaen" w:hAnsi="Sylfaen" w:cs="Arial"/>
                <w:b/>
                <w:color w:val="000000"/>
                <w:sz w:val="18"/>
                <w:szCs w:val="18"/>
                <w:lang w:val="hy-AM"/>
              </w:rPr>
              <w:t xml:space="preserve"> </w:t>
            </w:r>
            <w:r w:rsidRPr="00520FF9">
              <w:rPr>
                <w:rFonts w:ascii="Sylfaen" w:hAnsi="Sylfaen" w:cs="Sylfaen"/>
                <w:b/>
                <w:color w:val="000000"/>
                <w:sz w:val="18"/>
                <w:szCs w:val="18"/>
                <w:lang w:val="hy-AM"/>
              </w:rPr>
              <w:t>Հյութ</w:t>
            </w:r>
            <w:r w:rsidRPr="00520FF9">
              <w:rPr>
                <w:rFonts w:ascii="Arial" w:hAnsi="Arial" w:cs="Arial"/>
                <w:b/>
                <w:color w:val="000000"/>
                <w:sz w:val="18"/>
                <w:szCs w:val="18"/>
                <w:lang w:val="hy-AM"/>
              </w:rPr>
              <w:t xml:space="preserve"> 1 </w:t>
            </w:r>
            <w:r w:rsidRPr="00520FF9">
              <w:rPr>
                <w:rFonts w:ascii="Sylfaen" w:hAnsi="Sylfaen" w:cs="Sylfaen"/>
                <w:b/>
                <w:color w:val="000000"/>
                <w:sz w:val="18"/>
                <w:szCs w:val="18"/>
                <w:lang w:val="hy-AM"/>
              </w:rPr>
              <w:t>հատ</w:t>
            </w:r>
            <w:r w:rsidRPr="00520FF9">
              <w:rPr>
                <w:rFonts w:ascii="Arial" w:hAnsi="Arial" w:cs="Arial"/>
                <w:b/>
                <w:color w:val="000000"/>
                <w:sz w:val="18"/>
                <w:szCs w:val="18"/>
                <w:lang w:val="hy-AM"/>
              </w:rPr>
              <w:t xml:space="preserve">- </w:t>
            </w:r>
            <w:r w:rsidRPr="00520FF9">
              <w:rPr>
                <w:rFonts w:ascii="Sylfaen" w:hAnsi="Sylfaen" w:cs="Sylfaen"/>
                <w:color w:val="000000"/>
                <w:sz w:val="18"/>
                <w:szCs w:val="18"/>
                <w:lang w:val="hy-AM"/>
              </w:rPr>
              <w:t>առնվազն</w:t>
            </w:r>
            <w:r w:rsidRPr="00520FF9">
              <w:rPr>
                <w:rFonts w:ascii="Arial" w:hAnsi="Arial" w:cs="Arial"/>
                <w:color w:val="000000"/>
                <w:sz w:val="18"/>
                <w:szCs w:val="18"/>
                <w:lang w:val="hy-AM"/>
              </w:rPr>
              <w:t xml:space="preserve"> 200</w:t>
            </w:r>
            <w:r w:rsidRPr="00520FF9">
              <w:rPr>
                <w:rFonts w:ascii="Sylfaen" w:hAnsi="Sylfaen" w:cs="Sylfaen"/>
                <w:color w:val="000000"/>
                <w:sz w:val="18"/>
                <w:szCs w:val="18"/>
                <w:lang w:val="hy-AM"/>
              </w:rPr>
              <w:t>մլ</w:t>
            </w:r>
          </w:p>
          <w:p w:rsidR="00024AE0" w:rsidRPr="00520FF9" w:rsidRDefault="00024AE0" w:rsidP="005F4118">
            <w:pPr>
              <w:autoSpaceDE w:val="0"/>
              <w:autoSpaceDN w:val="0"/>
              <w:adjustRightInd w:val="0"/>
              <w:jc w:val="both"/>
              <w:rPr>
                <w:rFonts w:ascii="Sylfaen" w:hAnsi="Sylfaen" w:cs="Sylfaen"/>
                <w:color w:val="000000"/>
                <w:sz w:val="18"/>
                <w:szCs w:val="18"/>
                <w:lang w:val="hy-AM"/>
              </w:rPr>
            </w:pPr>
            <w:r w:rsidRPr="00520FF9">
              <w:rPr>
                <w:rFonts w:ascii="Sylfaen" w:hAnsi="Sylfaen" w:cs="Arial"/>
                <w:b/>
                <w:color w:val="000000"/>
                <w:sz w:val="18"/>
                <w:szCs w:val="18"/>
                <w:lang w:val="hy-AM" w:eastAsia="ru-RU"/>
              </w:rPr>
              <w:t>4</w:t>
            </w:r>
            <w:r w:rsidRPr="00520FF9">
              <w:rPr>
                <w:rFonts w:ascii="GHEA Grapalat" w:hAnsi="GHEA Grapalat" w:cs="Arial"/>
                <w:b/>
                <w:color w:val="000000"/>
                <w:sz w:val="18"/>
                <w:szCs w:val="18"/>
                <w:lang w:val="hy-AM" w:eastAsia="ru-RU"/>
              </w:rPr>
              <w:t>.</w:t>
            </w:r>
            <w:r w:rsidRPr="00520FF9">
              <w:rPr>
                <w:rFonts w:ascii="Sylfaen" w:hAnsi="Sylfaen" w:cs="Sylfaen"/>
                <w:b/>
                <w:color w:val="000000"/>
                <w:sz w:val="18"/>
                <w:szCs w:val="18"/>
                <w:lang w:val="hy-AM"/>
              </w:rPr>
              <w:t xml:space="preserve"> Թխվածքաբլիթներ</w:t>
            </w:r>
            <w:r w:rsidRPr="00520FF9">
              <w:rPr>
                <w:rFonts w:ascii="Arial" w:hAnsi="Arial" w:cs="Arial"/>
                <w:b/>
                <w:color w:val="000000"/>
                <w:sz w:val="18"/>
                <w:szCs w:val="18"/>
                <w:lang w:val="hy-AM"/>
              </w:rPr>
              <w:t xml:space="preserve"> /</w:t>
            </w:r>
            <w:r w:rsidRPr="00520FF9">
              <w:rPr>
                <w:rFonts w:ascii="Sylfaen" w:hAnsi="Sylfaen" w:cs="Sylfaen"/>
                <w:b/>
                <w:color w:val="000000"/>
                <w:sz w:val="18"/>
                <w:szCs w:val="18"/>
                <w:lang w:val="hy-AM"/>
              </w:rPr>
              <w:t>պեչենի</w:t>
            </w:r>
            <w:r w:rsidRPr="00520FF9">
              <w:rPr>
                <w:rFonts w:ascii="Arial" w:hAnsi="Arial" w:cs="Arial"/>
                <w:b/>
                <w:color w:val="000000"/>
                <w:sz w:val="18"/>
                <w:szCs w:val="18"/>
                <w:lang w:val="hy-AM"/>
              </w:rPr>
              <w:t>/</w:t>
            </w:r>
            <w:r w:rsidRPr="00520FF9">
              <w:rPr>
                <w:rFonts w:ascii="GHEA Grapalat" w:hAnsi="GHEA Grapalat" w:cs="Arial"/>
                <w:color w:val="000000"/>
                <w:sz w:val="18"/>
                <w:szCs w:val="18"/>
                <w:lang w:val="hy-AM"/>
              </w:rPr>
              <w:t xml:space="preserve"> - </w:t>
            </w:r>
            <w:r w:rsidRPr="00520FF9">
              <w:rPr>
                <w:rFonts w:ascii="Sylfaen" w:hAnsi="Sylfaen" w:cs="Arial"/>
                <w:b/>
                <w:color w:val="000000"/>
                <w:sz w:val="18"/>
                <w:szCs w:val="18"/>
                <w:lang w:val="hy-AM"/>
              </w:rPr>
              <w:t>1</w:t>
            </w:r>
            <w:r w:rsidRPr="00520FF9">
              <w:rPr>
                <w:rFonts w:ascii="Sylfaen" w:hAnsi="Sylfaen" w:cs="Sylfaen"/>
                <w:b/>
                <w:color w:val="000000"/>
                <w:sz w:val="18"/>
                <w:szCs w:val="18"/>
                <w:lang w:val="hy-AM"/>
              </w:rPr>
              <w:t>հատ</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առնվազն</w:t>
            </w:r>
            <w:r w:rsidRPr="00520FF9">
              <w:rPr>
                <w:rFonts w:ascii="Arial" w:hAnsi="Arial" w:cs="Arial"/>
                <w:color w:val="000000"/>
                <w:sz w:val="18"/>
                <w:szCs w:val="18"/>
                <w:lang w:val="hy-AM"/>
              </w:rPr>
              <w:t xml:space="preserve"> </w:t>
            </w:r>
            <w:r w:rsidRPr="00520FF9">
              <w:rPr>
                <w:rFonts w:ascii="Sylfaen" w:hAnsi="Sylfaen" w:cs="Arial"/>
                <w:color w:val="000000"/>
                <w:sz w:val="18"/>
                <w:szCs w:val="18"/>
                <w:lang w:val="hy-AM"/>
              </w:rPr>
              <w:t>100</w:t>
            </w:r>
            <w:r w:rsidRPr="00520FF9">
              <w:rPr>
                <w:rFonts w:ascii="Sylfaen" w:hAnsi="Sylfaen" w:cs="Sylfaen"/>
                <w:color w:val="000000"/>
                <w:sz w:val="18"/>
                <w:szCs w:val="18"/>
                <w:lang w:val="hy-AM"/>
              </w:rPr>
              <w:t>գ</w:t>
            </w:r>
          </w:p>
          <w:p w:rsidR="00024AE0" w:rsidRPr="00520FF9" w:rsidRDefault="00024AE0" w:rsidP="005F4118">
            <w:pPr>
              <w:autoSpaceDE w:val="0"/>
              <w:autoSpaceDN w:val="0"/>
              <w:adjustRightInd w:val="0"/>
              <w:jc w:val="both"/>
              <w:rPr>
                <w:rFonts w:ascii="GHEA Grapalat" w:hAnsi="GHEA Grapalat" w:cs="Arial"/>
                <w:b/>
                <w:color w:val="000000"/>
                <w:sz w:val="18"/>
                <w:szCs w:val="18"/>
                <w:lang w:val="hy-AM" w:eastAsia="ru-RU"/>
              </w:rPr>
            </w:pPr>
            <w:r w:rsidRPr="00520FF9">
              <w:rPr>
                <w:rFonts w:ascii="Sylfaen" w:hAnsi="Sylfaen" w:cs="Sylfaen"/>
                <w:b/>
                <w:color w:val="000000"/>
                <w:sz w:val="18"/>
                <w:szCs w:val="18"/>
                <w:lang w:val="hy-AM"/>
              </w:rPr>
              <w:t>5. Հալած պանիր -1 հատ</w:t>
            </w:r>
          </w:p>
          <w:p w:rsidR="00024AE0" w:rsidRPr="00520FF9" w:rsidRDefault="00024AE0" w:rsidP="005F4118">
            <w:pPr>
              <w:jc w:val="both"/>
              <w:rPr>
                <w:rFonts w:ascii="Sylfaen" w:hAnsi="Sylfaen" w:cs="Arial"/>
                <w:b/>
                <w:color w:val="000000"/>
                <w:sz w:val="18"/>
                <w:szCs w:val="18"/>
                <w:lang w:val="hy-AM" w:eastAsia="ru-RU"/>
              </w:rPr>
            </w:pPr>
            <w:r w:rsidRPr="00520FF9">
              <w:rPr>
                <w:rFonts w:ascii="Sylfaen" w:hAnsi="Sylfaen" w:cs="Arial"/>
                <w:b/>
                <w:color w:val="000000"/>
                <w:sz w:val="18"/>
                <w:szCs w:val="18"/>
                <w:lang w:val="hy-AM" w:eastAsia="ru-RU"/>
              </w:rPr>
              <w:t>6. Կոնֆետ -2 հատ</w:t>
            </w:r>
          </w:p>
          <w:p w:rsidR="00024AE0" w:rsidRPr="00520FF9" w:rsidRDefault="00024AE0" w:rsidP="005F4118">
            <w:pPr>
              <w:jc w:val="both"/>
              <w:rPr>
                <w:rFonts w:ascii="Sylfaen" w:hAnsi="Sylfaen" w:cs="Arial"/>
                <w:b/>
                <w:color w:val="000000"/>
                <w:sz w:val="18"/>
                <w:szCs w:val="18"/>
                <w:lang w:val="hy-AM" w:eastAsia="ru-RU"/>
              </w:rPr>
            </w:pPr>
            <w:r w:rsidRPr="00520FF9">
              <w:rPr>
                <w:rFonts w:ascii="Sylfaen" w:hAnsi="Sylfaen" w:cs="Arial"/>
                <w:b/>
                <w:color w:val="000000"/>
                <w:sz w:val="18"/>
                <w:szCs w:val="18"/>
                <w:lang w:val="hy-AM" w:eastAsia="ru-RU"/>
              </w:rPr>
              <w:t>7. Գդալ-</w:t>
            </w:r>
            <w:r w:rsidRPr="00520FF9">
              <w:rPr>
                <w:rFonts w:ascii="Arial" w:hAnsi="Arial" w:cs="Arial"/>
                <w:b/>
                <w:color w:val="000000"/>
                <w:sz w:val="18"/>
                <w:szCs w:val="18"/>
                <w:lang w:val="hy-AM" w:eastAsia="ru-RU"/>
              </w:rPr>
              <w:t xml:space="preserve">1 </w:t>
            </w:r>
            <w:r w:rsidRPr="00520FF9">
              <w:rPr>
                <w:rFonts w:ascii="Sylfaen" w:hAnsi="Sylfaen" w:cs="Sylfaen"/>
                <w:b/>
                <w:color w:val="000000"/>
                <w:sz w:val="18"/>
                <w:szCs w:val="18"/>
                <w:lang w:val="hy-AM" w:eastAsia="ru-RU"/>
              </w:rPr>
              <w:t>հատ</w:t>
            </w:r>
            <w:r w:rsidRPr="00520FF9">
              <w:rPr>
                <w:rFonts w:ascii="Arial" w:hAnsi="Arial" w:cs="Arial"/>
                <w:b/>
                <w:color w:val="000000"/>
                <w:sz w:val="18"/>
                <w:szCs w:val="18"/>
                <w:lang w:val="hy-AM" w:eastAsia="ru-RU"/>
              </w:rPr>
              <w:t xml:space="preserve">- </w:t>
            </w:r>
            <w:r w:rsidRPr="00520FF9">
              <w:rPr>
                <w:rFonts w:ascii="Sylfaen" w:hAnsi="Sylfaen" w:cs="Sylfaen"/>
                <w:color w:val="000000"/>
                <w:sz w:val="18"/>
                <w:szCs w:val="18"/>
                <w:lang w:val="hy-AM" w:eastAsia="ru-RU"/>
              </w:rPr>
              <w:t>մեկ</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անգամյա</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օգտագործման</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նախատեսված</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սննդի</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համար</w:t>
            </w:r>
          </w:p>
          <w:p w:rsidR="00024AE0" w:rsidRPr="00520FF9" w:rsidRDefault="00024AE0" w:rsidP="005F4118">
            <w:pPr>
              <w:jc w:val="both"/>
              <w:rPr>
                <w:rFonts w:ascii="Sylfaen" w:hAnsi="Sylfaen" w:cs="Arial"/>
                <w:b/>
                <w:color w:val="000000"/>
                <w:sz w:val="18"/>
                <w:szCs w:val="18"/>
                <w:lang w:val="hy-AM" w:eastAsia="ru-RU"/>
              </w:rPr>
            </w:pPr>
            <w:r w:rsidRPr="00520FF9">
              <w:rPr>
                <w:rFonts w:ascii="Sylfaen" w:hAnsi="Sylfaen" w:cs="Arial"/>
                <w:b/>
                <w:color w:val="000000"/>
                <w:sz w:val="18"/>
                <w:szCs w:val="18"/>
                <w:lang w:val="hy-AM" w:eastAsia="ru-RU"/>
              </w:rPr>
              <w:t xml:space="preserve">8. Անձեռոցիկ </w:t>
            </w:r>
            <w:r w:rsidRPr="00520FF9">
              <w:rPr>
                <w:rFonts w:ascii="Arial" w:hAnsi="Arial" w:cs="Arial"/>
                <w:b/>
                <w:color w:val="000000"/>
                <w:sz w:val="18"/>
                <w:szCs w:val="18"/>
                <w:lang w:val="hy-AM"/>
              </w:rPr>
              <w:t xml:space="preserve">1 </w:t>
            </w:r>
            <w:r w:rsidRPr="00520FF9">
              <w:rPr>
                <w:rFonts w:ascii="Sylfaen" w:hAnsi="Sylfaen" w:cs="Sylfaen"/>
                <w:b/>
                <w:color w:val="000000"/>
                <w:sz w:val="18"/>
                <w:szCs w:val="18"/>
                <w:lang w:val="hy-AM"/>
              </w:rPr>
              <w:t>հատ</w:t>
            </w:r>
            <w:r w:rsidRPr="00520FF9">
              <w:rPr>
                <w:rFonts w:ascii="Arial" w:hAnsi="Arial" w:cs="Arial"/>
                <w:b/>
                <w:color w:val="000000"/>
                <w:sz w:val="18"/>
                <w:szCs w:val="18"/>
                <w:lang w:val="hy-AM"/>
              </w:rPr>
              <w:t xml:space="preserve">- </w:t>
            </w:r>
            <w:r w:rsidRPr="00520FF9">
              <w:rPr>
                <w:rFonts w:ascii="Sylfaen" w:hAnsi="Sylfaen" w:cs="Sylfaen"/>
                <w:color w:val="000000"/>
                <w:sz w:val="18"/>
                <w:szCs w:val="18"/>
                <w:lang w:val="hy-AM"/>
              </w:rPr>
              <w:t>թղթե</w:t>
            </w:r>
            <w:r w:rsidRPr="00520FF9">
              <w:rPr>
                <w:rFonts w:ascii="GHEA Grapalat" w:hAnsi="GHEA Grapalat" w:cs="Arial"/>
                <w:b/>
                <w:color w:val="000000"/>
                <w:sz w:val="18"/>
                <w:szCs w:val="18"/>
                <w:lang w:val="hy-AM"/>
              </w:rPr>
              <w:t xml:space="preserve"> </w:t>
            </w:r>
            <w:r w:rsidRPr="00520FF9">
              <w:rPr>
                <w:rFonts w:ascii="Sylfaen" w:hAnsi="Sylfaen" w:cs="Sylfaen"/>
                <w:color w:val="000000"/>
                <w:sz w:val="18"/>
                <w:szCs w:val="18"/>
                <w:lang w:val="hy-AM"/>
              </w:rPr>
              <w:t>երկշերտ</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կամ</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եռաշերտ</w:t>
            </w:r>
            <w:r w:rsidRPr="00520FF9">
              <w:rPr>
                <w:rFonts w:ascii="GHEA Grapalat" w:hAnsi="GHEA Grapalat" w:cs="Arial"/>
                <w:b/>
                <w:color w:val="000000"/>
                <w:sz w:val="18"/>
                <w:szCs w:val="18"/>
                <w:lang w:val="hy-AM"/>
              </w:rPr>
              <w:t>:</w:t>
            </w:r>
          </w:p>
        </w:tc>
      </w:tr>
      <w:tr w:rsidR="00024AE0" w:rsidRPr="006B605F" w:rsidTr="005F4118">
        <w:trPr>
          <w:trHeight w:val="540"/>
        </w:trPr>
        <w:tc>
          <w:tcPr>
            <w:tcW w:w="1860" w:type="dxa"/>
            <w:tcBorders>
              <w:top w:val="single" w:sz="4" w:space="0" w:color="auto"/>
              <w:left w:val="single" w:sz="4" w:space="0" w:color="auto"/>
              <w:bottom w:val="single" w:sz="8" w:space="0" w:color="auto"/>
              <w:right w:val="nil"/>
            </w:tcBorders>
            <w:shd w:val="clear" w:color="auto" w:fill="auto"/>
            <w:vAlign w:val="center"/>
          </w:tcPr>
          <w:p w:rsidR="00024AE0" w:rsidRPr="00520FF9" w:rsidRDefault="00024AE0" w:rsidP="005F4118">
            <w:pPr>
              <w:rPr>
                <w:rFonts w:ascii="Arial" w:hAnsi="Arial" w:cs="Arial"/>
                <w:color w:val="000000"/>
                <w:sz w:val="20"/>
                <w:szCs w:val="20"/>
                <w:lang w:eastAsia="ru-RU"/>
              </w:rPr>
            </w:pPr>
            <w:r w:rsidRPr="00520FF9">
              <w:rPr>
                <w:rFonts w:ascii="Sylfaen" w:hAnsi="Sylfaen" w:cs="Sylfaen"/>
                <w:color w:val="000000"/>
                <w:sz w:val="20"/>
                <w:szCs w:val="20"/>
                <w:lang w:eastAsia="ru-RU"/>
              </w:rPr>
              <w:t xml:space="preserve">Ծանրոց  </w:t>
            </w:r>
            <w:r w:rsidRPr="00520FF9">
              <w:rPr>
                <w:rFonts w:ascii="Sylfaen" w:hAnsi="Sylfaen" w:cs="Sylfaen"/>
                <w:color w:val="000000"/>
                <w:sz w:val="20"/>
                <w:szCs w:val="20"/>
                <w:lang w:val="ru-RU" w:eastAsia="ru-RU"/>
              </w:rPr>
              <w:t xml:space="preserve">1 </w:t>
            </w:r>
            <w:r w:rsidRPr="00520FF9">
              <w:rPr>
                <w:rFonts w:ascii="Sylfaen" w:hAnsi="Sylfaen" w:cs="Sylfaen"/>
                <w:color w:val="000000"/>
                <w:sz w:val="20"/>
                <w:szCs w:val="20"/>
                <w:lang w:eastAsia="ru-RU"/>
              </w:rPr>
              <w:t>Չորեքշաբթի</w:t>
            </w:r>
          </w:p>
          <w:p w:rsidR="00024AE0" w:rsidRPr="00520FF9" w:rsidRDefault="00024AE0" w:rsidP="005F4118">
            <w:pPr>
              <w:rPr>
                <w:rFonts w:ascii="GHEA Grapalat" w:hAnsi="GHEA Grapalat" w:cs="Calibri"/>
                <w:color w:val="000000"/>
                <w:sz w:val="20"/>
                <w:szCs w:val="20"/>
                <w:lang w:eastAsia="ru-RU"/>
              </w:rPr>
            </w:pPr>
            <w:r w:rsidRPr="00520FF9">
              <w:rPr>
                <w:rFonts w:ascii="Sylfaen" w:hAnsi="Sylfaen" w:cs="Sylfaen"/>
                <w:color w:val="000000"/>
                <w:sz w:val="20"/>
                <w:szCs w:val="20"/>
                <w:lang w:val="hy-AM" w:eastAsia="ru-RU"/>
              </w:rPr>
              <w:lastRenderedPageBreak/>
              <w:t>8</w:t>
            </w:r>
            <w:r w:rsidRPr="00520FF9">
              <w:rPr>
                <w:rFonts w:ascii="GHEA Grapalat" w:hAnsi="GHEA Grapalat" w:cs="Sylfaen"/>
                <w:color w:val="000000"/>
                <w:sz w:val="20"/>
                <w:szCs w:val="20"/>
                <w:lang w:eastAsia="ru-RU"/>
              </w:rPr>
              <w:t xml:space="preserve"> </w:t>
            </w:r>
            <w:r w:rsidRPr="00520FF9">
              <w:rPr>
                <w:rFonts w:ascii="Sylfaen" w:hAnsi="Sylfaen" w:cs="Sylfaen"/>
                <w:color w:val="000000"/>
                <w:sz w:val="20"/>
                <w:szCs w:val="20"/>
                <w:lang w:eastAsia="ru-RU"/>
              </w:rPr>
              <w:t>հատ</w:t>
            </w:r>
          </w:p>
        </w:tc>
        <w:tc>
          <w:tcPr>
            <w:tcW w:w="13748" w:type="dxa"/>
            <w:tcBorders>
              <w:top w:val="single" w:sz="4" w:space="0" w:color="auto"/>
              <w:left w:val="single" w:sz="4" w:space="0" w:color="auto"/>
              <w:bottom w:val="single" w:sz="8" w:space="0" w:color="auto"/>
              <w:right w:val="single" w:sz="8" w:space="0" w:color="000000"/>
            </w:tcBorders>
            <w:shd w:val="clear" w:color="auto" w:fill="auto"/>
            <w:noWrap/>
            <w:vAlign w:val="bottom"/>
          </w:tcPr>
          <w:p w:rsidR="00024AE0" w:rsidRPr="00520FF9" w:rsidRDefault="00024AE0" w:rsidP="005F4118">
            <w:pPr>
              <w:autoSpaceDE w:val="0"/>
              <w:autoSpaceDN w:val="0"/>
              <w:adjustRightInd w:val="0"/>
              <w:jc w:val="both"/>
              <w:rPr>
                <w:rFonts w:ascii="Arial" w:hAnsi="Arial" w:cs="Arial"/>
                <w:color w:val="000000"/>
                <w:sz w:val="18"/>
                <w:szCs w:val="18"/>
                <w:lang w:eastAsia="ru-RU"/>
              </w:rPr>
            </w:pPr>
            <w:r w:rsidRPr="00520FF9">
              <w:rPr>
                <w:rFonts w:ascii="Sylfaen" w:hAnsi="Sylfaen" w:cs="Sylfaen"/>
                <w:color w:val="000000"/>
                <w:sz w:val="18"/>
                <w:szCs w:val="18"/>
                <w:lang w:eastAsia="ru-RU"/>
              </w:rPr>
              <w:lastRenderedPageBreak/>
              <w:t>Մեկ</w:t>
            </w:r>
            <w:r w:rsidRPr="00520FF9">
              <w:rPr>
                <w:rFonts w:ascii="Arial" w:hAnsi="Arial" w:cs="Arial"/>
                <w:color w:val="000000"/>
                <w:sz w:val="18"/>
                <w:szCs w:val="18"/>
                <w:lang w:eastAsia="ru-RU"/>
              </w:rPr>
              <w:t xml:space="preserve"> </w:t>
            </w:r>
            <w:r w:rsidRPr="00520FF9">
              <w:rPr>
                <w:rFonts w:ascii="Sylfaen" w:hAnsi="Sylfaen" w:cs="Sylfaen"/>
                <w:color w:val="000000"/>
                <w:sz w:val="18"/>
                <w:szCs w:val="18"/>
                <w:lang w:eastAsia="ru-RU"/>
              </w:rPr>
              <w:t>փաթեթի</w:t>
            </w:r>
            <w:r w:rsidRPr="00520FF9">
              <w:rPr>
                <w:rFonts w:ascii="Arial" w:hAnsi="Arial" w:cs="Arial"/>
                <w:color w:val="000000"/>
                <w:sz w:val="18"/>
                <w:szCs w:val="18"/>
                <w:lang w:eastAsia="ru-RU"/>
              </w:rPr>
              <w:t xml:space="preserve"> </w:t>
            </w:r>
            <w:r w:rsidRPr="00520FF9">
              <w:rPr>
                <w:rFonts w:ascii="Sylfaen" w:hAnsi="Sylfaen" w:cs="Sylfaen"/>
                <w:color w:val="000000"/>
                <w:sz w:val="18"/>
                <w:szCs w:val="18"/>
                <w:lang w:eastAsia="ru-RU"/>
              </w:rPr>
              <w:t>պարունակությունը</w:t>
            </w:r>
            <w:r w:rsidRPr="00520FF9">
              <w:rPr>
                <w:rFonts w:ascii="Arial" w:hAnsi="Arial" w:cs="Arial"/>
                <w:color w:val="000000"/>
                <w:sz w:val="18"/>
                <w:szCs w:val="18"/>
                <w:lang w:eastAsia="ru-RU"/>
              </w:rPr>
              <w:t>`</w:t>
            </w:r>
          </w:p>
          <w:p w:rsidR="00024AE0" w:rsidRPr="00520FF9" w:rsidRDefault="00024AE0" w:rsidP="005F4118">
            <w:pPr>
              <w:autoSpaceDE w:val="0"/>
              <w:autoSpaceDN w:val="0"/>
              <w:adjustRightInd w:val="0"/>
              <w:jc w:val="both"/>
              <w:rPr>
                <w:rFonts w:ascii="Sylfaen" w:hAnsi="Sylfaen" w:cs="Arial"/>
                <w:color w:val="000000"/>
                <w:sz w:val="18"/>
                <w:szCs w:val="18"/>
                <w:lang w:val="hy-AM"/>
              </w:rPr>
            </w:pPr>
            <w:r w:rsidRPr="00520FF9">
              <w:rPr>
                <w:rFonts w:ascii="GHEA Grapalat" w:hAnsi="GHEA Grapalat" w:cs="Arial"/>
                <w:b/>
                <w:color w:val="000000"/>
                <w:sz w:val="18"/>
                <w:szCs w:val="18"/>
              </w:rPr>
              <w:lastRenderedPageBreak/>
              <w:t>1.</w:t>
            </w:r>
            <w:r w:rsidRPr="00520FF9">
              <w:rPr>
                <w:rFonts w:ascii="Arial LatArm" w:hAnsi="Arial LatArm" w:cs="Calibri"/>
                <w:color w:val="000000"/>
                <w:sz w:val="20"/>
                <w:szCs w:val="20"/>
                <w:lang w:eastAsia="ru-RU"/>
              </w:rPr>
              <w:t xml:space="preserve"> </w:t>
            </w:r>
            <w:r w:rsidRPr="00520FF9">
              <w:rPr>
                <w:rFonts w:ascii="Arial LatArm" w:hAnsi="Arial LatArm" w:cs="Calibri"/>
                <w:b/>
                <w:color w:val="000000"/>
                <w:sz w:val="18"/>
                <w:szCs w:val="18"/>
                <w:lang w:eastAsia="ru-RU"/>
              </w:rPr>
              <w:t>´áõï»ñµñáïÇ Ñ³ó</w:t>
            </w:r>
            <w:r w:rsidRPr="00520FF9">
              <w:rPr>
                <w:rFonts w:ascii="Arial" w:hAnsi="Arial" w:cs="Arial"/>
                <w:b/>
                <w:color w:val="000000"/>
                <w:sz w:val="18"/>
                <w:szCs w:val="18"/>
              </w:rPr>
              <w:t xml:space="preserve"> 1 </w:t>
            </w:r>
            <w:r w:rsidRPr="00520FF9">
              <w:rPr>
                <w:rFonts w:ascii="Sylfaen" w:hAnsi="Sylfaen" w:cs="Sylfaen"/>
                <w:b/>
                <w:color w:val="000000"/>
                <w:sz w:val="18"/>
                <w:szCs w:val="18"/>
              </w:rPr>
              <w:t>հատ</w:t>
            </w:r>
            <w:r w:rsidRPr="00520FF9">
              <w:rPr>
                <w:rFonts w:ascii="Arial" w:hAnsi="Arial" w:cs="Arial"/>
                <w:b/>
                <w:color w:val="000000"/>
                <w:sz w:val="18"/>
                <w:szCs w:val="18"/>
              </w:rPr>
              <w:t xml:space="preserve">  </w:t>
            </w:r>
            <w:r w:rsidRPr="00520FF9">
              <w:rPr>
                <w:rFonts w:ascii="GHEA Grapalat" w:hAnsi="GHEA Grapalat" w:cs="Arial"/>
                <w:color w:val="000000"/>
                <w:sz w:val="18"/>
                <w:szCs w:val="18"/>
              </w:rPr>
              <w:t xml:space="preserve">– – </w:t>
            </w:r>
            <w:r w:rsidRPr="00520FF9">
              <w:rPr>
                <w:rFonts w:ascii="Sylfaen" w:hAnsi="Sylfaen" w:cs="Sylfaen"/>
                <w:color w:val="000000"/>
                <w:sz w:val="18"/>
                <w:szCs w:val="18"/>
              </w:rPr>
              <w:t>բուտերբրոդը</w:t>
            </w:r>
            <w:r w:rsidRPr="00520FF9">
              <w:rPr>
                <w:rFonts w:ascii="Arial" w:hAnsi="Arial" w:cs="Arial"/>
                <w:color w:val="000000"/>
                <w:sz w:val="18"/>
                <w:szCs w:val="18"/>
              </w:rPr>
              <w:t xml:space="preserve"> </w:t>
            </w:r>
            <w:r w:rsidRPr="00520FF9">
              <w:rPr>
                <w:rFonts w:ascii="Sylfaen" w:hAnsi="Sylfaen" w:cs="Sylfaen"/>
                <w:color w:val="000000"/>
                <w:sz w:val="18"/>
                <w:szCs w:val="18"/>
              </w:rPr>
              <w:t>պետք</w:t>
            </w:r>
            <w:r w:rsidRPr="00520FF9">
              <w:rPr>
                <w:rFonts w:ascii="Arial" w:hAnsi="Arial" w:cs="Arial"/>
                <w:color w:val="000000"/>
                <w:sz w:val="18"/>
                <w:szCs w:val="18"/>
              </w:rPr>
              <w:t xml:space="preserve"> </w:t>
            </w:r>
            <w:r w:rsidRPr="00520FF9">
              <w:rPr>
                <w:rFonts w:ascii="Sylfaen" w:hAnsi="Sylfaen" w:cs="Sylfaen"/>
                <w:color w:val="000000"/>
                <w:sz w:val="18"/>
                <w:szCs w:val="18"/>
              </w:rPr>
              <w:t>է</w:t>
            </w:r>
            <w:r w:rsidRPr="00520FF9">
              <w:rPr>
                <w:rFonts w:ascii="Arial" w:hAnsi="Arial" w:cs="Arial"/>
                <w:color w:val="000000"/>
                <w:sz w:val="18"/>
                <w:szCs w:val="18"/>
              </w:rPr>
              <w:t xml:space="preserve"> </w:t>
            </w:r>
            <w:r w:rsidRPr="00520FF9">
              <w:rPr>
                <w:rFonts w:ascii="Sylfaen" w:hAnsi="Sylfaen" w:cs="Sylfaen"/>
                <w:color w:val="000000"/>
                <w:sz w:val="18"/>
                <w:szCs w:val="18"/>
              </w:rPr>
              <w:t>պատրաստված</w:t>
            </w:r>
            <w:r w:rsidRPr="00520FF9">
              <w:rPr>
                <w:rFonts w:ascii="Arial" w:hAnsi="Arial" w:cs="Arial"/>
                <w:color w:val="000000"/>
                <w:sz w:val="18"/>
                <w:szCs w:val="18"/>
              </w:rPr>
              <w:t xml:space="preserve"> </w:t>
            </w:r>
            <w:r w:rsidRPr="00520FF9">
              <w:rPr>
                <w:rFonts w:ascii="Sylfaen" w:hAnsi="Sylfaen" w:cs="Sylfaen"/>
                <w:color w:val="000000"/>
                <w:sz w:val="18"/>
                <w:szCs w:val="18"/>
              </w:rPr>
              <w:t>լինի</w:t>
            </w:r>
            <w:r w:rsidRPr="00520FF9">
              <w:rPr>
                <w:rFonts w:ascii="Arial" w:hAnsi="Arial" w:cs="Arial"/>
                <w:color w:val="000000"/>
                <w:sz w:val="18"/>
                <w:szCs w:val="18"/>
              </w:rPr>
              <w:t xml:space="preserve"> 1 </w:t>
            </w:r>
            <w:r w:rsidRPr="00520FF9">
              <w:rPr>
                <w:rFonts w:ascii="Sylfaen" w:hAnsi="Sylfaen" w:cs="Sylfaen"/>
                <w:color w:val="000000"/>
                <w:sz w:val="18"/>
                <w:szCs w:val="18"/>
              </w:rPr>
              <w:t>հատ</w:t>
            </w:r>
            <w:r w:rsidRPr="00520FF9">
              <w:rPr>
                <w:rFonts w:ascii="Arial" w:hAnsi="Arial" w:cs="Arial"/>
                <w:color w:val="000000"/>
                <w:sz w:val="18"/>
                <w:szCs w:val="18"/>
              </w:rPr>
              <w:t xml:space="preserve"> </w:t>
            </w:r>
            <w:r w:rsidRPr="00520FF9">
              <w:rPr>
                <w:rFonts w:ascii="Sylfaen" w:hAnsi="Sylfaen" w:cs="Sylfaen"/>
                <w:color w:val="000000"/>
                <w:sz w:val="18"/>
                <w:szCs w:val="18"/>
              </w:rPr>
              <w:t>բուտերբրոդների</w:t>
            </w:r>
            <w:r w:rsidRPr="00520FF9">
              <w:rPr>
                <w:rFonts w:ascii="Arial" w:hAnsi="Arial" w:cs="Arial"/>
                <w:color w:val="000000"/>
                <w:sz w:val="18"/>
                <w:szCs w:val="18"/>
              </w:rPr>
              <w:t xml:space="preserve"> </w:t>
            </w:r>
            <w:r w:rsidRPr="00520FF9">
              <w:rPr>
                <w:rFonts w:ascii="Sylfaen" w:hAnsi="Sylfaen" w:cs="Sylfaen"/>
                <w:color w:val="000000"/>
                <w:sz w:val="18"/>
                <w:szCs w:val="18"/>
              </w:rPr>
              <w:t>համար</w:t>
            </w:r>
            <w:r w:rsidRPr="00520FF9">
              <w:rPr>
                <w:rFonts w:ascii="Arial" w:hAnsi="Arial" w:cs="Arial"/>
                <w:color w:val="000000"/>
                <w:sz w:val="18"/>
                <w:szCs w:val="18"/>
              </w:rPr>
              <w:t xml:space="preserve"> </w:t>
            </w:r>
            <w:r w:rsidRPr="00520FF9">
              <w:rPr>
                <w:rFonts w:ascii="Sylfaen" w:hAnsi="Sylfaen" w:cs="Sylfaen"/>
                <w:color w:val="000000"/>
                <w:sz w:val="18"/>
                <w:szCs w:val="18"/>
              </w:rPr>
              <w:t>նախատեսված</w:t>
            </w:r>
            <w:r w:rsidRPr="00520FF9">
              <w:rPr>
                <w:rFonts w:ascii="Arial" w:hAnsi="Arial" w:cs="Arial"/>
                <w:color w:val="000000"/>
                <w:sz w:val="18"/>
                <w:szCs w:val="18"/>
              </w:rPr>
              <w:t xml:space="preserve"> </w:t>
            </w:r>
            <w:r w:rsidRPr="00520FF9">
              <w:rPr>
                <w:rFonts w:ascii="Sylfaen" w:hAnsi="Sylfaen" w:cs="Sylfaen"/>
                <w:color w:val="000000"/>
                <w:sz w:val="18"/>
                <w:szCs w:val="18"/>
              </w:rPr>
              <w:t>հացից</w:t>
            </w:r>
            <w:r w:rsidRPr="00520FF9">
              <w:rPr>
                <w:rFonts w:ascii="Arial" w:hAnsi="Arial" w:cs="Arial"/>
                <w:color w:val="000000"/>
                <w:sz w:val="18"/>
                <w:szCs w:val="18"/>
              </w:rPr>
              <w:t xml:space="preserve"> 100</w:t>
            </w:r>
            <w:r w:rsidRPr="00520FF9">
              <w:rPr>
                <w:rFonts w:ascii="Sylfaen" w:hAnsi="Sylfaen" w:cs="Sylfaen"/>
                <w:color w:val="000000"/>
                <w:sz w:val="18"/>
                <w:szCs w:val="18"/>
              </w:rPr>
              <w:t>գ</w:t>
            </w:r>
            <w:r w:rsidRPr="00520FF9">
              <w:rPr>
                <w:rFonts w:ascii="Arial" w:hAnsi="Arial" w:cs="Arial"/>
                <w:color w:val="000000"/>
                <w:sz w:val="18"/>
                <w:szCs w:val="18"/>
              </w:rPr>
              <w:t xml:space="preserve">, </w:t>
            </w:r>
            <w:r w:rsidRPr="00520FF9">
              <w:rPr>
                <w:rFonts w:ascii="Sylfaen" w:hAnsi="Sylfaen" w:cs="Sylfaen"/>
                <w:color w:val="000000"/>
                <w:sz w:val="18"/>
                <w:szCs w:val="18"/>
              </w:rPr>
              <w:t>փաթեթավորված</w:t>
            </w:r>
            <w:r w:rsidRPr="00520FF9">
              <w:rPr>
                <w:rFonts w:ascii="Arial" w:hAnsi="Arial" w:cs="Arial"/>
                <w:color w:val="000000"/>
                <w:sz w:val="18"/>
                <w:szCs w:val="18"/>
              </w:rPr>
              <w:t xml:space="preserve"> </w:t>
            </w:r>
            <w:r w:rsidRPr="00520FF9">
              <w:rPr>
                <w:rFonts w:ascii="Sylfaen" w:hAnsi="Sylfaen" w:cs="Sylfaen"/>
                <w:color w:val="000000"/>
                <w:sz w:val="18"/>
                <w:szCs w:val="18"/>
              </w:rPr>
              <w:t>սննդի</w:t>
            </w:r>
            <w:r w:rsidRPr="00520FF9">
              <w:rPr>
                <w:rFonts w:ascii="Arial" w:hAnsi="Arial" w:cs="Arial"/>
                <w:color w:val="000000"/>
                <w:sz w:val="18"/>
                <w:szCs w:val="18"/>
              </w:rPr>
              <w:t xml:space="preserve"> </w:t>
            </w:r>
            <w:r w:rsidRPr="00520FF9">
              <w:rPr>
                <w:rFonts w:ascii="Sylfaen" w:hAnsi="Sylfaen" w:cs="Sylfaen"/>
                <w:color w:val="000000"/>
                <w:sz w:val="18"/>
                <w:szCs w:val="18"/>
              </w:rPr>
              <w:t>համար</w:t>
            </w:r>
            <w:r w:rsidRPr="00520FF9">
              <w:rPr>
                <w:rFonts w:ascii="Arial" w:hAnsi="Arial" w:cs="Arial"/>
                <w:color w:val="000000"/>
                <w:sz w:val="18"/>
                <w:szCs w:val="18"/>
              </w:rPr>
              <w:t xml:space="preserve"> </w:t>
            </w:r>
            <w:r w:rsidRPr="00520FF9">
              <w:rPr>
                <w:rFonts w:ascii="Sylfaen" w:hAnsi="Sylfaen" w:cs="Sylfaen"/>
                <w:color w:val="000000"/>
                <w:sz w:val="18"/>
                <w:szCs w:val="18"/>
              </w:rPr>
              <w:t>նախատեսված</w:t>
            </w:r>
            <w:r w:rsidRPr="00520FF9">
              <w:rPr>
                <w:rFonts w:ascii="Arial" w:hAnsi="Arial" w:cs="Arial"/>
                <w:color w:val="000000"/>
                <w:sz w:val="18"/>
                <w:szCs w:val="18"/>
              </w:rPr>
              <w:t xml:space="preserve"> </w:t>
            </w:r>
            <w:r w:rsidRPr="00520FF9">
              <w:rPr>
                <w:rFonts w:ascii="Sylfaen" w:hAnsi="Sylfaen" w:cs="Sylfaen"/>
                <w:color w:val="000000"/>
                <w:sz w:val="18"/>
                <w:szCs w:val="18"/>
              </w:rPr>
              <w:t>տոպրակով</w:t>
            </w:r>
            <w:r w:rsidRPr="00520FF9">
              <w:rPr>
                <w:rFonts w:ascii="Arial" w:hAnsi="Arial" w:cs="Arial"/>
                <w:color w:val="000000"/>
                <w:sz w:val="18"/>
                <w:szCs w:val="18"/>
              </w:rPr>
              <w:t>:</w:t>
            </w:r>
          </w:p>
          <w:p w:rsidR="00024AE0" w:rsidRPr="00520FF9" w:rsidRDefault="00024AE0" w:rsidP="005F4118">
            <w:pPr>
              <w:autoSpaceDE w:val="0"/>
              <w:autoSpaceDN w:val="0"/>
              <w:adjustRightInd w:val="0"/>
              <w:jc w:val="both"/>
              <w:rPr>
                <w:rFonts w:ascii="GHEA Grapalat" w:hAnsi="GHEA Grapalat" w:cs="Arial"/>
                <w:color w:val="000000"/>
                <w:sz w:val="18"/>
                <w:szCs w:val="18"/>
                <w:lang w:val="hy-AM"/>
              </w:rPr>
            </w:pPr>
            <w:r w:rsidRPr="00520FF9">
              <w:rPr>
                <w:rFonts w:ascii="GHEA Grapalat" w:hAnsi="GHEA Grapalat" w:cs="Arial"/>
                <w:b/>
                <w:color w:val="000000"/>
                <w:sz w:val="18"/>
                <w:szCs w:val="18"/>
                <w:lang w:val="hy-AM"/>
              </w:rPr>
              <w:t xml:space="preserve">2. </w:t>
            </w:r>
            <w:r w:rsidRPr="00520FF9">
              <w:rPr>
                <w:rFonts w:ascii="Sylfaen" w:hAnsi="Sylfaen" w:cs="Sylfaen"/>
                <w:b/>
                <w:color w:val="000000"/>
                <w:sz w:val="18"/>
                <w:szCs w:val="18"/>
                <w:lang w:val="hy-AM"/>
              </w:rPr>
              <w:t>Յոգուրտ</w:t>
            </w:r>
            <w:r w:rsidRPr="00520FF9">
              <w:rPr>
                <w:rFonts w:ascii="Arial" w:hAnsi="Arial" w:cs="Arial"/>
                <w:b/>
                <w:color w:val="000000"/>
                <w:sz w:val="18"/>
                <w:szCs w:val="18"/>
                <w:lang w:val="hy-AM"/>
              </w:rPr>
              <w:t xml:space="preserve"> 1 </w:t>
            </w:r>
            <w:r w:rsidRPr="00520FF9">
              <w:rPr>
                <w:rFonts w:ascii="Sylfaen" w:hAnsi="Sylfaen" w:cs="Sylfaen"/>
                <w:b/>
                <w:color w:val="000000"/>
                <w:sz w:val="18"/>
                <w:szCs w:val="18"/>
                <w:lang w:val="hy-AM"/>
              </w:rPr>
              <w:t>հատ</w:t>
            </w:r>
            <w:r w:rsidRPr="00520FF9">
              <w:rPr>
                <w:rFonts w:ascii="Arial" w:hAnsi="Arial" w:cs="Arial"/>
                <w:b/>
                <w:color w:val="000000"/>
                <w:sz w:val="18"/>
                <w:szCs w:val="18"/>
                <w:lang w:val="hy-AM"/>
              </w:rPr>
              <w:t xml:space="preserve"> – </w:t>
            </w:r>
            <w:r w:rsidRPr="00520FF9">
              <w:rPr>
                <w:rFonts w:ascii="Sylfaen" w:hAnsi="Sylfaen" w:cs="Sylfaen"/>
                <w:color w:val="000000"/>
                <w:sz w:val="18"/>
                <w:szCs w:val="18"/>
                <w:lang w:val="hy-AM"/>
              </w:rPr>
              <w:t>չափածրարված</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առնվազն</w:t>
            </w:r>
            <w:r w:rsidRPr="00520FF9">
              <w:rPr>
                <w:rFonts w:ascii="Arial" w:hAnsi="Arial" w:cs="Arial"/>
                <w:color w:val="000000"/>
                <w:sz w:val="18"/>
                <w:szCs w:val="18"/>
                <w:lang w:val="hy-AM"/>
              </w:rPr>
              <w:t xml:space="preserve"> 100</w:t>
            </w:r>
            <w:r w:rsidRPr="00520FF9">
              <w:rPr>
                <w:rFonts w:ascii="Sylfaen" w:hAnsi="Sylfaen" w:cs="Sylfaen"/>
                <w:color w:val="000000"/>
                <w:sz w:val="18"/>
                <w:szCs w:val="18"/>
                <w:lang w:val="hy-AM"/>
              </w:rPr>
              <w:t>գ</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Սննդի</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համար</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նախատեսված</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տարայով</w:t>
            </w:r>
            <w:r w:rsidRPr="00520FF9">
              <w:rPr>
                <w:rFonts w:ascii="Arial" w:hAnsi="Arial" w:cs="Arial"/>
                <w:color w:val="000000"/>
                <w:sz w:val="18"/>
                <w:szCs w:val="18"/>
                <w:lang w:val="hy-AM" w:eastAsia="ru-RU"/>
              </w:rPr>
              <w:t>:</w:t>
            </w:r>
          </w:p>
          <w:p w:rsidR="00024AE0" w:rsidRPr="00520FF9" w:rsidRDefault="00024AE0" w:rsidP="005F4118">
            <w:pPr>
              <w:autoSpaceDE w:val="0"/>
              <w:autoSpaceDN w:val="0"/>
              <w:adjustRightInd w:val="0"/>
              <w:jc w:val="both"/>
              <w:rPr>
                <w:rFonts w:ascii="Arial" w:hAnsi="Arial" w:cs="Arial"/>
                <w:color w:val="000000"/>
                <w:sz w:val="18"/>
                <w:szCs w:val="18"/>
                <w:lang w:val="hy-AM" w:eastAsia="ru-RU"/>
              </w:rPr>
            </w:pPr>
            <w:r w:rsidRPr="00520FF9">
              <w:rPr>
                <w:rFonts w:ascii="Sylfaen" w:hAnsi="Sylfaen" w:cs="Arial"/>
                <w:b/>
                <w:color w:val="000000"/>
                <w:sz w:val="18"/>
                <w:szCs w:val="18"/>
                <w:lang w:val="hy-AM"/>
              </w:rPr>
              <w:t>3</w:t>
            </w:r>
            <w:r w:rsidRPr="00520FF9">
              <w:rPr>
                <w:rFonts w:ascii="GHEA Grapalat" w:hAnsi="GHEA Grapalat" w:cs="Arial"/>
                <w:b/>
                <w:color w:val="000000"/>
                <w:sz w:val="18"/>
                <w:szCs w:val="18"/>
                <w:lang w:val="hy-AM"/>
              </w:rPr>
              <w:t>.</w:t>
            </w:r>
            <w:r w:rsidRPr="00520FF9">
              <w:rPr>
                <w:rFonts w:ascii="Sylfaen" w:hAnsi="Sylfaen" w:cs="Arial"/>
                <w:b/>
                <w:color w:val="000000"/>
                <w:sz w:val="18"/>
                <w:szCs w:val="18"/>
                <w:lang w:val="hy-AM"/>
              </w:rPr>
              <w:t xml:space="preserve"> </w:t>
            </w:r>
            <w:r w:rsidRPr="00520FF9">
              <w:rPr>
                <w:rFonts w:ascii="Sylfaen" w:hAnsi="Sylfaen" w:cs="Sylfaen"/>
                <w:b/>
                <w:color w:val="000000"/>
                <w:sz w:val="18"/>
                <w:szCs w:val="18"/>
                <w:lang w:val="hy-AM"/>
              </w:rPr>
              <w:t>Հյութ</w:t>
            </w:r>
            <w:r w:rsidRPr="00520FF9">
              <w:rPr>
                <w:rFonts w:ascii="Arial" w:hAnsi="Arial" w:cs="Arial"/>
                <w:b/>
                <w:color w:val="000000"/>
                <w:sz w:val="18"/>
                <w:szCs w:val="18"/>
                <w:lang w:val="hy-AM"/>
              </w:rPr>
              <w:t xml:space="preserve"> 1 </w:t>
            </w:r>
            <w:r w:rsidRPr="00520FF9">
              <w:rPr>
                <w:rFonts w:ascii="Sylfaen" w:hAnsi="Sylfaen" w:cs="Sylfaen"/>
                <w:b/>
                <w:color w:val="000000"/>
                <w:sz w:val="18"/>
                <w:szCs w:val="18"/>
                <w:lang w:val="hy-AM"/>
              </w:rPr>
              <w:t>հատ</w:t>
            </w:r>
            <w:r w:rsidRPr="00520FF9">
              <w:rPr>
                <w:rFonts w:ascii="Arial" w:hAnsi="Arial" w:cs="Arial"/>
                <w:b/>
                <w:color w:val="000000"/>
                <w:sz w:val="18"/>
                <w:szCs w:val="18"/>
                <w:lang w:val="hy-AM"/>
              </w:rPr>
              <w:t xml:space="preserve">- </w:t>
            </w:r>
            <w:r w:rsidRPr="00520FF9">
              <w:rPr>
                <w:rFonts w:ascii="Sylfaen" w:hAnsi="Sylfaen" w:cs="Sylfaen"/>
                <w:color w:val="000000"/>
                <w:sz w:val="18"/>
                <w:szCs w:val="18"/>
                <w:lang w:val="hy-AM"/>
              </w:rPr>
              <w:t>առնվազն</w:t>
            </w:r>
            <w:r w:rsidRPr="00520FF9">
              <w:rPr>
                <w:rFonts w:ascii="Arial" w:hAnsi="Arial" w:cs="Arial"/>
                <w:color w:val="000000"/>
                <w:sz w:val="18"/>
                <w:szCs w:val="18"/>
                <w:lang w:val="hy-AM"/>
              </w:rPr>
              <w:t xml:space="preserve"> 200</w:t>
            </w:r>
            <w:r w:rsidRPr="00520FF9">
              <w:rPr>
                <w:rFonts w:ascii="Sylfaen" w:hAnsi="Sylfaen" w:cs="Sylfaen"/>
                <w:color w:val="000000"/>
                <w:sz w:val="18"/>
                <w:szCs w:val="18"/>
                <w:lang w:val="hy-AM"/>
              </w:rPr>
              <w:t>մլ</w:t>
            </w:r>
          </w:p>
          <w:p w:rsidR="00024AE0" w:rsidRPr="00520FF9" w:rsidRDefault="00024AE0" w:rsidP="005F4118">
            <w:pPr>
              <w:autoSpaceDE w:val="0"/>
              <w:autoSpaceDN w:val="0"/>
              <w:adjustRightInd w:val="0"/>
              <w:jc w:val="both"/>
              <w:rPr>
                <w:rFonts w:ascii="Sylfaen" w:hAnsi="Sylfaen" w:cs="Sylfaen"/>
                <w:color w:val="000000"/>
                <w:sz w:val="18"/>
                <w:szCs w:val="18"/>
                <w:lang w:val="hy-AM"/>
              </w:rPr>
            </w:pPr>
            <w:r w:rsidRPr="00520FF9">
              <w:rPr>
                <w:rFonts w:ascii="Sylfaen" w:hAnsi="Sylfaen" w:cs="Arial"/>
                <w:b/>
                <w:color w:val="000000"/>
                <w:sz w:val="18"/>
                <w:szCs w:val="18"/>
                <w:lang w:val="hy-AM" w:eastAsia="ru-RU"/>
              </w:rPr>
              <w:t>4</w:t>
            </w:r>
            <w:r w:rsidRPr="00520FF9">
              <w:rPr>
                <w:rFonts w:ascii="GHEA Grapalat" w:hAnsi="GHEA Grapalat" w:cs="Arial"/>
                <w:b/>
                <w:color w:val="000000"/>
                <w:sz w:val="18"/>
                <w:szCs w:val="18"/>
                <w:lang w:val="hy-AM" w:eastAsia="ru-RU"/>
              </w:rPr>
              <w:t>.</w:t>
            </w:r>
            <w:r w:rsidRPr="00520FF9">
              <w:rPr>
                <w:rFonts w:ascii="Sylfaen" w:hAnsi="Sylfaen" w:cs="Sylfaen"/>
                <w:b/>
                <w:color w:val="000000"/>
                <w:sz w:val="18"/>
                <w:szCs w:val="18"/>
                <w:lang w:val="hy-AM"/>
              </w:rPr>
              <w:t xml:space="preserve"> Թխվածքաբլիթներ</w:t>
            </w:r>
            <w:r w:rsidRPr="00520FF9">
              <w:rPr>
                <w:rFonts w:ascii="Arial" w:hAnsi="Arial" w:cs="Arial"/>
                <w:b/>
                <w:color w:val="000000"/>
                <w:sz w:val="18"/>
                <w:szCs w:val="18"/>
                <w:lang w:val="hy-AM"/>
              </w:rPr>
              <w:t xml:space="preserve"> /</w:t>
            </w:r>
            <w:r w:rsidRPr="00520FF9">
              <w:rPr>
                <w:rFonts w:ascii="Sylfaen" w:hAnsi="Sylfaen" w:cs="Sylfaen"/>
                <w:b/>
                <w:color w:val="000000"/>
                <w:sz w:val="18"/>
                <w:szCs w:val="18"/>
                <w:lang w:val="hy-AM"/>
              </w:rPr>
              <w:t>պեչենի</w:t>
            </w:r>
            <w:r w:rsidRPr="00520FF9">
              <w:rPr>
                <w:rFonts w:ascii="Arial" w:hAnsi="Arial" w:cs="Arial"/>
                <w:b/>
                <w:color w:val="000000"/>
                <w:sz w:val="18"/>
                <w:szCs w:val="18"/>
                <w:lang w:val="hy-AM"/>
              </w:rPr>
              <w:t>/</w:t>
            </w:r>
            <w:r w:rsidRPr="00520FF9">
              <w:rPr>
                <w:rFonts w:ascii="GHEA Grapalat" w:hAnsi="GHEA Grapalat" w:cs="Arial"/>
                <w:color w:val="000000"/>
                <w:sz w:val="18"/>
                <w:szCs w:val="18"/>
                <w:lang w:val="hy-AM"/>
              </w:rPr>
              <w:t xml:space="preserve"> - </w:t>
            </w:r>
            <w:r w:rsidRPr="00520FF9">
              <w:rPr>
                <w:rFonts w:ascii="Sylfaen" w:hAnsi="Sylfaen" w:cs="Arial"/>
                <w:b/>
                <w:color w:val="000000"/>
                <w:sz w:val="18"/>
                <w:szCs w:val="18"/>
                <w:lang w:val="hy-AM"/>
              </w:rPr>
              <w:t>1</w:t>
            </w:r>
            <w:r w:rsidRPr="00520FF9">
              <w:rPr>
                <w:rFonts w:ascii="Sylfaen" w:hAnsi="Sylfaen" w:cs="Sylfaen"/>
                <w:b/>
                <w:color w:val="000000"/>
                <w:sz w:val="18"/>
                <w:szCs w:val="18"/>
                <w:lang w:val="hy-AM"/>
              </w:rPr>
              <w:t>հատ</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առնվազն</w:t>
            </w:r>
            <w:r w:rsidRPr="00520FF9">
              <w:rPr>
                <w:rFonts w:ascii="Arial" w:hAnsi="Arial" w:cs="Arial"/>
                <w:color w:val="000000"/>
                <w:sz w:val="18"/>
                <w:szCs w:val="18"/>
                <w:lang w:val="hy-AM"/>
              </w:rPr>
              <w:t xml:space="preserve"> </w:t>
            </w:r>
            <w:r w:rsidRPr="00520FF9">
              <w:rPr>
                <w:rFonts w:ascii="Sylfaen" w:hAnsi="Sylfaen" w:cs="Arial"/>
                <w:color w:val="000000"/>
                <w:sz w:val="18"/>
                <w:szCs w:val="18"/>
                <w:lang w:val="hy-AM"/>
              </w:rPr>
              <w:t>100</w:t>
            </w:r>
            <w:r w:rsidRPr="00520FF9">
              <w:rPr>
                <w:rFonts w:ascii="Sylfaen" w:hAnsi="Sylfaen" w:cs="Sylfaen"/>
                <w:color w:val="000000"/>
                <w:sz w:val="18"/>
                <w:szCs w:val="18"/>
                <w:lang w:val="hy-AM"/>
              </w:rPr>
              <w:t>գ</w:t>
            </w:r>
          </w:p>
          <w:p w:rsidR="00024AE0" w:rsidRPr="00520FF9" w:rsidRDefault="00024AE0" w:rsidP="005F4118">
            <w:pPr>
              <w:autoSpaceDE w:val="0"/>
              <w:autoSpaceDN w:val="0"/>
              <w:adjustRightInd w:val="0"/>
              <w:jc w:val="both"/>
              <w:rPr>
                <w:rFonts w:ascii="GHEA Grapalat" w:hAnsi="GHEA Grapalat" w:cs="Arial"/>
                <w:b/>
                <w:color w:val="000000"/>
                <w:sz w:val="18"/>
                <w:szCs w:val="18"/>
                <w:lang w:val="hy-AM" w:eastAsia="ru-RU"/>
              </w:rPr>
            </w:pPr>
            <w:r w:rsidRPr="00520FF9">
              <w:rPr>
                <w:rFonts w:ascii="Sylfaen" w:hAnsi="Sylfaen" w:cs="Sylfaen"/>
                <w:b/>
                <w:color w:val="000000"/>
                <w:sz w:val="18"/>
                <w:szCs w:val="18"/>
                <w:lang w:val="hy-AM"/>
              </w:rPr>
              <w:t>5. Հալած պանիր -1 հատ</w:t>
            </w:r>
          </w:p>
          <w:p w:rsidR="00024AE0" w:rsidRPr="00520FF9" w:rsidRDefault="00024AE0" w:rsidP="005F4118">
            <w:pPr>
              <w:jc w:val="both"/>
              <w:rPr>
                <w:rFonts w:ascii="Sylfaen" w:hAnsi="Sylfaen" w:cs="Arial"/>
                <w:b/>
                <w:color w:val="000000"/>
                <w:sz w:val="18"/>
                <w:szCs w:val="18"/>
                <w:lang w:val="hy-AM" w:eastAsia="ru-RU"/>
              </w:rPr>
            </w:pPr>
            <w:r w:rsidRPr="00520FF9">
              <w:rPr>
                <w:rFonts w:ascii="Sylfaen" w:hAnsi="Sylfaen" w:cs="Arial"/>
                <w:b/>
                <w:color w:val="000000"/>
                <w:sz w:val="18"/>
                <w:szCs w:val="18"/>
                <w:lang w:val="hy-AM" w:eastAsia="ru-RU"/>
              </w:rPr>
              <w:t>6. Կոնֆետ -2 հատ</w:t>
            </w:r>
          </w:p>
          <w:p w:rsidR="00024AE0" w:rsidRPr="00520FF9" w:rsidRDefault="00024AE0" w:rsidP="005F4118">
            <w:pPr>
              <w:jc w:val="both"/>
              <w:rPr>
                <w:rFonts w:ascii="Sylfaen" w:hAnsi="Sylfaen" w:cs="Arial"/>
                <w:b/>
                <w:color w:val="000000"/>
                <w:sz w:val="18"/>
                <w:szCs w:val="18"/>
                <w:lang w:val="hy-AM" w:eastAsia="ru-RU"/>
              </w:rPr>
            </w:pPr>
            <w:r w:rsidRPr="00520FF9">
              <w:rPr>
                <w:rFonts w:ascii="Sylfaen" w:hAnsi="Sylfaen" w:cs="Arial"/>
                <w:b/>
                <w:color w:val="000000"/>
                <w:sz w:val="18"/>
                <w:szCs w:val="18"/>
                <w:lang w:val="hy-AM" w:eastAsia="ru-RU"/>
              </w:rPr>
              <w:t>7. Գդալ-</w:t>
            </w:r>
            <w:r w:rsidRPr="00520FF9">
              <w:rPr>
                <w:rFonts w:ascii="Arial" w:hAnsi="Arial" w:cs="Arial"/>
                <w:b/>
                <w:color w:val="000000"/>
                <w:sz w:val="18"/>
                <w:szCs w:val="18"/>
                <w:lang w:val="hy-AM" w:eastAsia="ru-RU"/>
              </w:rPr>
              <w:t xml:space="preserve">1 </w:t>
            </w:r>
            <w:r w:rsidRPr="00520FF9">
              <w:rPr>
                <w:rFonts w:ascii="Sylfaen" w:hAnsi="Sylfaen" w:cs="Sylfaen"/>
                <w:b/>
                <w:color w:val="000000"/>
                <w:sz w:val="18"/>
                <w:szCs w:val="18"/>
                <w:lang w:val="hy-AM" w:eastAsia="ru-RU"/>
              </w:rPr>
              <w:t>հատ</w:t>
            </w:r>
            <w:r w:rsidRPr="00520FF9">
              <w:rPr>
                <w:rFonts w:ascii="Arial" w:hAnsi="Arial" w:cs="Arial"/>
                <w:b/>
                <w:color w:val="000000"/>
                <w:sz w:val="18"/>
                <w:szCs w:val="18"/>
                <w:lang w:val="hy-AM" w:eastAsia="ru-RU"/>
              </w:rPr>
              <w:t xml:space="preserve">- </w:t>
            </w:r>
            <w:r w:rsidRPr="00520FF9">
              <w:rPr>
                <w:rFonts w:ascii="Sylfaen" w:hAnsi="Sylfaen" w:cs="Sylfaen"/>
                <w:color w:val="000000"/>
                <w:sz w:val="18"/>
                <w:szCs w:val="18"/>
                <w:lang w:val="hy-AM" w:eastAsia="ru-RU"/>
              </w:rPr>
              <w:t>մեկ</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անգամյա</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օգտագործման</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նախատեսված</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սննդի</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համար</w:t>
            </w:r>
          </w:p>
          <w:p w:rsidR="00024AE0" w:rsidRPr="00520FF9" w:rsidRDefault="00024AE0" w:rsidP="005F4118">
            <w:pPr>
              <w:jc w:val="both"/>
              <w:rPr>
                <w:rFonts w:ascii="Sylfaen" w:hAnsi="Sylfaen" w:cs="Arial"/>
                <w:b/>
                <w:color w:val="000000"/>
                <w:sz w:val="18"/>
                <w:szCs w:val="18"/>
                <w:lang w:val="hy-AM" w:eastAsia="ru-RU"/>
              </w:rPr>
            </w:pPr>
            <w:r w:rsidRPr="00520FF9">
              <w:rPr>
                <w:rFonts w:ascii="Sylfaen" w:hAnsi="Sylfaen" w:cs="Arial"/>
                <w:b/>
                <w:color w:val="000000"/>
                <w:sz w:val="18"/>
                <w:szCs w:val="18"/>
                <w:lang w:val="hy-AM" w:eastAsia="ru-RU"/>
              </w:rPr>
              <w:t xml:space="preserve">8. Անձեռոցիկ </w:t>
            </w:r>
            <w:r w:rsidRPr="00520FF9">
              <w:rPr>
                <w:rFonts w:ascii="Arial" w:hAnsi="Arial" w:cs="Arial"/>
                <w:b/>
                <w:color w:val="000000"/>
                <w:sz w:val="18"/>
                <w:szCs w:val="18"/>
                <w:lang w:val="hy-AM"/>
              </w:rPr>
              <w:t xml:space="preserve">1 </w:t>
            </w:r>
            <w:r w:rsidRPr="00520FF9">
              <w:rPr>
                <w:rFonts w:ascii="Sylfaen" w:hAnsi="Sylfaen" w:cs="Sylfaen"/>
                <w:b/>
                <w:color w:val="000000"/>
                <w:sz w:val="18"/>
                <w:szCs w:val="18"/>
                <w:lang w:val="hy-AM"/>
              </w:rPr>
              <w:t>հատ</w:t>
            </w:r>
            <w:r w:rsidRPr="00520FF9">
              <w:rPr>
                <w:rFonts w:ascii="Arial" w:hAnsi="Arial" w:cs="Arial"/>
                <w:b/>
                <w:color w:val="000000"/>
                <w:sz w:val="18"/>
                <w:szCs w:val="18"/>
                <w:lang w:val="hy-AM"/>
              </w:rPr>
              <w:t xml:space="preserve">- </w:t>
            </w:r>
            <w:r w:rsidRPr="00520FF9">
              <w:rPr>
                <w:rFonts w:ascii="Sylfaen" w:hAnsi="Sylfaen" w:cs="Sylfaen"/>
                <w:color w:val="000000"/>
                <w:sz w:val="18"/>
                <w:szCs w:val="18"/>
                <w:lang w:val="hy-AM"/>
              </w:rPr>
              <w:t>թղթե</w:t>
            </w:r>
            <w:r w:rsidRPr="00520FF9">
              <w:rPr>
                <w:rFonts w:ascii="GHEA Grapalat" w:hAnsi="GHEA Grapalat" w:cs="Arial"/>
                <w:b/>
                <w:color w:val="000000"/>
                <w:sz w:val="18"/>
                <w:szCs w:val="18"/>
                <w:lang w:val="hy-AM"/>
              </w:rPr>
              <w:t xml:space="preserve"> </w:t>
            </w:r>
            <w:r w:rsidRPr="00520FF9">
              <w:rPr>
                <w:rFonts w:ascii="Sylfaen" w:hAnsi="Sylfaen" w:cs="Sylfaen"/>
                <w:color w:val="000000"/>
                <w:sz w:val="18"/>
                <w:szCs w:val="18"/>
                <w:lang w:val="hy-AM"/>
              </w:rPr>
              <w:t>երկշերտ</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կամ</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եռաշերտ</w:t>
            </w:r>
            <w:r w:rsidRPr="00520FF9">
              <w:rPr>
                <w:rFonts w:ascii="GHEA Grapalat" w:hAnsi="GHEA Grapalat" w:cs="Arial"/>
                <w:b/>
                <w:color w:val="000000"/>
                <w:sz w:val="18"/>
                <w:szCs w:val="18"/>
                <w:lang w:val="hy-AM"/>
              </w:rPr>
              <w:t>:</w:t>
            </w:r>
          </w:p>
        </w:tc>
      </w:tr>
      <w:tr w:rsidR="00024AE0" w:rsidRPr="006B605F" w:rsidTr="005F4118">
        <w:trPr>
          <w:trHeight w:val="540"/>
        </w:trPr>
        <w:tc>
          <w:tcPr>
            <w:tcW w:w="1860" w:type="dxa"/>
            <w:tcBorders>
              <w:top w:val="single" w:sz="4" w:space="0" w:color="auto"/>
              <w:left w:val="single" w:sz="4" w:space="0" w:color="auto"/>
              <w:bottom w:val="single" w:sz="8" w:space="0" w:color="auto"/>
              <w:right w:val="nil"/>
            </w:tcBorders>
            <w:shd w:val="clear" w:color="auto" w:fill="auto"/>
            <w:vAlign w:val="center"/>
          </w:tcPr>
          <w:p w:rsidR="00024AE0" w:rsidRPr="00520FF9" w:rsidRDefault="00024AE0" w:rsidP="005F4118">
            <w:pPr>
              <w:rPr>
                <w:rFonts w:ascii="Arial" w:hAnsi="Arial" w:cs="Arial"/>
                <w:color w:val="000000"/>
                <w:sz w:val="20"/>
                <w:szCs w:val="20"/>
                <w:lang w:eastAsia="ru-RU"/>
              </w:rPr>
            </w:pPr>
            <w:r w:rsidRPr="00520FF9">
              <w:rPr>
                <w:rFonts w:ascii="Sylfaen" w:hAnsi="Sylfaen" w:cs="Sylfaen"/>
                <w:color w:val="000000"/>
                <w:sz w:val="20"/>
                <w:szCs w:val="20"/>
                <w:lang w:eastAsia="ru-RU"/>
              </w:rPr>
              <w:lastRenderedPageBreak/>
              <w:t>Ծանրոց</w:t>
            </w:r>
            <w:r w:rsidRPr="00520FF9">
              <w:rPr>
                <w:rFonts w:ascii="Arial" w:hAnsi="Arial" w:cs="Arial"/>
                <w:color w:val="000000"/>
                <w:sz w:val="20"/>
                <w:szCs w:val="20"/>
                <w:lang w:eastAsia="ru-RU"/>
              </w:rPr>
              <w:t xml:space="preserve"> </w:t>
            </w:r>
            <w:r w:rsidRPr="00520FF9">
              <w:rPr>
                <w:rFonts w:ascii="Arial" w:hAnsi="Arial" w:cs="Arial"/>
                <w:color w:val="000000"/>
                <w:sz w:val="20"/>
                <w:szCs w:val="20"/>
                <w:lang w:val="ru-RU" w:eastAsia="ru-RU"/>
              </w:rPr>
              <w:t xml:space="preserve">2 </w:t>
            </w:r>
            <w:r w:rsidRPr="00520FF9">
              <w:rPr>
                <w:rFonts w:ascii="Sylfaen" w:hAnsi="Sylfaen" w:cs="Sylfaen"/>
                <w:color w:val="000000"/>
                <w:sz w:val="20"/>
                <w:szCs w:val="20"/>
                <w:lang w:eastAsia="ru-RU"/>
              </w:rPr>
              <w:t>Հինգշաբթի</w:t>
            </w:r>
          </w:p>
          <w:p w:rsidR="00024AE0" w:rsidRPr="00520FF9" w:rsidRDefault="00024AE0" w:rsidP="005F4118">
            <w:pPr>
              <w:rPr>
                <w:rFonts w:ascii="GHEA Grapalat" w:hAnsi="GHEA Grapalat" w:cs="Calibri"/>
                <w:color w:val="000000"/>
                <w:sz w:val="20"/>
                <w:szCs w:val="20"/>
                <w:lang w:eastAsia="ru-RU"/>
              </w:rPr>
            </w:pPr>
            <w:r w:rsidRPr="00520FF9">
              <w:rPr>
                <w:rFonts w:ascii="Sylfaen" w:hAnsi="Sylfaen" w:cs="Sylfaen"/>
                <w:color w:val="000000"/>
                <w:sz w:val="20"/>
                <w:szCs w:val="20"/>
                <w:lang w:val="hy-AM" w:eastAsia="ru-RU"/>
              </w:rPr>
              <w:t>8</w:t>
            </w:r>
            <w:r w:rsidRPr="00520FF9">
              <w:rPr>
                <w:rFonts w:ascii="Sylfaen" w:hAnsi="Sylfaen" w:cs="Sylfaen"/>
                <w:color w:val="000000"/>
                <w:sz w:val="20"/>
                <w:szCs w:val="20"/>
                <w:lang w:eastAsia="ru-RU"/>
              </w:rPr>
              <w:t>հատ</w:t>
            </w:r>
          </w:p>
        </w:tc>
        <w:tc>
          <w:tcPr>
            <w:tcW w:w="13748" w:type="dxa"/>
            <w:tcBorders>
              <w:top w:val="single" w:sz="4" w:space="0" w:color="auto"/>
              <w:left w:val="single" w:sz="4" w:space="0" w:color="auto"/>
              <w:bottom w:val="single" w:sz="8" w:space="0" w:color="auto"/>
              <w:right w:val="single" w:sz="8" w:space="0" w:color="000000"/>
            </w:tcBorders>
            <w:shd w:val="clear" w:color="auto" w:fill="auto"/>
            <w:noWrap/>
            <w:vAlign w:val="bottom"/>
          </w:tcPr>
          <w:p w:rsidR="00024AE0" w:rsidRPr="00520FF9" w:rsidRDefault="00024AE0" w:rsidP="005F4118">
            <w:pPr>
              <w:autoSpaceDE w:val="0"/>
              <w:autoSpaceDN w:val="0"/>
              <w:adjustRightInd w:val="0"/>
              <w:jc w:val="both"/>
              <w:rPr>
                <w:rFonts w:ascii="Arial" w:hAnsi="Arial" w:cs="Arial"/>
                <w:color w:val="000000"/>
                <w:sz w:val="18"/>
                <w:szCs w:val="18"/>
                <w:lang w:eastAsia="ru-RU"/>
              </w:rPr>
            </w:pPr>
            <w:r w:rsidRPr="00520FF9">
              <w:rPr>
                <w:rFonts w:ascii="Sylfaen" w:hAnsi="Sylfaen" w:cs="Sylfaen"/>
                <w:color w:val="000000"/>
                <w:sz w:val="18"/>
                <w:szCs w:val="18"/>
                <w:lang w:eastAsia="ru-RU"/>
              </w:rPr>
              <w:t>Մեկ</w:t>
            </w:r>
            <w:r w:rsidRPr="00520FF9">
              <w:rPr>
                <w:rFonts w:ascii="Arial" w:hAnsi="Arial" w:cs="Arial"/>
                <w:color w:val="000000"/>
                <w:sz w:val="18"/>
                <w:szCs w:val="18"/>
                <w:lang w:eastAsia="ru-RU"/>
              </w:rPr>
              <w:t xml:space="preserve"> </w:t>
            </w:r>
            <w:r w:rsidRPr="00520FF9">
              <w:rPr>
                <w:rFonts w:ascii="Sylfaen" w:hAnsi="Sylfaen" w:cs="Sylfaen"/>
                <w:color w:val="000000"/>
                <w:sz w:val="18"/>
                <w:szCs w:val="18"/>
                <w:lang w:eastAsia="ru-RU"/>
              </w:rPr>
              <w:t>փաթեթի</w:t>
            </w:r>
            <w:r w:rsidRPr="00520FF9">
              <w:rPr>
                <w:rFonts w:ascii="Arial" w:hAnsi="Arial" w:cs="Arial"/>
                <w:color w:val="000000"/>
                <w:sz w:val="18"/>
                <w:szCs w:val="18"/>
                <w:lang w:eastAsia="ru-RU"/>
              </w:rPr>
              <w:t xml:space="preserve"> </w:t>
            </w:r>
            <w:r w:rsidRPr="00520FF9">
              <w:rPr>
                <w:rFonts w:ascii="Sylfaen" w:hAnsi="Sylfaen" w:cs="Sylfaen"/>
                <w:color w:val="000000"/>
                <w:sz w:val="18"/>
                <w:szCs w:val="18"/>
                <w:lang w:eastAsia="ru-RU"/>
              </w:rPr>
              <w:t>պարունակությունը</w:t>
            </w:r>
            <w:r w:rsidRPr="00520FF9">
              <w:rPr>
                <w:rFonts w:ascii="Arial" w:hAnsi="Arial" w:cs="Arial"/>
                <w:color w:val="000000"/>
                <w:sz w:val="18"/>
                <w:szCs w:val="18"/>
                <w:lang w:eastAsia="ru-RU"/>
              </w:rPr>
              <w:t>`</w:t>
            </w:r>
          </w:p>
          <w:p w:rsidR="00024AE0" w:rsidRPr="00520FF9" w:rsidRDefault="00024AE0" w:rsidP="005F4118">
            <w:pPr>
              <w:autoSpaceDE w:val="0"/>
              <w:autoSpaceDN w:val="0"/>
              <w:adjustRightInd w:val="0"/>
              <w:jc w:val="both"/>
              <w:rPr>
                <w:rFonts w:ascii="Sylfaen" w:hAnsi="Sylfaen" w:cs="Arial"/>
                <w:color w:val="000000"/>
                <w:sz w:val="18"/>
                <w:szCs w:val="18"/>
                <w:lang w:val="hy-AM"/>
              </w:rPr>
            </w:pPr>
            <w:r w:rsidRPr="00520FF9">
              <w:rPr>
                <w:rFonts w:ascii="GHEA Grapalat" w:hAnsi="GHEA Grapalat" w:cs="Arial"/>
                <w:b/>
                <w:color w:val="000000"/>
                <w:sz w:val="18"/>
                <w:szCs w:val="18"/>
              </w:rPr>
              <w:t>1.</w:t>
            </w:r>
            <w:r w:rsidRPr="00520FF9">
              <w:rPr>
                <w:rFonts w:ascii="Arial LatArm" w:hAnsi="Arial LatArm" w:cs="Calibri"/>
                <w:color w:val="000000"/>
                <w:sz w:val="20"/>
                <w:szCs w:val="20"/>
                <w:lang w:eastAsia="ru-RU"/>
              </w:rPr>
              <w:t xml:space="preserve"> </w:t>
            </w:r>
            <w:r w:rsidRPr="00520FF9">
              <w:rPr>
                <w:rFonts w:ascii="Arial LatArm" w:hAnsi="Arial LatArm" w:cs="Calibri"/>
                <w:b/>
                <w:color w:val="000000"/>
                <w:sz w:val="18"/>
                <w:szCs w:val="18"/>
                <w:lang w:eastAsia="ru-RU"/>
              </w:rPr>
              <w:t>´áõï»ñµñáïÇ Ñ³ó</w:t>
            </w:r>
            <w:r w:rsidRPr="00520FF9">
              <w:rPr>
                <w:rFonts w:ascii="Arial" w:hAnsi="Arial" w:cs="Arial"/>
                <w:b/>
                <w:color w:val="000000"/>
                <w:sz w:val="18"/>
                <w:szCs w:val="18"/>
              </w:rPr>
              <w:t xml:space="preserve"> 1 </w:t>
            </w:r>
            <w:r w:rsidRPr="00520FF9">
              <w:rPr>
                <w:rFonts w:ascii="Sylfaen" w:hAnsi="Sylfaen" w:cs="Sylfaen"/>
                <w:b/>
                <w:color w:val="000000"/>
                <w:sz w:val="18"/>
                <w:szCs w:val="18"/>
              </w:rPr>
              <w:t>հատ</w:t>
            </w:r>
            <w:r w:rsidRPr="00520FF9">
              <w:rPr>
                <w:rFonts w:ascii="Arial" w:hAnsi="Arial" w:cs="Arial"/>
                <w:b/>
                <w:color w:val="000000"/>
                <w:sz w:val="18"/>
                <w:szCs w:val="18"/>
              </w:rPr>
              <w:t xml:space="preserve">  </w:t>
            </w:r>
            <w:r w:rsidRPr="00520FF9">
              <w:rPr>
                <w:rFonts w:ascii="GHEA Grapalat" w:hAnsi="GHEA Grapalat" w:cs="Arial"/>
                <w:color w:val="000000"/>
                <w:sz w:val="18"/>
                <w:szCs w:val="18"/>
              </w:rPr>
              <w:t xml:space="preserve">– – </w:t>
            </w:r>
            <w:r w:rsidRPr="00520FF9">
              <w:rPr>
                <w:rFonts w:ascii="Sylfaen" w:hAnsi="Sylfaen" w:cs="Sylfaen"/>
                <w:color w:val="000000"/>
                <w:sz w:val="18"/>
                <w:szCs w:val="18"/>
              </w:rPr>
              <w:t>բուտերբրոդը</w:t>
            </w:r>
            <w:r w:rsidRPr="00520FF9">
              <w:rPr>
                <w:rFonts w:ascii="Arial" w:hAnsi="Arial" w:cs="Arial"/>
                <w:color w:val="000000"/>
                <w:sz w:val="18"/>
                <w:szCs w:val="18"/>
              </w:rPr>
              <w:t xml:space="preserve"> </w:t>
            </w:r>
            <w:r w:rsidRPr="00520FF9">
              <w:rPr>
                <w:rFonts w:ascii="Sylfaen" w:hAnsi="Sylfaen" w:cs="Sylfaen"/>
                <w:color w:val="000000"/>
                <w:sz w:val="18"/>
                <w:szCs w:val="18"/>
              </w:rPr>
              <w:t>պետք</w:t>
            </w:r>
            <w:r w:rsidRPr="00520FF9">
              <w:rPr>
                <w:rFonts w:ascii="Arial" w:hAnsi="Arial" w:cs="Arial"/>
                <w:color w:val="000000"/>
                <w:sz w:val="18"/>
                <w:szCs w:val="18"/>
              </w:rPr>
              <w:t xml:space="preserve"> </w:t>
            </w:r>
            <w:r w:rsidRPr="00520FF9">
              <w:rPr>
                <w:rFonts w:ascii="Sylfaen" w:hAnsi="Sylfaen" w:cs="Sylfaen"/>
                <w:color w:val="000000"/>
                <w:sz w:val="18"/>
                <w:szCs w:val="18"/>
              </w:rPr>
              <w:t>է</w:t>
            </w:r>
            <w:r w:rsidRPr="00520FF9">
              <w:rPr>
                <w:rFonts w:ascii="Arial" w:hAnsi="Arial" w:cs="Arial"/>
                <w:color w:val="000000"/>
                <w:sz w:val="18"/>
                <w:szCs w:val="18"/>
              </w:rPr>
              <w:t xml:space="preserve"> </w:t>
            </w:r>
            <w:r w:rsidRPr="00520FF9">
              <w:rPr>
                <w:rFonts w:ascii="Sylfaen" w:hAnsi="Sylfaen" w:cs="Sylfaen"/>
                <w:color w:val="000000"/>
                <w:sz w:val="18"/>
                <w:szCs w:val="18"/>
              </w:rPr>
              <w:t>պատրաստված</w:t>
            </w:r>
            <w:r w:rsidRPr="00520FF9">
              <w:rPr>
                <w:rFonts w:ascii="Arial" w:hAnsi="Arial" w:cs="Arial"/>
                <w:color w:val="000000"/>
                <w:sz w:val="18"/>
                <w:szCs w:val="18"/>
              </w:rPr>
              <w:t xml:space="preserve"> </w:t>
            </w:r>
            <w:r w:rsidRPr="00520FF9">
              <w:rPr>
                <w:rFonts w:ascii="Sylfaen" w:hAnsi="Sylfaen" w:cs="Sylfaen"/>
                <w:color w:val="000000"/>
                <w:sz w:val="18"/>
                <w:szCs w:val="18"/>
              </w:rPr>
              <w:t>լինի</w:t>
            </w:r>
            <w:r w:rsidRPr="00520FF9">
              <w:rPr>
                <w:rFonts w:ascii="Arial" w:hAnsi="Arial" w:cs="Arial"/>
                <w:color w:val="000000"/>
                <w:sz w:val="18"/>
                <w:szCs w:val="18"/>
              </w:rPr>
              <w:t xml:space="preserve"> 1 </w:t>
            </w:r>
            <w:r w:rsidRPr="00520FF9">
              <w:rPr>
                <w:rFonts w:ascii="Sylfaen" w:hAnsi="Sylfaen" w:cs="Sylfaen"/>
                <w:color w:val="000000"/>
                <w:sz w:val="18"/>
                <w:szCs w:val="18"/>
              </w:rPr>
              <w:t>հատ</w:t>
            </w:r>
            <w:r w:rsidRPr="00520FF9">
              <w:rPr>
                <w:rFonts w:ascii="Arial" w:hAnsi="Arial" w:cs="Arial"/>
                <w:color w:val="000000"/>
                <w:sz w:val="18"/>
                <w:szCs w:val="18"/>
              </w:rPr>
              <w:t xml:space="preserve"> </w:t>
            </w:r>
            <w:r w:rsidRPr="00520FF9">
              <w:rPr>
                <w:rFonts w:ascii="Sylfaen" w:hAnsi="Sylfaen" w:cs="Sylfaen"/>
                <w:color w:val="000000"/>
                <w:sz w:val="18"/>
                <w:szCs w:val="18"/>
              </w:rPr>
              <w:t>բուտերբրոդների</w:t>
            </w:r>
            <w:r w:rsidRPr="00520FF9">
              <w:rPr>
                <w:rFonts w:ascii="Arial" w:hAnsi="Arial" w:cs="Arial"/>
                <w:color w:val="000000"/>
                <w:sz w:val="18"/>
                <w:szCs w:val="18"/>
              </w:rPr>
              <w:t xml:space="preserve"> </w:t>
            </w:r>
            <w:r w:rsidRPr="00520FF9">
              <w:rPr>
                <w:rFonts w:ascii="Sylfaen" w:hAnsi="Sylfaen" w:cs="Sylfaen"/>
                <w:color w:val="000000"/>
                <w:sz w:val="18"/>
                <w:szCs w:val="18"/>
              </w:rPr>
              <w:t>համար</w:t>
            </w:r>
            <w:r w:rsidRPr="00520FF9">
              <w:rPr>
                <w:rFonts w:ascii="Arial" w:hAnsi="Arial" w:cs="Arial"/>
                <w:color w:val="000000"/>
                <w:sz w:val="18"/>
                <w:szCs w:val="18"/>
              </w:rPr>
              <w:t xml:space="preserve"> </w:t>
            </w:r>
            <w:r w:rsidRPr="00520FF9">
              <w:rPr>
                <w:rFonts w:ascii="Sylfaen" w:hAnsi="Sylfaen" w:cs="Sylfaen"/>
                <w:color w:val="000000"/>
                <w:sz w:val="18"/>
                <w:szCs w:val="18"/>
              </w:rPr>
              <w:t>նախատեսված</w:t>
            </w:r>
            <w:r w:rsidRPr="00520FF9">
              <w:rPr>
                <w:rFonts w:ascii="Arial" w:hAnsi="Arial" w:cs="Arial"/>
                <w:color w:val="000000"/>
                <w:sz w:val="18"/>
                <w:szCs w:val="18"/>
              </w:rPr>
              <w:t xml:space="preserve"> </w:t>
            </w:r>
            <w:r w:rsidRPr="00520FF9">
              <w:rPr>
                <w:rFonts w:ascii="Sylfaen" w:hAnsi="Sylfaen" w:cs="Sylfaen"/>
                <w:color w:val="000000"/>
                <w:sz w:val="18"/>
                <w:szCs w:val="18"/>
              </w:rPr>
              <w:t>հացից</w:t>
            </w:r>
            <w:r w:rsidRPr="00520FF9">
              <w:rPr>
                <w:rFonts w:ascii="Arial" w:hAnsi="Arial" w:cs="Arial"/>
                <w:color w:val="000000"/>
                <w:sz w:val="18"/>
                <w:szCs w:val="18"/>
              </w:rPr>
              <w:t xml:space="preserve"> 100</w:t>
            </w:r>
            <w:r w:rsidRPr="00520FF9">
              <w:rPr>
                <w:rFonts w:ascii="Sylfaen" w:hAnsi="Sylfaen" w:cs="Sylfaen"/>
                <w:color w:val="000000"/>
                <w:sz w:val="18"/>
                <w:szCs w:val="18"/>
              </w:rPr>
              <w:t>գ</w:t>
            </w:r>
            <w:r w:rsidRPr="00520FF9">
              <w:rPr>
                <w:rFonts w:ascii="Arial" w:hAnsi="Arial" w:cs="Arial"/>
                <w:color w:val="000000"/>
                <w:sz w:val="18"/>
                <w:szCs w:val="18"/>
              </w:rPr>
              <w:t xml:space="preserve">, </w:t>
            </w:r>
            <w:r w:rsidRPr="00520FF9">
              <w:rPr>
                <w:rFonts w:ascii="Sylfaen" w:hAnsi="Sylfaen" w:cs="Sylfaen"/>
                <w:color w:val="000000"/>
                <w:sz w:val="18"/>
                <w:szCs w:val="18"/>
              </w:rPr>
              <w:t>փաթեթավորված</w:t>
            </w:r>
            <w:r w:rsidRPr="00520FF9">
              <w:rPr>
                <w:rFonts w:ascii="Arial" w:hAnsi="Arial" w:cs="Arial"/>
                <w:color w:val="000000"/>
                <w:sz w:val="18"/>
                <w:szCs w:val="18"/>
              </w:rPr>
              <w:t xml:space="preserve"> </w:t>
            </w:r>
            <w:r w:rsidRPr="00520FF9">
              <w:rPr>
                <w:rFonts w:ascii="Sylfaen" w:hAnsi="Sylfaen" w:cs="Sylfaen"/>
                <w:color w:val="000000"/>
                <w:sz w:val="18"/>
                <w:szCs w:val="18"/>
              </w:rPr>
              <w:t>սննդի</w:t>
            </w:r>
            <w:r w:rsidRPr="00520FF9">
              <w:rPr>
                <w:rFonts w:ascii="Arial" w:hAnsi="Arial" w:cs="Arial"/>
                <w:color w:val="000000"/>
                <w:sz w:val="18"/>
                <w:szCs w:val="18"/>
              </w:rPr>
              <w:t xml:space="preserve"> </w:t>
            </w:r>
            <w:r w:rsidRPr="00520FF9">
              <w:rPr>
                <w:rFonts w:ascii="Sylfaen" w:hAnsi="Sylfaen" w:cs="Sylfaen"/>
                <w:color w:val="000000"/>
                <w:sz w:val="18"/>
                <w:szCs w:val="18"/>
              </w:rPr>
              <w:t>համար</w:t>
            </w:r>
            <w:r w:rsidRPr="00520FF9">
              <w:rPr>
                <w:rFonts w:ascii="Arial" w:hAnsi="Arial" w:cs="Arial"/>
                <w:color w:val="000000"/>
                <w:sz w:val="18"/>
                <w:szCs w:val="18"/>
              </w:rPr>
              <w:t xml:space="preserve"> </w:t>
            </w:r>
            <w:r w:rsidRPr="00520FF9">
              <w:rPr>
                <w:rFonts w:ascii="Sylfaen" w:hAnsi="Sylfaen" w:cs="Sylfaen"/>
                <w:color w:val="000000"/>
                <w:sz w:val="18"/>
                <w:szCs w:val="18"/>
              </w:rPr>
              <w:t>նախատեսված</w:t>
            </w:r>
            <w:r w:rsidRPr="00520FF9">
              <w:rPr>
                <w:rFonts w:ascii="Arial" w:hAnsi="Arial" w:cs="Arial"/>
                <w:color w:val="000000"/>
                <w:sz w:val="18"/>
                <w:szCs w:val="18"/>
              </w:rPr>
              <w:t xml:space="preserve"> </w:t>
            </w:r>
            <w:r w:rsidRPr="00520FF9">
              <w:rPr>
                <w:rFonts w:ascii="Sylfaen" w:hAnsi="Sylfaen" w:cs="Sylfaen"/>
                <w:color w:val="000000"/>
                <w:sz w:val="18"/>
                <w:szCs w:val="18"/>
              </w:rPr>
              <w:t>տոպրակով</w:t>
            </w:r>
            <w:r w:rsidRPr="00520FF9">
              <w:rPr>
                <w:rFonts w:ascii="Arial" w:hAnsi="Arial" w:cs="Arial"/>
                <w:color w:val="000000"/>
                <w:sz w:val="18"/>
                <w:szCs w:val="18"/>
              </w:rPr>
              <w:t>:</w:t>
            </w:r>
          </w:p>
          <w:p w:rsidR="00024AE0" w:rsidRPr="00520FF9" w:rsidRDefault="00024AE0" w:rsidP="005F4118">
            <w:pPr>
              <w:autoSpaceDE w:val="0"/>
              <w:autoSpaceDN w:val="0"/>
              <w:adjustRightInd w:val="0"/>
              <w:jc w:val="both"/>
              <w:rPr>
                <w:rFonts w:ascii="Arial" w:hAnsi="Arial" w:cs="Arial"/>
                <w:color w:val="000000"/>
                <w:sz w:val="18"/>
                <w:szCs w:val="18"/>
                <w:lang w:val="hy-AM" w:eastAsia="ru-RU"/>
              </w:rPr>
            </w:pPr>
            <w:r w:rsidRPr="00520FF9">
              <w:rPr>
                <w:rFonts w:ascii="GHEA Grapalat" w:hAnsi="GHEA Grapalat" w:cs="Arial"/>
                <w:b/>
                <w:color w:val="000000"/>
                <w:sz w:val="18"/>
                <w:szCs w:val="18"/>
                <w:lang w:val="hy-AM"/>
              </w:rPr>
              <w:t xml:space="preserve">2. </w:t>
            </w:r>
            <w:r w:rsidRPr="00520FF9">
              <w:rPr>
                <w:rFonts w:ascii="Sylfaen" w:hAnsi="Sylfaen" w:cs="Sylfaen"/>
                <w:b/>
                <w:color w:val="000000"/>
                <w:sz w:val="18"/>
                <w:szCs w:val="18"/>
                <w:lang w:val="hy-AM" w:eastAsia="ru-RU"/>
              </w:rPr>
              <w:t>Թթվասեր</w:t>
            </w:r>
            <w:r w:rsidRPr="00520FF9">
              <w:rPr>
                <w:rFonts w:ascii="Arial" w:hAnsi="Arial" w:cs="Arial"/>
                <w:b/>
                <w:color w:val="000000"/>
                <w:sz w:val="18"/>
                <w:szCs w:val="18"/>
                <w:lang w:val="hy-AM" w:eastAsia="ru-RU"/>
              </w:rPr>
              <w:t xml:space="preserve"> 1 </w:t>
            </w:r>
            <w:r w:rsidRPr="00520FF9">
              <w:rPr>
                <w:rFonts w:ascii="Sylfaen" w:hAnsi="Sylfaen" w:cs="Sylfaen"/>
                <w:b/>
                <w:color w:val="000000"/>
                <w:sz w:val="18"/>
                <w:szCs w:val="18"/>
                <w:lang w:val="hy-AM" w:eastAsia="ru-RU"/>
              </w:rPr>
              <w:t>հատ</w:t>
            </w:r>
            <w:r w:rsidRPr="00520FF9">
              <w:rPr>
                <w:rFonts w:ascii="Arial" w:hAnsi="Arial" w:cs="Arial"/>
                <w:b/>
                <w:color w:val="000000"/>
                <w:sz w:val="18"/>
                <w:szCs w:val="18"/>
                <w:lang w:val="hy-AM" w:eastAsia="ru-RU"/>
              </w:rPr>
              <w:t xml:space="preserve"> – </w:t>
            </w:r>
            <w:r w:rsidRPr="00520FF9">
              <w:rPr>
                <w:rFonts w:ascii="Sylfaen" w:hAnsi="Sylfaen" w:cs="Sylfaen"/>
                <w:color w:val="000000"/>
                <w:sz w:val="18"/>
                <w:szCs w:val="18"/>
                <w:lang w:val="hy-AM" w:eastAsia="ru-RU"/>
              </w:rPr>
              <w:t>չափածրարված</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առնվազն</w:t>
            </w:r>
            <w:r w:rsidRPr="00520FF9">
              <w:rPr>
                <w:rFonts w:ascii="Arial" w:hAnsi="Arial" w:cs="Arial"/>
                <w:color w:val="000000"/>
                <w:sz w:val="18"/>
                <w:szCs w:val="18"/>
                <w:lang w:val="hy-AM" w:eastAsia="ru-RU"/>
              </w:rPr>
              <w:t xml:space="preserve"> 100</w:t>
            </w:r>
            <w:r w:rsidRPr="00520FF9">
              <w:rPr>
                <w:rFonts w:ascii="Sylfaen" w:hAnsi="Sylfaen" w:cs="Sylfaen"/>
                <w:color w:val="000000"/>
                <w:sz w:val="18"/>
                <w:szCs w:val="18"/>
                <w:lang w:val="hy-AM" w:eastAsia="ru-RU"/>
              </w:rPr>
              <w:t>գ</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Սննդի</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համար</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նախատեսված</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տարայով</w:t>
            </w:r>
            <w:r w:rsidRPr="00520FF9">
              <w:rPr>
                <w:rFonts w:ascii="Arial" w:hAnsi="Arial" w:cs="Arial"/>
                <w:color w:val="000000"/>
                <w:sz w:val="18"/>
                <w:szCs w:val="18"/>
                <w:lang w:val="hy-AM" w:eastAsia="ru-RU"/>
              </w:rPr>
              <w:t>:</w:t>
            </w:r>
          </w:p>
          <w:p w:rsidR="00024AE0" w:rsidRPr="00520FF9" w:rsidRDefault="00024AE0" w:rsidP="005F4118">
            <w:pPr>
              <w:autoSpaceDE w:val="0"/>
              <w:autoSpaceDN w:val="0"/>
              <w:adjustRightInd w:val="0"/>
              <w:jc w:val="both"/>
              <w:rPr>
                <w:rFonts w:ascii="Arial" w:hAnsi="Arial" w:cs="Arial"/>
                <w:color w:val="000000"/>
                <w:sz w:val="18"/>
                <w:szCs w:val="18"/>
                <w:lang w:val="hy-AM" w:eastAsia="ru-RU"/>
              </w:rPr>
            </w:pPr>
            <w:r w:rsidRPr="00520FF9">
              <w:rPr>
                <w:rFonts w:ascii="Sylfaen" w:hAnsi="Sylfaen" w:cs="Arial"/>
                <w:b/>
                <w:color w:val="000000"/>
                <w:sz w:val="18"/>
                <w:szCs w:val="18"/>
                <w:lang w:val="hy-AM"/>
              </w:rPr>
              <w:t>3</w:t>
            </w:r>
            <w:r w:rsidRPr="00520FF9">
              <w:rPr>
                <w:rFonts w:ascii="GHEA Grapalat" w:hAnsi="GHEA Grapalat" w:cs="Arial"/>
                <w:b/>
                <w:color w:val="000000"/>
                <w:sz w:val="18"/>
                <w:szCs w:val="18"/>
                <w:lang w:val="hy-AM"/>
              </w:rPr>
              <w:t>.</w:t>
            </w:r>
            <w:r w:rsidRPr="00520FF9">
              <w:rPr>
                <w:rFonts w:ascii="Sylfaen" w:hAnsi="Sylfaen" w:cs="Arial"/>
                <w:b/>
                <w:color w:val="000000"/>
                <w:sz w:val="18"/>
                <w:szCs w:val="18"/>
                <w:lang w:val="hy-AM"/>
              </w:rPr>
              <w:t xml:space="preserve"> </w:t>
            </w:r>
            <w:r w:rsidRPr="00520FF9">
              <w:rPr>
                <w:rFonts w:ascii="Sylfaen" w:hAnsi="Sylfaen" w:cs="Sylfaen"/>
                <w:b/>
                <w:color w:val="000000"/>
                <w:sz w:val="18"/>
                <w:szCs w:val="18"/>
                <w:lang w:val="hy-AM"/>
              </w:rPr>
              <w:t>Հյութ</w:t>
            </w:r>
            <w:r w:rsidRPr="00520FF9">
              <w:rPr>
                <w:rFonts w:ascii="Arial" w:hAnsi="Arial" w:cs="Arial"/>
                <w:b/>
                <w:color w:val="000000"/>
                <w:sz w:val="18"/>
                <w:szCs w:val="18"/>
                <w:lang w:val="hy-AM"/>
              </w:rPr>
              <w:t xml:space="preserve"> 1 </w:t>
            </w:r>
            <w:r w:rsidRPr="00520FF9">
              <w:rPr>
                <w:rFonts w:ascii="Sylfaen" w:hAnsi="Sylfaen" w:cs="Sylfaen"/>
                <w:b/>
                <w:color w:val="000000"/>
                <w:sz w:val="18"/>
                <w:szCs w:val="18"/>
                <w:lang w:val="hy-AM"/>
              </w:rPr>
              <w:t>հատ</w:t>
            </w:r>
            <w:r w:rsidRPr="00520FF9">
              <w:rPr>
                <w:rFonts w:ascii="Arial" w:hAnsi="Arial" w:cs="Arial"/>
                <w:b/>
                <w:color w:val="000000"/>
                <w:sz w:val="18"/>
                <w:szCs w:val="18"/>
                <w:lang w:val="hy-AM"/>
              </w:rPr>
              <w:t xml:space="preserve">- </w:t>
            </w:r>
            <w:r w:rsidRPr="00520FF9">
              <w:rPr>
                <w:rFonts w:ascii="Sylfaen" w:hAnsi="Sylfaen" w:cs="Sylfaen"/>
                <w:color w:val="000000"/>
                <w:sz w:val="18"/>
                <w:szCs w:val="18"/>
                <w:lang w:val="hy-AM"/>
              </w:rPr>
              <w:t>առնվազն</w:t>
            </w:r>
            <w:r w:rsidRPr="00520FF9">
              <w:rPr>
                <w:rFonts w:ascii="Arial" w:hAnsi="Arial" w:cs="Arial"/>
                <w:color w:val="000000"/>
                <w:sz w:val="18"/>
                <w:szCs w:val="18"/>
                <w:lang w:val="hy-AM"/>
              </w:rPr>
              <w:t xml:space="preserve"> 200</w:t>
            </w:r>
            <w:r w:rsidRPr="00520FF9">
              <w:rPr>
                <w:rFonts w:ascii="Sylfaen" w:hAnsi="Sylfaen" w:cs="Sylfaen"/>
                <w:color w:val="000000"/>
                <w:sz w:val="18"/>
                <w:szCs w:val="18"/>
                <w:lang w:val="hy-AM"/>
              </w:rPr>
              <w:t>մլ</w:t>
            </w:r>
          </w:p>
          <w:p w:rsidR="00024AE0" w:rsidRPr="00520FF9" w:rsidRDefault="00024AE0" w:rsidP="005F4118">
            <w:pPr>
              <w:autoSpaceDE w:val="0"/>
              <w:autoSpaceDN w:val="0"/>
              <w:adjustRightInd w:val="0"/>
              <w:jc w:val="both"/>
              <w:rPr>
                <w:rFonts w:ascii="Sylfaen" w:hAnsi="Sylfaen" w:cs="Sylfaen"/>
                <w:color w:val="000000"/>
                <w:sz w:val="18"/>
                <w:szCs w:val="18"/>
                <w:lang w:val="hy-AM"/>
              </w:rPr>
            </w:pPr>
            <w:r w:rsidRPr="00520FF9">
              <w:rPr>
                <w:rFonts w:ascii="Sylfaen" w:hAnsi="Sylfaen" w:cs="Arial"/>
                <w:b/>
                <w:color w:val="000000"/>
                <w:sz w:val="18"/>
                <w:szCs w:val="18"/>
                <w:lang w:val="hy-AM" w:eastAsia="ru-RU"/>
              </w:rPr>
              <w:t>4</w:t>
            </w:r>
            <w:r w:rsidRPr="00520FF9">
              <w:rPr>
                <w:rFonts w:ascii="GHEA Grapalat" w:hAnsi="GHEA Grapalat" w:cs="Arial"/>
                <w:b/>
                <w:color w:val="000000"/>
                <w:sz w:val="18"/>
                <w:szCs w:val="18"/>
                <w:lang w:val="hy-AM" w:eastAsia="ru-RU"/>
              </w:rPr>
              <w:t>.</w:t>
            </w:r>
            <w:r w:rsidRPr="00520FF9">
              <w:rPr>
                <w:rFonts w:ascii="Sylfaen" w:hAnsi="Sylfaen" w:cs="Sylfaen"/>
                <w:b/>
                <w:color w:val="000000"/>
                <w:sz w:val="18"/>
                <w:szCs w:val="18"/>
                <w:lang w:val="hy-AM"/>
              </w:rPr>
              <w:t xml:space="preserve"> Թխվածքաբլիթներ</w:t>
            </w:r>
            <w:r w:rsidRPr="00520FF9">
              <w:rPr>
                <w:rFonts w:ascii="Arial" w:hAnsi="Arial" w:cs="Arial"/>
                <w:b/>
                <w:color w:val="000000"/>
                <w:sz w:val="18"/>
                <w:szCs w:val="18"/>
                <w:lang w:val="hy-AM"/>
              </w:rPr>
              <w:t xml:space="preserve"> /</w:t>
            </w:r>
            <w:r w:rsidRPr="00520FF9">
              <w:rPr>
                <w:rFonts w:ascii="Sylfaen" w:hAnsi="Sylfaen" w:cs="Sylfaen"/>
                <w:b/>
                <w:color w:val="000000"/>
                <w:sz w:val="18"/>
                <w:szCs w:val="18"/>
                <w:lang w:val="hy-AM"/>
              </w:rPr>
              <w:t>պեչենի</w:t>
            </w:r>
            <w:r w:rsidRPr="00520FF9">
              <w:rPr>
                <w:rFonts w:ascii="Arial" w:hAnsi="Arial" w:cs="Arial"/>
                <w:b/>
                <w:color w:val="000000"/>
                <w:sz w:val="18"/>
                <w:szCs w:val="18"/>
                <w:lang w:val="hy-AM"/>
              </w:rPr>
              <w:t>/</w:t>
            </w:r>
            <w:r w:rsidRPr="00520FF9">
              <w:rPr>
                <w:rFonts w:ascii="GHEA Grapalat" w:hAnsi="GHEA Grapalat" w:cs="Arial"/>
                <w:color w:val="000000"/>
                <w:sz w:val="18"/>
                <w:szCs w:val="18"/>
                <w:lang w:val="hy-AM"/>
              </w:rPr>
              <w:t xml:space="preserve"> - </w:t>
            </w:r>
            <w:r w:rsidRPr="00520FF9">
              <w:rPr>
                <w:rFonts w:ascii="Sylfaen" w:hAnsi="Sylfaen" w:cs="Arial"/>
                <w:b/>
                <w:color w:val="000000"/>
                <w:sz w:val="18"/>
                <w:szCs w:val="18"/>
                <w:lang w:val="hy-AM"/>
              </w:rPr>
              <w:t>1</w:t>
            </w:r>
            <w:r w:rsidRPr="00520FF9">
              <w:rPr>
                <w:rFonts w:ascii="Sylfaen" w:hAnsi="Sylfaen" w:cs="Sylfaen"/>
                <w:b/>
                <w:color w:val="000000"/>
                <w:sz w:val="18"/>
                <w:szCs w:val="18"/>
                <w:lang w:val="hy-AM"/>
              </w:rPr>
              <w:t>հատ</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առնվազն</w:t>
            </w:r>
            <w:r w:rsidRPr="00520FF9">
              <w:rPr>
                <w:rFonts w:ascii="Arial" w:hAnsi="Arial" w:cs="Arial"/>
                <w:color w:val="000000"/>
                <w:sz w:val="18"/>
                <w:szCs w:val="18"/>
                <w:lang w:val="hy-AM"/>
              </w:rPr>
              <w:t xml:space="preserve"> </w:t>
            </w:r>
            <w:r w:rsidRPr="00520FF9">
              <w:rPr>
                <w:rFonts w:ascii="Sylfaen" w:hAnsi="Sylfaen" w:cs="Arial"/>
                <w:color w:val="000000"/>
                <w:sz w:val="18"/>
                <w:szCs w:val="18"/>
                <w:lang w:val="hy-AM"/>
              </w:rPr>
              <w:t>100</w:t>
            </w:r>
            <w:r w:rsidRPr="00520FF9">
              <w:rPr>
                <w:rFonts w:ascii="Sylfaen" w:hAnsi="Sylfaen" w:cs="Sylfaen"/>
                <w:color w:val="000000"/>
                <w:sz w:val="18"/>
                <w:szCs w:val="18"/>
                <w:lang w:val="hy-AM"/>
              </w:rPr>
              <w:t>գ</w:t>
            </w:r>
          </w:p>
          <w:p w:rsidR="00024AE0" w:rsidRPr="00520FF9" w:rsidRDefault="00024AE0" w:rsidP="005F4118">
            <w:pPr>
              <w:autoSpaceDE w:val="0"/>
              <w:autoSpaceDN w:val="0"/>
              <w:adjustRightInd w:val="0"/>
              <w:jc w:val="both"/>
              <w:rPr>
                <w:rFonts w:ascii="GHEA Grapalat" w:hAnsi="GHEA Grapalat" w:cs="Arial"/>
                <w:b/>
                <w:color w:val="000000"/>
                <w:sz w:val="18"/>
                <w:szCs w:val="18"/>
                <w:lang w:val="hy-AM" w:eastAsia="ru-RU"/>
              </w:rPr>
            </w:pPr>
            <w:r w:rsidRPr="00520FF9">
              <w:rPr>
                <w:rFonts w:ascii="Sylfaen" w:hAnsi="Sylfaen" w:cs="Sylfaen"/>
                <w:b/>
                <w:color w:val="000000"/>
                <w:sz w:val="18"/>
                <w:szCs w:val="18"/>
                <w:lang w:val="hy-AM"/>
              </w:rPr>
              <w:t>5. Հալած պանիր -1 հատ</w:t>
            </w:r>
          </w:p>
          <w:p w:rsidR="00024AE0" w:rsidRPr="00520FF9" w:rsidRDefault="00024AE0" w:rsidP="005F4118">
            <w:pPr>
              <w:jc w:val="both"/>
              <w:rPr>
                <w:rFonts w:ascii="Sylfaen" w:hAnsi="Sylfaen" w:cs="Arial"/>
                <w:b/>
                <w:color w:val="000000"/>
                <w:sz w:val="18"/>
                <w:szCs w:val="18"/>
                <w:lang w:val="hy-AM" w:eastAsia="ru-RU"/>
              </w:rPr>
            </w:pPr>
            <w:r w:rsidRPr="00520FF9">
              <w:rPr>
                <w:rFonts w:ascii="Sylfaen" w:hAnsi="Sylfaen" w:cs="Arial"/>
                <w:b/>
                <w:color w:val="000000"/>
                <w:sz w:val="18"/>
                <w:szCs w:val="18"/>
                <w:lang w:val="hy-AM" w:eastAsia="ru-RU"/>
              </w:rPr>
              <w:t>6. Կոնֆետ -2 հատ</w:t>
            </w:r>
          </w:p>
          <w:p w:rsidR="00024AE0" w:rsidRPr="00520FF9" w:rsidRDefault="00024AE0" w:rsidP="005F4118">
            <w:pPr>
              <w:jc w:val="both"/>
              <w:rPr>
                <w:rFonts w:ascii="Sylfaen" w:hAnsi="Sylfaen" w:cs="Arial"/>
                <w:b/>
                <w:color w:val="000000"/>
                <w:sz w:val="18"/>
                <w:szCs w:val="18"/>
                <w:lang w:val="hy-AM" w:eastAsia="ru-RU"/>
              </w:rPr>
            </w:pPr>
            <w:r w:rsidRPr="00520FF9">
              <w:rPr>
                <w:rFonts w:ascii="Sylfaen" w:hAnsi="Sylfaen" w:cs="Arial"/>
                <w:b/>
                <w:color w:val="000000"/>
                <w:sz w:val="18"/>
                <w:szCs w:val="18"/>
                <w:lang w:val="hy-AM" w:eastAsia="ru-RU"/>
              </w:rPr>
              <w:t>7. Գդալ-</w:t>
            </w:r>
            <w:r w:rsidRPr="00520FF9">
              <w:rPr>
                <w:rFonts w:ascii="Arial" w:hAnsi="Arial" w:cs="Arial"/>
                <w:b/>
                <w:color w:val="000000"/>
                <w:sz w:val="18"/>
                <w:szCs w:val="18"/>
                <w:lang w:val="hy-AM" w:eastAsia="ru-RU"/>
              </w:rPr>
              <w:t xml:space="preserve">1 </w:t>
            </w:r>
            <w:r w:rsidRPr="00520FF9">
              <w:rPr>
                <w:rFonts w:ascii="Sylfaen" w:hAnsi="Sylfaen" w:cs="Sylfaen"/>
                <w:b/>
                <w:color w:val="000000"/>
                <w:sz w:val="18"/>
                <w:szCs w:val="18"/>
                <w:lang w:val="hy-AM" w:eastAsia="ru-RU"/>
              </w:rPr>
              <w:t>հատ</w:t>
            </w:r>
            <w:r w:rsidRPr="00520FF9">
              <w:rPr>
                <w:rFonts w:ascii="Arial" w:hAnsi="Arial" w:cs="Arial"/>
                <w:b/>
                <w:color w:val="000000"/>
                <w:sz w:val="18"/>
                <w:szCs w:val="18"/>
                <w:lang w:val="hy-AM" w:eastAsia="ru-RU"/>
              </w:rPr>
              <w:t xml:space="preserve">- </w:t>
            </w:r>
            <w:r w:rsidRPr="00520FF9">
              <w:rPr>
                <w:rFonts w:ascii="Sylfaen" w:hAnsi="Sylfaen" w:cs="Sylfaen"/>
                <w:color w:val="000000"/>
                <w:sz w:val="18"/>
                <w:szCs w:val="18"/>
                <w:lang w:val="hy-AM" w:eastAsia="ru-RU"/>
              </w:rPr>
              <w:t>մեկ</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անգամյա</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օգտագործման</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նախատեսված</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սննդի</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համար</w:t>
            </w:r>
          </w:p>
          <w:p w:rsidR="00024AE0" w:rsidRPr="00520FF9" w:rsidRDefault="00024AE0" w:rsidP="005F4118">
            <w:pPr>
              <w:jc w:val="both"/>
              <w:rPr>
                <w:rFonts w:ascii="Sylfaen" w:hAnsi="Sylfaen" w:cs="Arial"/>
                <w:b/>
                <w:color w:val="000000"/>
                <w:sz w:val="18"/>
                <w:szCs w:val="18"/>
                <w:lang w:val="hy-AM" w:eastAsia="ru-RU"/>
              </w:rPr>
            </w:pPr>
            <w:r w:rsidRPr="00520FF9">
              <w:rPr>
                <w:rFonts w:ascii="Sylfaen" w:hAnsi="Sylfaen" w:cs="Arial"/>
                <w:b/>
                <w:color w:val="000000"/>
                <w:sz w:val="18"/>
                <w:szCs w:val="18"/>
                <w:lang w:val="hy-AM" w:eastAsia="ru-RU"/>
              </w:rPr>
              <w:t xml:space="preserve">8. Անձեռոցիկ </w:t>
            </w:r>
            <w:r w:rsidRPr="00520FF9">
              <w:rPr>
                <w:rFonts w:ascii="Arial" w:hAnsi="Arial" w:cs="Arial"/>
                <w:b/>
                <w:color w:val="000000"/>
                <w:sz w:val="18"/>
                <w:szCs w:val="18"/>
                <w:lang w:val="hy-AM"/>
              </w:rPr>
              <w:t xml:space="preserve">1 </w:t>
            </w:r>
            <w:r w:rsidRPr="00520FF9">
              <w:rPr>
                <w:rFonts w:ascii="Sylfaen" w:hAnsi="Sylfaen" w:cs="Sylfaen"/>
                <w:b/>
                <w:color w:val="000000"/>
                <w:sz w:val="18"/>
                <w:szCs w:val="18"/>
                <w:lang w:val="hy-AM"/>
              </w:rPr>
              <w:t>հատ</w:t>
            </w:r>
            <w:r w:rsidRPr="00520FF9">
              <w:rPr>
                <w:rFonts w:ascii="Arial" w:hAnsi="Arial" w:cs="Arial"/>
                <w:b/>
                <w:color w:val="000000"/>
                <w:sz w:val="18"/>
                <w:szCs w:val="18"/>
                <w:lang w:val="hy-AM"/>
              </w:rPr>
              <w:t xml:space="preserve">- </w:t>
            </w:r>
            <w:r w:rsidRPr="00520FF9">
              <w:rPr>
                <w:rFonts w:ascii="Sylfaen" w:hAnsi="Sylfaen" w:cs="Sylfaen"/>
                <w:color w:val="000000"/>
                <w:sz w:val="18"/>
                <w:szCs w:val="18"/>
                <w:lang w:val="hy-AM"/>
              </w:rPr>
              <w:t>թղթե</w:t>
            </w:r>
            <w:r w:rsidRPr="00520FF9">
              <w:rPr>
                <w:rFonts w:ascii="GHEA Grapalat" w:hAnsi="GHEA Grapalat" w:cs="Arial"/>
                <w:b/>
                <w:color w:val="000000"/>
                <w:sz w:val="18"/>
                <w:szCs w:val="18"/>
                <w:lang w:val="hy-AM"/>
              </w:rPr>
              <w:t xml:space="preserve"> </w:t>
            </w:r>
            <w:r w:rsidRPr="00520FF9">
              <w:rPr>
                <w:rFonts w:ascii="Sylfaen" w:hAnsi="Sylfaen" w:cs="Sylfaen"/>
                <w:color w:val="000000"/>
                <w:sz w:val="18"/>
                <w:szCs w:val="18"/>
                <w:lang w:val="hy-AM"/>
              </w:rPr>
              <w:t>երկշերտ</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կամ</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եռաշերտ</w:t>
            </w:r>
            <w:r w:rsidRPr="00520FF9">
              <w:rPr>
                <w:rFonts w:ascii="GHEA Grapalat" w:hAnsi="GHEA Grapalat" w:cs="Arial"/>
                <w:b/>
                <w:color w:val="000000"/>
                <w:sz w:val="18"/>
                <w:szCs w:val="18"/>
                <w:lang w:val="hy-AM"/>
              </w:rPr>
              <w:t>:</w:t>
            </w:r>
          </w:p>
        </w:tc>
      </w:tr>
      <w:tr w:rsidR="00024AE0" w:rsidRPr="006B605F" w:rsidTr="005F4118">
        <w:trPr>
          <w:trHeight w:val="540"/>
        </w:trPr>
        <w:tc>
          <w:tcPr>
            <w:tcW w:w="1860" w:type="dxa"/>
            <w:tcBorders>
              <w:top w:val="single" w:sz="4" w:space="0" w:color="auto"/>
              <w:left w:val="single" w:sz="4" w:space="0" w:color="auto"/>
              <w:bottom w:val="single" w:sz="4" w:space="0" w:color="auto"/>
              <w:right w:val="nil"/>
            </w:tcBorders>
            <w:shd w:val="clear" w:color="auto" w:fill="auto"/>
            <w:vAlign w:val="center"/>
          </w:tcPr>
          <w:p w:rsidR="00024AE0" w:rsidRPr="00520FF9" w:rsidRDefault="00024AE0" w:rsidP="005F4118">
            <w:pPr>
              <w:rPr>
                <w:rFonts w:ascii="Sylfaen" w:hAnsi="Sylfaen" w:cs="Sylfaen"/>
                <w:color w:val="000000"/>
                <w:sz w:val="20"/>
                <w:szCs w:val="20"/>
                <w:lang w:val="ru-RU" w:eastAsia="ru-RU"/>
              </w:rPr>
            </w:pPr>
            <w:r w:rsidRPr="00520FF9">
              <w:rPr>
                <w:rFonts w:ascii="Sylfaen" w:hAnsi="Sylfaen" w:cs="Sylfaen"/>
                <w:color w:val="000000"/>
                <w:sz w:val="20"/>
                <w:szCs w:val="20"/>
                <w:lang w:eastAsia="ru-RU"/>
              </w:rPr>
              <w:t>Ծանրոց</w:t>
            </w:r>
            <w:r w:rsidRPr="00520FF9">
              <w:rPr>
                <w:rFonts w:ascii="Sylfaen" w:hAnsi="Sylfaen" w:cs="Sylfaen"/>
                <w:color w:val="000000"/>
                <w:sz w:val="20"/>
                <w:szCs w:val="20"/>
                <w:lang w:val="ru-RU" w:eastAsia="ru-RU"/>
              </w:rPr>
              <w:t xml:space="preserve"> 1</w:t>
            </w:r>
          </w:p>
          <w:p w:rsidR="00024AE0" w:rsidRPr="00520FF9" w:rsidRDefault="00024AE0" w:rsidP="005F4118">
            <w:pPr>
              <w:rPr>
                <w:rFonts w:ascii="Arial" w:hAnsi="Arial" w:cs="Arial"/>
                <w:color w:val="000000"/>
                <w:sz w:val="20"/>
                <w:szCs w:val="20"/>
                <w:lang w:eastAsia="ru-RU"/>
              </w:rPr>
            </w:pPr>
            <w:r w:rsidRPr="00520FF9">
              <w:rPr>
                <w:rFonts w:ascii="GHEA Grapalat" w:hAnsi="GHEA Grapalat" w:cs="Calibri"/>
                <w:color w:val="000000"/>
                <w:sz w:val="20"/>
                <w:szCs w:val="20"/>
                <w:lang w:val="ru-RU" w:eastAsia="ru-RU"/>
              </w:rPr>
              <w:t xml:space="preserve"> </w:t>
            </w:r>
            <w:r w:rsidRPr="00520FF9">
              <w:rPr>
                <w:rFonts w:ascii="Sylfaen" w:hAnsi="Sylfaen" w:cs="Sylfaen"/>
                <w:color w:val="000000"/>
                <w:sz w:val="20"/>
                <w:szCs w:val="20"/>
                <w:lang w:eastAsia="ru-RU"/>
              </w:rPr>
              <w:t>Ուրբաթ</w:t>
            </w:r>
          </w:p>
          <w:p w:rsidR="00024AE0" w:rsidRPr="00520FF9" w:rsidRDefault="00024AE0" w:rsidP="005F4118">
            <w:pPr>
              <w:rPr>
                <w:rFonts w:ascii="GHEA Grapalat" w:hAnsi="GHEA Grapalat" w:cs="Calibri"/>
                <w:color w:val="000000"/>
                <w:sz w:val="20"/>
                <w:szCs w:val="20"/>
                <w:lang w:eastAsia="ru-RU"/>
              </w:rPr>
            </w:pPr>
            <w:r w:rsidRPr="00520FF9">
              <w:rPr>
                <w:rFonts w:ascii="Sylfaen" w:hAnsi="Sylfaen" w:cs="Sylfaen"/>
                <w:color w:val="000000"/>
                <w:sz w:val="20"/>
                <w:szCs w:val="20"/>
                <w:lang w:eastAsia="ru-RU"/>
              </w:rPr>
              <w:t>8</w:t>
            </w:r>
            <w:r w:rsidRPr="00520FF9">
              <w:rPr>
                <w:rFonts w:ascii="GHEA Grapalat" w:hAnsi="GHEA Grapalat" w:cs="Sylfaen"/>
                <w:color w:val="000000"/>
                <w:sz w:val="20"/>
                <w:szCs w:val="20"/>
                <w:lang w:eastAsia="ru-RU"/>
              </w:rPr>
              <w:t xml:space="preserve"> </w:t>
            </w:r>
            <w:r w:rsidRPr="00520FF9">
              <w:rPr>
                <w:rFonts w:ascii="Sylfaen" w:hAnsi="Sylfaen" w:cs="Sylfaen"/>
                <w:color w:val="000000"/>
                <w:sz w:val="20"/>
                <w:szCs w:val="20"/>
                <w:lang w:eastAsia="ru-RU"/>
              </w:rPr>
              <w:t>հատ</w:t>
            </w:r>
          </w:p>
        </w:tc>
        <w:tc>
          <w:tcPr>
            <w:tcW w:w="13748" w:type="dxa"/>
            <w:tcBorders>
              <w:top w:val="single" w:sz="4" w:space="0" w:color="auto"/>
              <w:left w:val="single" w:sz="4" w:space="0" w:color="auto"/>
              <w:bottom w:val="single" w:sz="4" w:space="0" w:color="auto"/>
              <w:right w:val="single" w:sz="8" w:space="0" w:color="000000"/>
            </w:tcBorders>
            <w:shd w:val="clear" w:color="auto" w:fill="auto"/>
            <w:noWrap/>
            <w:vAlign w:val="bottom"/>
          </w:tcPr>
          <w:p w:rsidR="00024AE0" w:rsidRPr="00520FF9" w:rsidRDefault="00024AE0" w:rsidP="005F4118">
            <w:pPr>
              <w:autoSpaceDE w:val="0"/>
              <w:autoSpaceDN w:val="0"/>
              <w:adjustRightInd w:val="0"/>
              <w:jc w:val="both"/>
              <w:rPr>
                <w:rFonts w:ascii="Arial" w:hAnsi="Arial" w:cs="Arial"/>
                <w:color w:val="000000"/>
                <w:sz w:val="18"/>
                <w:szCs w:val="18"/>
                <w:lang w:eastAsia="ru-RU"/>
              </w:rPr>
            </w:pPr>
            <w:r w:rsidRPr="00520FF9">
              <w:rPr>
                <w:rFonts w:ascii="Sylfaen" w:hAnsi="Sylfaen" w:cs="Sylfaen"/>
                <w:color w:val="000000"/>
                <w:sz w:val="18"/>
                <w:szCs w:val="18"/>
                <w:lang w:eastAsia="ru-RU"/>
              </w:rPr>
              <w:t>Մեկ</w:t>
            </w:r>
            <w:r w:rsidRPr="00520FF9">
              <w:rPr>
                <w:rFonts w:ascii="Arial" w:hAnsi="Arial" w:cs="Arial"/>
                <w:color w:val="000000"/>
                <w:sz w:val="18"/>
                <w:szCs w:val="18"/>
                <w:lang w:eastAsia="ru-RU"/>
              </w:rPr>
              <w:t xml:space="preserve"> </w:t>
            </w:r>
            <w:r w:rsidRPr="00520FF9">
              <w:rPr>
                <w:rFonts w:ascii="Sylfaen" w:hAnsi="Sylfaen" w:cs="Sylfaen"/>
                <w:color w:val="000000"/>
                <w:sz w:val="18"/>
                <w:szCs w:val="18"/>
                <w:lang w:eastAsia="ru-RU"/>
              </w:rPr>
              <w:t>փաթեթի</w:t>
            </w:r>
            <w:r w:rsidRPr="00520FF9">
              <w:rPr>
                <w:rFonts w:ascii="Arial" w:hAnsi="Arial" w:cs="Arial"/>
                <w:color w:val="000000"/>
                <w:sz w:val="18"/>
                <w:szCs w:val="18"/>
                <w:lang w:eastAsia="ru-RU"/>
              </w:rPr>
              <w:t xml:space="preserve"> </w:t>
            </w:r>
            <w:r w:rsidRPr="00520FF9">
              <w:rPr>
                <w:rFonts w:ascii="Sylfaen" w:hAnsi="Sylfaen" w:cs="Sylfaen"/>
                <w:color w:val="000000"/>
                <w:sz w:val="18"/>
                <w:szCs w:val="18"/>
                <w:lang w:eastAsia="ru-RU"/>
              </w:rPr>
              <w:t>պարունակությունը</w:t>
            </w:r>
            <w:r w:rsidRPr="00520FF9">
              <w:rPr>
                <w:rFonts w:ascii="Arial" w:hAnsi="Arial" w:cs="Arial"/>
                <w:color w:val="000000"/>
                <w:sz w:val="18"/>
                <w:szCs w:val="18"/>
                <w:lang w:eastAsia="ru-RU"/>
              </w:rPr>
              <w:t>`</w:t>
            </w:r>
          </w:p>
          <w:p w:rsidR="00024AE0" w:rsidRPr="00520FF9" w:rsidRDefault="00024AE0" w:rsidP="005F4118">
            <w:pPr>
              <w:autoSpaceDE w:val="0"/>
              <w:autoSpaceDN w:val="0"/>
              <w:adjustRightInd w:val="0"/>
              <w:jc w:val="both"/>
              <w:rPr>
                <w:rFonts w:ascii="Sylfaen" w:hAnsi="Sylfaen" w:cs="Arial"/>
                <w:color w:val="000000"/>
                <w:sz w:val="18"/>
                <w:szCs w:val="18"/>
                <w:lang w:val="hy-AM"/>
              </w:rPr>
            </w:pPr>
            <w:r w:rsidRPr="00520FF9">
              <w:rPr>
                <w:rFonts w:ascii="GHEA Grapalat" w:hAnsi="GHEA Grapalat" w:cs="Arial"/>
                <w:b/>
                <w:color w:val="000000"/>
                <w:sz w:val="18"/>
                <w:szCs w:val="18"/>
              </w:rPr>
              <w:t>1.</w:t>
            </w:r>
            <w:r w:rsidRPr="00520FF9">
              <w:rPr>
                <w:rFonts w:ascii="Arial LatArm" w:hAnsi="Arial LatArm" w:cs="Calibri"/>
                <w:color w:val="000000"/>
                <w:sz w:val="20"/>
                <w:szCs w:val="20"/>
                <w:lang w:eastAsia="ru-RU"/>
              </w:rPr>
              <w:t xml:space="preserve"> </w:t>
            </w:r>
            <w:r w:rsidRPr="00520FF9">
              <w:rPr>
                <w:rFonts w:ascii="Arial LatArm" w:hAnsi="Arial LatArm" w:cs="Calibri"/>
                <w:b/>
                <w:color w:val="000000"/>
                <w:sz w:val="18"/>
                <w:szCs w:val="18"/>
                <w:lang w:eastAsia="ru-RU"/>
              </w:rPr>
              <w:t>´áõï»ñµñáïÇ Ñ³ó</w:t>
            </w:r>
            <w:r w:rsidRPr="00520FF9">
              <w:rPr>
                <w:rFonts w:ascii="Arial" w:hAnsi="Arial" w:cs="Arial"/>
                <w:b/>
                <w:color w:val="000000"/>
                <w:sz w:val="18"/>
                <w:szCs w:val="18"/>
              </w:rPr>
              <w:t xml:space="preserve"> 1 </w:t>
            </w:r>
            <w:r w:rsidRPr="00520FF9">
              <w:rPr>
                <w:rFonts w:ascii="Sylfaen" w:hAnsi="Sylfaen" w:cs="Sylfaen"/>
                <w:b/>
                <w:color w:val="000000"/>
                <w:sz w:val="18"/>
                <w:szCs w:val="18"/>
              </w:rPr>
              <w:t>հատ</w:t>
            </w:r>
            <w:r w:rsidRPr="00520FF9">
              <w:rPr>
                <w:rFonts w:ascii="Arial" w:hAnsi="Arial" w:cs="Arial"/>
                <w:b/>
                <w:color w:val="000000"/>
                <w:sz w:val="18"/>
                <w:szCs w:val="18"/>
              </w:rPr>
              <w:t xml:space="preserve">  </w:t>
            </w:r>
            <w:r w:rsidRPr="00520FF9">
              <w:rPr>
                <w:rFonts w:ascii="GHEA Grapalat" w:hAnsi="GHEA Grapalat" w:cs="Arial"/>
                <w:color w:val="000000"/>
                <w:sz w:val="18"/>
                <w:szCs w:val="18"/>
              </w:rPr>
              <w:t xml:space="preserve">– – </w:t>
            </w:r>
            <w:r w:rsidRPr="00520FF9">
              <w:rPr>
                <w:rFonts w:ascii="Sylfaen" w:hAnsi="Sylfaen" w:cs="Sylfaen"/>
                <w:color w:val="000000"/>
                <w:sz w:val="18"/>
                <w:szCs w:val="18"/>
              </w:rPr>
              <w:t>բուտերբրոդը</w:t>
            </w:r>
            <w:r w:rsidRPr="00520FF9">
              <w:rPr>
                <w:rFonts w:ascii="Arial" w:hAnsi="Arial" w:cs="Arial"/>
                <w:color w:val="000000"/>
                <w:sz w:val="18"/>
                <w:szCs w:val="18"/>
              </w:rPr>
              <w:t xml:space="preserve"> </w:t>
            </w:r>
            <w:r w:rsidRPr="00520FF9">
              <w:rPr>
                <w:rFonts w:ascii="Sylfaen" w:hAnsi="Sylfaen" w:cs="Sylfaen"/>
                <w:color w:val="000000"/>
                <w:sz w:val="18"/>
                <w:szCs w:val="18"/>
              </w:rPr>
              <w:t>պետք</w:t>
            </w:r>
            <w:r w:rsidRPr="00520FF9">
              <w:rPr>
                <w:rFonts w:ascii="Arial" w:hAnsi="Arial" w:cs="Arial"/>
                <w:color w:val="000000"/>
                <w:sz w:val="18"/>
                <w:szCs w:val="18"/>
              </w:rPr>
              <w:t xml:space="preserve"> </w:t>
            </w:r>
            <w:r w:rsidRPr="00520FF9">
              <w:rPr>
                <w:rFonts w:ascii="Sylfaen" w:hAnsi="Sylfaen" w:cs="Sylfaen"/>
                <w:color w:val="000000"/>
                <w:sz w:val="18"/>
                <w:szCs w:val="18"/>
              </w:rPr>
              <w:t>է</w:t>
            </w:r>
            <w:r w:rsidRPr="00520FF9">
              <w:rPr>
                <w:rFonts w:ascii="Arial" w:hAnsi="Arial" w:cs="Arial"/>
                <w:color w:val="000000"/>
                <w:sz w:val="18"/>
                <w:szCs w:val="18"/>
              </w:rPr>
              <w:t xml:space="preserve"> </w:t>
            </w:r>
            <w:r w:rsidRPr="00520FF9">
              <w:rPr>
                <w:rFonts w:ascii="Sylfaen" w:hAnsi="Sylfaen" w:cs="Sylfaen"/>
                <w:color w:val="000000"/>
                <w:sz w:val="18"/>
                <w:szCs w:val="18"/>
              </w:rPr>
              <w:t>պատրաստված</w:t>
            </w:r>
            <w:r w:rsidRPr="00520FF9">
              <w:rPr>
                <w:rFonts w:ascii="Arial" w:hAnsi="Arial" w:cs="Arial"/>
                <w:color w:val="000000"/>
                <w:sz w:val="18"/>
                <w:szCs w:val="18"/>
              </w:rPr>
              <w:t xml:space="preserve"> </w:t>
            </w:r>
            <w:r w:rsidRPr="00520FF9">
              <w:rPr>
                <w:rFonts w:ascii="Sylfaen" w:hAnsi="Sylfaen" w:cs="Sylfaen"/>
                <w:color w:val="000000"/>
                <w:sz w:val="18"/>
                <w:szCs w:val="18"/>
              </w:rPr>
              <w:t>լինի</w:t>
            </w:r>
            <w:r w:rsidRPr="00520FF9">
              <w:rPr>
                <w:rFonts w:ascii="Arial" w:hAnsi="Arial" w:cs="Arial"/>
                <w:color w:val="000000"/>
                <w:sz w:val="18"/>
                <w:szCs w:val="18"/>
              </w:rPr>
              <w:t xml:space="preserve"> 1 </w:t>
            </w:r>
            <w:r w:rsidRPr="00520FF9">
              <w:rPr>
                <w:rFonts w:ascii="Sylfaen" w:hAnsi="Sylfaen" w:cs="Sylfaen"/>
                <w:color w:val="000000"/>
                <w:sz w:val="18"/>
                <w:szCs w:val="18"/>
              </w:rPr>
              <w:t>հատ</w:t>
            </w:r>
            <w:r w:rsidRPr="00520FF9">
              <w:rPr>
                <w:rFonts w:ascii="Arial" w:hAnsi="Arial" w:cs="Arial"/>
                <w:color w:val="000000"/>
                <w:sz w:val="18"/>
                <w:szCs w:val="18"/>
              </w:rPr>
              <w:t xml:space="preserve"> </w:t>
            </w:r>
            <w:r w:rsidRPr="00520FF9">
              <w:rPr>
                <w:rFonts w:ascii="Sylfaen" w:hAnsi="Sylfaen" w:cs="Sylfaen"/>
                <w:color w:val="000000"/>
                <w:sz w:val="18"/>
                <w:szCs w:val="18"/>
              </w:rPr>
              <w:t>բուտերբրոդների</w:t>
            </w:r>
            <w:r w:rsidRPr="00520FF9">
              <w:rPr>
                <w:rFonts w:ascii="Arial" w:hAnsi="Arial" w:cs="Arial"/>
                <w:color w:val="000000"/>
                <w:sz w:val="18"/>
                <w:szCs w:val="18"/>
              </w:rPr>
              <w:t xml:space="preserve"> </w:t>
            </w:r>
            <w:r w:rsidRPr="00520FF9">
              <w:rPr>
                <w:rFonts w:ascii="Sylfaen" w:hAnsi="Sylfaen" w:cs="Sylfaen"/>
                <w:color w:val="000000"/>
                <w:sz w:val="18"/>
                <w:szCs w:val="18"/>
              </w:rPr>
              <w:t>համար</w:t>
            </w:r>
            <w:r w:rsidRPr="00520FF9">
              <w:rPr>
                <w:rFonts w:ascii="Arial" w:hAnsi="Arial" w:cs="Arial"/>
                <w:color w:val="000000"/>
                <w:sz w:val="18"/>
                <w:szCs w:val="18"/>
              </w:rPr>
              <w:t xml:space="preserve"> </w:t>
            </w:r>
            <w:r w:rsidRPr="00520FF9">
              <w:rPr>
                <w:rFonts w:ascii="Sylfaen" w:hAnsi="Sylfaen" w:cs="Sylfaen"/>
                <w:color w:val="000000"/>
                <w:sz w:val="18"/>
                <w:szCs w:val="18"/>
              </w:rPr>
              <w:t>նախատեսված</w:t>
            </w:r>
            <w:r w:rsidRPr="00520FF9">
              <w:rPr>
                <w:rFonts w:ascii="Arial" w:hAnsi="Arial" w:cs="Arial"/>
                <w:color w:val="000000"/>
                <w:sz w:val="18"/>
                <w:szCs w:val="18"/>
              </w:rPr>
              <w:t xml:space="preserve"> </w:t>
            </w:r>
            <w:r w:rsidRPr="00520FF9">
              <w:rPr>
                <w:rFonts w:ascii="Sylfaen" w:hAnsi="Sylfaen" w:cs="Sylfaen"/>
                <w:color w:val="000000"/>
                <w:sz w:val="18"/>
                <w:szCs w:val="18"/>
              </w:rPr>
              <w:t>հացից</w:t>
            </w:r>
            <w:r w:rsidRPr="00520FF9">
              <w:rPr>
                <w:rFonts w:ascii="Arial" w:hAnsi="Arial" w:cs="Arial"/>
                <w:color w:val="000000"/>
                <w:sz w:val="18"/>
                <w:szCs w:val="18"/>
              </w:rPr>
              <w:t xml:space="preserve"> 100</w:t>
            </w:r>
            <w:r w:rsidRPr="00520FF9">
              <w:rPr>
                <w:rFonts w:ascii="Sylfaen" w:hAnsi="Sylfaen" w:cs="Sylfaen"/>
                <w:color w:val="000000"/>
                <w:sz w:val="18"/>
                <w:szCs w:val="18"/>
              </w:rPr>
              <w:t>գ</w:t>
            </w:r>
            <w:r w:rsidRPr="00520FF9">
              <w:rPr>
                <w:rFonts w:ascii="Arial" w:hAnsi="Arial" w:cs="Arial"/>
                <w:color w:val="000000"/>
                <w:sz w:val="18"/>
                <w:szCs w:val="18"/>
              </w:rPr>
              <w:t xml:space="preserve">, </w:t>
            </w:r>
            <w:r w:rsidRPr="00520FF9">
              <w:rPr>
                <w:rFonts w:ascii="Sylfaen" w:hAnsi="Sylfaen" w:cs="Sylfaen"/>
                <w:color w:val="000000"/>
                <w:sz w:val="18"/>
                <w:szCs w:val="18"/>
              </w:rPr>
              <w:t>փաթեթավորված</w:t>
            </w:r>
            <w:r w:rsidRPr="00520FF9">
              <w:rPr>
                <w:rFonts w:ascii="Arial" w:hAnsi="Arial" w:cs="Arial"/>
                <w:color w:val="000000"/>
                <w:sz w:val="18"/>
                <w:szCs w:val="18"/>
              </w:rPr>
              <w:t xml:space="preserve"> </w:t>
            </w:r>
            <w:r w:rsidRPr="00520FF9">
              <w:rPr>
                <w:rFonts w:ascii="Sylfaen" w:hAnsi="Sylfaen" w:cs="Sylfaen"/>
                <w:color w:val="000000"/>
                <w:sz w:val="18"/>
                <w:szCs w:val="18"/>
              </w:rPr>
              <w:t>սննդի</w:t>
            </w:r>
            <w:r w:rsidRPr="00520FF9">
              <w:rPr>
                <w:rFonts w:ascii="Arial" w:hAnsi="Arial" w:cs="Arial"/>
                <w:color w:val="000000"/>
                <w:sz w:val="18"/>
                <w:szCs w:val="18"/>
              </w:rPr>
              <w:t xml:space="preserve"> </w:t>
            </w:r>
            <w:r w:rsidRPr="00520FF9">
              <w:rPr>
                <w:rFonts w:ascii="Sylfaen" w:hAnsi="Sylfaen" w:cs="Sylfaen"/>
                <w:color w:val="000000"/>
                <w:sz w:val="18"/>
                <w:szCs w:val="18"/>
              </w:rPr>
              <w:t>համար</w:t>
            </w:r>
            <w:r w:rsidRPr="00520FF9">
              <w:rPr>
                <w:rFonts w:ascii="Arial" w:hAnsi="Arial" w:cs="Arial"/>
                <w:color w:val="000000"/>
                <w:sz w:val="18"/>
                <w:szCs w:val="18"/>
              </w:rPr>
              <w:t xml:space="preserve"> </w:t>
            </w:r>
            <w:r w:rsidRPr="00520FF9">
              <w:rPr>
                <w:rFonts w:ascii="Sylfaen" w:hAnsi="Sylfaen" w:cs="Sylfaen"/>
                <w:color w:val="000000"/>
                <w:sz w:val="18"/>
                <w:szCs w:val="18"/>
              </w:rPr>
              <w:t>նախատեսված</w:t>
            </w:r>
            <w:r w:rsidRPr="00520FF9">
              <w:rPr>
                <w:rFonts w:ascii="Arial" w:hAnsi="Arial" w:cs="Arial"/>
                <w:color w:val="000000"/>
                <w:sz w:val="18"/>
                <w:szCs w:val="18"/>
              </w:rPr>
              <w:t xml:space="preserve"> </w:t>
            </w:r>
            <w:r w:rsidRPr="00520FF9">
              <w:rPr>
                <w:rFonts w:ascii="Sylfaen" w:hAnsi="Sylfaen" w:cs="Sylfaen"/>
                <w:color w:val="000000"/>
                <w:sz w:val="18"/>
                <w:szCs w:val="18"/>
              </w:rPr>
              <w:t>տոպրակով</w:t>
            </w:r>
            <w:r w:rsidRPr="00520FF9">
              <w:rPr>
                <w:rFonts w:ascii="Arial" w:hAnsi="Arial" w:cs="Arial"/>
                <w:color w:val="000000"/>
                <w:sz w:val="18"/>
                <w:szCs w:val="18"/>
              </w:rPr>
              <w:t>:</w:t>
            </w:r>
          </w:p>
          <w:p w:rsidR="00024AE0" w:rsidRPr="00520FF9" w:rsidRDefault="00024AE0" w:rsidP="005F4118">
            <w:pPr>
              <w:autoSpaceDE w:val="0"/>
              <w:autoSpaceDN w:val="0"/>
              <w:adjustRightInd w:val="0"/>
              <w:jc w:val="both"/>
              <w:rPr>
                <w:rFonts w:ascii="GHEA Grapalat" w:hAnsi="GHEA Grapalat" w:cs="Arial"/>
                <w:color w:val="000000"/>
                <w:sz w:val="18"/>
                <w:szCs w:val="18"/>
                <w:lang w:val="hy-AM"/>
              </w:rPr>
            </w:pPr>
            <w:r w:rsidRPr="00520FF9">
              <w:rPr>
                <w:rFonts w:ascii="GHEA Grapalat" w:hAnsi="GHEA Grapalat" w:cs="Arial"/>
                <w:b/>
                <w:color w:val="000000"/>
                <w:sz w:val="18"/>
                <w:szCs w:val="18"/>
                <w:lang w:val="hy-AM"/>
              </w:rPr>
              <w:t xml:space="preserve">2. </w:t>
            </w:r>
            <w:r w:rsidRPr="00520FF9">
              <w:rPr>
                <w:rFonts w:ascii="Sylfaen" w:hAnsi="Sylfaen" w:cs="Sylfaen"/>
                <w:b/>
                <w:color w:val="000000"/>
                <w:sz w:val="18"/>
                <w:szCs w:val="18"/>
                <w:lang w:val="hy-AM"/>
              </w:rPr>
              <w:t>Յոգուրտ</w:t>
            </w:r>
            <w:r w:rsidRPr="00520FF9">
              <w:rPr>
                <w:rFonts w:ascii="Arial" w:hAnsi="Arial" w:cs="Arial"/>
                <w:b/>
                <w:color w:val="000000"/>
                <w:sz w:val="18"/>
                <w:szCs w:val="18"/>
                <w:lang w:val="hy-AM"/>
              </w:rPr>
              <w:t xml:space="preserve"> 1 </w:t>
            </w:r>
            <w:r w:rsidRPr="00520FF9">
              <w:rPr>
                <w:rFonts w:ascii="Sylfaen" w:hAnsi="Sylfaen" w:cs="Sylfaen"/>
                <w:b/>
                <w:color w:val="000000"/>
                <w:sz w:val="18"/>
                <w:szCs w:val="18"/>
                <w:lang w:val="hy-AM"/>
              </w:rPr>
              <w:t>հատ</w:t>
            </w:r>
            <w:r w:rsidRPr="00520FF9">
              <w:rPr>
                <w:rFonts w:ascii="Arial" w:hAnsi="Arial" w:cs="Arial"/>
                <w:b/>
                <w:color w:val="000000"/>
                <w:sz w:val="18"/>
                <w:szCs w:val="18"/>
                <w:lang w:val="hy-AM"/>
              </w:rPr>
              <w:t xml:space="preserve"> – </w:t>
            </w:r>
            <w:r w:rsidRPr="00520FF9">
              <w:rPr>
                <w:rFonts w:ascii="Sylfaen" w:hAnsi="Sylfaen" w:cs="Sylfaen"/>
                <w:color w:val="000000"/>
                <w:sz w:val="18"/>
                <w:szCs w:val="18"/>
                <w:lang w:val="hy-AM"/>
              </w:rPr>
              <w:t>չափածրարված</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առնվազն</w:t>
            </w:r>
            <w:r w:rsidRPr="00520FF9">
              <w:rPr>
                <w:rFonts w:ascii="Arial" w:hAnsi="Arial" w:cs="Arial"/>
                <w:color w:val="000000"/>
                <w:sz w:val="18"/>
                <w:szCs w:val="18"/>
                <w:lang w:val="hy-AM"/>
              </w:rPr>
              <w:t xml:space="preserve"> 100</w:t>
            </w:r>
            <w:r w:rsidRPr="00520FF9">
              <w:rPr>
                <w:rFonts w:ascii="Sylfaen" w:hAnsi="Sylfaen" w:cs="Sylfaen"/>
                <w:color w:val="000000"/>
                <w:sz w:val="18"/>
                <w:szCs w:val="18"/>
                <w:lang w:val="hy-AM"/>
              </w:rPr>
              <w:t>գ</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Սննդի</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համար</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նախատեսված</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տարայով</w:t>
            </w:r>
            <w:r w:rsidRPr="00520FF9">
              <w:rPr>
                <w:rFonts w:ascii="Arial" w:hAnsi="Arial" w:cs="Arial"/>
                <w:color w:val="000000"/>
                <w:sz w:val="18"/>
                <w:szCs w:val="18"/>
                <w:lang w:val="hy-AM" w:eastAsia="ru-RU"/>
              </w:rPr>
              <w:t>:</w:t>
            </w:r>
          </w:p>
          <w:p w:rsidR="00024AE0" w:rsidRPr="00520FF9" w:rsidRDefault="00024AE0" w:rsidP="005F4118">
            <w:pPr>
              <w:autoSpaceDE w:val="0"/>
              <w:autoSpaceDN w:val="0"/>
              <w:adjustRightInd w:val="0"/>
              <w:jc w:val="both"/>
              <w:rPr>
                <w:rFonts w:ascii="Arial" w:hAnsi="Arial" w:cs="Arial"/>
                <w:color w:val="000000"/>
                <w:sz w:val="18"/>
                <w:szCs w:val="18"/>
                <w:lang w:val="hy-AM" w:eastAsia="ru-RU"/>
              </w:rPr>
            </w:pPr>
            <w:r w:rsidRPr="00520FF9">
              <w:rPr>
                <w:rFonts w:ascii="Sylfaen" w:hAnsi="Sylfaen" w:cs="Arial"/>
                <w:b/>
                <w:color w:val="000000"/>
                <w:sz w:val="18"/>
                <w:szCs w:val="18"/>
                <w:lang w:val="hy-AM"/>
              </w:rPr>
              <w:t>3</w:t>
            </w:r>
            <w:r w:rsidRPr="00520FF9">
              <w:rPr>
                <w:rFonts w:ascii="GHEA Grapalat" w:hAnsi="GHEA Grapalat" w:cs="Arial"/>
                <w:b/>
                <w:color w:val="000000"/>
                <w:sz w:val="18"/>
                <w:szCs w:val="18"/>
                <w:lang w:val="hy-AM"/>
              </w:rPr>
              <w:t>.</w:t>
            </w:r>
            <w:r w:rsidRPr="00520FF9">
              <w:rPr>
                <w:rFonts w:ascii="Sylfaen" w:hAnsi="Sylfaen" w:cs="Arial"/>
                <w:b/>
                <w:color w:val="000000"/>
                <w:sz w:val="18"/>
                <w:szCs w:val="18"/>
                <w:lang w:val="hy-AM"/>
              </w:rPr>
              <w:t xml:space="preserve"> </w:t>
            </w:r>
            <w:r w:rsidRPr="00520FF9">
              <w:rPr>
                <w:rFonts w:ascii="Sylfaen" w:hAnsi="Sylfaen" w:cs="Sylfaen"/>
                <w:b/>
                <w:color w:val="000000"/>
                <w:sz w:val="18"/>
                <w:szCs w:val="18"/>
                <w:lang w:val="hy-AM"/>
              </w:rPr>
              <w:t>Հյութ</w:t>
            </w:r>
            <w:r w:rsidRPr="00520FF9">
              <w:rPr>
                <w:rFonts w:ascii="Arial" w:hAnsi="Arial" w:cs="Arial"/>
                <w:b/>
                <w:color w:val="000000"/>
                <w:sz w:val="18"/>
                <w:szCs w:val="18"/>
                <w:lang w:val="hy-AM"/>
              </w:rPr>
              <w:t xml:space="preserve"> 1 </w:t>
            </w:r>
            <w:r w:rsidRPr="00520FF9">
              <w:rPr>
                <w:rFonts w:ascii="Sylfaen" w:hAnsi="Sylfaen" w:cs="Sylfaen"/>
                <w:b/>
                <w:color w:val="000000"/>
                <w:sz w:val="18"/>
                <w:szCs w:val="18"/>
                <w:lang w:val="hy-AM"/>
              </w:rPr>
              <w:t>հատ</w:t>
            </w:r>
            <w:r w:rsidRPr="00520FF9">
              <w:rPr>
                <w:rFonts w:ascii="Arial" w:hAnsi="Arial" w:cs="Arial"/>
                <w:b/>
                <w:color w:val="000000"/>
                <w:sz w:val="18"/>
                <w:szCs w:val="18"/>
                <w:lang w:val="hy-AM"/>
              </w:rPr>
              <w:t xml:space="preserve">- </w:t>
            </w:r>
            <w:r w:rsidRPr="00520FF9">
              <w:rPr>
                <w:rFonts w:ascii="Sylfaen" w:hAnsi="Sylfaen" w:cs="Sylfaen"/>
                <w:color w:val="000000"/>
                <w:sz w:val="18"/>
                <w:szCs w:val="18"/>
                <w:lang w:val="hy-AM"/>
              </w:rPr>
              <w:t>առնվազն</w:t>
            </w:r>
            <w:r w:rsidRPr="00520FF9">
              <w:rPr>
                <w:rFonts w:ascii="Arial" w:hAnsi="Arial" w:cs="Arial"/>
                <w:color w:val="000000"/>
                <w:sz w:val="18"/>
                <w:szCs w:val="18"/>
                <w:lang w:val="hy-AM"/>
              </w:rPr>
              <w:t xml:space="preserve"> 200</w:t>
            </w:r>
            <w:r w:rsidRPr="00520FF9">
              <w:rPr>
                <w:rFonts w:ascii="Sylfaen" w:hAnsi="Sylfaen" w:cs="Sylfaen"/>
                <w:color w:val="000000"/>
                <w:sz w:val="18"/>
                <w:szCs w:val="18"/>
                <w:lang w:val="hy-AM"/>
              </w:rPr>
              <w:t>մլ</w:t>
            </w:r>
          </w:p>
          <w:p w:rsidR="00024AE0" w:rsidRPr="00520FF9" w:rsidRDefault="00024AE0" w:rsidP="005F4118">
            <w:pPr>
              <w:autoSpaceDE w:val="0"/>
              <w:autoSpaceDN w:val="0"/>
              <w:adjustRightInd w:val="0"/>
              <w:jc w:val="both"/>
              <w:rPr>
                <w:rFonts w:ascii="Sylfaen" w:hAnsi="Sylfaen" w:cs="Sylfaen"/>
                <w:color w:val="000000"/>
                <w:sz w:val="18"/>
                <w:szCs w:val="18"/>
                <w:lang w:val="hy-AM"/>
              </w:rPr>
            </w:pPr>
            <w:r w:rsidRPr="00520FF9">
              <w:rPr>
                <w:rFonts w:ascii="Sylfaen" w:hAnsi="Sylfaen" w:cs="Arial"/>
                <w:b/>
                <w:color w:val="000000"/>
                <w:sz w:val="18"/>
                <w:szCs w:val="18"/>
                <w:lang w:val="hy-AM" w:eastAsia="ru-RU"/>
              </w:rPr>
              <w:t>4</w:t>
            </w:r>
            <w:r w:rsidRPr="00520FF9">
              <w:rPr>
                <w:rFonts w:ascii="GHEA Grapalat" w:hAnsi="GHEA Grapalat" w:cs="Arial"/>
                <w:b/>
                <w:color w:val="000000"/>
                <w:sz w:val="18"/>
                <w:szCs w:val="18"/>
                <w:lang w:val="hy-AM" w:eastAsia="ru-RU"/>
              </w:rPr>
              <w:t>.</w:t>
            </w:r>
            <w:r w:rsidRPr="00520FF9">
              <w:rPr>
                <w:rFonts w:ascii="Sylfaen" w:hAnsi="Sylfaen" w:cs="Sylfaen"/>
                <w:b/>
                <w:color w:val="000000"/>
                <w:sz w:val="18"/>
                <w:szCs w:val="18"/>
                <w:lang w:val="hy-AM"/>
              </w:rPr>
              <w:t xml:space="preserve"> Թխվածքաբլիթներ</w:t>
            </w:r>
            <w:r w:rsidRPr="00520FF9">
              <w:rPr>
                <w:rFonts w:ascii="Arial" w:hAnsi="Arial" w:cs="Arial"/>
                <w:b/>
                <w:color w:val="000000"/>
                <w:sz w:val="18"/>
                <w:szCs w:val="18"/>
                <w:lang w:val="hy-AM"/>
              </w:rPr>
              <w:t xml:space="preserve"> /</w:t>
            </w:r>
            <w:r w:rsidRPr="00520FF9">
              <w:rPr>
                <w:rFonts w:ascii="Sylfaen" w:hAnsi="Sylfaen" w:cs="Sylfaen"/>
                <w:b/>
                <w:color w:val="000000"/>
                <w:sz w:val="18"/>
                <w:szCs w:val="18"/>
                <w:lang w:val="hy-AM"/>
              </w:rPr>
              <w:t>պեչենի</w:t>
            </w:r>
            <w:r w:rsidRPr="00520FF9">
              <w:rPr>
                <w:rFonts w:ascii="Arial" w:hAnsi="Arial" w:cs="Arial"/>
                <w:b/>
                <w:color w:val="000000"/>
                <w:sz w:val="18"/>
                <w:szCs w:val="18"/>
                <w:lang w:val="hy-AM"/>
              </w:rPr>
              <w:t>/</w:t>
            </w:r>
            <w:r w:rsidRPr="00520FF9">
              <w:rPr>
                <w:rFonts w:ascii="GHEA Grapalat" w:hAnsi="GHEA Grapalat" w:cs="Arial"/>
                <w:color w:val="000000"/>
                <w:sz w:val="18"/>
                <w:szCs w:val="18"/>
                <w:lang w:val="hy-AM"/>
              </w:rPr>
              <w:t xml:space="preserve"> - </w:t>
            </w:r>
            <w:r w:rsidRPr="00520FF9">
              <w:rPr>
                <w:rFonts w:ascii="Sylfaen" w:hAnsi="Sylfaen" w:cs="Arial"/>
                <w:b/>
                <w:color w:val="000000"/>
                <w:sz w:val="18"/>
                <w:szCs w:val="18"/>
                <w:lang w:val="hy-AM"/>
              </w:rPr>
              <w:t>1</w:t>
            </w:r>
            <w:r w:rsidRPr="00520FF9">
              <w:rPr>
                <w:rFonts w:ascii="Sylfaen" w:hAnsi="Sylfaen" w:cs="Sylfaen"/>
                <w:b/>
                <w:color w:val="000000"/>
                <w:sz w:val="18"/>
                <w:szCs w:val="18"/>
                <w:lang w:val="hy-AM"/>
              </w:rPr>
              <w:t>հատ</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առնվազն</w:t>
            </w:r>
            <w:r w:rsidRPr="00520FF9">
              <w:rPr>
                <w:rFonts w:ascii="Arial" w:hAnsi="Arial" w:cs="Arial"/>
                <w:color w:val="000000"/>
                <w:sz w:val="18"/>
                <w:szCs w:val="18"/>
                <w:lang w:val="hy-AM"/>
              </w:rPr>
              <w:t xml:space="preserve"> </w:t>
            </w:r>
            <w:r w:rsidRPr="00520FF9">
              <w:rPr>
                <w:rFonts w:ascii="Sylfaen" w:hAnsi="Sylfaen" w:cs="Arial"/>
                <w:color w:val="000000"/>
                <w:sz w:val="18"/>
                <w:szCs w:val="18"/>
                <w:lang w:val="hy-AM"/>
              </w:rPr>
              <w:t>100</w:t>
            </w:r>
            <w:r w:rsidRPr="00520FF9">
              <w:rPr>
                <w:rFonts w:ascii="Sylfaen" w:hAnsi="Sylfaen" w:cs="Sylfaen"/>
                <w:color w:val="000000"/>
                <w:sz w:val="18"/>
                <w:szCs w:val="18"/>
                <w:lang w:val="hy-AM"/>
              </w:rPr>
              <w:t>գ</w:t>
            </w:r>
          </w:p>
          <w:p w:rsidR="00024AE0" w:rsidRPr="00520FF9" w:rsidRDefault="00024AE0" w:rsidP="005F4118">
            <w:pPr>
              <w:autoSpaceDE w:val="0"/>
              <w:autoSpaceDN w:val="0"/>
              <w:adjustRightInd w:val="0"/>
              <w:jc w:val="both"/>
              <w:rPr>
                <w:rFonts w:ascii="GHEA Grapalat" w:hAnsi="GHEA Grapalat" w:cs="Arial"/>
                <w:b/>
                <w:color w:val="000000"/>
                <w:sz w:val="18"/>
                <w:szCs w:val="18"/>
                <w:lang w:val="hy-AM" w:eastAsia="ru-RU"/>
              </w:rPr>
            </w:pPr>
            <w:r w:rsidRPr="00520FF9">
              <w:rPr>
                <w:rFonts w:ascii="Sylfaen" w:hAnsi="Sylfaen" w:cs="Sylfaen"/>
                <w:b/>
                <w:color w:val="000000"/>
                <w:sz w:val="18"/>
                <w:szCs w:val="18"/>
                <w:lang w:val="hy-AM"/>
              </w:rPr>
              <w:t>5. Հալած պանիր -1 հատ</w:t>
            </w:r>
          </w:p>
          <w:p w:rsidR="00024AE0" w:rsidRPr="00520FF9" w:rsidRDefault="00024AE0" w:rsidP="005F4118">
            <w:pPr>
              <w:jc w:val="both"/>
              <w:rPr>
                <w:rFonts w:ascii="Sylfaen" w:hAnsi="Sylfaen" w:cs="Arial"/>
                <w:b/>
                <w:color w:val="000000"/>
                <w:sz w:val="18"/>
                <w:szCs w:val="18"/>
                <w:lang w:val="hy-AM" w:eastAsia="ru-RU"/>
              </w:rPr>
            </w:pPr>
            <w:r w:rsidRPr="00520FF9">
              <w:rPr>
                <w:rFonts w:ascii="Sylfaen" w:hAnsi="Sylfaen" w:cs="Arial"/>
                <w:b/>
                <w:color w:val="000000"/>
                <w:sz w:val="18"/>
                <w:szCs w:val="18"/>
                <w:lang w:val="hy-AM" w:eastAsia="ru-RU"/>
              </w:rPr>
              <w:t>6. Կոնֆետ -2 հատ</w:t>
            </w:r>
          </w:p>
          <w:p w:rsidR="00024AE0" w:rsidRPr="00520FF9" w:rsidRDefault="00024AE0" w:rsidP="005F4118">
            <w:pPr>
              <w:jc w:val="both"/>
              <w:rPr>
                <w:rFonts w:ascii="Sylfaen" w:hAnsi="Sylfaen" w:cs="Arial"/>
                <w:b/>
                <w:color w:val="000000"/>
                <w:sz w:val="18"/>
                <w:szCs w:val="18"/>
                <w:lang w:val="hy-AM" w:eastAsia="ru-RU"/>
              </w:rPr>
            </w:pPr>
            <w:r w:rsidRPr="00520FF9">
              <w:rPr>
                <w:rFonts w:ascii="Sylfaen" w:hAnsi="Sylfaen" w:cs="Arial"/>
                <w:b/>
                <w:color w:val="000000"/>
                <w:sz w:val="18"/>
                <w:szCs w:val="18"/>
                <w:lang w:val="hy-AM" w:eastAsia="ru-RU"/>
              </w:rPr>
              <w:t>7. Գդալ-</w:t>
            </w:r>
            <w:r w:rsidRPr="00520FF9">
              <w:rPr>
                <w:rFonts w:ascii="Arial" w:hAnsi="Arial" w:cs="Arial"/>
                <w:b/>
                <w:color w:val="000000"/>
                <w:sz w:val="18"/>
                <w:szCs w:val="18"/>
                <w:lang w:val="hy-AM" w:eastAsia="ru-RU"/>
              </w:rPr>
              <w:t xml:space="preserve">1 </w:t>
            </w:r>
            <w:r w:rsidRPr="00520FF9">
              <w:rPr>
                <w:rFonts w:ascii="Sylfaen" w:hAnsi="Sylfaen" w:cs="Sylfaen"/>
                <w:b/>
                <w:color w:val="000000"/>
                <w:sz w:val="18"/>
                <w:szCs w:val="18"/>
                <w:lang w:val="hy-AM" w:eastAsia="ru-RU"/>
              </w:rPr>
              <w:t>հատ</w:t>
            </w:r>
            <w:r w:rsidRPr="00520FF9">
              <w:rPr>
                <w:rFonts w:ascii="Arial" w:hAnsi="Arial" w:cs="Arial"/>
                <w:b/>
                <w:color w:val="000000"/>
                <w:sz w:val="18"/>
                <w:szCs w:val="18"/>
                <w:lang w:val="hy-AM" w:eastAsia="ru-RU"/>
              </w:rPr>
              <w:t xml:space="preserve">- </w:t>
            </w:r>
            <w:r w:rsidRPr="00520FF9">
              <w:rPr>
                <w:rFonts w:ascii="Sylfaen" w:hAnsi="Sylfaen" w:cs="Sylfaen"/>
                <w:color w:val="000000"/>
                <w:sz w:val="18"/>
                <w:szCs w:val="18"/>
                <w:lang w:val="hy-AM" w:eastAsia="ru-RU"/>
              </w:rPr>
              <w:t>մեկ</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անգամյա</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օգտագործման</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նախատեսված</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սննդի</w:t>
            </w:r>
            <w:r w:rsidRPr="00520FF9">
              <w:rPr>
                <w:rFonts w:ascii="Arial" w:hAnsi="Arial" w:cs="Arial"/>
                <w:color w:val="000000"/>
                <w:sz w:val="18"/>
                <w:szCs w:val="18"/>
                <w:lang w:val="hy-AM" w:eastAsia="ru-RU"/>
              </w:rPr>
              <w:t xml:space="preserve"> </w:t>
            </w:r>
            <w:r w:rsidRPr="00520FF9">
              <w:rPr>
                <w:rFonts w:ascii="Sylfaen" w:hAnsi="Sylfaen" w:cs="Sylfaen"/>
                <w:color w:val="000000"/>
                <w:sz w:val="18"/>
                <w:szCs w:val="18"/>
                <w:lang w:val="hy-AM" w:eastAsia="ru-RU"/>
              </w:rPr>
              <w:t>համար</w:t>
            </w:r>
          </w:p>
          <w:p w:rsidR="00024AE0" w:rsidRPr="00520FF9" w:rsidRDefault="00024AE0" w:rsidP="005F4118">
            <w:pPr>
              <w:jc w:val="both"/>
              <w:rPr>
                <w:rFonts w:ascii="Sylfaen" w:hAnsi="Sylfaen" w:cs="Arial"/>
                <w:b/>
                <w:color w:val="000000"/>
                <w:sz w:val="18"/>
                <w:szCs w:val="18"/>
                <w:lang w:val="hy-AM" w:eastAsia="ru-RU"/>
              </w:rPr>
            </w:pPr>
            <w:r w:rsidRPr="00520FF9">
              <w:rPr>
                <w:rFonts w:ascii="Sylfaen" w:hAnsi="Sylfaen" w:cs="Arial"/>
                <w:b/>
                <w:color w:val="000000"/>
                <w:sz w:val="18"/>
                <w:szCs w:val="18"/>
                <w:lang w:val="hy-AM" w:eastAsia="ru-RU"/>
              </w:rPr>
              <w:t xml:space="preserve">8. Անձեռոցիկ </w:t>
            </w:r>
            <w:r w:rsidRPr="00520FF9">
              <w:rPr>
                <w:rFonts w:ascii="Arial" w:hAnsi="Arial" w:cs="Arial"/>
                <w:b/>
                <w:color w:val="000000"/>
                <w:sz w:val="18"/>
                <w:szCs w:val="18"/>
                <w:lang w:val="hy-AM"/>
              </w:rPr>
              <w:t xml:space="preserve">1 </w:t>
            </w:r>
            <w:r w:rsidRPr="00520FF9">
              <w:rPr>
                <w:rFonts w:ascii="Sylfaen" w:hAnsi="Sylfaen" w:cs="Sylfaen"/>
                <w:b/>
                <w:color w:val="000000"/>
                <w:sz w:val="18"/>
                <w:szCs w:val="18"/>
                <w:lang w:val="hy-AM"/>
              </w:rPr>
              <w:t>հատ</w:t>
            </w:r>
            <w:r w:rsidRPr="00520FF9">
              <w:rPr>
                <w:rFonts w:ascii="Arial" w:hAnsi="Arial" w:cs="Arial"/>
                <w:b/>
                <w:color w:val="000000"/>
                <w:sz w:val="18"/>
                <w:szCs w:val="18"/>
                <w:lang w:val="hy-AM"/>
              </w:rPr>
              <w:t xml:space="preserve">- </w:t>
            </w:r>
            <w:r w:rsidRPr="00520FF9">
              <w:rPr>
                <w:rFonts w:ascii="Sylfaen" w:hAnsi="Sylfaen" w:cs="Sylfaen"/>
                <w:color w:val="000000"/>
                <w:sz w:val="18"/>
                <w:szCs w:val="18"/>
                <w:lang w:val="hy-AM"/>
              </w:rPr>
              <w:t>թղթե</w:t>
            </w:r>
            <w:r w:rsidRPr="00520FF9">
              <w:rPr>
                <w:rFonts w:ascii="GHEA Grapalat" w:hAnsi="GHEA Grapalat" w:cs="Arial"/>
                <w:b/>
                <w:color w:val="000000"/>
                <w:sz w:val="18"/>
                <w:szCs w:val="18"/>
                <w:lang w:val="hy-AM"/>
              </w:rPr>
              <w:t xml:space="preserve"> </w:t>
            </w:r>
            <w:r w:rsidRPr="00520FF9">
              <w:rPr>
                <w:rFonts w:ascii="Sylfaen" w:hAnsi="Sylfaen" w:cs="Sylfaen"/>
                <w:color w:val="000000"/>
                <w:sz w:val="18"/>
                <w:szCs w:val="18"/>
                <w:lang w:val="hy-AM"/>
              </w:rPr>
              <w:t>երկշերտ</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կամ</w:t>
            </w:r>
            <w:r w:rsidRPr="00520FF9">
              <w:rPr>
                <w:rFonts w:ascii="Arial" w:hAnsi="Arial" w:cs="Arial"/>
                <w:color w:val="000000"/>
                <w:sz w:val="18"/>
                <w:szCs w:val="18"/>
                <w:lang w:val="hy-AM"/>
              </w:rPr>
              <w:t xml:space="preserve"> </w:t>
            </w:r>
            <w:r w:rsidRPr="00520FF9">
              <w:rPr>
                <w:rFonts w:ascii="Sylfaen" w:hAnsi="Sylfaen" w:cs="Sylfaen"/>
                <w:color w:val="000000"/>
                <w:sz w:val="18"/>
                <w:szCs w:val="18"/>
                <w:lang w:val="hy-AM"/>
              </w:rPr>
              <w:t>եռաշերտ</w:t>
            </w:r>
            <w:r w:rsidRPr="00520FF9">
              <w:rPr>
                <w:rFonts w:ascii="GHEA Grapalat" w:hAnsi="GHEA Grapalat" w:cs="Arial"/>
                <w:b/>
                <w:color w:val="000000"/>
                <w:sz w:val="18"/>
                <w:szCs w:val="18"/>
                <w:lang w:val="hy-AM"/>
              </w:rPr>
              <w:t>:</w:t>
            </w:r>
          </w:p>
        </w:tc>
      </w:tr>
    </w:tbl>
    <w:p w:rsidR="00024AE0" w:rsidRPr="00520FF9" w:rsidRDefault="00024AE0" w:rsidP="00024AE0">
      <w:pPr>
        <w:jc w:val="both"/>
        <w:rPr>
          <w:rFonts w:ascii="GHEA Grapalat" w:hAnsi="GHEA Grapalat"/>
          <w:b/>
          <w:color w:val="000000"/>
          <w:sz w:val="20"/>
          <w:szCs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24AE0" w:rsidRPr="00520FF9" w:rsidTr="005F4118">
        <w:tc>
          <w:tcPr>
            <w:tcW w:w="4536" w:type="dxa"/>
          </w:tcPr>
          <w:p w:rsidR="00024AE0" w:rsidRPr="00520FF9" w:rsidRDefault="00024AE0" w:rsidP="005F4118">
            <w:pPr>
              <w:spacing w:line="360" w:lineRule="auto"/>
              <w:rPr>
                <w:rFonts w:ascii="Arial Armenian" w:hAnsi="Arial Armenian" w:cs="Sylfaen"/>
                <w:b/>
                <w:bCs/>
                <w:color w:val="000000"/>
                <w:sz w:val="20"/>
                <w:szCs w:val="20"/>
                <w:lang w:val="hy-AM"/>
              </w:rPr>
            </w:pPr>
            <w:r w:rsidRPr="00520FF9">
              <w:rPr>
                <w:rFonts w:ascii="Sylfaen" w:hAnsi="Sylfaen" w:cs="Sylfaen"/>
                <w:b/>
                <w:bCs/>
                <w:color w:val="000000"/>
                <w:sz w:val="20"/>
                <w:szCs w:val="20"/>
                <w:lang w:val="nb-NO"/>
              </w:rPr>
              <w:t>ԳՆՈՐԴ</w:t>
            </w:r>
          </w:p>
          <w:p w:rsidR="00024AE0" w:rsidRPr="00520FF9" w:rsidRDefault="00024AE0" w:rsidP="005F4118">
            <w:pPr>
              <w:rPr>
                <w:rFonts w:ascii="Sylfaen" w:hAnsi="Sylfaen"/>
                <w:color w:val="000000"/>
                <w:sz w:val="20"/>
                <w:szCs w:val="20"/>
                <w:lang w:val="hy-AM"/>
              </w:rPr>
            </w:pPr>
            <w:r w:rsidRPr="00520FF9">
              <w:rPr>
                <w:rFonts w:ascii="Sylfaen" w:hAnsi="Sylfaen"/>
                <w:color w:val="000000"/>
                <w:sz w:val="20"/>
                <w:szCs w:val="20"/>
                <w:lang w:val="hy-AM"/>
              </w:rPr>
              <w:t>&lt;&lt;Դալարի  միջնակարգ   դպրոց  ՊՈԱԿ</w:t>
            </w:r>
          </w:p>
          <w:p w:rsidR="00024AE0" w:rsidRPr="00520FF9" w:rsidRDefault="00024AE0" w:rsidP="005F4118">
            <w:pPr>
              <w:rPr>
                <w:rFonts w:ascii="Sylfaen" w:hAnsi="Sylfaen"/>
                <w:color w:val="000000"/>
                <w:sz w:val="20"/>
                <w:szCs w:val="20"/>
                <w:lang w:val="hy-AM"/>
              </w:rPr>
            </w:pPr>
            <w:r w:rsidRPr="00520FF9">
              <w:rPr>
                <w:rFonts w:ascii="Sylfaen" w:hAnsi="Sylfaen"/>
                <w:color w:val="000000"/>
                <w:sz w:val="20"/>
                <w:szCs w:val="20"/>
                <w:lang w:val="hy-AM"/>
              </w:rPr>
              <w:t>Արարատի   մարզ   գ.  Դալար</w:t>
            </w:r>
          </w:p>
          <w:p w:rsidR="00024AE0" w:rsidRPr="00520FF9" w:rsidRDefault="00520FF9" w:rsidP="005F4118">
            <w:pPr>
              <w:rPr>
                <w:rFonts w:ascii="Sylfaen" w:hAnsi="Sylfaen"/>
                <w:color w:val="000000"/>
                <w:sz w:val="20"/>
                <w:szCs w:val="20"/>
                <w:lang w:val="hy-AM"/>
              </w:rPr>
            </w:pPr>
            <w:r w:rsidRPr="00520FF9">
              <w:rPr>
                <w:rFonts w:ascii="Sylfaen" w:hAnsi="Sylfaen"/>
                <w:color w:val="000000"/>
                <w:sz w:val="20"/>
                <w:szCs w:val="20"/>
                <w:lang w:val="hy-AM"/>
              </w:rPr>
              <w:t>Կոմիտասի</w:t>
            </w:r>
            <w:r w:rsidR="00024AE0" w:rsidRPr="00520FF9">
              <w:rPr>
                <w:rFonts w:ascii="Sylfaen" w:hAnsi="Sylfaen"/>
                <w:color w:val="000000"/>
                <w:sz w:val="20"/>
                <w:szCs w:val="20"/>
                <w:lang w:val="hy-AM"/>
              </w:rPr>
              <w:t xml:space="preserve">   49</w:t>
            </w:r>
          </w:p>
          <w:p w:rsidR="00024AE0" w:rsidRPr="00520FF9" w:rsidRDefault="00024AE0" w:rsidP="005F4118">
            <w:pPr>
              <w:rPr>
                <w:rFonts w:ascii="Sylfaen" w:hAnsi="Sylfaen"/>
                <w:color w:val="000000"/>
                <w:sz w:val="20"/>
                <w:szCs w:val="20"/>
                <w:lang w:val="hy-AM"/>
              </w:rPr>
            </w:pPr>
            <w:r w:rsidRPr="00520FF9">
              <w:rPr>
                <w:rFonts w:ascii="Sylfaen" w:hAnsi="Sylfaen"/>
                <w:color w:val="000000"/>
                <w:sz w:val="20"/>
                <w:szCs w:val="20"/>
                <w:lang w:val="hy-AM"/>
              </w:rPr>
              <w:t>Կենտրոնական գանձ</w:t>
            </w:r>
          </w:p>
          <w:p w:rsidR="00024AE0" w:rsidRPr="00520FF9" w:rsidRDefault="00024AE0" w:rsidP="005F4118">
            <w:pPr>
              <w:rPr>
                <w:rFonts w:ascii="Sylfaen" w:hAnsi="Sylfaen"/>
                <w:color w:val="000000"/>
                <w:sz w:val="20"/>
                <w:szCs w:val="20"/>
                <w:lang w:val="hy-AM"/>
              </w:rPr>
            </w:pPr>
            <w:r w:rsidRPr="00520FF9">
              <w:rPr>
                <w:rFonts w:ascii="Sylfaen" w:hAnsi="Sylfaen"/>
                <w:color w:val="000000"/>
                <w:sz w:val="20"/>
                <w:szCs w:val="20"/>
                <w:lang w:val="hy-AM"/>
              </w:rPr>
              <w:t>900418000080</w:t>
            </w:r>
          </w:p>
          <w:p w:rsidR="00024AE0" w:rsidRPr="00520FF9" w:rsidRDefault="00024AE0" w:rsidP="005F4118">
            <w:pPr>
              <w:rPr>
                <w:rFonts w:ascii="Sylfaen" w:hAnsi="Sylfaen"/>
                <w:color w:val="000000"/>
                <w:sz w:val="20"/>
                <w:szCs w:val="20"/>
                <w:lang w:val="hy-AM"/>
              </w:rPr>
            </w:pPr>
            <w:r w:rsidRPr="00520FF9">
              <w:rPr>
                <w:rFonts w:ascii="Sylfaen" w:hAnsi="Sylfaen"/>
                <w:color w:val="000000"/>
                <w:sz w:val="20"/>
                <w:szCs w:val="20"/>
                <w:lang w:val="hy-AM"/>
              </w:rPr>
              <w:t>ՀՎՀՀ 04206362</w:t>
            </w:r>
          </w:p>
          <w:p w:rsidR="00024AE0" w:rsidRPr="00520FF9" w:rsidRDefault="00024AE0" w:rsidP="005F4118">
            <w:pPr>
              <w:jc w:val="center"/>
              <w:rPr>
                <w:rFonts w:ascii="Sylfaen" w:hAnsi="Sylfaen"/>
                <w:color w:val="000000"/>
                <w:sz w:val="20"/>
                <w:szCs w:val="20"/>
                <w:lang w:val="hy-AM"/>
              </w:rPr>
            </w:pPr>
            <w:r w:rsidRPr="00520FF9">
              <w:rPr>
                <w:rFonts w:ascii="Sylfaen" w:hAnsi="Sylfaen"/>
                <w:color w:val="000000"/>
                <w:sz w:val="20"/>
                <w:szCs w:val="20"/>
                <w:lang w:val="hy-AM"/>
              </w:rPr>
              <w:t>--------------------------------</w:t>
            </w:r>
          </w:p>
          <w:p w:rsidR="00024AE0" w:rsidRPr="00520FF9" w:rsidRDefault="00024AE0" w:rsidP="005F4118">
            <w:pPr>
              <w:jc w:val="center"/>
              <w:rPr>
                <w:rFonts w:ascii="Sylfaen" w:hAnsi="Sylfaen"/>
                <w:color w:val="000000"/>
                <w:sz w:val="20"/>
                <w:szCs w:val="20"/>
                <w:lang w:val="hy-AM"/>
              </w:rPr>
            </w:pPr>
            <w:r w:rsidRPr="00520FF9">
              <w:rPr>
                <w:rFonts w:ascii="Sylfaen" w:hAnsi="Sylfaen"/>
                <w:color w:val="000000"/>
                <w:sz w:val="20"/>
                <w:szCs w:val="20"/>
                <w:lang w:val="hy-AM"/>
              </w:rPr>
              <w:t>/</w:t>
            </w:r>
            <w:r w:rsidRPr="00520FF9">
              <w:rPr>
                <w:rFonts w:ascii="Sylfaen" w:hAnsi="Sylfaen" w:cs="Sylfaen"/>
                <w:color w:val="000000"/>
                <w:sz w:val="20"/>
                <w:szCs w:val="20"/>
                <w:lang w:val="hy-AM"/>
              </w:rPr>
              <w:t>ստորագրություն</w:t>
            </w:r>
            <w:r w:rsidRPr="00520FF9">
              <w:rPr>
                <w:rFonts w:ascii="Sylfaen" w:hAnsi="Sylfaen"/>
                <w:color w:val="000000"/>
                <w:sz w:val="20"/>
                <w:szCs w:val="20"/>
                <w:lang w:val="hy-AM"/>
              </w:rPr>
              <w:t>/</w:t>
            </w:r>
          </w:p>
          <w:p w:rsidR="00024AE0" w:rsidRPr="00520FF9" w:rsidRDefault="00024AE0" w:rsidP="005F4118">
            <w:pPr>
              <w:jc w:val="center"/>
              <w:rPr>
                <w:rFonts w:ascii="Sylfaen" w:hAnsi="Sylfaen"/>
                <w:color w:val="000000"/>
                <w:sz w:val="20"/>
                <w:szCs w:val="20"/>
                <w:lang w:val="hy-AM"/>
              </w:rPr>
            </w:pPr>
            <w:r w:rsidRPr="00520FF9">
              <w:rPr>
                <w:rFonts w:ascii="Sylfaen" w:hAnsi="Sylfaen" w:cs="Sylfaen"/>
                <w:color w:val="000000"/>
                <w:sz w:val="20"/>
                <w:szCs w:val="20"/>
                <w:lang w:val="hy-AM"/>
              </w:rPr>
              <w:t>Կ</w:t>
            </w:r>
            <w:r w:rsidRPr="00520FF9">
              <w:rPr>
                <w:rFonts w:ascii="Sylfaen" w:hAnsi="Sylfaen"/>
                <w:color w:val="000000"/>
                <w:sz w:val="20"/>
                <w:szCs w:val="20"/>
                <w:lang w:val="hy-AM"/>
              </w:rPr>
              <w:t>.</w:t>
            </w:r>
            <w:r w:rsidRPr="00520FF9">
              <w:rPr>
                <w:rFonts w:ascii="Sylfaen" w:hAnsi="Sylfaen" w:cs="Sylfaen"/>
                <w:color w:val="000000"/>
                <w:sz w:val="20"/>
                <w:szCs w:val="20"/>
                <w:lang w:val="hy-AM"/>
              </w:rPr>
              <w:t>Տ</w:t>
            </w:r>
          </w:p>
        </w:tc>
        <w:tc>
          <w:tcPr>
            <w:tcW w:w="760" w:type="dxa"/>
          </w:tcPr>
          <w:p w:rsidR="00024AE0" w:rsidRPr="00520FF9" w:rsidRDefault="00024AE0" w:rsidP="005F4118">
            <w:pPr>
              <w:jc w:val="center"/>
              <w:rPr>
                <w:rFonts w:ascii="Sylfaen" w:hAnsi="Sylfaen"/>
                <w:color w:val="000000"/>
                <w:sz w:val="20"/>
                <w:szCs w:val="20"/>
                <w:lang w:val="hy-AM"/>
              </w:rPr>
            </w:pPr>
          </w:p>
        </w:tc>
        <w:tc>
          <w:tcPr>
            <w:tcW w:w="4343" w:type="dxa"/>
          </w:tcPr>
          <w:p w:rsidR="00024AE0" w:rsidRPr="00520FF9" w:rsidRDefault="00024AE0" w:rsidP="005F4118">
            <w:pPr>
              <w:jc w:val="center"/>
              <w:rPr>
                <w:rFonts w:ascii="Sylfaen" w:hAnsi="Sylfaen" w:cs="Sylfaen"/>
                <w:b/>
                <w:bCs/>
                <w:color w:val="000000"/>
                <w:sz w:val="20"/>
                <w:szCs w:val="20"/>
                <w:lang w:val="hy-AM"/>
              </w:rPr>
            </w:pPr>
            <w:r w:rsidRPr="00520FF9">
              <w:rPr>
                <w:rFonts w:ascii="Sylfaen" w:hAnsi="Sylfaen" w:cs="Sylfaen"/>
                <w:b/>
                <w:bCs/>
                <w:color w:val="000000"/>
                <w:sz w:val="20"/>
                <w:szCs w:val="20"/>
                <w:lang w:val="hy-AM"/>
              </w:rPr>
              <w:t>ՎԱՃԱՌՈՂ</w:t>
            </w:r>
          </w:p>
          <w:p w:rsidR="00024AE0" w:rsidRPr="00520FF9" w:rsidRDefault="00024AE0" w:rsidP="005F4118">
            <w:pPr>
              <w:jc w:val="center"/>
              <w:rPr>
                <w:rFonts w:ascii="Sylfaen" w:hAnsi="Sylfaen"/>
                <w:color w:val="000000"/>
                <w:sz w:val="20"/>
                <w:szCs w:val="20"/>
                <w:lang w:val="hy-AM"/>
              </w:rPr>
            </w:pPr>
          </w:p>
          <w:p w:rsidR="00024AE0" w:rsidRPr="00520FF9" w:rsidRDefault="00024AE0" w:rsidP="005F4118">
            <w:pPr>
              <w:jc w:val="center"/>
              <w:rPr>
                <w:rFonts w:ascii="Sylfaen" w:hAnsi="Sylfaen"/>
                <w:color w:val="000000"/>
                <w:sz w:val="20"/>
                <w:szCs w:val="20"/>
                <w:lang w:val="hy-AM"/>
              </w:rPr>
            </w:pPr>
          </w:p>
          <w:p w:rsidR="00024AE0" w:rsidRPr="00520FF9" w:rsidRDefault="00024AE0" w:rsidP="005F4118">
            <w:pPr>
              <w:jc w:val="center"/>
              <w:rPr>
                <w:rFonts w:ascii="Sylfaen" w:hAnsi="Sylfaen"/>
                <w:color w:val="000000"/>
                <w:sz w:val="20"/>
                <w:szCs w:val="20"/>
              </w:rPr>
            </w:pPr>
          </w:p>
          <w:p w:rsidR="00024AE0" w:rsidRPr="00520FF9" w:rsidRDefault="00024AE0" w:rsidP="005F4118">
            <w:pPr>
              <w:jc w:val="center"/>
              <w:rPr>
                <w:rFonts w:ascii="Sylfaen" w:hAnsi="Sylfaen"/>
                <w:color w:val="000000"/>
                <w:sz w:val="20"/>
                <w:szCs w:val="20"/>
              </w:rPr>
            </w:pPr>
          </w:p>
          <w:p w:rsidR="00024AE0" w:rsidRPr="00520FF9" w:rsidRDefault="00024AE0" w:rsidP="005F4118">
            <w:pPr>
              <w:jc w:val="center"/>
              <w:rPr>
                <w:rFonts w:ascii="Sylfaen" w:hAnsi="Sylfaen"/>
                <w:color w:val="000000"/>
                <w:sz w:val="20"/>
                <w:szCs w:val="20"/>
              </w:rPr>
            </w:pPr>
          </w:p>
          <w:p w:rsidR="00024AE0" w:rsidRPr="00520FF9" w:rsidRDefault="00024AE0" w:rsidP="005F4118">
            <w:pPr>
              <w:jc w:val="center"/>
              <w:rPr>
                <w:rFonts w:ascii="Sylfaen" w:hAnsi="Sylfaen"/>
                <w:color w:val="000000"/>
                <w:sz w:val="20"/>
                <w:szCs w:val="20"/>
              </w:rPr>
            </w:pPr>
          </w:p>
          <w:p w:rsidR="00024AE0" w:rsidRPr="00520FF9" w:rsidRDefault="00024AE0" w:rsidP="005F4118">
            <w:pPr>
              <w:jc w:val="center"/>
              <w:rPr>
                <w:rFonts w:ascii="Sylfaen" w:hAnsi="Sylfaen"/>
                <w:color w:val="000000"/>
                <w:sz w:val="20"/>
                <w:szCs w:val="20"/>
              </w:rPr>
            </w:pPr>
          </w:p>
          <w:p w:rsidR="00024AE0" w:rsidRPr="00520FF9" w:rsidRDefault="00024AE0" w:rsidP="005F4118">
            <w:pPr>
              <w:jc w:val="center"/>
              <w:rPr>
                <w:rFonts w:ascii="Sylfaen" w:hAnsi="Sylfaen"/>
                <w:color w:val="000000"/>
                <w:sz w:val="20"/>
                <w:szCs w:val="20"/>
              </w:rPr>
            </w:pPr>
            <w:r w:rsidRPr="00520FF9">
              <w:rPr>
                <w:rFonts w:ascii="Sylfaen" w:hAnsi="Sylfaen"/>
                <w:color w:val="000000"/>
                <w:sz w:val="20"/>
                <w:szCs w:val="20"/>
                <w:lang w:val="hy-AM"/>
              </w:rPr>
              <w:t>---------------------------------</w:t>
            </w:r>
            <w:r w:rsidRPr="00520FF9">
              <w:rPr>
                <w:rFonts w:ascii="Sylfaen" w:hAnsi="Sylfaen"/>
                <w:color w:val="000000"/>
                <w:sz w:val="20"/>
                <w:szCs w:val="20"/>
              </w:rPr>
              <w:t>/</w:t>
            </w:r>
            <w:r w:rsidRPr="00520FF9">
              <w:rPr>
                <w:rFonts w:ascii="Sylfaen" w:hAnsi="Sylfaen" w:cs="Sylfaen"/>
                <w:color w:val="000000"/>
                <w:sz w:val="20"/>
                <w:szCs w:val="20"/>
                <w:lang w:val="hy-AM"/>
              </w:rPr>
              <w:t>ստորագրություն</w:t>
            </w:r>
            <w:r w:rsidRPr="00520FF9">
              <w:rPr>
                <w:rFonts w:ascii="Sylfaen" w:hAnsi="Sylfaen"/>
                <w:color w:val="000000"/>
                <w:sz w:val="20"/>
                <w:szCs w:val="20"/>
              </w:rPr>
              <w:t>/</w:t>
            </w:r>
          </w:p>
          <w:p w:rsidR="00024AE0" w:rsidRPr="00520FF9" w:rsidRDefault="00024AE0" w:rsidP="005F4118">
            <w:pPr>
              <w:jc w:val="center"/>
              <w:rPr>
                <w:rFonts w:ascii="Sylfaen" w:hAnsi="Sylfaen"/>
                <w:color w:val="000000"/>
                <w:sz w:val="20"/>
                <w:szCs w:val="20"/>
                <w:lang w:val="hy-AM"/>
              </w:rPr>
            </w:pPr>
            <w:r w:rsidRPr="00520FF9">
              <w:rPr>
                <w:rFonts w:ascii="Sylfaen" w:hAnsi="Sylfaen" w:cs="Sylfaen"/>
                <w:color w:val="000000"/>
                <w:sz w:val="20"/>
                <w:szCs w:val="20"/>
                <w:lang w:val="hy-AM"/>
              </w:rPr>
              <w:t>Կ</w:t>
            </w:r>
            <w:r w:rsidRPr="00520FF9">
              <w:rPr>
                <w:rFonts w:ascii="Sylfaen" w:hAnsi="Sylfaen"/>
                <w:color w:val="000000"/>
                <w:sz w:val="20"/>
                <w:szCs w:val="20"/>
                <w:lang w:val="hy-AM"/>
              </w:rPr>
              <w:t>.</w:t>
            </w:r>
            <w:r w:rsidRPr="00520FF9">
              <w:rPr>
                <w:rFonts w:ascii="Sylfaen" w:hAnsi="Sylfaen" w:cs="Sylfaen"/>
                <w:color w:val="000000"/>
                <w:sz w:val="20"/>
                <w:szCs w:val="20"/>
                <w:lang w:val="hy-AM"/>
              </w:rPr>
              <w:t>Տ</w:t>
            </w:r>
          </w:p>
        </w:tc>
      </w:tr>
    </w:tbl>
    <w:p w:rsidR="006E68AD" w:rsidRPr="00AB541C" w:rsidRDefault="006E68AD" w:rsidP="006E68AD">
      <w:pPr>
        <w:jc w:val="right"/>
        <w:rPr>
          <w:rFonts w:ascii="Sylfaen" w:hAnsi="Sylfaen"/>
          <w:i/>
          <w:sz w:val="20"/>
          <w:szCs w:val="20"/>
          <w:lang w:val="hy-AM"/>
        </w:rPr>
      </w:pPr>
      <w:r w:rsidRPr="00AB541C">
        <w:rPr>
          <w:rFonts w:ascii="Sylfaen" w:hAnsi="Sylfaen"/>
          <w:i/>
          <w:sz w:val="20"/>
          <w:szCs w:val="20"/>
          <w:lang w:val="hy-AM"/>
        </w:rPr>
        <w:lastRenderedPageBreak/>
        <w:t>Հավելված N 2</w:t>
      </w:r>
    </w:p>
    <w:p w:rsidR="006E68AD" w:rsidRPr="00AB541C" w:rsidRDefault="006E68AD" w:rsidP="006E68AD">
      <w:pPr>
        <w:jc w:val="right"/>
        <w:rPr>
          <w:rFonts w:ascii="Sylfaen" w:hAnsi="Sylfaen"/>
          <w:i/>
          <w:sz w:val="20"/>
          <w:szCs w:val="20"/>
          <w:lang w:val="hy-AM"/>
        </w:rPr>
      </w:pPr>
      <w:r w:rsidRPr="00AB541C">
        <w:rPr>
          <w:rFonts w:ascii="Sylfaen" w:hAnsi="Sylfaen"/>
          <w:i/>
          <w:sz w:val="20"/>
          <w:szCs w:val="20"/>
          <w:lang w:val="hy-AM"/>
        </w:rPr>
        <w:t xml:space="preserve">«         »              20  թ. կնքված </w:t>
      </w:r>
    </w:p>
    <w:p w:rsidR="006E68AD" w:rsidRPr="00AB541C" w:rsidRDefault="006E68AD" w:rsidP="006E68AD">
      <w:pPr>
        <w:jc w:val="right"/>
        <w:rPr>
          <w:rFonts w:ascii="Sylfaen" w:hAnsi="Sylfaen"/>
          <w:i/>
          <w:sz w:val="20"/>
          <w:szCs w:val="20"/>
          <w:lang w:val="hy-AM"/>
        </w:rPr>
      </w:pPr>
      <w:r w:rsidRPr="00AB541C">
        <w:rPr>
          <w:rFonts w:ascii="Sylfaen" w:hAnsi="Sylfaen"/>
          <w:i/>
          <w:sz w:val="20"/>
          <w:szCs w:val="20"/>
          <w:lang w:val="hy-AM"/>
        </w:rPr>
        <w:t xml:space="preserve">                      ծածկագրով պայմանագրի</w:t>
      </w:r>
    </w:p>
    <w:p w:rsidR="006E68AD" w:rsidRPr="00AB541C" w:rsidRDefault="006E68AD" w:rsidP="006E68AD">
      <w:pPr>
        <w:tabs>
          <w:tab w:val="left" w:pos="9540"/>
        </w:tabs>
        <w:rPr>
          <w:rFonts w:ascii="Sylfaen" w:hAnsi="Sylfaen"/>
          <w:sz w:val="20"/>
          <w:szCs w:val="20"/>
          <w:lang w:val="hy-AM"/>
        </w:rPr>
      </w:pPr>
    </w:p>
    <w:p w:rsidR="006E68AD" w:rsidRPr="00AB541C" w:rsidRDefault="006E68AD" w:rsidP="006E68AD">
      <w:pPr>
        <w:tabs>
          <w:tab w:val="left" w:pos="9540"/>
        </w:tabs>
        <w:rPr>
          <w:rFonts w:ascii="Sylfaen" w:hAnsi="Sylfaen"/>
          <w:sz w:val="20"/>
          <w:szCs w:val="20"/>
          <w:lang w:val="hy-AM"/>
        </w:rPr>
      </w:pPr>
    </w:p>
    <w:p w:rsidR="006E68AD" w:rsidRPr="00AB541C" w:rsidRDefault="006E68AD" w:rsidP="006E68AD">
      <w:pPr>
        <w:jc w:val="center"/>
        <w:rPr>
          <w:rFonts w:ascii="Sylfaen" w:hAnsi="Sylfaen"/>
          <w:sz w:val="20"/>
          <w:szCs w:val="20"/>
        </w:rPr>
      </w:pPr>
      <w:r w:rsidRPr="00AB541C">
        <w:rPr>
          <w:rFonts w:ascii="Sylfaen" w:hAnsi="Sylfaen" w:cs="Sylfaen"/>
          <w:b/>
          <w:sz w:val="20"/>
          <w:szCs w:val="20"/>
        </w:rPr>
        <w:softHyphen/>
      </w:r>
      <w:r w:rsidRPr="00AB541C">
        <w:rPr>
          <w:rFonts w:ascii="Sylfaen" w:hAnsi="Sylfaen" w:cs="Sylfaen"/>
          <w:b/>
          <w:sz w:val="20"/>
          <w:szCs w:val="20"/>
        </w:rPr>
        <w:softHyphen/>
      </w:r>
      <w:r w:rsidRPr="00AB541C">
        <w:rPr>
          <w:rFonts w:ascii="Sylfaen" w:hAnsi="Sylfaen" w:cs="Sylfaen"/>
          <w:b/>
          <w:sz w:val="20"/>
          <w:szCs w:val="20"/>
        </w:rPr>
        <w:softHyphen/>
      </w:r>
      <w:r w:rsidRPr="00AB541C">
        <w:rPr>
          <w:rFonts w:ascii="Sylfaen" w:hAnsi="Sylfaen" w:cs="Sylfaen"/>
          <w:b/>
          <w:sz w:val="20"/>
          <w:szCs w:val="20"/>
        </w:rPr>
        <w:softHyphen/>
      </w:r>
      <w:r w:rsidRPr="00AB541C">
        <w:rPr>
          <w:rFonts w:ascii="Sylfaen" w:hAnsi="Sylfaen" w:cs="Sylfaen"/>
          <w:b/>
          <w:sz w:val="20"/>
          <w:szCs w:val="20"/>
        </w:rPr>
        <w:softHyphen/>
      </w:r>
      <w:r w:rsidRPr="00AB541C">
        <w:rPr>
          <w:rFonts w:ascii="Sylfaen" w:hAnsi="Sylfaen" w:cs="Sylfaen"/>
          <w:b/>
          <w:sz w:val="20"/>
          <w:szCs w:val="20"/>
        </w:rPr>
        <w:softHyphen/>
      </w:r>
      <w:r w:rsidRPr="00AB541C">
        <w:rPr>
          <w:rFonts w:ascii="Sylfaen" w:hAnsi="Sylfaen" w:cs="Sylfaen"/>
          <w:b/>
          <w:sz w:val="20"/>
          <w:szCs w:val="20"/>
        </w:rPr>
        <w:softHyphen/>
      </w:r>
      <w:r w:rsidRPr="00AB541C">
        <w:rPr>
          <w:rFonts w:ascii="Sylfaen" w:hAnsi="Sylfaen" w:cs="Sylfaen"/>
          <w:b/>
          <w:sz w:val="20"/>
          <w:szCs w:val="20"/>
        </w:rPr>
        <w:softHyphen/>
      </w:r>
      <w:r w:rsidRPr="00AB541C">
        <w:rPr>
          <w:rFonts w:ascii="Sylfaen" w:hAnsi="Sylfaen" w:cs="Sylfaen"/>
          <w:b/>
          <w:sz w:val="20"/>
          <w:szCs w:val="20"/>
        </w:rPr>
        <w:softHyphen/>
      </w:r>
      <w:r w:rsidRPr="00AB541C">
        <w:rPr>
          <w:rFonts w:ascii="Sylfaen" w:hAnsi="Sylfaen" w:cs="Sylfaen"/>
          <w:b/>
          <w:sz w:val="20"/>
          <w:szCs w:val="20"/>
        </w:rPr>
        <w:softHyphen/>
      </w:r>
      <w:r w:rsidRPr="00AB541C">
        <w:rPr>
          <w:rFonts w:ascii="Sylfaen" w:hAnsi="Sylfaen" w:cs="Sylfaen"/>
          <w:b/>
          <w:sz w:val="20"/>
          <w:szCs w:val="20"/>
        </w:rPr>
        <w:softHyphen/>
      </w:r>
      <w:r w:rsidRPr="00AB541C">
        <w:rPr>
          <w:rFonts w:ascii="Sylfaen" w:hAnsi="Sylfaen" w:cs="Sylfaen"/>
          <w:b/>
          <w:sz w:val="20"/>
          <w:szCs w:val="20"/>
        </w:rPr>
        <w:softHyphen/>
      </w:r>
      <w:r w:rsidRPr="00AB541C">
        <w:rPr>
          <w:rFonts w:ascii="Sylfaen" w:hAnsi="Sylfaen" w:cs="Sylfaen"/>
          <w:b/>
          <w:sz w:val="20"/>
          <w:szCs w:val="20"/>
        </w:rPr>
        <w:softHyphen/>
      </w:r>
      <w:r w:rsidRPr="00AB541C">
        <w:rPr>
          <w:rFonts w:ascii="Sylfaen" w:hAnsi="Sylfaen" w:cs="Sylfaen"/>
          <w:b/>
          <w:sz w:val="20"/>
          <w:szCs w:val="20"/>
        </w:rPr>
        <w:softHyphen/>
      </w:r>
      <w:r w:rsidRPr="00AB541C">
        <w:rPr>
          <w:rFonts w:ascii="Sylfaen" w:hAnsi="Sylfaen"/>
          <w:sz w:val="20"/>
          <w:szCs w:val="20"/>
        </w:rPr>
        <w:t>ՎՃԱՐՄԱՆ ԺԱՄԱՆԱԿԱՑՈՒՅՑ*</w:t>
      </w:r>
    </w:p>
    <w:p w:rsidR="006E68AD" w:rsidRPr="00AB541C" w:rsidRDefault="006E68AD" w:rsidP="006E68AD">
      <w:pPr>
        <w:jc w:val="center"/>
        <w:rPr>
          <w:rFonts w:ascii="Sylfaen" w:hAnsi="Sylfaen"/>
          <w:sz w:val="20"/>
          <w:szCs w:val="20"/>
        </w:rPr>
      </w:pPr>
      <w:r w:rsidRPr="00AB541C">
        <w:rPr>
          <w:rFonts w:ascii="Sylfaen" w:hAnsi="Sylfaen"/>
          <w:sz w:val="20"/>
          <w:szCs w:val="20"/>
        </w:rPr>
        <w:t xml:space="preserve">                                                                                                                                                                                                            </w:t>
      </w:r>
      <w:r w:rsidRPr="00AB541C">
        <w:rPr>
          <w:rFonts w:ascii="Sylfaen" w:hAnsi="Sylfaen" w:cs="Sylfaen"/>
          <w:sz w:val="20"/>
          <w:szCs w:val="20"/>
        </w:rPr>
        <w:t>ՀՀ</w:t>
      </w:r>
      <w:r w:rsidRPr="00AB541C">
        <w:rPr>
          <w:rFonts w:ascii="Sylfaen" w:hAnsi="Sylfaen" w:cs="Sylfaen"/>
          <w:sz w:val="20"/>
          <w:szCs w:val="20"/>
          <w:lang w:val="es-ES"/>
        </w:rPr>
        <w:t xml:space="preserve"> </w:t>
      </w:r>
      <w:r w:rsidRPr="00AB541C">
        <w:rPr>
          <w:rFonts w:ascii="Sylfaen" w:hAnsi="Sylfaen" w:cs="Sylfaen"/>
          <w:sz w:val="20"/>
          <w:szCs w:val="20"/>
        </w:rPr>
        <w:t>դրամ</w:t>
      </w:r>
    </w:p>
    <w:p w:rsidR="006E68AD" w:rsidRPr="00AB541C" w:rsidRDefault="006E68AD" w:rsidP="006E68AD">
      <w:pPr>
        <w:jc w:val="center"/>
        <w:rPr>
          <w:rFonts w:ascii="Sylfaen" w:hAnsi="Sylfaen"/>
          <w:sz w:val="20"/>
          <w:szCs w:val="20"/>
        </w:rPr>
      </w:pPr>
      <w:r w:rsidRPr="00AB541C">
        <w:rPr>
          <w:rFonts w:ascii="Sylfaen" w:hAnsi="Sylfaen" w:cs="Sylfaen"/>
          <w:b/>
          <w:sz w:val="20"/>
          <w:szCs w:val="20"/>
        </w:rPr>
        <w:softHyphen/>
      </w:r>
      <w:r w:rsidRPr="00AB541C">
        <w:rPr>
          <w:rFonts w:ascii="Sylfaen" w:hAnsi="Sylfaen" w:cs="Sylfaen"/>
          <w:b/>
          <w:sz w:val="20"/>
          <w:szCs w:val="20"/>
        </w:rPr>
        <w:softHyphen/>
      </w:r>
      <w:r w:rsidRPr="00AB541C">
        <w:rPr>
          <w:rFonts w:ascii="Sylfaen" w:hAnsi="Sylfaen" w:cs="Sylfaen"/>
          <w:b/>
          <w:sz w:val="20"/>
          <w:szCs w:val="20"/>
        </w:rPr>
        <w:softHyphen/>
      </w:r>
      <w:r w:rsidRPr="00AB541C">
        <w:rPr>
          <w:rFonts w:ascii="Sylfaen" w:hAnsi="Sylfaen" w:cs="Sylfaen"/>
          <w:b/>
          <w:sz w:val="20"/>
          <w:szCs w:val="20"/>
        </w:rPr>
        <w:softHyphen/>
      </w:r>
      <w:r w:rsidRPr="00AB541C">
        <w:rPr>
          <w:rFonts w:ascii="Sylfaen" w:hAnsi="Sylfaen" w:cs="Sylfaen"/>
          <w:b/>
          <w:sz w:val="20"/>
          <w:szCs w:val="20"/>
        </w:rPr>
        <w:softHyphen/>
      </w:r>
      <w:r w:rsidRPr="00AB541C">
        <w:rPr>
          <w:rFonts w:ascii="Sylfaen" w:hAnsi="Sylfaen" w:cs="Sylfaen"/>
          <w:b/>
          <w:sz w:val="20"/>
          <w:szCs w:val="20"/>
        </w:rPr>
        <w:softHyphen/>
      </w:r>
      <w:r w:rsidRPr="00AB541C">
        <w:rPr>
          <w:rFonts w:ascii="Sylfaen" w:hAnsi="Sylfaen" w:cs="Sylfaen"/>
          <w:b/>
          <w:sz w:val="20"/>
          <w:szCs w:val="20"/>
        </w:rPr>
        <w:softHyphen/>
      </w:r>
      <w:r w:rsidRPr="00AB541C">
        <w:rPr>
          <w:rFonts w:ascii="Sylfaen" w:hAnsi="Sylfaen" w:cs="Sylfaen"/>
          <w:b/>
          <w:sz w:val="20"/>
          <w:szCs w:val="20"/>
        </w:rPr>
        <w:softHyphen/>
      </w:r>
      <w:r w:rsidRPr="00AB541C">
        <w:rPr>
          <w:rFonts w:ascii="Sylfaen" w:hAnsi="Sylfaen" w:cs="Sylfaen"/>
          <w:b/>
          <w:sz w:val="20"/>
          <w:szCs w:val="20"/>
        </w:rPr>
        <w:softHyphen/>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800"/>
        <w:gridCol w:w="2313"/>
        <w:gridCol w:w="851"/>
        <w:gridCol w:w="706"/>
        <w:gridCol w:w="720"/>
        <w:gridCol w:w="720"/>
        <w:gridCol w:w="720"/>
        <w:gridCol w:w="720"/>
        <w:gridCol w:w="720"/>
        <w:gridCol w:w="720"/>
        <w:gridCol w:w="720"/>
        <w:gridCol w:w="720"/>
        <w:gridCol w:w="720"/>
        <w:gridCol w:w="720"/>
        <w:gridCol w:w="1170"/>
      </w:tblGrid>
      <w:tr w:rsidR="006E68AD" w:rsidRPr="00AB541C" w:rsidTr="00C50BE5">
        <w:tc>
          <w:tcPr>
            <w:tcW w:w="15030" w:type="dxa"/>
            <w:gridSpan w:val="16"/>
            <w:tcBorders>
              <w:top w:val="single" w:sz="4" w:space="0" w:color="auto"/>
              <w:left w:val="single" w:sz="4" w:space="0" w:color="auto"/>
              <w:bottom w:val="single" w:sz="4" w:space="0" w:color="auto"/>
              <w:right w:val="single" w:sz="4" w:space="0" w:color="auto"/>
            </w:tcBorders>
            <w:hideMark/>
          </w:tcPr>
          <w:p w:rsidR="006E68AD" w:rsidRPr="00AB541C" w:rsidRDefault="006E68AD" w:rsidP="00C50BE5">
            <w:pPr>
              <w:jc w:val="center"/>
              <w:rPr>
                <w:rFonts w:ascii="Sylfaen" w:hAnsi="Sylfaen"/>
                <w:sz w:val="20"/>
                <w:szCs w:val="20"/>
                <w:lang w:val="es-ES"/>
              </w:rPr>
            </w:pPr>
            <w:r w:rsidRPr="00AB541C">
              <w:rPr>
                <w:rFonts w:ascii="Sylfaen" w:hAnsi="Sylfaen"/>
                <w:sz w:val="20"/>
                <w:szCs w:val="20"/>
                <w:lang w:val="es-ES"/>
              </w:rPr>
              <w:t>Ապրանքի</w:t>
            </w:r>
          </w:p>
        </w:tc>
      </w:tr>
      <w:tr w:rsidR="006E68AD" w:rsidRPr="006B605F" w:rsidTr="00C50BE5">
        <w:trPr>
          <w:cantSplit/>
          <w:trHeight w:val="1848"/>
        </w:trPr>
        <w:tc>
          <w:tcPr>
            <w:tcW w:w="990" w:type="dxa"/>
            <w:tcBorders>
              <w:top w:val="single" w:sz="4" w:space="0" w:color="auto"/>
              <w:left w:val="single" w:sz="4" w:space="0" w:color="auto"/>
              <w:bottom w:val="single" w:sz="4" w:space="0" w:color="auto"/>
              <w:right w:val="single" w:sz="4" w:space="0" w:color="auto"/>
            </w:tcBorders>
            <w:textDirection w:val="btLr"/>
            <w:vAlign w:val="center"/>
            <w:hideMark/>
          </w:tcPr>
          <w:p w:rsidR="006E68AD" w:rsidRPr="00AB541C" w:rsidRDefault="006E68AD" w:rsidP="00C50BE5">
            <w:pPr>
              <w:ind w:left="113" w:right="113"/>
              <w:jc w:val="center"/>
              <w:rPr>
                <w:rFonts w:ascii="Sylfaen" w:hAnsi="Sylfaen"/>
                <w:sz w:val="20"/>
                <w:szCs w:val="20"/>
                <w:lang w:val="es-ES"/>
              </w:rPr>
            </w:pPr>
            <w:r w:rsidRPr="00AB541C">
              <w:rPr>
                <w:rFonts w:ascii="Sylfaen" w:hAnsi="Sylfaen"/>
                <w:sz w:val="20"/>
                <w:szCs w:val="20"/>
              </w:rPr>
              <w:t>հրավերով նախատեսված չափաբաժնի համարը</w:t>
            </w:r>
          </w:p>
        </w:tc>
        <w:tc>
          <w:tcPr>
            <w:tcW w:w="1800" w:type="dxa"/>
            <w:tcBorders>
              <w:top w:val="single" w:sz="4" w:space="0" w:color="auto"/>
              <w:left w:val="single" w:sz="4" w:space="0" w:color="auto"/>
              <w:bottom w:val="single" w:sz="4" w:space="0" w:color="auto"/>
              <w:right w:val="single" w:sz="4" w:space="0" w:color="auto"/>
            </w:tcBorders>
            <w:vAlign w:val="center"/>
            <w:hideMark/>
          </w:tcPr>
          <w:p w:rsidR="006E68AD" w:rsidRPr="00AB541C" w:rsidRDefault="006E68AD" w:rsidP="00C50BE5">
            <w:pPr>
              <w:jc w:val="center"/>
              <w:rPr>
                <w:rFonts w:ascii="Sylfaen" w:hAnsi="Sylfaen"/>
                <w:sz w:val="20"/>
                <w:szCs w:val="20"/>
                <w:lang w:val="es-ES"/>
              </w:rPr>
            </w:pPr>
            <w:r w:rsidRPr="00AB541C">
              <w:rPr>
                <w:rFonts w:ascii="Sylfaen" w:hAnsi="Sylfaen"/>
                <w:sz w:val="20"/>
                <w:szCs w:val="20"/>
              </w:rPr>
              <w:t>գնումների</w:t>
            </w:r>
            <w:r w:rsidRPr="00AB541C">
              <w:rPr>
                <w:rFonts w:ascii="Sylfaen" w:hAnsi="Sylfaen"/>
                <w:sz w:val="20"/>
                <w:szCs w:val="20"/>
                <w:lang w:val="es-ES"/>
              </w:rPr>
              <w:t xml:space="preserve"> </w:t>
            </w:r>
            <w:r w:rsidRPr="00AB541C">
              <w:rPr>
                <w:rFonts w:ascii="Sylfaen" w:hAnsi="Sylfaen"/>
                <w:sz w:val="20"/>
                <w:szCs w:val="20"/>
              </w:rPr>
              <w:t>պլանով</w:t>
            </w:r>
            <w:r w:rsidRPr="00AB541C">
              <w:rPr>
                <w:rFonts w:ascii="Sylfaen" w:hAnsi="Sylfaen"/>
                <w:sz w:val="20"/>
                <w:szCs w:val="20"/>
                <w:lang w:val="es-ES"/>
              </w:rPr>
              <w:t xml:space="preserve"> </w:t>
            </w:r>
            <w:r w:rsidRPr="00AB541C">
              <w:rPr>
                <w:rFonts w:ascii="Sylfaen" w:hAnsi="Sylfaen"/>
                <w:sz w:val="20"/>
                <w:szCs w:val="20"/>
              </w:rPr>
              <w:t>նախատեսված</w:t>
            </w:r>
            <w:r w:rsidRPr="00AB541C">
              <w:rPr>
                <w:rFonts w:ascii="Sylfaen" w:hAnsi="Sylfaen"/>
                <w:sz w:val="20"/>
                <w:szCs w:val="20"/>
                <w:lang w:val="es-ES"/>
              </w:rPr>
              <w:t xml:space="preserve"> </w:t>
            </w:r>
            <w:r w:rsidRPr="00AB541C">
              <w:rPr>
                <w:rFonts w:ascii="Sylfaen" w:hAnsi="Sylfaen"/>
                <w:sz w:val="20"/>
                <w:szCs w:val="20"/>
              </w:rPr>
              <w:t>միջանցիկ</w:t>
            </w:r>
            <w:r w:rsidRPr="00AB541C">
              <w:rPr>
                <w:rFonts w:ascii="Sylfaen" w:hAnsi="Sylfaen"/>
                <w:sz w:val="20"/>
                <w:szCs w:val="20"/>
                <w:lang w:val="es-ES"/>
              </w:rPr>
              <w:t xml:space="preserve"> </w:t>
            </w:r>
            <w:r w:rsidRPr="00AB541C">
              <w:rPr>
                <w:rFonts w:ascii="Sylfaen" w:hAnsi="Sylfaen"/>
                <w:sz w:val="20"/>
                <w:szCs w:val="20"/>
              </w:rPr>
              <w:t>ծածկագիրը</w:t>
            </w:r>
            <w:r w:rsidRPr="00AB541C">
              <w:rPr>
                <w:rFonts w:ascii="Sylfaen" w:hAnsi="Sylfaen"/>
                <w:sz w:val="20"/>
                <w:szCs w:val="20"/>
                <w:lang w:val="es-ES"/>
              </w:rPr>
              <w:t xml:space="preserve">` </w:t>
            </w:r>
            <w:r w:rsidRPr="00AB541C">
              <w:rPr>
                <w:rFonts w:ascii="Sylfaen" w:hAnsi="Sylfaen"/>
                <w:sz w:val="20"/>
                <w:szCs w:val="20"/>
              </w:rPr>
              <w:t>ըստ</w:t>
            </w:r>
            <w:r w:rsidRPr="00AB541C">
              <w:rPr>
                <w:rFonts w:ascii="Sylfaen" w:hAnsi="Sylfaen"/>
                <w:sz w:val="20"/>
                <w:szCs w:val="20"/>
                <w:lang w:val="es-ES"/>
              </w:rPr>
              <w:t xml:space="preserve"> </w:t>
            </w:r>
            <w:r w:rsidRPr="00AB541C">
              <w:rPr>
                <w:rFonts w:ascii="Sylfaen" w:hAnsi="Sylfaen"/>
                <w:sz w:val="20"/>
                <w:szCs w:val="20"/>
              </w:rPr>
              <w:t>ԳՄԱ</w:t>
            </w:r>
            <w:r w:rsidRPr="00AB541C">
              <w:rPr>
                <w:rFonts w:ascii="Sylfaen" w:hAnsi="Sylfaen"/>
                <w:sz w:val="20"/>
                <w:szCs w:val="20"/>
                <w:lang w:val="es-ES"/>
              </w:rPr>
              <w:t xml:space="preserve"> </w:t>
            </w:r>
            <w:r w:rsidRPr="00AB541C">
              <w:rPr>
                <w:rFonts w:ascii="Sylfaen" w:hAnsi="Sylfaen"/>
                <w:sz w:val="20"/>
                <w:szCs w:val="20"/>
              </w:rPr>
              <w:t>դասակարգման</w:t>
            </w:r>
            <w:r w:rsidRPr="00AB541C">
              <w:rPr>
                <w:rFonts w:ascii="Sylfaen" w:hAnsi="Sylfaen"/>
                <w:sz w:val="20"/>
                <w:szCs w:val="20"/>
                <w:lang w:val="es-ES"/>
              </w:rPr>
              <w:t xml:space="preserve"> (CPV)</w:t>
            </w:r>
          </w:p>
        </w:tc>
        <w:tc>
          <w:tcPr>
            <w:tcW w:w="2313" w:type="dxa"/>
            <w:tcBorders>
              <w:top w:val="single" w:sz="4" w:space="0" w:color="auto"/>
              <w:left w:val="single" w:sz="4" w:space="0" w:color="auto"/>
              <w:bottom w:val="single" w:sz="4" w:space="0" w:color="auto"/>
              <w:right w:val="single" w:sz="4" w:space="0" w:color="auto"/>
            </w:tcBorders>
            <w:vAlign w:val="center"/>
            <w:hideMark/>
          </w:tcPr>
          <w:p w:rsidR="006E68AD" w:rsidRPr="00AB541C" w:rsidRDefault="006E68AD" w:rsidP="00C50BE5">
            <w:pPr>
              <w:jc w:val="center"/>
              <w:rPr>
                <w:rFonts w:ascii="Sylfaen" w:hAnsi="Sylfaen"/>
                <w:sz w:val="20"/>
                <w:szCs w:val="20"/>
                <w:lang w:val="es-ES"/>
              </w:rPr>
            </w:pPr>
            <w:r w:rsidRPr="00AB541C">
              <w:rPr>
                <w:rFonts w:ascii="Sylfaen" w:hAnsi="Sylfaen"/>
                <w:sz w:val="20"/>
                <w:szCs w:val="20"/>
              </w:rPr>
              <w:t>անվանումը</w:t>
            </w:r>
          </w:p>
        </w:tc>
        <w:tc>
          <w:tcPr>
            <w:tcW w:w="9927" w:type="dxa"/>
            <w:gridSpan w:val="13"/>
            <w:tcBorders>
              <w:top w:val="single" w:sz="4" w:space="0" w:color="auto"/>
              <w:left w:val="single" w:sz="4" w:space="0" w:color="auto"/>
              <w:bottom w:val="single" w:sz="4" w:space="0" w:color="auto"/>
              <w:right w:val="single" w:sz="4" w:space="0" w:color="auto"/>
            </w:tcBorders>
            <w:vAlign w:val="center"/>
            <w:hideMark/>
          </w:tcPr>
          <w:p w:rsidR="006E68AD" w:rsidRPr="00AB541C" w:rsidRDefault="006E68AD" w:rsidP="00C50BE5">
            <w:pPr>
              <w:jc w:val="both"/>
              <w:rPr>
                <w:rFonts w:ascii="Sylfaen" w:hAnsi="Sylfaen"/>
                <w:sz w:val="20"/>
                <w:szCs w:val="20"/>
                <w:lang w:val="es-ES"/>
              </w:rPr>
            </w:pPr>
            <w:r w:rsidRPr="00AB541C">
              <w:rPr>
                <w:rFonts w:ascii="Sylfaen" w:hAnsi="Sylfaen"/>
                <w:sz w:val="20"/>
                <w:szCs w:val="20"/>
                <w:lang w:val="es-ES"/>
              </w:rPr>
              <w:t>դիմաց վճարումները նախատեսվում է իրականացնել 2019 թ-ին` ըստ ամիսների, այդ թվում**</w:t>
            </w:r>
          </w:p>
        </w:tc>
      </w:tr>
      <w:tr w:rsidR="006E68AD" w:rsidRPr="00AB541C" w:rsidTr="00C50BE5">
        <w:trPr>
          <w:trHeight w:val="1538"/>
        </w:trPr>
        <w:tc>
          <w:tcPr>
            <w:tcW w:w="990" w:type="dxa"/>
            <w:tcBorders>
              <w:top w:val="single" w:sz="4" w:space="0" w:color="auto"/>
              <w:left w:val="single" w:sz="4" w:space="0" w:color="auto"/>
              <w:bottom w:val="single" w:sz="4" w:space="0" w:color="auto"/>
              <w:right w:val="single" w:sz="4" w:space="0" w:color="auto"/>
            </w:tcBorders>
          </w:tcPr>
          <w:p w:rsidR="006E68AD" w:rsidRPr="00AB541C" w:rsidRDefault="006E68AD" w:rsidP="00C50BE5">
            <w:pPr>
              <w:jc w:val="center"/>
              <w:rPr>
                <w:rFonts w:ascii="Sylfaen" w:hAnsi="Sylfaen"/>
                <w:sz w:val="20"/>
                <w:szCs w:val="20"/>
                <w:lang w:val="es-ES"/>
              </w:rPr>
            </w:pPr>
          </w:p>
        </w:tc>
        <w:tc>
          <w:tcPr>
            <w:tcW w:w="1800" w:type="dxa"/>
            <w:tcBorders>
              <w:top w:val="single" w:sz="4" w:space="0" w:color="auto"/>
              <w:left w:val="single" w:sz="4" w:space="0" w:color="auto"/>
              <w:bottom w:val="single" w:sz="4" w:space="0" w:color="auto"/>
              <w:right w:val="single" w:sz="4" w:space="0" w:color="auto"/>
            </w:tcBorders>
            <w:vAlign w:val="center"/>
          </w:tcPr>
          <w:p w:rsidR="006E68AD" w:rsidRPr="00AB541C" w:rsidRDefault="006E68AD" w:rsidP="00C50BE5">
            <w:pPr>
              <w:rPr>
                <w:rFonts w:ascii="Sylfaen" w:hAnsi="Sylfaen" w:cs="Arial"/>
                <w:sz w:val="20"/>
                <w:szCs w:val="20"/>
                <w:lang w:val="es-ES"/>
              </w:rPr>
            </w:pPr>
          </w:p>
        </w:tc>
        <w:tc>
          <w:tcPr>
            <w:tcW w:w="2313" w:type="dxa"/>
            <w:tcBorders>
              <w:top w:val="single" w:sz="4" w:space="0" w:color="auto"/>
              <w:left w:val="single" w:sz="4" w:space="0" w:color="auto"/>
              <w:bottom w:val="single" w:sz="4" w:space="0" w:color="auto"/>
              <w:right w:val="single" w:sz="4" w:space="0" w:color="auto"/>
            </w:tcBorders>
            <w:vAlign w:val="center"/>
          </w:tcPr>
          <w:p w:rsidR="006E68AD" w:rsidRPr="00AB541C" w:rsidRDefault="006E68AD" w:rsidP="00C50BE5">
            <w:pPr>
              <w:spacing w:line="360" w:lineRule="auto"/>
              <w:jc w:val="center"/>
              <w:rPr>
                <w:rFonts w:ascii="Sylfaen" w:hAnsi="Sylfaen"/>
                <w:sz w:val="20"/>
                <w:szCs w:val="20"/>
                <w:lang w:val="af-ZA"/>
              </w:rPr>
            </w:pP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rsidR="006E68AD" w:rsidRPr="00AB541C" w:rsidRDefault="006E68AD" w:rsidP="00C50BE5">
            <w:pPr>
              <w:ind w:left="113" w:right="-7"/>
              <w:jc w:val="center"/>
              <w:rPr>
                <w:rFonts w:ascii="Sylfaen" w:hAnsi="Sylfaen"/>
                <w:sz w:val="20"/>
                <w:szCs w:val="20"/>
                <w:lang w:val="pt-BR"/>
              </w:rPr>
            </w:pPr>
            <w:r w:rsidRPr="00AB541C">
              <w:rPr>
                <w:rFonts w:ascii="Sylfaen" w:hAnsi="Sylfaen" w:cs="Sylfaen"/>
                <w:sz w:val="20"/>
                <w:szCs w:val="20"/>
                <w:lang w:val="pt-BR"/>
              </w:rPr>
              <w:t>հունվար</w:t>
            </w:r>
          </w:p>
        </w:tc>
        <w:tc>
          <w:tcPr>
            <w:tcW w:w="706" w:type="dxa"/>
            <w:tcBorders>
              <w:top w:val="single" w:sz="4" w:space="0" w:color="auto"/>
              <w:left w:val="single" w:sz="4" w:space="0" w:color="auto"/>
              <w:bottom w:val="single" w:sz="4" w:space="0" w:color="auto"/>
              <w:right w:val="single" w:sz="4" w:space="0" w:color="auto"/>
            </w:tcBorders>
            <w:textDirection w:val="btLr"/>
            <w:vAlign w:val="center"/>
            <w:hideMark/>
          </w:tcPr>
          <w:p w:rsidR="006E68AD" w:rsidRPr="00AB541C" w:rsidRDefault="006E68AD" w:rsidP="00C50BE5">
            <w:pPr>
              <w:ind w:left="113" w:right="-7"/>
              <w:jc w:val="center"/>
              <w:rPr>
                <w:rFonts w:ascii="Sylfaen" w:hAnsi="Sylfaen" w:cs="Sylfaen"/>
                <w:sz w:val="20"/>
                <w:szCs w:val="20"/>
                <w:lang w:val="pt-BR"/>
              </w:rPr>
            </w:pPr>
            <w:r w:rsidRPr="00AB541C">
              <w:rPr>
                <w:rFonts w:ascii="Sylfaen" w:hAnsi="Sylfaen" w:cs="Sylfaen"/>
                <w:sz w:val="20"/>
                <w:szCs w:val="20"/>
                <w:lang w:val="pt-BR"/>
              </w:rPr>
              <w:t>փետրվար</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6E68AD" w:rsidRPr="00AB541C" w:rsidRDefault="006E68AD" w:rsidP="00C50BE5">
            <w:pPr>
              <w:ind w:left="113" w:right="-7"/>
              <w:jc w:val="center"/>
              <w:rPr>
                <w:rFonts w:ascii="Sylfaen" w:hAnsi="Sylfaen"/>
                <w:sz w:val="20"/>
                <w:szCs w:val="20"/>
                <w:lang w:val="pt-BR"/>
              </w:rPr>
            </w:pPr>
            <w:r w:rsidRPr="00AB541C">
              <w:rPr>
                <w:rFonts w:ascii="Sylfaen" w:hAnsi="Sylfaen" w:cs="Sylfaen"/>
                <w:sz w:val="20"/>
                <w:szCs w:val="20"/>
                <w:lang w:val="pt-BR"/>
              </w:rPr>
              <w:t>մարտ</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6E68AD" w:rsidRPr="00AB541C" w:rsidRDefault="006E68AD" w:rsidP="00C50BE5">
            <w:pPr>
              <w:ind w:left="113" w:right="-7"/>
              <w:jc w:val="center"/>
              <w:rPr>
                <w:rFonts w:ascii="Sylfaen" w:hAnsi="Sylfaen" w:cs="Sylfaen"/>
                <w:sz w:val="20"/>
                <w:szCs w:val="20"/>
                <w:lang w:val="pt-BR"/>
              </w:rPr>
            </w:pPr>
            <w:r w:rsidRPr="00AB541C">
              <w:rPr>
                <w:rFonts w:ascii="Sylfaen" w:hAnsi="Sylfaen" w:cs="Sylfaen"/>
                <w:sz w:val="20"/>
                <w:szCs w:val="20"/>
                <w:lang w:val="pt-BR"/>
              </w:rPr>
              <w:t>Ապրիլ</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6E68AD" w:rsidRPr="00AB541C" w:rsidRDefault="006E68AD" w:rsidP="00C50BE5">
            <w:pPr>
              <w:ind w:left="113" w:right="-7"/>
              <w:jc w:val="center"/>
              <w:rPr>
                <w:rFonts w:ascii="Sylfaen" w:hAnsi="Sylfaen"/>
                <w:sz w:val="20"/>
                <w:szCs w:val="20"/>
                <w:lang w:val="pt-BR"/>
              </w:rPr>
            </w:pPr>
            <w:r w:rsidRPr="00AB541C">
              <w:rPr>
                <w:rFonts w:ascii="Sylfaen" w:hAnsi="Sylfaen" w:cs="Sylfaen"/>
                <w:sz w:val="20"/>
                <w:szCs w:val="20"/>
                <w:lang w:val="pt-BR"/>
              </w:rPr>
              <w:t>մայիս</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6E68AD" w:rsidRPr="00AB541C" w:rsidRDefault="006E68AD" w:rsidP="00C50BE5">
            <w:pPr>
              <w:ind w:left="113" w:right="-7"/>
              <w:jc w:val="center"/>
              <w:rPr>
                <w:rFonts w:ascii="Sylfaen" w:hAnsi="Sylfaen"/>
                <w:sz w:val="20"/>
                <w:szCs w:val="20"/>
                <w:lang w:val="pt-BR"/>
              </w:rPr>
            </w:pPr>
            <w:r w:rsidRPr="00AB541C">
              <w:rPr>
                <w:rFonts w:ascii="Sylfaen" w:hAnsi="Sylfaen" w:cs="Sylfaen"/>
                <w:sz w:val="20"/>
                <w:szCs w:val="20"/>
                <w:lang w:val="pt-BR"/>
              </w:rPr>
              <w:t>Հունիս</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6E68AD" w:rsidRPr="00AB541C" w:rsidRDefault="006E68AD" w:rsidP="00C50BE5">
            <w:pPr>
              <w:ind w:left="113" w:right="-7"/>
              <w:jc w:val="center"/>
              <w:rPr>
                <w:rFonts w:ascii="Sylfaen" w:hAnsi="Sylfaen"/>
                <w:sz w:val="20"/>
                <w:szCs w:val="20"/>
                <w:lang w:val="pt-BR"/>
              </w:rPr>
            </w:pPr>
            <w:r w:rsidRPr="00AB541C">
              <w:rPr>
                <w:rFonts w:ascii="Sylfaen" w:hAnsi="Sylfaen" w:cs="Sylfaen"/>
                <w:sz w:val="20"/>
                <w:szCs w:val="20"/>
                <w:lang w:val="pt-BR"/>
              </w:rPr>
              <w:t>հուլիս</w:t>
            </w:r>
            <w:r w:rsidRPr="00AB541C">
              <w:rPr>
                <w:rFonts w:ascii="Sylfaen" w:hAnsi="Sylfaen" w:cs="Times Armenian"/>
                <w:sz w:val="20"/>
                <w:szCs w:val="20"/>
                <w:lang w:val="pt-BR"/>
              </w:rPr>
              <w:t xml:space="preserve"> </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6E68AD" w:rsidRPr="00AB541C" w:rsidRDefault="006E68AD" w:rsidP="00C50BE5">
            <w:pPr>
              <w:ind w:left="113" w:right="-7"/>
              <w:jc w:val="center"/>
              <w:rPr>
                <w:rFonts w:ascii="Sylfaen" w:hAnsi="Sylfaen"/>
                <w:sz w:val="20"/>
                <w:szCs w:val="20"/>
                <w:lang w:val="pt-BR"/>
              </w:rPr>
            </w:pPr>
            <w:r w:rsidRPr="00AB541C">
              <w:rPr>
                <w:rFonts w:ascii="Sylfaen" w:hAnsi="Sylfaen" w:cs="Sylfaen"/>
                <w:sz w:val="20"/>
                <w:szCs w:val="20"/>
                <w:lang w:val="pt-BR"/>
              </w:rPr>
              <w:t>Օգոստոս</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6E68AD" w:rsidRPr="00AB541C" w:rsidRDefault="006E68AD" w:rsidP="00C50BE5">
            <w:pPr>
              <w:ind w:left="113" w:right="-7"/>
              <w:jc w:val="center"/>
              <w:rPr>
                <w:rFonts w:ascii="Sylfaen" w:hAnsi="Sylfaen"/>
                <w:sz w:val="20"/>
                <w:szCs w:val="20"/>
                <w:lang w:val="pt-BR"/>
              </w:rPr>
            </w:pPr>
            <w:r w:rsidRPr="00AB541C">
              <w:rPr>
                <w:rFonts w:ascii="Sylfaen" w:hAnsi="Sylfaen" w:cs="Sylfaen"/>
                <w:sz w:val="20"/>
                <w:szCs w:val="20"/>
                <w:lang w:val="pt-BR"/>
              </w:rPr>
              <w:t>սեպտեմբեր</w:t>
            </w:r>
            <w:r w:rsidRPr="00AB541C">
              <w:rPr>
                <w:rFonts w:ascii="Sylfaen" w:hAnsi="Sylfaen" w:cs="Times Armenian"/>
                <w:sz w:val="20"/>
                <w:szCs w:val="20"/>
                <w:lang w:val="pt-BR"/>
              </w:rPr>
              <w:t xml:space="preserve"> </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6E68AD" w:rsidRPr="00AB541C" w:rsidRDefault="006E68AD" w:rsidP="00C50BE5">
            <w:pPr>
              <w:ind w:left="113" w:right="-7"/>
              <w:jc w:val="center"/>
              <w:rPr>
                <w:rFonts w:ascii="Sylfaen" w:hAnsi="Sylfaen"/>
                <w:sz w:val="20"/>
                <w:szCs w:val="20"/>
                <w:lang w:val="pt-BR"/>
              </w:rPr>
            </w:pPr>
            <w:r w:rsidRPr="00AB541C">
              <w:rPr>
                <w:rFonts w:ascii="Sylfaen" w:hAnsi="Sylfaen" w:cs="Sylfaen"/>
                <w:sz w:val="20"/>
                <w:szCs w:val="20"/>
                <w:lang w:val="pt-BR"/>
              </w:rPr>
              <w:t>հոկտեմբեր</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6E68AD" w:rsidRPr="00AB541C" w:rsidRDefault="006E68AD" w:rsidP="00C50BE5">
            <w:pPr>
              <w:ind w:left="113" w:right="-7"/>
              <w:jc w:val="center"/>
              <w:rPr>
                <w:rFonts w:ascii="Sylfaen" w:hAnsi="Sylfaen"/>
                <w:sz w:val="20"/>
                <w:szCs w:val="20"/>
                <w:lang w:val="pt-BR"/>
              </w:rPr>
            </w:pPr>
            <w:r w:rsidRPr="00AB541C">
              <w:rPr>
                <w:rFonts w:ascii="Sylfaen" w:hAnsi="Sylfaen"/>
                <w:sz w:val="20"/>
                <w:szCs w:val="20"/>
                <w:lang w:val="pt-BR"/>
              </w:rPr>
              <w:t xml:space="preserve"> </w:t>
            </w:r>
            <w:r w:rsidRPr="00AB541C">
              <w:rPr>
                <w:rFonts w:ascii="Sylfaen" w:hAnsi="Sylfaen" w:cs="Sylfaen"/>
                <w:sz w:val="20"/>
                <w:szCs w:val="20"/>
                <w:lang w:val="pt-BR"/>
              </w:rPr>
              <w:t>նոյեմբեր</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6E68AD" w:rsidRPr="00AB541C" w:rsidRDefault="006E68AD" w:rsidP="00C50BE5">
            <w:pPr>
              <w:ind w:left="113" w:right="-7"/>
              <w:jc w:val="center"/>
              <w:rPr>
                <w:rFonts w:ascii="Sylfaen" w:hAnsi="Sylfaen"/>
                <w:sz w:val="20"/>
                <w:szCs w:val="20"/>
                <w:lang w:val="pt-BR"/>
              </w:rPr>
            </w:pPr>
            <w:r w:rsidRPr="00AB541C">
              <w:rPr>
                <w:rFonts w:ascii="Sylfaen" w:hAnsi="Sylfaen" w:cs="Sylfaen"/>
                <w:sz w:val="20"/>
                <w:szCs w:val="20"/>
                <w:lang w:val="pt-BR"/>
              </w:rPr>
              <w:t>դեկտեմբեր</w:t>
            </w:r>
          </w:p>
        </w:tc>
        <w:tc>
          <w:tcPr>
            <w:tcW w:w="1170" w:type="dxa"/>
            <w:tcBorders>
              <w:top w:val="single" w:sz="4" w:space="0" w:color="auto"/>
              <w:left w:val="single" w:sz="4" w:space="0" w:color="auto"/>
              <w:bottom w:val="single" w:sz="4" w:space="0" w:color="auto"/>
              <w:right w:val="single" w:sz="4" w:space="0" w:color="auto"/>
            </w:tcBorders>
            <w:vAlign w:val="center"/>
          </w:tcPr>
          <w:p w:rsidR="006E68AD" w:rsidRPr="00AB541C" w:rsidRDefault="006E68AD" w:rsidP="00C50BE5">
            <w:pPr>
              <w:ind w:right="-1"/>
              <w:jc w:val="center"/>
              <w:rPr>
                <w:rFonts w:ascii="Sylfaen" w:hAnsi="Sylfaen"/>
                <w:sz w:val="20"/>
                <w:szCs w:val="20"/>
                <w:lang w:val="pt-BR"/>
              </w:rPr>
            </w:pPr>
            <w:r w:rsidRPr="00AB541C">
              <w:rPr>
                <w:rFonts w:ascii="Sylfaen" w:hAnsi="Sylfaen" w:cs="Sylfaen"/>
                <w:sz w:val="20"/>
                <w:szCs w:val="20"/>
                <w:lang w:val="pt-BR"/>
              </w:rPr>
              <w:t>Ընդամենը</w:t>
            </w:r>
          </w:p>
          <w:p w:rsidR="006E68AD" w:rsidRPr="00AB541C" w:rsidRDefault="006E68AD" w:rsidP="00C50BE5">
            <w:pPr>
              <w:jc w:val="center"/>
              <w:rPr>
                <w:rFonts w:ascii="Sylfaen" w:hAnsi="Sylfaen"/>
                <w:sz w:val="20"/>
                <w:szCs w:val="20"/>
                <w:lang w:val="es-ES"/>
              </w:rPr>
            </w:pPr>
          </w:p>
        </w:tc>
      </w:tr>
      <w:tr w:rsidR="00B05797" w:rsidRPr="00AB541C" w:rsidTr="005F4118">
        <w:trPr>
          <w:trHeight w:val="426"/>
        </w:trPr>
        <w:tc>
          <w:tcPr>
            <w:tcW w:w="99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sz w:val="20"/>
                <w:szCs w:val="20"/>
                <w:lang w:val="es-ES"/>
              </w:rPr>
            </w:pPr>
            <w:r w:rsidRPr="00AB541C">
              <w:rPr>
                <w:rFonts w:ascii="Sylfaen" w:hAnsi="Sylfaen"/>
                <w:sz w:val="20"/>
                <w:szCs w:val="20"/>
                <w:lang w:val="es-ES"/>
              </w:rPr>
              <w:t>1</w:t>
            </w:r>
          </w:p>
        </w:tc>
        <w:tc>
          <w:tcPr>
            <w:tcW w:w="1800" w:type="dxa"/>
            <w:tcBorders>
              <w:top w:val="single" w:sz="4" w:space="0" w:color="auto"/>
              <w:left w:val="single" w:sz="4" w:space="0" w:color="auto"/>
              <w:bottom w:val="single" w:sz="4" w:space="0" w:color="auto"/>
              <w:right w:val="single" w:sz="4" w:space="0" w:color="auto"/>
            </w:tcBorders>
            <w:vAlign w:val="bottom"/>
            <w:hideMark/>
          </w:tcPr>
          <w:p w:rsidR="00B05797" w:rsidRPr="00AB541C" w:rsidRDefault="00B05797" w:rsidP="00B05797">
            <w:pPr>
              <w:rPr>
                <w:rFonts w:ascii="Calibri" w:hAnsi="Calibri" w:cs="Calibri"/>
                <w:sz w:val="18"/>
                <w:szCs w:val="18"/>
                <w:lang w:val="ru-RU" w:eastAsia="ru-RU"/>
              </w:rPr>
            </w:pPr>
            <w:r w:rsidRPr="00AB541C">
              <w:rPr>
                <w:rFonts w:ascii="Calibri" w:hAnsi="Calibri" w:cs="Calibri"/>
                <w:sz w:val="18"/>
                <w:szCs w:val="18"/>
              </w:rPr>
              <w:t>15811100</w:t>
            </w:r>
          </w:p>
        </w:tc>
        <w:tc>
          <w:tcPr>
            <w:tcW w:w="2313" w:type="dxa"/>
            <w:tcBorders>
              <w:top w:val="single" w:sz="4" w:space="0" w:color="auto"/>
              <w:left w:val="single" w:sz="4" w:space="0" w:color="auto"/>
              <w:bottom w:val="single" w:sz="4" w:space="0" w:color="auto"/>
              <w:right w:val="single" w:sz="4" w:space="0" w:color="auto"/>
            </w:tcBorders>
            <w:vAlign w:val="bottom"/>
            <w:hideMark/>
          </w:tcPr>
          <w:p w:rsidR="00B05797" w:rsidRPr="00AB541C" w:rsidRDefault="00B05797" w:rsidP="00B05797">
            <w:pPr>
              <w:rPr>
                <w:rFonts w:ascii="Arial LatArm" w:hAnsi="Arial LatArm" w:cs="Calibri"/>
                <w:sz w:val="18"/>
                <w:szCs w:val="18"/>
                <w:lang w:val="ru-RU" w:eastAsia="ru-RU"/>
              </w:rPr>
            </w:pPr>
            <w:r w:rsidRPr="00AB541C">
              <w:rPr>
                <w:rFonts w:ascii="Arial LatArm" w:hAnsi="Arial LatArm" w:cs="Calibri"/>
                <w:sz w:val="18"/>
                <w:szCs w:val="18"/>
              </w:rPr>
              <w:t xml:space="preserve"> </w:t>
            </w:r>
            <w:r w:rsidRPr="00AB541C">
              <w:rPr>
                <w:rFonts w:ascii="Arial" w:hAnsi="Arial" w:cs="Arial"/>
                <w:sz w:val="18"/>
                <w:szCs w:val="18"/>
              </w:rPr>
              <w:t>հաց</w:t>
            </w:r>
          </w:p>
        </w:tc>
        <w:tc>
          <w:tcPr>
            <w:tcW w:w="851"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sz w:val="20"/>
                <w:szCs w:val="20"/>
                <w:lang w:val="pt-BR"/>
              </w:rPr>
            </w:pPr>
            <w:r w:rsidRPr="00AB541C">
              <w:rPr>
                <w:rFonts w:ascii="Sylfaen" w:hAnsi="Sylfaen"/>
                <w:sz w:val="20"/>
                <w:szCs w:val="20"/>
                <w:lang w:val="pt-BR"/>
              </w:rPr>
              <w:t>11 %</w:t>
            </w:r>
          </w:p>
        </w:tc>
        <w:tc>
          <w:tcPr>
            <w:tcW w:w="706"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sz w:val="20"/>
                <w:szCs w:val="20"/>
                <w:lang w:val="pt-BR"/>
              </w:rPr>
            </w:pPr>
            <w:r w:rsidRPr="00AB541C">
              <w:rPr>
                <w:rFonts w:ascii="Sylfaen" w:hAnsi="Sylfaen"/>
                <w:sz w:val="20"/>
                <w:szCs w:val="20"/>
                <w:lang w:val="pt-BR"/>
              </w:rPr>
              <w:t>22 %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33 %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44 %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67%</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78 %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89%</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100%</w:t>
            </w:r>
          </w:p>
        </w:tc>
        <w:tc>
          <w:tcPr>
            <w:tcW w:w="117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b/>
                <w:sz w:val="20"/>
                <w:szCs w:val="20"/>
                <w:lang w:val="pt-BR"/>
              </w:rPr>
            </w:pPr>
            <w:r w:rsidRPr="00AB541C">
              <w:rPr>
                <w:rFonts w:ascii="Sylfaen" w:hAnsi="Sylfaen"/>
                <w:sz w:val="20"/>
                <w:szCs w:val="20"/>
                <w:lang w:val="pt-BR"/>
              </w:rPr>
              <w:t>100%</w:t>
            </w:r>
          </w:p>
        </w:tc>
      </w:tr>
      <w:tr w:rsidR="00B05797" w:rsidRPr="00AB541C" w:rsidTr="005F4118">
        <w:trPr>
          <w:trHeight w:val="300"/>
        </w:trPr>
        <w:tc>
          <w:tcPr>
            <w:tcW w:w="99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sz w:val="20"/>
                <w:szCs w:val="20"/>
                <w:lang w:val="ru-RU"/>
              </w:rPr>
            </w:pPr>
            <w:r w:rsidRPr="00AB541C">
              <w:rPr>
                <w:rFonts w:ascii="Sylfaen" w:hAnsi="Sylfaen"/>
                <w:sz w:val="20"/>
                <w:szCs w:val="20"/>
                <w:lang w:val="ru-RU"/>
              </w:rPr>
              <w:t>2</w:t>
            </w:r>
          </w:p>
        </w:tc>
        <w:tc>
          <w:tcPr>
            <w:tcW w:w="1800" w:type="dxa"/>
            <w:tcBorders>
              <w:top w:val="single" w:sz="4" w:space="0" w:color="auto"/>
              <w:left w:val="single" w:sz="4" w:space="0" w:color="auto"/>
              <w:bottom w:val="single" w:sz="4" w:space="0" w:color="auto"/>
              <w:right w:val="single" w:sz="4" w:space="0" w:color="auto"/>
            </w:tcBorders>
            <w:vAlign w:val="bottom"/>
            <w:hideMark/>
          </w:tcPr>
          <w:p w:rsidR="00B05797" w:rsidRPr="00AB541C" w:rsidRDefault="00B05797" w:rsidP="00B05797">
            <w:pPr>
              <w:rPr>
                <w:rFonts w:ascii="Calibri" w:hAnsi="Calibri" w:cs="Calibri"/>
                <w:sz w:val="18"/>
                <w:szCs w:val="18"/>
              </w:rPr>
            </w:pPr>
            <w:r w:rsidRPr="00AB541C">
              <w:rPr>
                <w:rFonts w:ascii="Calibri" w:hAnsi="Calibri" w:cs="Calibri"/>
                <w:sz w:val="18"/>
                <w:szCs w:val="18"/>
              </w:rPr>
              <w:t>15614300</w:t>
            </w:r>
          </w:p>
        </w:tc>
        <w:tc>
          <w:tcPr>
            <w:tcW w:w="2313" w:type="dxa"/>
            <w:tcBorders>
              <w:top w:val="single" w:sz="4" w:space="0" w:color="auto"/>
              <w:left w:val="single" w:sz="4" w:space="0" w:color="auto"/>
              <w:bottom w:val="single" w:sz="4" w:space="0" w:color="auto"/>
              <w:right w:val="single" w:sz="4" w:space="0" w:color="auto"/>
            </w:tcBorders>
            <w:vAlign w:val="bottom"/>
            <w:hideMark/>
          </w:tcPr>
          <w:p w:rsidR="00B05797" w:rsidRPr="00AB541C" w:rsidRDefault="00B05797" w:rsidP="00B05797">
            <w:pPr>
              <w:rPr>
                <w:rFonts w:ascii="Arial LatArm" w:hAnsi="Arial LatArm" w:cs="Calibri"/>
                <w:sz w:val="18"/>
                <w:szCs w:val="18"/>
              </w:rPr>
            </w:pPr>
            <w:r w:rsidRPr="00AB541C">
              <w:rPr>
                <w:rFonts w:ascii="Arial LatArm" w:hAnsi="Arial LatArm" w:cs="Calibri"/>
                <w:sz w:val="18"/>
                <w:szCs w:val="18"/>
              </w:rPr>
              <w:t xml:space="preserve"> </w:t>
            </w:r>
            <w:r w:rsidRPr="00AB541C">
              <w:rPr>
                <w:rFonts w:ascii="Arial" w:hAnsi="Arial" w:cs="Arial"/>
                <w:sz w:val="18"/>
                <w:szCs w:val="18"/>
              </w:rPr>
              <w:t>բրինձ</w:t>
            </w:r>
          </w:p>
        </w:tc>
        <w:tc>
          <w:tcPr>
            <w:tcW w:w="851"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sz w:val="20"/>
                <w:szCs w:val="20"/>
                <w:lang w:val="pt-BR"/>
              </w:rPr>
            </w:pPr>
            <w:r w:rsidRPr="00AB541C">
              <w:rPr>
                <w:rFonts w:ascii="Sylfaen" w:hAnsi="Sylfaen"/>
                <w:sz w:val="20"/>
                <w:szCs w:val="20"/>
                <w:lang w:val="pt-BR"/>
              </w:rPr>
              <w:t>11 %</w:t>
            </w:r>
          </w:p>
        </w:tc>
        <w:tc>
          <w:tcPr>
            <w:tcW w:w="706"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sz w:val="20"/>
                <w:szCs w:val="20"/>
                <w:lang w:val="pt-BR"/>
              </w:rPr>
            </w:pPr>
            <w:r w:rsidRPr="00AB541C">
              <w:rPr>
                <w:rFonts w:ascii="Sylfaen" w:hAnsi="Sylfaen"/>
                <w:sz w:val="20"/>
                <w:szCs w:val="20"/>
                <w:lang w:val="pt-BR"/>
              </w:rPr>
              <w:t>22 %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33 %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44 %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67%</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78 %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89%</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100%</w:t>
            </w:r>
          </w:p>
        </w:tc>
        <w:tc>
          <w:tcPr>
            <w:tcW w:w="117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b/>
                <w:sz w:val="20"/>
                <w:szCs w:val="20"/>
                <w:lang w:val="pt-BR"/>
              </w:rPr>
            </w:pPr>
            <w:r w:rsidRPr="00AB541C">
              <w:rPr>
                <w:rFonts w:ascii="Sylfaen" w:hAnsi="Sylfaen"/>
                <w:sz w:val="20"/>
                <w:szCs w:val="20"/>
                <w:lang w:val="pt-BR"/>
              </w:rPr>
              <w:t>100%</w:t>
            </w:r>
          </w:p>
        </w:tc>
      </w:tr>
      <w:tr w:rsidR="00B05797" w:rsidRPr="00AB541C" w:rsidTr="005F4118">
        <w:trPr>
          <w:trHeight w:val="84"/>
        </w:trPr>
        <w:tc>
          <w:tcPr>
            <w:tcW w:w="99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sz w:val="20"/>
                <w:szCs w:val="20"/>
                <w:lang w:val="ru-RU"/>
              </w:rPr>
            </w:pPr>
            <w:r w:rsidRPr="00AB541C">
              <w:rPr>
                <w:rFonts w:ascii="Sylfaen" w:hAnsi="Sylfaen"/>
                <w:sz w:val="20"/>
                <w:szCs w:val="20"/>
                <w:lang w:val="ru-RU"/>
              </w:rPr>
              <w:t>3</w:t>
            </w:r>
          </w:p>
        </w:tc>
        <w:tc>
          <w:tcPr>
            <w:tcW w:w="1800" w:type="dxa"/>
            <w:tcBorders>
              <w:top w:val="single" w:sz="4" w:space="0" w:color="auto"/>
              <w:left w:val="single" w:sz="4" w:space="0" w:color="auto"/>
              <w:bottom w:val="single" w:sz="4" w:space="0" w:color="auto"/>
              <w:right w:val="single" w:sz="4" w:space="0" w:color="auto"/>
            </w:tcBorders>
            <w:vAlign w:val="bottom"/>
            <w:hideMark/>
          </w:tcPr>
          <w:p w:rsidR="00B05797" w:rsidRPr="00AB541C" w:rsidRDefault="00B05797" w:rsidP="00B05797">
            <w:pPr>
              <w:rPr>
                <w:rFonts w:ascii="Calibri" w:hAnsi="Calibri" w:cs="Calibri"/>
                <w:sz w:val="18"/>
                <w:szCs w:val="18"/>
              </w:rPr>
            </w:pPr>
            <w:r w:rsidRPr="00AB541C">
              <w:rPr>
                <w:rFonts w:ascii="Calibri" w:hAnsi="Calibri" w:cs="Calibri"/>
                <w:sz w:val="18"/>
                <w:szCs w:val="18"/>
              </w:rPr>
              <w:t>15851100</w:t>
            </w:r>
          </w:p>
        </w:tc>
        <w:tc>
          <w:tcPr>
            <w:tcW w:w="2313" w:type="dxa"/>
            <w:tcBorders>
              <w:top w:val="single" w:sz="4" w:space="0" w:color="auto"/>
              <w:left w:val="single" w:sz="4" w:space="0" w:color="auto"/>
              <w:bottom w:val="single" w:sz="4" w:space="0" w:color="auto"/>
              <w:right w:val="single" w:sz="4" w:space="0" w:color="auto"/>
            </w:tcBorders>
            <w:vAlign w:val="bottom"/>
            <w:hideMark/>
          </w:tcPr>
          <w:p w:rsidR="00B05797" w:rsidRPr="00AB541C" w:rsidRDefault="00B05797" w:rsidP="00B05797">
            <w:pPr>
              <w:rPr>
                <w:rFonts w:ascii="Arial LatArm" w:hAnsi="Arial LatArm" w:cs="Calibri"/>
                <w:sz w:val="18"/>
                <w:szCs w:val="18"/>
              </w:rPr>
            </w:pPr>
            <w:r w:rsidRPr="00AB541C">
              <w:rPr>
                <w:rFonts w:ascii="Arial" w:hAnsi="Arial" w:cs="Arial"/>
                <w:sz w:val="18"/>
                <w:szCs w:val="18"/>
              </w:rPr>
              <w:t>մակարոն</w:t>
            </w:r>
          </w:p>
        </w:tc>
        <w:tc>
          <w:tcPr>
            <w:tcW w:w="851"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sz w:val="20"/>
                <w:szCs w:val="20"/>
                <w:lang w:val="pt-BR"/>
              </w:rPr>
            </w:pPr>
            <w:r w:rsidRPr="00AB541C">
              <w:rPr>
                <w:rFonts w:ascii="Sylfaen" w:hAnsi="Sylfaen"/>
                <w:sz w:val="20"/>
                <w:szCs w:val="20"/>
                <w:lang w:val="pt-BR"/>
              </w:rPr>
              <w:t>11 %</w:t>
            </w:r>
          </w:p>
        </w:tc>
        <w:tc>
          <w:tcPr>
            <w:tcW w:w="706"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sz w:val="20"/>
                <w:szCs w:val="20"/>
                <w:lang w:val="pt-BR"/>
              </w:rPr>
            </w:pPr>
            <w:r w:rsidRPr="00AB541C">
              <w:rPr>
                <w:rFonts w:ascii="Sylfaen" w:hAnsi="Sylfaen"/>
                <w:sz w:val="20"/>
                <w:szCs w:val="20"/>
                <w:lang w:val="pt-BR"/>
              </w:rPr>
              <w:t>22 %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33 %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44 %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67%</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78 %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89%</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100%</w:t>
            </w:r>
          </w:p>
        </w:tc>
        <w:tc>
          <w:tcPr>
            <w:tcW w:w="117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b/>
                <w:sz w:val="20"/>
                <w:szCs w:val="20"/>
                <w:lang w:val="pt-BR"/>
              </w:rPr>
            </w:pPr>
            <w:r w:rsidRPr="00AB541C">
              <w:rPr>
                <w:rFonts w:ascii="Sylfaen" w:hAnsi="Sylfaen"/>
                <w:sz w:val="20"/>
                <w:szCs w:val="20"/>
                <w:lang w:val="pt-BR"/>
              </w:rPr>
              <w:t>100%</w:t>
            </w:r>
          </w:p>
        </w:tc>
      </w:tr>
      <w:tr w:rsidR="00B05797" w:rsidRPr="00AB541C" w:rsidTr="005F4118">
        <w:trPr>
          <w:trHeight w:val="58"/>
        </w:trPr>
        <w:tc>
          <w:tcPr>
            <w:tcW w:w="99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sz w:val="20"/>
                <w:szCs w:val="20"/>
                <w:lang w:val="ru-RU"/>
              </w:rPr>
            </w:pPr>
            <w:r w:rsidRPr="00AB541C">
              <w:rPr>
                <w:rFonts w:ascii="Sylfaen" w:hAnsi="Sylfaen"/>
                <w:sz w:val="20"/>
                <w:szCs w:val="20"/>
                <w:lang w:val="ru-RU"/>
              </w:rPr>
              <w:t>4</w:t>
            </w:r>
          </w:p>
        </w:tc>
        <w:tc>
          <w:tcPr>
            <w:tcW w:w="1800" w:type="dxa"/>
            <w:tcBorders>
              <w:top w:val="single" w:sz="4" w:space="0" w:color="auto"/>
              <w:left w:val="single" w:sz="4" w:space="0" w:color="auto"/>
              <w:bottom w:val="single" w:sz="4" w:space="0" w:color="auto"/>
              <w:right w:val="single" w:sz="4" w:space="0" w:color="auto"/>
            </w:tcBorders>
            <w:vAlign w:val="bottom"/>
            <w:hideMark/>
          </w:tcPr>
          <w:p w:rsidR="00B05797" w:rsidRPr="00AB541C" w:rsidRDefault="00B05797" w:rsidP="00B05797">
            <w:pPr>
              <w:rPr>
                <w:rFonts w:ascii="Calibri" w:hAnsi="Calibri" w:cs="Calibri"/>
                <w:sz w:val="18"/>
                <w:szCs w:val="18"/>
              </w:rPr>
            </w:pPr>
            <w:r w:rsidRPr="00AB541C">
              <w:rPr>
                <w:rFonts w:ascii="Calibri" w:hAnsi="Calibri" w:cs="Calibri"/>
                <w:sz w:val="18"/>
                <w:szCs w:val="18"/>
              </w:rPr>
              <w:t>15616000</w:t>
            </w:r>
          </w:p>
        </w:tc>
        <w:tc>
          <w:tcPr>
            <w:tcW w:w="2313" w:type="dxa"/>
            <w:tcBorders>
              <w:top w:val="single" w:sz="4" w:space="0" w:color="auto"/>
              <w:left w:val="single" w:sz="4" w:space="0" w:color="auto"/>
              <w:bottom w:val="single" w:sz="4" w:space="0" w:color="auto"/>
              <w:right w:val="single" w:sz="4" w:space="0" w:color="auto"/>
            </w:tcBorders>
            <w:vAlign w:val="bottom"/>
            <w:hideMark/>
          </w:tcPr>
          <w:p w:rsidR="00B05797" w:rsidRPr="00AB541C" w:rsidRDefault="00B05797" w:rsidP="00B05797">
            <w:pPr>
              <w:rPr>
                <w:rFonts w:ascii="Arial LatArm" w:hAnsi="Arial LatArm" w:cs="Calibri"/>
                <w:sz w:val="18"/>
                <w:szCs w:val="18"/>
              </w:rPr>
            </w:pPr>
            <w:r w:rsidRPr="00AB541C">
              <w:rPr>
                <w:rFonts w:ascii="Arial LatArm" w:hAnsi="Arial LatArm" w:cs="Calibri"/>
                <w:sz w:val="18"/>
                <w:szCs w:val="18"/>
              </w:rPr>
              <w:t xml:space="preserve"> </w:t>
            </w:r>
            <w:r w:rsidRPr="00AB541C">
              <w:rPr>
                <w:rFonts w:ascii="Arial" w:hAnsi="Arial" w:cs="Arial"/>
                <w:sz w:val="18"/>
                <w:szCs w:val="18"/>
              </w:rPr>
              <w:t>հնդկաձավար</w:t>
            </w:r>
          </w:p>
        </w:tc>
        <w:tc>
          <w:tcPr>
            <w:tcW w:w="851"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sz w:val="20"/>
                <w:szCs w:val="20"/>
                <w:lang w:val="pt-BR"/>
              </w:rPr>
            </w:pPr>
            <w:r w:rsidRPr="00AB541C">
              <w:rPr>
                <w:rFonts w:ascii="Sylfaen" w:hAnsi="Sylfaen"/>
                <w:sz w:val="20"/>
                <w:szCs w:val="20"/>
                <w:lang w:val="pt-BR"/>
              </w:rPr>
              <w:t>11 %</w:t>
            </w:r>
          </w:p>
        </w:tc>
        <w:tc>
          <w:tcPr>
            <w:tcW w:w="706"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sz w:val="20"/>
                <w:szCs w:val="20"/>
                <w:lang w:val="pt-BR"/>
              </w:rPr>
            </w:pPr>
            <w:r w:rsidRPr="00AB541C">
              <w:rPr>
                <w:rFonts w:ascii="Sylfaen" w:hAnsi="Sylfaen"/>
                <w:sz w:val="20"/>
                <w:szCs w:val="20"/>
                <w:lang w:val="pt-BR"/>
              </w:rPr>
              <w:t>22 %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33 %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44 %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67%</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78 %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89%</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100%</w:t>
            </w:r>
          </w:p>
        </w:tc>
        <w:tc>
          <w:tcPr>
            <w:tcW w:w="117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b/>
                <w:sz w:val="20"/>
                <w:szCs w:val="20"/>
                <w:lang w:val="pt-BR"/>
              </w:rPr>
            </w:pPr>
            <w:r w:rsidRPr="00AB541C">
              <w:rPr>
                <w:rFonts w:ascii="Sylfaen" w:hAnsi="Sylfaen"/>
                <w:sz w:val="20"/>
                <w:szCs w:val="20"/>
                <w:lang w:val="pt-BR"/>
              </w:rPr>
              <w:t>100%</w:t>
            </w:r>
          </w:p>
        </w:tc>
      </w:tr>
      <w:tr w:rsidR="00B05797" w:rsidRPr="00AB541C" w:rsidTr="005F4118">
        <w:trPr>
          <w:trHeight w:val="354"/>
        </w:trPr>
        <w:tc>
          <w:tcPr>
            <w:tcW w:w="99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sz w:val="20"/>
                <w:szCs w:val="20"/>
                <w:lang w:val="ru-RU"/>
              </w:rPr>
            </w:pPr>
            <w:r w:rsidRPr="00AB541C">
              <w:rPr>
                <w:rFonts w:ascii="Sylfaen" w:hAnsi="Sylfaen"/>
                <w:sz w:val="20"/>
                <w:szCs w:val="20"/>
                <w:lang w:val="ru-RU"/>
              </w:rPr>
              <w:t>5</w:t>
            </w:r>
          </w:p>
        </w:tc>
        <w:tc>
          <w:tcPr>
            <w:tcW w:w="1800" w:type="dxa"/>
            <w:tcBorders>
              <w:top w:val="single" w:sz="4" w:space="0" w:color="auto"/>
              <w:left w:val="single" w:sz="4" w:space="0" w:color="auto"/>
              <w:bottom w:val="single" w:sz="4" w:space="0" w:color="auto"/>
              <w:right w:val="single" w:sz="4" w:space="0" w:color="auto"/>
            </w:tcBorders>
            <w:vAlign w:val="bottom"/>
            <w:hideMark/>
          </w:tcPr>
          <w:p w:rsidR="00B05797" w:rsidRPr="00AB541C" w:rsidRDefault="00B05797" w:rsidP="00B05797">
            <w:pPr>
              <w:rPr>
                <w:rFonts w:ascii="Calibri" w:hAnsi="Calibri" w:cs="Calibri"/>
                <w:sz w:val="18"/>
                <w:szCs w:val="18"/>
              </w:rPr>
            </w:pPr>
            <w:r w:rsidRPr="00AB541C">
              <w:rPr>
                <w:rFonts w:ascii="Calibri" w:hAnsi="Calibri" w:cs="Calibri"/>
                <w:sz w:val="18"/>
                <w:szCs w:val="18"/>
              </w:rPr>
              <w:t>15331153</w:t>
            </w:r>
          </w:p>
        </w:tc>
        <w:tc>
          <w:tcPr>
            <w:tcW w:w="2313" w:type="dxa"/>
            <w:tcBorders>
              <w:top w:val="single" w:sz="4" w:space="0" w:color="auto"/>
              <w:left w:val="single" w:sz="4" w:space="0" w:color="auto"/>
              <w:bottom w:val="single" w:sz="4" w:space="0" w:color="auto"/>
              <w:right w:val="single" w:sz="4" w:space="0" w:color="auto"/>
            </w:tcBorders>
            <w:vAlign w:val="bottom"/>
            <w:hideMark/>
          </w:tcPr>
          <w:p w:rsidR="00B05797" w:rsidRPr="00AB541C" w:rsidRDefault="00B05797" w:rsidP="00B05797">
            <w:pPr>
              <w:rPr>
                <w:rFonts w:ascii="Arial LatArm" w:hAnsi="Arial LatArm" w:cs="Calibri"/>
                <w:sz w:val="18"/>
                <w:szCs w:val="18"/>
              </w:rPr>
            </w:pPr>
            <w:r w:rsidRPr="00AB541C">
              <w:rPr>
                <w:rFonts w:ascii="Arial" w:hAnsi="Arial" w:cs="Arial"/>
                <w:sz w:val="18"/>
                <w:szCs w:val="18"/>
              </w:rPr>
              <w:t>ոսպ</w:t>
            </w:r>
          </w:p>
        </w:tc>
        <w:tc>
          <w:tcPr>
            <w:tcW w:w="851"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sz w:val="20"/>
                <w:szCs w:val="20"/>
                <w:lang w:val="pt-BR"/>
              </w:rPr>
            </w:pPr>
            <w:r w:rsidRPr="00AB541C">
              <w:rPr>
                <w:rFonts w:ascii="Sylfaen" w:hAnsi="Sylfaen"/>
                <w:sz w:val="20"/>
                <w:szCs w:val="20"/>
                <w:lang w:val="pt-BR"/>
              </w:rPr>
              <w:t>11 %</w:t>
            </w:r>
          </w:p>
        </w:tc>
        <w:tc>
          <w:tcPr>
            <w:tcW w:w="706"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sz w:val="20"/>
                <w:szCs w:val="20"/>
                <w:lang w:val="pt-BR"/>
              </w:rPr>
            </w:pPr>
            <w:r w:rsidRPr="00AB541C">
              <w:rPr>
                <w:rFonts w:ascii="Sylfaen" w:hAnsi="Sylfaen"/>
                <w:sz w:val="20"/>
                <w:szCs w:val="20"/>
                <w:lang w:val="pt-BR"/>
              </w:rPr>
              <w:t>22 %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33 %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44 %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67%</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78 %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89%</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100%</w:t>
            </w:r>
          </w:p>
        </w:tc>
        <w:tc>
          <w:tcPr>
            <w:tcW w:w="117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b/>
                <w:sz w:val="20"/>
                <w:szCs w:val="20"/>
                <w:lang w:val="pt-BR"/>
              </w:rPr>
            </w:pPr>
            <w:r w:rsidRPr="00AB541C">
              <w:rPr>
                <w:rFonts w:ascii="Sylfaen" w:hAnsi="Sylfaen"/>
                <w:sz w:val="20"/>
                <w:szCs w:val="20"/>
                <w:lang w:val="pt-BR"/>
              </w:rPr>
              <w:t>100%</w:t>
            </w:r>
          </w:p>
        </w:tc>
      </w:tr>
      <w:tr w:rsidR="00B05797" w:rsidRPr="00AB541C" w:rsidTr="005F4118">
        <w:trPr>
          <w:trHeight w:val="444"/>
        </w:trPr>
        <w:tc>
          <w:tcPr>
            <w:tcW w:w="99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sz w:val="20"/>
                <w:szCs w:val="20"/>
                <w:lang w:val="ru-RU"/>
              </w:rPr>
            </w:pPr>
            <w:r w:rsidRPr="00AB541C">
              <w:rPr>
                <w:rFonts w:ascii="Sylfaen" w:hAnsi="Sylfaen"/>
                <w:sz w:val="20"/>
                <w:szCs w:val="20"/>
                <w:lang w:val="ru-RU"/>
              </w:rPr>
              <w:t>6</w:t>
            </w:r>
          </w:p>
        </w:tc>
        <w:tc>
          <w:tcPr>
            <w:tcW w:w="1800" w:type="dxa"/>
            <w:tcBorders>
              <w:top w:val="single" w:sz="4" w:space="0" w:color="auto"/>
              <w:left w:val="single" w:sz="4" w:space="0" w:color="auto"/>
              <w:bottom w:val="single" w:sz="4" w:space="0" w:color="auto"/>
              <w:right w:val="single" w:sz="4" w:space="0" w:color="auto"/>
            </w:tcBorders>
            <w:vAlign w:val="bottom"/>
            <w:hideMark/>
          </w:tcPr>
          <w:p w:rsidR="00B05797" w:rsidRPr="00AB541C" w:rsidRDefault="00B05797" w:rsidP="00B05797">
            <w:pPr>
              <w:rPr>
                <w:rFonts w:ascii="Calibri" w:hAnsi="Calibri" w:cs="Calibri"/>
                <w:sz w:val="18"/>
                <w:szCs w:val="18"/>
              </w:rPr>
            </w:pPr>
            <w:r w:rsidRPr="00AB541C">
              <w:rPr>
                <w:rFonts w:ascii="Calibri" w:hAnsi="Calibri" w:cs="Calibri"/>
                <w:sz w:val="18"/>
                <w:szCs w:val="18"/>
              </w:rPr>
              <w:t>15412200</w:t>
            </w:r>
          </w:p>
        </w:tc>
        <w:tc>
          <w:tcPr>
            <w:tcW w:w="2313" w:type="dxa"/>
            <w:tcBorders>
              <w:top w:val="single" w:sz="4" w:space="0" w:color="auto"/>
              <w:left w:val="single" w:sz="4" w:space="0" w:color="auto"/>
              <w:bottom w:val="single" w:sz="4" w:space="0" w:color="auto"/>
              <w:right w:val="single" w:sz="4" w:space="0" w:color="auto"/>
            </w:tcBorders>
            <w:vAlign w:val="bottom"/>
            <w:hideMark/>
          </w:tcPr>
          <w:p w:rsidR="00B05797" w:rsidRPr="00AB541C" w:rsidRDefault="00B05797" w:rsidP="00B05797">
            <w:pPr>
              <w:rPr>
                <w:rFonts w:ascii="Arial LatArm" w:hAnsi="Arial LatArm" w:cs="Calibri"/>
                <w:sz w:val="18"/>
                <w:szCs w:val="18"/>
              </w:rPr>
            </w:pPr>
            <w:r w:rsidRPr="00AB541C">
              <w:rPr>
                <w:rFonts w:ascii="Arial" w:hAnsi="Arial" w:cs="Arial"/>
                <w:sz w:val="18"/>
                <w:szCs w:val="18"/>
              </w:rPr>
              <w:t>բուսայուղ</w:t>
            </w:r>
          </w:p>
        </w:tc>
        <w:tc>
          <w:tcPr>
            <w:tcW w:w="851"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sz w:val="20"/>
                <w:szCs w:val="20"/>
                <w:lang w:val="pt-BR"/>
              </w:rPr>
            </w:pPr>
            <w:r w:rsidRPr="00AB541C">
              <w:rPr>
                <w:rFonts w:ascii="Sylfaen" w:hAnsi="Sylfaen"/>
                <w:sz w:val="20"/>
                <w:szCs w:val="20"/>
                <w:lang w:val="pt-BR"/>
              </w:rPr>
              <w:t>11 %</w:t>
            </w:r>
          </w:p>
        </w:tc>
        <w:tc>
          <w:tcPr>
            <w:tcW w:w="706"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sz w:val="20"/>
                <w:szCs w:val="20"/>
                <w:lang w:val="pt-BR"/>
              </w:rPr>
            </w:pPr>
            <w:r w:rsidRPr="00AB541C">
              <w:rPr>
                <w:rFonts w:ascii="Sylfaen" w:hAnsi="Sylfaen"/>
                <w:sz w:val="20"/>
                <w:szCs w:val="20"/>
                <w:lang w:val="pt-BR"/>
              </w:rPr>
              <w:t>22 %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33 %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44 %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67%</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78 %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89%</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100%</w:t>
            </w:r>
          </w:p>
        </w:tc>
        <w:tc>
          <w:tcPr>
            <w:tcW w:w="117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b/>
                <w:sz w:val="20"/>
                <w:szCs w:val="20"/>
                <w:lang w:val="pt-BR"/>
              </w:rPr>
            </w:pPr>
            <w:r w:rsidRPr="00AB541C">
              <w:rPr>
                <w:rFonts w:ascii="Sylfaen" w:hAnsi="Sylfaen"/>
                <w:sz w:val="20"/>
                <w:szCs w:val="20"/>
                <w:lang w:val="pt-BR"/>
              </w:rPr>
              <w:t>100%</w:t>
            </w:r>
          </w:p>
        </w:tc>
      </w:tr>
      <w:tr w:rsidR="00B05797" w:rsidRPr="00AB541C" w:rsidTr="005F4118">
        <w:trPr>
          <w:trHeight w:val="426"/>
        </w:trPr>
        <w:tc>
          <w:tcPr>
            <w:tcW w:w="99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sz w:val="20"/>
                <w:szCs w:val="20"/>
                <w:lang w:val="ru-RU"/>
              </w:rPr>
            </w:pPr>
            <w:r w:rsidRPr="00AB541C">
              <w:rPr>
                <w:rFonts w:ascii="Sylfaen" w:hAnsi="Sylfaen"/>
                <w:sz w:val="20"/>
                <w:szCs w:val="20"/>
                <w:lang w:val="ru-RU"/>
              </w:rPr>
              <w:t>7</w:t>
            </w:r>
          </w:p>
        </w:tc>
        <w:tc>
          <w:tcPr>
            <w:tcW w:w="1800" w:type="dxa"/>
            <w:tcBorders>
              <w:top w:val="single" w:sz="4" w:space="0" w:color="auto"/>
              <w:left w:val="single" w:sz="4" w:space="0" w:color="auto"/>
              <w:bottom w:val="single" w:sz="4" w:space="0" w:color="auto"/>
              <w:right w:val="single" w:sz="4" w:space="0" w:color="auto"/>
            </w:tcBorders>
            <w:vAlign w:val="bottom"/>
          </w:tcPr>
          <w:p w:rsidR="00B05797" w:rsidRPr="00AB541C" w:rsidRDefault="00B05797" w:rsidP="00B05797">
            <w:pPr>
              <w:rPr>
                <w:rFonts w:ascii="Calibri" w:hAnsi="Calibri" w:cs="Calibri"/>
                <w:sz w:val="18"/>
                <w:szCs w:val="18"/>
              </w:rPr>
            </w:pPr>
            <w:r w:rsidRPr="00AB541C">
              <w:rPr>
                <w:rFonts w:ascii="Calibri" w:hAnsi="Calibri" w:cs="Calibri"/>
                <w:sz w:val="18"/>
                <w:szCs w:val="18"/>
              </w:rPr>
              <w:t>15321000</w:t>
            </w:r>
          </w:p>
        </w:tc>
        <w:tc>
          <w:tcPr>
            <w:tcW w:w="2313" w:type="dxa"/>
            <w:tcBorders>
              <w:top w:val="single" w:sz="4" w:space="0" w:color="auto"/>
              <w:left w:val="single" w:sz="4" w:space="0" w:color="auto"/>
              <w:bottom w:val="single" w:sz="4" w:space="0" w:color="auto"/>
              <w:right w:val="single" w:sz="4" w:space="0" w:color="auto"/>
            </w:tcBorders>
            <w:vAlign w:val="bottom"/>
          </w:tcPr>
          <w:p w:rsidR="00B05797" w:rsidRPr="00AB541C" w:rsidRDefault="00B05797" w:rsidP="00B05797">
            <w:pPr>
              <w:rPr>
                <w:rFonts w:ascii="Arial LatArm" w:hAnsi="Arial LatArm" w:cs="Calibri"/>
                <w:sz w:val="18"/>
                <w:szCs w:val="18"/>
              </w:rPr>
            </w:pPr>
            <w:r w:rsidRPr="00AB541C">
              <w:rPr>
                <w:rFonts w:ascii="Arial" w:hAnsi="Arial" w:cs="Arial"/>
                <w:sz w:val="18"/>
                <w:szCs w:val="18"/>
              </w:rPr>
              <w:t>հյութ</w:t>
            </w:r>
          </w:p>
        </w:tc>
        <w:tc>
          <w:tcPr>
            <w:tcW w:w="851"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sz w:val="20"/>
                <w:szCs w:val="20"/>
                <w:lang w:val="pt-BR"/>
              </w:rPr>
            </w:pPr>
            <w:r w:rsidRPr="00AB541C">
              <w:rPr>
                <w:rFonts w:ascii="Sylfaen" w:hAnsi="Sylfaen"/>
                <w:sz w:val="20"/>
                <w:szCs w:val="20"/>
                <w:lang w:val="pt-BR"/>
              </w:rPr>
              <w:t>11 %</w:t>
            </w:r>
          </w:p>
        </w:tc>
        <w:tc>
          <w:tcPr>
            <w:tcW w:w="706"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sz w:val="20"/>
                <w:szCs w:val="20"/>
                <w:lang w:val="pt-BR"/>
              </w:rPr>
            </w:pPr>
            <w:r w:rsidRPr="00AB541C">
              <w:rPr>
                <w:rFonts w:ascii="Sylfaen" w:hAnsi="Sylfaen"/>
                <w:sz w:val="20"/>
                <w:szCs w:val="20"/>
                <w:lang w:val="pt-BR"/>
              </w:rPr>
              <w:t>22 %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33 %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44 %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67%</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78 %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89%</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100%</w:t>
            </w:r>
          </w:p>
        </w:tc>
        <w:tc>
          <w:tcPr>
            <w:tcW w:w="117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b/>
                <w:sz w:val="20"/>
                <w:szCs w:val="20"/>
                <w:lang w:val="pt-BR"/>
              </w:rPr>
            </w:pPr>
            <w:r w:rsidRPr="00AB541C">
              <w:rPr>
                <w:rFonts w:ascii="Sylfaen" w:hAnsi="Sylfaen"/>
                <w:sz w:val="20"/>
                <w:szCs w:val="20"/>
                <w:lang w:val="pt-BR"/>
              </w:rPr>
              <w:t>100%</w:t>
            </w:r>
          </w:p>
        </w:tc>
      </w:tr>
      <w:tr w:rsidR="00B05797" w:rsidRPr="00AB541C" w:rsidTr="005F4118">
        <w:trPr>
          <w:trHeight w:val="426"/>
        </w:trPr>
        <w:tc>
          <w:tcPr>
            <w:tcW w:w="99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sz w:val="20"/>
                <w:szCs w:val="20"/>
                <w:lang w:val="ru-RU"/>
              </w:rPr>
            </w:pPr>
            <w:r w:rsidRPr="00AB541C">
              <w:rPr>
                <w:rFonts w:ascii="Sylfaen" w:hAnsi="Sylfaen"/>
                <w:sz w:val="20"/>
                <w:szCs w:val="20"/>
                <w:lang w:val="ru-RU"/>
              </w:rPr>
              <w:t>8</w:t>
            </w:r>
          </w:p>
        </w:tc>
        <w:tc>
          <w:tcPr>
            <w:tcW w:w="1800" w:type="dxa"/>
            <w:tcBorders>
              <w:top w:val="single" w:sz="4" w:space="0" w:color="auto"/>
              <w:left w:val="single" w:sz="4" w:space="0" w:color="auto"/>
              <w:bottom w:val="single" w:sz="4" w:space="0" w:color="auto"/>
              <w:right w:val="single" w:sz="4" w:space="0" w:color="auto"/>
            </w:tcBorders>
            <w:vAlign w:val="bottom"/>
          </w:tcPr>
          <w:p w:rsidR="00B05797" w:rsidRPr="00AB541C" w:rsidRDefault="00B05797" w:rsidP="00B05797">
            <w:pPr>
              <w:rPr>
                <w:rFonts w:ascii="Calibri" w:hAnsi="Calibri" w:cs="Calibri"/>
                <w:sz w:val="18"/>
                <w:szCs w:val="18"/>
              </w:rPr>
            </w:pPr>
            <w:r w:rsidRPr="00AB541C">
              <w:rPr>
                <w:rFonts w:ascii="Calibri" w:hAnsi="Calibri" w:cs="Calibri"/>
                <w:sz w:val="18"/>
                <w:szCs w:val="18"/>
              </w:rPr>
              <w:t>15112100</w:t>
            </w:r>
          </w:p>
        </w:tc>
        <w:tc>
          <w:tcPr>
            <w:tcW w:w="2313" w:type="dxa"/>
            <w:tcBorders>
              <w:top w:val="single" w:sz="4" w:space="0" w:color="auto"/>
              <w:left w:val="single" w:sz="4" w:space="0" w:color="auto"/>
              <w:bottom w:val="single" w:sz="4" w:space="0" w:color="auto"/>
              <w:right w:val="single" w:sz="4" w:space="0" w:color="auto"/>
            </w:tcBorders>
            <w:vAlign w:val="bottom"/>
          </w:tcPr>
          <w:p w:rsidR="00B05797" w:rsidRPr="00AB541C" w:rsidRDefault="00B05797" w:rsidP="00B05797">
            <w:pPr>
              <w:rPr>
                <w:rFonts w:ascii="Arial LatArm" w:hAnsi="Arial LatArm" w:cs="Calibri"/>
                <w:sz w:val="18"/>
                <w:szCs w:val="18"/>
              </w:rPr>
            </w:pPr>
            <w:r w:rsidRPr="00AB541C">
              <w:rPr>
                <w:rFonts w:ascii="Arial LatArm" w:hAnsi="Arial LatArm" w:cs="Calibri"/>
                <w:sz w:val="18"/>
                <w:szCs w:val="18"/>
              </w:rPr>
              <w:t xml:space="preserve"> </w:t>
            </w:r>
            <w:r w:rsidRPr="00AB541C">
              <w:rPr>
                <w:rFonts w:ascii="Arial" w:hAnsi="Arial" w:cs="Arial"/>
                <w:sz w:val="18"/>
                <w:szCs w:val="18"/>
              </w:rPr>
              <w:t>հավի</w:t>
            </w:r>
            <w:r w:rsidRPr="00AB541C">
              <w:rPr>
                <w:rFonts w:ascii="Arial LatArm" w:hAnsi="Arial LatArm" w:cs="Calibri"/>
                <w:sz w:val="18"/>
                <w:szCs w:val="18"/>
              </w:rPr>
              <w:t xml:space="preserve"> </w:t>
            </w:r>
            <w:r w:rsidRPr="00AB541C">
              <w:rPr>
                <w:rFonts w:ascii="Arial" w:hAnsi="Arial" w:cs="Arial"/>
                <w:sz w:val="18"/>
                <w:szCs w:val="18"/>
              </w:rPr>
              <w:t>կրծքամիս</w:t>
            </w:r>
          </w:p>
        </w:tc>
        <w:tc>
          <w:tcPr>
            <w:tcW w:w="851"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sz w:val="20"/>
                <w:szCs w:val="20"/>
                <w:lang w:val="pt-BR"/>
              </w:rPr>
            </w:pPr>
            <w:r w:rsidRPr="00AB541C">
              <w:rPr>
                <w:rFonts w:ascii="Sylfaen" w:hAnsi="Sylfaen"/>
                <w:sz w:val="20"/>
                <w:szCs w:val="20"/>
                <w:lang w:val="pt-BR"/>
              </w:rPr>
              <w:t>11 %</w:t>
            </w:r>
          </w:p>
        </w:tc>
        <w:tc>
          <w:tcPr>
            <w:tcW w:w="706"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sz w:val="20"/>
                <w:szCs w:val="20"/>
                <w:lang w:val="pt-BR"/>
              </w:rPr>
            </w:pPr>
            <w:r w:rsidRPr="00AB541C">
              <w:rPr>
                <w:rFonts w:ascii="Sylfaen" w:hAnsi="Sylfaen"/>
                <w:sz w:val="20"/>
                <w:szCs w:val="20"/>
                <w:lang w:val="pt-BR"/>
              </w:rPr>
              <w:t>22 %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33 %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44 %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67%</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78 %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89%</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100%</w:t>
            </w:r>
          </w:p>
        </w:tc>
        <w:tc>
          <w:tcPr>
            <w:tcW w:w="117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b/>
                <w:sz w:val="20"/>
                <w:szCs w:val="20"/>
                <w:lang w:val="pt-BR"/>
              </w:rPr>
            </w:pPr>
            <w:r w:rsidRPr="00AB541C">
              <w:rPr>
                <w:rFonts w:ascii="Sylfaen" w:hAnsi="Sylfaen"/>
                <w:sz w:val="20"/>
                <w:szCs w:val="20"/>
                <w:lang w:val="pt-BR"/>
              </w:rPr>
              <w:t>100%</w:t>
            </w:r>
          </w:p>
        </w:tc>
      </w:tr>
      <w:tr w:rsidR="00B05797" w:rsidRPr="00AB541C" w:rsidTr="00C50BE5">
        <w:trPr>
          <w:trHeight w:val="156"/>
        </w:trPr>
        <w:tc>
          <w:tcPr>
            <w:tcW w:w="99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sz w:val="20"/>
                <w:szCs w:val="20"/>
                <w:lang w:val="ru-RU"/>
              </w:rPr>
            </w:pPr>
            <w:r w:rsidRPr="00AB541C">
              <w:rPr>
                <w:rFonts w:ascii="Sylfaen" w:hAnsi="Sylfaen"/>
                <w:sz w:val="20"/>
                <w:szCs w:val="20"/>
                <w:lang w:val="ru-RU"/>
              </w:rPr>
              <w:t>9</w:t>
            </w:r>
          </w:p>
        </w:tc>
        <w:tc>
          <w:tcPr>
            <w:tcW w:w="180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rPr>
                <w:rFonts w:ascii="Calibri" w:hAnsi="Calibri" w:cs="Calibri"/>
                <w:color w:val="000000"/>
                <w:sz w:val="16"/>
                <w:szCs w:val="16"/>
              </w:rPr>
            </w:pPr>
            <w:r w:rsidRPr="00AB541C">
              <w:rPr>
                <w:rFonts w:ascii="Calibri" w:hAnsi="Calibri" w:cs="Calibri"/>
                <w:color w:val="000000"/>
                <w:sz w:val="16"/>
                <w:szCs w:val="16"/>
              </w:rPr>
              <w:t>15331154</w:t>
            </w:r>
          </w:p>
        </w:tc>
        <w:tc>
          <w:tcPr>
            <w:tcW w:w="2313"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rPr>
                <w:rFonts w:ascii="Arial LatArm" w:hAnsi="Arial LatArm" w:cs="Calibri"/>
                <w:color w:val="000000"/>
                <w:sz w:val="16"/>
                <w:szCs w:val="16"/>
              </w:rPr>
            </w:pPr>
            <w:r w:rsidRPr="00AB541C">
              <w:rPr>
                <w:rFonts w:ascii="Arial LatArm" w:hAnsi="Arial LatArm" w:cs="Calibri"/>
                <w:color w:val="000000"/>
                <w:sz w:val="16"/>
                <w:szCs w:val="16"/>
              </w:rPr>
              <w:t xml:space="preserve"> áÉáé, ³ÙµáÕç³Ï³Ý</w:t>
            </w:r>
          </w:p>
        </w:tc>
        <w:tc>
          <w:tcPr>
            <w:tcW w:w="851"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sz w:val="20"/>
                <w:szCs w:val="20"/>
                <w:lang w:val="pt-BR"/>
              </w:rPr>
            </w:pPr>
            <w:r w:rsidRPr="00AB541C">
              <w:rPr>
                <w:rFonts w:ascii="Sylfaen" w:hAnsi="Sylfaen"/>
                <w:sz w:val="20"/>
                <w:szCs w:val="20"/>
                <w:lang w:val="pt-BR"/>
              </w:rPr>
              <w:t>11 %</w:t>
            </w:r>
          </w:p>
        </w:tc>
        <w:tc>
          <w:tcPr>
            <w:tcW w:w="706"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sz w:val="20"/>
                <w:szCs w:val="20"/>
                <w:lang w:val="pt-BR"/>
              </w:rPr>
            </w:pPr>
            <w:r w:rsidRPr="00AB541C">
              <w:rPr>
                <w:rFonts w:ascii="Sylfaen" w:hAnsi="Sylfaen"/>
                <w:sz w:val="20"/>
                <w:szCs w:val="20"/>
                <w:lang w:val="pt-BR"/>
              </w:rPr>
              <w:t>22 %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33 %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44 %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67%</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78 %</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89%</w:t>
            </w:r>
          </w:p>
        </w:tc>
        <w:tc>
          <w:tcPr>
            <w:tcW w:w="72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100%</w:t>
            </w:r>
          </w:p>
        </w:tc>
        <w:tc>
          <w:tcPr>
            <w:tcW w:w="1170" w:type="dxa"/>
            <w:tcBorders>
              <w:top w:val="single" w:sz="4" w:space="0" w:color="auto"/>
              <w:left w:val="single" w:sz="4" w:space="0" w:color="auto"/>
              <w:bottom w:val="single" w:sz="4" w:space="0" w:color="auto"/>
              <w:right w:val="single" w:sz="4" w:space="0" w:color="auto"/>
            </w:tcBorders>
            <w:vAlign w:val="center"/>
            <w:hideMark/>
          </w:tcPr>
          <w:p w:rsidR="00B05797" w:rsidRPr="00AB541C" w:rsidRDefault="00B05797" w:rsidP="00B05797">
            <w:pPr>
              <w:jc w:val="center"/>
              <w:rPr>
                <w:rFonts w:ascii="Sylfaen" w:hAnsi="Sylfaen"/>
                <w:b/>
                <w:sz w:val="20"/>
                <w:szCs w:val="20"/>
                <w:lang w:val="pt-BR"/>
              </w:rPr>
            </w:pPr>
            <w:r w:rsidRPr="00AB541C">
              <w:rPr>
                <w:rFonts w:ascii="Sylfaen" w:hAnsi="Sylfaen"/>
                <w:sz w:val="20"/>
                <w:szCs w:val="20"/>
                <w:lang w:val="pt-BR"/>
              </w:rPr>
              <w:t>100%</w:t>
            </w:r>
          </w:p>
        </w:tc>
      </w:tr>
      <w:tr w:rsidR="00B05797" w:rsidRPr="00AB541C" w:rsidTr="005F4118">
        <w:trPr>
          <w:trHeight w:val="156"/>
        </w:trPr>
        <w:tc>
          <w:tcPr>
            <w:tcW w:w="99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sz w:val="20"/>
                <w:szCs w:val="20"/>
                <w:lang w:val="hy-AM"/>
              </w:rPr>
            </w:pPr>
            <w:r w:rsidRPr="00AB541C">
              <w:rPr>
                <w:rFonts w:ascii="Sylfaen" w:hAnsi="Sylfaen"/>
                <w:sz w:val="20"/>
                <w:szCs w:val="20"/>
                <w:lang w:val="hy-AM"/>
              </w:rPr>
              <w:t>10</w:t>
            </w:r>
          </w:p>
        </w:tc>
        <w:tc>
          <w:tcPr>
            <w:tcW w:w="1800" w:type="dxa"/>
            <w:tcBorders>
              <w:top w:val="single" w:sz="4" w:space="0" w:color="auto"/>
              <w:left w:val="single" w:sz="4" w:space="0" w:color="auto"/>
              <w:bottom w:val="single" w:sz="4" w:space="0" w:color="auto"/>
              <w:right w:val="single" w:sz="4" w:space="0" w:color="auto"/>
            </w:tcBorders>
            <w:vAlign w:val="bottom"/>
          </w:tcPr>
          <w:p w:rsidR="00B05797" w:rsidRPr="00AB541C" w:rsidRDefault="00B05797" w:rsidP="00B05797">
            <w:pPr>
              <w:rPr>
                <w:rFonts w:ascii="Calibri" w:hAnsi="Calibri" w:cs="Calibri"/>
                <w:sz w:val="18"/>
                <w:szCs w:val="18"/>
                <w:lang w:val="ru-RU" w:eastAsia="ru-RU"/>
              </w:rPr>
            </w:pPr>
            <w:r w:rsidRPr="00AB541C">
              <w:rPr>
                <w:rFonts w:ascii="Calibri" w:hAnsi="Calibri" w:cs="Calibri"/>
                <w:sz w:val="18"/>
                <w:szCs w:val="18"/>
              </w:rPr>
              <w:t>15897200</w:t>
            </w:r>
          </w:p>
        </w:tc>
        <w:tc>
          <w:tcPr>
            <w:tcW w:w="2313" w:type="dxa"/>
            <w:tcBorders>
              <w:top w:val="single" w:sz="4" w:space="0" w:color="auto"/>
              <w:left w:val="single" w:sz="4" w:space="0" w:color="auto"/>
              <w:bottom w:val="single" w:sz="4" w:space="0" w:color="auto"/>
              <w:right w:val="single" w:sz="4" w:space="0" w:color="auto"/>
            </w:tcBorders>
            <w:vAlign w:val="bottom"/>
          </w:tcPr>
          <w:p w:rsidR="00B05797" w:rsidRPr="00AB541C" w:rsidRDefault="00B05797" w:rsidP="00B05797">
            <w:pPr>
              <w:rPr>
                <w:rFonts w:ascii="Arial LatArm" w:hAnsi="Arial LatArm" w:cs="Calibri"/>
                <w:sz w:val="18"/>
                <w:szCs w:val="18"/>
                <w:lang w:val="ru-RU" w:eastAsia="ru-RU"/>
              </w:rPr>
            </w:pPr>
            <w:r w:rsidRPr="00AB541C">
              <w:rPr>
                <w:rFonts w:ascii="Arial" w:hAnsi="Arial" w:cs="Arial"/>
                <w:sz w:val="18"/>
                <w:szCs w:val="18"/>
              </w:rPr>
              <w:t>ներառական</w:t>
            </w:r>
            <w:r w:rsidRPr="00AB541C">
              <w:rPr>
                <w:rFonts w:ascii="Arial LatArm" w:hAnsi="Arial LatArm" w:cs="Calibri"/>
                <w:sz w:val="18"/>
                <w:szCs w:val="18"/>
              </w:rPr>
              <w:t xml:space="preserve"> </w:t>
            </w:r>
            <w:r w:rsidRPr="00AB541C">
              <w:rPr>
                <w:rFonts w:ascii="Arial" w:hAnsi="Arial" w:cs="Arial"/>
                <w:sz w:val="18"/>
                <w:szCs w:val="18"/>
              </w:rPr>
              <w:t>սննդի</w:t>
            </w:r>
            <w:r w:rsidRPr="00AB541C">
              <w:rPr>
                <w:rFonts w:ascii="Arial LatArm" w:hAnsi="Arial LatArm" w:cs="Calibri"/>
                <w:sz w:val="18"/>
                <w:szCs w:val="18"/>
              </w:rPr>
              <w:t xml:space="preserve"> </w:t>
            </w:r>
            <w:r w:rsidRPr="00AB541C">
              <w:rPr>
                <w:rFonts w:ascii="Arial" w:hAnsi="Arial" w:cs="Arial"/>
                <w:sz w:val="18"/>
                <w:szCs w:val="18"/>
              </w:rPr>
              <w:t>ծանրոց</w:t>
            </w:r>
            <w:r w:rsidRPr="00AB541C">
              <w:rPr>
                <w:rFonts w:ascii="Arial LatArm" w:hAnsi="Arial LatArm" w:cs="Calibri"/>
                <w:sz w:val="18"/>
                <w:szCs w:val="18"/>
              </w:rPr>
              <w:t xml:space="preserve"> 1</w:t>
            </w:r>
          </w:p>
        </w:tc>
        <w:tc>
          <w:tcPr>
            <w:tcW w:w="851"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sz w:val="20"/>
                <w:szCs w:val="20"/>
                <w:lang w:val="pt-BR"/>
              </w:rPr>
            </w:pPr>
            <w:r w:rsidRPr="00AB541C">
              <w:rPr>
                <w:rFonts w:ascii="Sylfaen" w:hAnsi="Sylfaen"/>
                <w:sz w:val="20"/>
                <w:szCs w:val="20"/>
                <w:lang w:val="pt-BR"/>
              </w:rPr>
              <w:t>11 %</w:t>
            </w:r>
          </w:p>
        </w:tc>
        <w:tc>
          <w:tcPr>
            <w:tcW w:w="706"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sz w:val="20"/>
                <w:szCs w:val="20"/>
                <w:lang w:val="pt-BR"/>
              </w:rPr>
            </w:pPr>
            <w:r w:rsidRPr="00AB541C">
              <w:rPr>
                <w:rFonts w:ascii="Sylfaen" w:hAnsi="Sylfaen"/>
                <w:sz w:val="20"/>
                <w:szCs w:val="20"/>
                <w:lang w:val="pt-BR"/>
              </w:rPr>
              <w:t>22 %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33 %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44 %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67%</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78 %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89%</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100%</w:t>
            </w:r>
          </w:p>
        </w:tc>
        <w:tc>
          <w:tcPr>
            <w:tcW w:w="117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b/>
                <w:sz w:val="20"/>
                <w:szCs w:val="20"/>
                <w:lang w:val="pt-BR"/>
              </w:rPr>
            </w:pPr>
            <w:r w:rsidRPr="00AB541C">
              <w:rPr>
                <w:rFonts w:ascii="Sylfaen" w:hAnsi="Sylfaen"/>
                <w:sz w:val="20"/>
                <w:szCs w:val="20"/>
                <w:lang w:val="pt-BR"/>
              </w:rPr>
              <w:t>100%</w:t>
            </w:r>
          </w:p>
        </w:tc>
      </w:tr>
      <w:tr w:rsidR="00B05797" w:rsidRPr="00AB541C" w:rsidTr="005F4118">
        <w:trPr>
          <w:trHeight w:val="156"/>
        </w:trPr>
        <w:tc>
          <w:tcPr>
            <w:tcW w:w="99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sz w:val="20"/>
                <w:szCs w:val="20"/>
                <w:lang w:val="hy-AM"/>
              </w:rPr>
            </w:pPr>
            <w:r w:rsidRPr="00AB541C">
              <w:rPr>
                <w:rFonts w:ascii="Sylfaen" w:hAnsi="Sylfaen"/>
                <w:sz w:val="20"/>
                <w:szCs w:val="20"/>
                <w:lang w:val="hy-AM"/>
              </w:rPr>
              <w:lastRenderedPageBreak/>
              <w:t>11</w:t>
            </w:r>
          </w:p>
        </w:tc>
        <w:tc>
          <w:tcPr>
            <w:tcW w:w="1800" w:type="dxa"/>
            <w:tcBorders>
              <w:top w:val="single" w:sz="4" w:space="0" w:color="auto"/>
              <w:left w:val="single" w:sz="4" w:space="0" w:color="auto"/>
              <w:bottom w:val="single" w:sz="4" w:space="0" w:color="auto"/>
              <w:right w:val="single" w:sz="4" w:space="0" w:color="auto"/>
            </w:tcBorders>
            <w:vAlign w:val="bottom"/>
          </w:tcPr>
          <w:p w:rsidR="00B05797" w:rsidRPr="00AB541C" w:rsidRDefault="00B05797" w:rsidP="00B05797">
            <w:pPr>
              <w:rPr>
                <w:rFonts w:ascii="Calibri" w:hAnsi="Calibri" w:cs="Calibri"/>
                <w:sz w:val="18"/>
                <w:szCs w:val="18"/>
              </w:rPr>
            </w:pPr>
            <w:r w:rsidRPr="00AB541C">
              <w:rPr>
                <w:rFonts w:ascii="Calibri" w:hAnsi="Calibri" w:cs="Calibri"/>
                <w:sz w:val="18"/>
                <w:szCs w:val="18"/>
              </w:rPr>
              <w:t>15897200</w:t>
            </w:r>
          </w:p>
        </w:tc>
        <w:tc>
          <w:tcPr>
            <w:tcW w:w="2313" w:type="dxa"/>
            <w:tcBorders>
              <w:top w:val="single" w:sz="4" w:space="0" w:color="auto"/>
              <w:left w:val="single" w:sz="4" w:space="0" w:color="auto"/>
              <w:bottom w:val="single" w:sz="4" w:space="0" w:color="auto"/>
              <w:right w:val="single" w:sz="4" w:space="0" w:color="auto"/>
            </w:tcBorders>
            <w:vAlign w:val="bottom"/>
          </w:tcPr>
          <w:p w:rsidR="00B05797" w:rsidRPr="00AB541C" w:rsidRDefault="00B05797" w:rsidP="00B05797">
            <w:pPr>
              <w:rPr>
                <w:rFonts w:ascii="Arial LatArm" w:hAnsi="Arial LatArm" w:cs="Calibri"/>
                <w:sz w:val="18"/>
                <w:szCs w:val="18"/>
              </w:rPr>
            </w:pPr>
            <w:r w:rsidRPr="00AB541C">
              <w:rPr>
                <w:rFonts w:ascii="Arial" w:hAnsi="Arial" w:cs="Arial"/>
                <w:sz w:val="18"/>
                <w:szCs w:val="18"/>
              </w:rPr>
              <w:t>ներառական</w:t>
            </w:r>
            <w:r w:rsidRPr="00AB541C">
              <w:rPr>
                <w:rFonts w:ascii="Arial LatArm" w:hAnsi="Arial LatArm" w:cs="Calibri"/>
                <w:sz w:val="18"/>
                <w:szCs w:val="18"/>
              </w:rPr>
              <w:t xml:space="preserve"> </w:t>
            </w:r>
            <w:r w:rsidRPr="00AB541C">
              <w:rPr>
                <w:rFonts w:ascii="Arial" w:hAnsi="Arial" w:cs="Arial"/>
                <w:sz w:val="18"/>
                <w:szCs w:val="18"/>
              </w:rPr>
              <w:t>սննդի</w:t>
            </w:r>
            <w:r w:rsidRPr="00AB541C">
              <w:rPr>
                <w:rFonts w:ascii="Arial LatArm" w:hAnsi="Arial LatArm" w:cs="Calibri"/>
                <w:sz w:val="18"/>
                <w:szCs w:val="18"/>
              </w:rPr>
              <w:t xml:space="preserve"> </w:t>
            </w:r>
            <w:r w:rsidRPr="00AB541C">
              <w:rPr>
                <w:rFonts w:ascii="Arial" w:hAnsi="Arial" w:cs="Arial"/>
                <w:sz w:val="18"/>
                <w:szCs w:val="18"/>
              </w:rPr>
              <w:t>ծանրոց</w:t>
            </w:r>
            <w:r w:rsidRPr="00AB541C">
              <w:rPr>
                <w:rFonts w:ascii="Arial LatArm" w:hAnsi="Arial LatArm" w:cs="Calibri"/>
                <w:sz w:val="18"/>
                <w:szCs w:val="18"/>
              </w:rPr>
              <w:t xml:space="preserve"> 2</w:t>
            </w:r>
          </w:p>
        </w:tc>
        <w:tc>
          <w:tcPr>
            <w:tcW w:w="851"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sz w:val="20"/>
                <w:szCs w:val="20"/>
                <w:lang w:val="pt-BR"/>
              </w:rPr>
            </w:pPr>
            <w:r w:rsidRPr="00AB541C">
              <w:rPr>
                <w:rFonts w:ascii="Sylfaen" w:hAnsi="Sylfaen"/>
                <w:sz w:val="20"/>
                <w:szCs w:val="20"/>
                <w:lang w:val="pt-BR"/>
              </w:rPr>
              <w:t>11 %</w:t>
            </w:r>
          </w:p>
        </w:tc>
        <w:tc>
          <w:tcPr>
            <w:tcW w:w="706"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sz w:val="20"/>
                <w:szCs w:val="20"/>
                <w:lang w:val="pt-BR"/>
              </w:rPr>
            </w:pPr>
            <w:r w:rsidRPr="00AB541C">
              <w:rPr>
                <w:rFonts w:ascii="Sylfaen" w:hAnsi="Sylfaen"/>
                <w:sz w:val="20"/>
                <w:szCs w:val="20"/>
                <w:lang w:val="pt-BR"/>
              </w:rPr>
              <w:t>22 %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33 %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44 %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56 %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67%</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78 %</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89%</w:t>
            </w:r>
          </w:p>
        </w:tc>
        <w:tc>
          <w:tcPr>
            <w:tcW w:w="72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cs="Arial"/>
                <w:sz w:val="20"/>
                <w:szCs w:val="20"/>
                <w:lang w:val="pt-BR"/>
              </w:rPr>
            </w:pPr>
            <w:r w:rsidRPr="00AB541C">
              <w:rPr>
                <w:rFonts w:ascii="Sylfaen" w:hAnsi="Sylfaen"/>
                <w:sz w:val="20"/>
                <w:szCs w:val="20"/>
                <w:lang w:val="pt-BR"/>
              </w:rPr>
              <w:t>100%</w:t>
            </w:r>
          </w:p>
        </w:tc>
        <w:tc>
          <w:tcPr>
            <w:tcW w:w="1170" w:type="dxa"/>
            <w:tcBorders>
              <w:top w:val="single" w:sz="4" w:space="0" w:color="auto"/>
              <w:left w:val="single" w:sz="4" w:space="0" w:color="auto"/>
              <w:bottom w:val="single" w:sz="4" w:space="0" w:color="auto"/>
              <w:right w:val="single" w:sz="4" w:space="0" w:color="auto"/>
            </w:tcBorders>
            <w:vAlign w:val="center"/>
          </w:tcPr>
          <w:p w:rsidR="00B05797" w:rsidRPr="00AB541C" w:rsidRDefault="00B05797" w:rsidP="00B05797">
            <w:pPr>
              <w:jc w:val="center"/>
              <w:rPr>
                <w:rFonts w:ascii="Sylfaen" w:hAnsi="Sylfaen"/>
                <w:b/>
                <w:sz w:val="20"/>
                <w:szCs w:val="20"/>
                <w:lang w:val="pt-BR"/>
              </w:rPr>
            </w:pPr>
            <w:r w:rsidRPr="00AB541C">
              <w:rPr>
                <w:rFonts w:ascii="Sylfaen" w:hAnsi="Sylfaen"/>
                <w:sz w:val="20"/>
                <w:szCs w:val="20"/>
                <w:lang w:val="pt-BR"/>
              </w:rPr>
              <w:t>100%</w:t>
            </w:r>
          </w:p>
        </w:tc>
      </w:tr>
    </w:tbl>
    <w:p w:rsidR="006E68AD" w:rsidRPr="00AB541C" w:rsidRDefault="006E68AD" w:rsidP="006E68AD">
      <w:pPr>
        <w:rPr>
          <w:rFonts w:ascii="Sylfaen" w:hAnsi="Sylfaen"/>
          <w:i/>
          <w:sz w:val="20"/>
          <w:szCs w:val="20"/>
        </w:rPr>
      </w:pPr>
    </w:p>
    <w:p w:rsidR="006E68AD" w:rsidRPr="00AB541C" w:rsidRDefault="006E68AD" w:rsidP="006E68AD">
      <w:pPr>
        <w:rPr>
          <w:rFonts w:ascii="Sylfaen" w:hAnsi="Sylfaen" w:cs="Sylfaen"/>
          <w:i/>
          <w:sz w:val="20"/>
          <w:szCs w:val="20"/>
          <w:lang w:val="pt-BR"/>
        </w:rPr>
      </w:pPr>
      <w:r w:rsidRPr="00AB541C">
        <w:rPr>
          <w:rFonts w:ascii="Sylfaen" w:hAnsi="Sylfaen"/>
          <w:i/>
          <w:sz w:val="20"/>
          <w:szCs w:val="20"/>
          <w:lang w:val="pt-BR"/>
        </w:rPr>
        <w:t xml:space="preserve">* </w:t>
      </w:r>
      <w:r w:rsidRPr="00AB541C">
        <w:rPr>
          <w:rFonts w:ascii="Sylfaen" w:hAnsi="Sylfaen" w:cs="Sylfaen"/>
          <w:i/>
          <w:sz w:val="20"/>
          <w:szCs w:val="20"/>
          <w:lang w:val="pt-BR"/>
        </w:rPr>
        <w:t>Վճարման</w:t>
      </w:r>
      <w:r w:rsidRPr="00AB541C">
        <w:rPr>
          <w:rFonts w:ascii="Sylfaen" w:hAnsi="Sylfaen" w:cs="Times Armenian"/>
          <w:i/>
          <w:sz w:val="20"/>
          <w:szCs w:val="20"/>
          <w:lang w:val="pt-BR"/>
        </w:rPr>
        <w:t xml:space="preserve"> </w:t>
      </w:r>
      <w:r w:rsidRPr="00AB541C">
        <w:rPr>
          <w:rFonts w:ascii="Sylfaen" w:hAnsi="Sylfaen" w:cs="Sylfaen"/>
          <w:i/>
          <w:sz w:val="20"/>
          <w:szCs w:val="20"/>
          <w:lang w:val="pt-BR"/>
        </w:rPr>
        <w:t>ենթակա</w:t>
      </w:r>
      <w:r w:rsidRPr="00AB541C">
        <w:rPr>
          <w:rFonts w:ascii="Sylfaen" w:hAnsi="Sylfaen" w:cs="Times Armenian"/>
          <w:i/>
          <w:sz w:val="20"/>
          <w:szCs w:val="20"/>
          <w:lang w:val="pt-BR"/>
        </w:rPr>
        <w:t xml:space="preserve"> </w:t>
      </w:r>
      <w:r w:rsidRPr="00AB541C">
        <w:rPr>
          <w:rFonts w:ascii="Sylfaen" w:hAnsi="Sylfaen" w:cs="Sylfaen"/>
          <w:i/>
          <w:sz w:val="20"/>
          <w:szCs w:val="20"/>
          <w:lang w:val="pt-BR"/>
        </w:rPr>
        <w:t>գումարները</w:t>
      </w:r>
      <w:r w:rsidRPr="00AB541C">
        <w:rPr>
          <w:rFonts w:ascii="Sylfaen" w:hAnsi="Sylfaen" w:cs="Times Armenian"/>
          <w:i/>
          <w:sz w:val="20"/>
          <w:szCs w:val="20"/>
          <w:lang w:val="pt-BR"/>
        </w:rPr>
        <w:t xml:space="preserve"> </w:t>
      </w:r>
      <w:r w:rsidRPr="00AB541C">
        <w:rPr>
          <w:rFonts w:ascii="Sylfaen" w:hAnsi="Sylfaen" w:cs="Sylfaen"/>
          <w:i/>
          <w:sz w:val="20"/>
          <w:szCs w:val="20"/>
          <w:lang w:val="pt-BR"/>
        </w:rPr>
        <w:t>ներկայացվում են աճողական</w:t>
      </w:r>
      <w:r w:rsidRPr="00AB541C">
        <w:rPr>
          <w:rFonts w:ascii="Sylfaen" w:hAnsi="Sylfaen" w:cs="Times Armenian"/>
          <w:i/>
          <w:sz w:val="20"/>
          <w:szCs w:val="20"/>
          <w:lang w:val="pt-BR"/>
        </w:rPr>
        <w:t xml:space="preserve"> </w:t>
      </w:r>
      <w:r w:rsidRPr="00AB541C">
        <w:rPr>
          <w:rFonts w:ascii="Sylfaen" w:hAnsi="Sylfaen" w:cs="Sylfaen"/>
          <w:i/>
          <w:sz w:val="20"/>
          <w:szCs w:val="20"/>
          <w:lang w:val="pt-BR"/>
        </w:rPr>
        <w:t xml:space="preserve">կարգով: </w:t>
      </w:r>
    </w:p>
    <w:p w:rsidR="006E68AD" w:rsidRPr="00AB541C" w:rsidRDefault="006E68AD" w:rsidP="006E68AD">
      <w:pPr>
        <w:rPr>
          <w:rFonts w:ascii="Sylfaen" w:hAnsi="Sylfaen" w:cs="Sylfaen"/>
          <w:i/>
          <w:sz w:val="20"/>
          <w:szCs w:val="20"/>
          <w:lang w:val="pt-BR"/>
        </w:rPr>
      </w:pPr>
      <w:r w:rsidRPr="00AB541C">
        <w:rPr>
          <w:rFonts w:ascii="Sylfaen" w:hAnsi="Sylfaen" w:cs="Sylfaen"/>
          <w:i/>
          <w:sz w:val="20"/>
          <w:szCs w:val="20"/>
          <w:lang w:val="pt-BR"/>
        </w:rPr>
        <w:t>** հրավերում գումարները նշվում են տոկոսով, իսկ պայմանագիրը կնքելիս տոկոսի փոխարեն նշվում է կոնկրետ գումարի չափ</w:t>
      </w:r>
    </w:p>
    <w:p w:rsidR="00013FFC" w:rsidRPr="00AB541C" w:rsidRDefault="00013FFC" w:rsidP="006E68AD">
      <w:pPr>
        <w:rPr>
          <w:rFonts w:ascii="Sylfaen" w:hAnsi="Sylfaen" w:cs="Sylfaen"/>
          <w:i/>
          <w:sz w:val="20"/>
          <w:szCs w:val="20"/>
          <w:lang w:val="pt-BR"/>
        </w:rPr>
      </w:pPr>
    </w:p>
    <w:tbl>
      <w:tblPr>
        <w:tblW w:w="9639" w:type="dxa"/>
        <w:tblInd w:w="409" w:type="dxa"/>
        <w:tblLayout w:type="fixed"/>
        <w:tblLook w:val="0000" w:firstRow="0" w:lastRow="0" w:firstColumn="0" w:lastColumn="0" w:noHBand="0" w:noVBand="0"/>
      </w:tblPr>
      <w:tblGrid>
        <w:gridCol w:w="5060"/>
        <w:gridCol w:w="236"/>
        <w:gridCol w:w="4343"/>
      </w:tblGrid>
      <w:tr w:rsidR="00013FFC" w:rsidRPr="006E68AD" w:rsidTr="005F4118">
        <w:tc>
          <w:tcPr>
            <w:tcW w:w="5060" w:type="dxa"/>
          </w:tcPr>
          <w:p w:rsidR="00013FFC" w:rsidRPr="00AB541C" w:rsidRDefault="00013FFC" w:rsidP="005F4118">
            <w:pPr>
              <w:jc w:val="center"/>
              <w:rPr>
                <w:rFonts w:ascii="Sylfaen" w:hAnsi="Sylfaen" w:cs="Sylfaen"/>
                <w:b/>
                <w:bCs/>
                <w:sz w:val="20"/>
                <w:szCs w:val="20"/>
                <w:lang w:val="nb-NO"/>
              </w:rPr>
            </w:pPr>
            <w:r w:rsidRPr="00AB541C">
              <w:rPr>
                <w:rFonts w:ascii="Sylfaen" w:hAnsi="Sylfaen" w:cs="Sylfaen"/>
                <w:b/>
                <w:bCs/>
                <w:sz w:val="20"/>
                <w:szCs w:val="20"/>
                <w:lang w:val="nb-NO"/>
              </w:rPr>
              <w:t>ԳՆՈՐԴ</w:t>
            </w:r>
          </w:p>
          <w:p w:rsidR="00013FFC" w:rsidRPr="00AB541C" w:rsidRDefault="00013FFC" w:rsidP="005F4118">
            <w:pPr>
              <w:rPr>
                <w:rFonts w:ascii="Sylfaen" w:hAnsi="Sylfaen" w:cs="Calibri"/>
                <w:color w:val="000000"/>
                <w:sz w:val="20"/>
                <w:szCs w:val="20"/>
                <w:lang w:val="af-ZA" w:eastAsia="ru-RU"/>
              </w:rPr>
            </w:pPr>
            <w:r w:rsidRPr="00AB541C">
              <w:rPr>
                <w:rFonts w:ascii="Sylfaen" w:hAnsi="Sylfaen" w:cs="Calibri"/>
                <w:color w:val="000000"/>
                <w:sz w:val="20"/>
                <w:szCs w:val="20"/>
                <w:lang w:val="af-ZA" w:eastAsia="ru-RU"/>
              </w:rPr>
              <w:t>&lt;&lt;</w:t>
            </w:r>
            <w:r w:rsidRPr="00AB541C">
              <w:rPr>
                <w:rFonts w:ascii="Sylfaen" w:hAnsi="Sylfaen" w:cs="Sylfaen"/>
                <w:color w:val="000000"/>
                <w:sz w:val="20"/>
                <w:szCs w:val="20"/>
                <w:lang w:val="hy-AM" w:eastAsia="ru-RU"/>
              </w:rPr>
              <w:t>ՀՀ Արարատի մարզի Դալարի միջնակարգ դպրոց</w:t>
            </w:r>
            <w:r w:rsidRPr="00AB541C">
              <w:rPr>
                <w:rFonts w:ascii="Sylfaen" w:hAnsi="Sylfaen" w:cs="Calibri"/>
                <w:color w:val="000000"/>
                <w:sz w:val="20"/>
                <w:szCs w:val="20"/>
                <w:lang w:val="af-ZA" w:eastAsia="ru-RU"/>
              </w:rPr>
              <w:t xml:space="preserve">&gt;&gt; </w:t>
            </w:r>
            <w:r w:rsidRPr="00AB541C">
              <w:rPr>
                <w:rFonts w:ascii="Sylfaen" w:hAnsi="Sylfaen" w:cs="Sylfaen"/>
                <w:color w:val="000000"/>
                <w:sz w:val="20"/>
                <w:szCs w:val="20"/>
                <w:lang w:val="hy-AM" w:eastAsia="ru-RU"/>
              </w:rPr>
              <w:t>ՊՈԱԿ</w:t>
            </w:r>
          </w:p>
          <w:p w:rsidR="00013FFC" w:rsidRPr="00AB541C" w:rsidRDefault="00013FFC" w:rsidP="005F4118">
            <w:pPr>
              <w:rPr>
                <w:rFonts w:ascii="Sylfaen" w:hAnsi="Sylfaen"/>
                <w:sz w:val="20"/>
                <w:szCs w:val="20"/>
                <w:lang w:val="hy-AM"/>
              </w:rPr>
            </w:pPr>
            <w:r w:rsidRPr="00AB541C">
              <w:rPr>
                <w:rFonts w:ascii="Sylfaen" w:hAnsi="Sylfaen"/>
                <w:sz w:val="20"/>
                <w:szCs w:val="20"/>
                <w:lang w:val="hy-AM"/>
              </w:rPr>
              <w:t xml:space="preserve"> </w:t>
            </w:r>
            <w:r w:rsidRPr="00AB541C">
              <w:rPr>
                <w:rFonts w:ascii="Sylfaen" w:hAnsi="Sylfaen" w:cs="Sylfaen"/>
                <w:sz w:val="20"/>
                <w:szCs w:val="20"/>
                <w:lang w:val="hy-AM"/>
              </w:rPr>
              <w:t>գ</w:t>
            </w:r>
            <w:r w:rsidRPr="00AB541C">
              <w:rPr>
                <w:rFonts w:ascii="Sylfaen" w:hAnsi="Sylfaen"/>
                <w:sz w:val="20"/>
                <w:szCs w:val="20"/>
                <w:lang w:val="hy-AM"/>
              </w:rPr>
              <w:t xml:space="preserve">. </w:t>
            </w:r>
            <w:r w:rsidRPr="00AB541C">
              <w:rPr>
                <w:rFonts w:ascii="Sylfaen" w:hAnsi="Sylfaen" w:cs="Sylfaen"/>
                <w:sz w:val="20"/>
                <w:szCs w:val="20"/>
                <w:lang w:val="hy-AM"/>
              </w:rPr>
              <w:t>Դալար</w:t>
            </w:r>
            <w:r w:rsidRPr="00AB541C">
              <w:rPr>
                <w:rFonts w:ascii="Sylfaen" w:hAnsi="Sylfaen"/>
                <w:sz w:val="20"/>
                <w:szCs w:val="20"/>
                <w:lang w:val="hy-AM"/>
              </w:rPr>
              <w:t xml:space="preserve">, </w:t>
            </w:r>
            <w:r w:rsidRPr="00AB541C">
              <w:rPr>
                <w:rFonts w:ascii="Sylfaen" w:hAnsi="Sylfaen" w:cs="Sylfaen"/>
                <w:sz w:val="20"/>
                <w:szCs w:val="20"/>
                <w:lang w:val="hy-AM"/>
              </w:rPr>
              <w:t>Կոմիտասի 49</w:t>
            </w:r>
            <w:r w:rsidRPr="00AB541C">
              <w:rPr>
                <w:rFonts w:ascii="Sylfaen" w:hAnsi="Sylfaen"/>
                <w:sz w:val="20"/>
                <w:szCs w:val="20"/>
                <w:lang w:val="hy-AM"/>
              </w:rPr>
              <w:t xml:space="preserve"> </w:t>
            </w:r>
          </w:p>
          <w:p w:rsidR="00013FFC" w:rsidRPr="00AB541C" w:rsidRDefault="00013FFC" w:rsidP="005F4118">
            <w:pPr>
              <w:rPr>
                <w:rFonts w:ascii="Sylfaen" w:hAnsi="Sylfaen"/>
                <w:color w:val="000000"/>
                <w:sz w:val="18"/>
                <w:szCs w:val="18"/>
                <w:lang w:val="hy-AM"/>
              </w:rPr>
            </w:pPr>
            <w:r w:rsidRPr="00AB541C">
              <w:rPr>
                <w:rFonts w:ascii="Sylfaen" w:hAnsi="Sylfaen"/>
                <w:sz w:val="20"/>
                <w:szCs w:val="20"/>
                <w:lang w:val="hy-AM"/>
              </w:rPr>
              <w:t xml:space="preserve"> </w:t>
            </w:r>
            <w:r w:rsidRPr="00AB541C">
              <w:rPr>
                <w:rFonts w:ascii="Sylfaen" w:hAnsi="Sylfaen"/>
                <w:color w:val="000000"/>
                <w:sz w:val="18"/>
                <w:szCs w:val="18"/>
                <w:lang w:val="hy-AM"/>
              </w:rPr>
              <w:t>ՀՎՀՀ 04206362</w:t>
            </w:r>
          </w:p>
          <w:p w:rsidR="00013FFC" w:rsidRPr="00AB541C" w:rsidRDefault="00013FFC" w:rsidP="005F4118">
            <w:pPr>
              <w:rPr>
                <w:rFonts w:ascii="Sylfaen" w:hAnsi="Sylfaen"/>
                <w:sz w:val="20"/>
                <w:szCs w:val="20"/>
                <w:lang w:val="hy-AM"/>
              </w:rPr>
            </w:pPr>
            <w:r w:rsidRPr="00AB541C">
              <w:rPr>
                <w:rFonts w:ascii="Sylfaen" w:hAnsi="Sylfaen"/>
                <w:sz w:val="20"/>
                <w:szCs w:val="20"/>
                <w:lang w:val="hy-AM"/>
              </w:rPr>
              <w:t xml:space="preserve"> </w:t>
            </w:r>
            <w:r w:rsidRPr="00AB541C">
              <w:rPr>
                <w:rFonts w:ascii="Sylfaen" w:hAnsi="Sylfaen" w:cs="Sylfaen"/>
                <w:sz w:val="20"/>
                <w:szCs w:val="20"/>
                <w:lang w:val="hy-AM"/>
              </w:rPr>
              <w:t>Արտաշատի</w:t>
            </w:r>
            <w:r w:rsidRPr="00AB541C">
              <w:rPr>
                <w:rFonts w:ascii="Sylfaen" w:hAnsi="Sylfaen"/>
                <w:sz w:val="20"/>
                <w:szCs w:val="20"/>
                <w:lang w:val="hy-AM"/>
              </w:rPr>
              <w:t xml:space="preserve"> </w:t>
            </w:r>
            <w:r w:rsidRPr="00AB541C">
              <w:rPr>
                <w:rFonts w:ascii="Sylfaen" w:hAnsi="Sylfaen" w:cs="Sylfaen"/>
                <w:sz w:val="20"/>
                <w:szCs w:val="20"/>
                <w:lang w:val="hy-AM"/>
              </w:rPr>
              <w:t>տեղական</w:t>
            </w:r>
            <w:r w:rsidRPr="00AB541C">
              <w:rPr>
                <w:rFonts w:ascii="Sylfaen" w:hAnsi="Sylfaen"/>
                <w:sz w:val="20"/>
                <w:szCs w:val="20"/>
                <w:lang w:val="hy-AM"/>
              </w:rPr>
              <w:t xml:space="preserve"> </w:t>
            </w:r>
            <w:r w:rsidRPr="00AB541C">
              <w:rPr>
                <w:rFonts w:ascii="Sylfaen" w:hAnsi="Sylfaen" w:cs="Sylfaen"/>
                <w:sz w:val="20"/>
                <w:szCs w:val="20"/>
                <w:lang w:val="hy-AM"/>
              </w:rPr>
              <w:t>գանձապետարան</w:t>
            </w:r>
          </w:p>
          <w:p w:rsidR="00013FFC" w:rsidRPr="00AB541C" w:rsidRDefault="00013FFC" w:rsidP="005F4118">
            <w:pPr>
              <w:rPr>
                <w:rFonts w:ascii="Sylfaen" w:hAnsi="Sylfaen"/>
                <w:color w:val="000000"/>
                <w:sz w:val="18"/>
                <w:szCs w:val="18"/>
                <w:lang w:val="hy-AM"/>
              </w:rPr>
            </w:pPr>
            <w:r w:rsidRPr="00AB541C">
              <w:rPr>
                <w:rFonts w:ascii="Sylfaen" w:hAnsi="Sylfaen"/>
                <w:sz w:val="20"/>
                <w:szCs w:val="20"/>
                <w:lang w:val="hy-AM"/>
              </w:rPr>
              <w:t xml:space="preserve"> </w:t>
            </w:r>
            <w:r w:rsidRPr="00AB541C">
              <w:rPr>
                <w:rFonts w:ascii="Sylfaen" w:hAnsi="Sylfaen" w:cs="Sylfaen"/>
                <w:sz w:val="20"/>
                <w:szCs w:val="20"/>
                <w:lang w:val="hy-AM"/>
              </w:rPr>
              <w:t>Հ</w:t>
            </w:r>
            <w:r w:rsidRPr="00AB541C">
              <w:rPr>
                <w:rFonts w:ascii="Sylfaen" w:hAnsi="Sylfaen"/>
                <w:sz w:val="20"/>
                <w:szCs w:val="20"/>
                <w:lang w:val="hy-AM"/>
              </w:rPr>
              <w:t>/</w:t>
            </w:r>
            <w:r w:rsidRPr="00AB541C">
              <w:rPr>
                <w:rFonts w:ascii="Sylfaen" w:hAnsi="Sylfaen" w:cs="Sylfaen"/>
                <w:sz w:val="20"/>
                <w:szCs w:val="20"/>
                <w:lang w:val="hy-AM"/>
              </w:rPr>
              <w:t>Հ</w:t>
            </w:r>
            <w:r w:rsidRPr="00AB541C">
              <w:rPr>
                <w:rFonts w:ascii="Sylfaen" w:hAnsi="Sylfaen"/>
                <w:sz w:val="20"/>
                <w:szCs w:val="20"/>
                <w:lang w:val="hy-AM"/>
              </w:rPr>
              <w:t>-</w:t>
            </w:r>
            <w:r w:rsidRPr="00AB541C">
              <w:rPr>
                <w:rFonts w:ascii="Sylfaen" w:hAnsi="Sylfaen"/>
                <w:color w:val="000000"/>
                <w:sz w:val="18"/>
                <w:szCs w:val="18"/>
                <w:lang w:val="hy-AM"/>
              </w:rPr>
              <w:t>900418000080</w:t>
            </w:r>
          </w:p>
          <w:p w:rsidR="00013FFC" w:rsidRPr="00AB541C" w:rsidRDefault="00013FFC" w:rsidP="005F4118">
            <w:pPr>
              <w:spacing w:line="276" w:lineRule="auto"/>
              <w:rPr>
                <w:rFonts w:ascii="Sylfaen" w:hAnsi="Sylfaen"/>
                <w:color w:val="000000"/>
                <w:sz w:val="20"/>
                <w:szCs w:val="20"/>
                <w:lang w:val="hy-AM"/>
              </w:rPr>
            </w:pPr>
          </w:p>
          <w:p w:rsidR="00013FFC" w:rsidRPr="00AB541C" w:rsidRDefault="00013FFC" w:rsidP="005F4118">
            <w:pPr>
              <w:rPr>
                <w:rFonts w:ascii="Sylfaen" w:hAnsi="Sylfaen"/>
                <w:sz w:val="20"/>
                <w:szCs w:val="20"/>
                <w:lang w:val="hy-AM"/>
              </w:rPr>
            </w:pPr>
            <w:r w:rsidRPr="00AB541C">
              <w:rPr>
                <w:rFonts w:ascii="Sylfaen" w:hAnsi="Sylfaen" w:cs="Sylfaen"/>
                <w:color w:val="000000"/>
                <w:sz w:val="20"/>
                <w:szCs w:val="20"/>
                <w:lang w:val="hy-AM"/>
              </w:rPr>
              <w:t>Տնօրեն՝</w:t>
            </w:r>
            <w:r w:rsidRPr="00AB541C">
              <w:rPr>
                <w:rFonts w:ascii="Sylfaen" w:hAnsi="Sylfaen"/>
                <w:color w:val="000000"/>
                <w:sz w:val="20"/>
                <w:szCs w:val="20"/>
                <w:lang w:val="hy-AM"/>
              </w:rPr>
              <w:t xml:space="preserve">                                      </w:t>
            </w:r>
            <w:r w:rsidRPr="00AB541C">
              <w:rPr>
                <w:rFonts w:ascii="Sylfaen" w:hAnsi="Sylfaen" w:cs="Sylfaen"/>
                <w:color w:val="000000"/>
                <w:sz w:val="20"/>
                <w:szCs w:val="20"/>
                <w:lang w:val="hy-AM"/>
              </w:rPr>
              <w:t>Ն</w:t>
            </w:r>
            <w:r w:rsidRPr="00AB541C">
              <w:rPr>
                <w:color w:val="000000"/>
                <w:sz w:val="20"/>
                <w:szCs w:val="20"/>
                <w:lang w:val="hy-AM"/>
              </w:rPr>
              <w:t>․</w:t>
            </w:r>
            <w:r w:rsidRPr="00AB541C">
              <w:rPr>
                <w:rFonts w:ascii="Sylfaen" w:hAnsi="Sylfaen" w:cs="Sylfaen"/>
                <w:color w:val="000000"/>
                <w:sz w:val="20"/>
                <w:szCs w:val="20"/>
                <w:lang w:val="hy-AM"/>
              </w:rPr>
              <w:t xml:space="preserve"> Ստեփանյան</w:t>
            </w:r>
          </w:p>
          <w:p w:rsidR="00013FFC" w:rsidRPr="00AB541C" w:rsidRDefault="00013FFC" w:rsidP="005F4118">
            <w:pPr>
              <w:jc w:val="center"/>
              <w:rPr>
                <w:rFonts w:ascii="Sylfaen" w:hAnsi="Sylfaen"/>
                <w:sz w:val="20"/>
                <w:szCs w:val="20"/>
                <w:lang w:val="hy-AM"/>
              </w:rPr>
            </w:pPr>
            <w:r w:rsidRPr="00AB541C">
              <w:rPr>
                <w:rFonts w:ascii="Sylfaen" w:hAnsi="Sylfaen"/>
                <w:sz w:val="20"/>
                <w:szCs w:val="20"/>
                <w:lang w:val="hy-AM"/>
              </w:rPr>
              <w:t xml:space="preserve">--------------------------------- </w:t>
            </w:r>
          </w:p>
          <w:p w:rsidR="00013FFC" w:rsidRPr="00AB541C" w:rsidRDefault="00013FFC" w:rsidP="005F4118">
            <w:pPr>
              <w:jc w:val="center"/>
              <w:rPr>
                <w:rFonts w:ascii="Sylfaen" w:hAnsi="Sylfaen"/>
                <w:sz w:val="20"/>
                <w:szCs w:val="20"/>
                <w:lang w:val="hy-AM"/>
              </w:rPr>
            </w:pPr>
            <w:r w:rsidRPr="00AB541C">
              <w:rPr>
                <w:rFonts w:ascii="Sylfaen" w:hAnsi="Sylfaen"/>
                <w:sz w:val="20"/>
                <w:szCs w:val="20"/>
                <w:lang w:val="hy-AM"/>
              </w:rPr>
              <w:t>/</w:t>
            </w:r>
            <w:r w:rsidRPr="00AB541C">
              <w:rPr>
                <w:rFonts w:ascii="Sylfaen" w:hAnsi="Sylfaen" w:cs="Sylfaen"/>
                <w:sz w:val="20"/>
                <w:szCs w:val="20"/>
                <w:lang w:val="hy-AM"/>
              </w:rPr>
              <w:t>ստորագրություն</w:t>
            </w:r>
            <w:r w:rsidRPr="00AB541C">
              <w:rPr>
                <w:rFonts w:ascii="Sylfaen" w:hAnsi="Sylfaen"/>
                <w:sz w:val="20"/>
                <w:szCs w:val="20"/>
                <w:lang w:val="hy-AM"/>
              </w:rPr>
              <w:t>/</w:t>
            </w:r>
          </w:p>
          <w:p w:rsidR="00013FFC" w:rsidRPr="00AB541C" w:rsidRDefault="00013FFC" w:rsidP="005F4118">
            <w:pPr>
              <w:jc w:val="center"/>
              <w:rPr>
                <w:rFonts w:ascii="Sylfaen" w:hAnsi="Sylfaen"/>
                <w:sz w:val="20"/>
                <w:szCs w:val="20"/>
                <w:lang w:val="hy-AM"/>
              </w:rPr>
            </w:pPr>
            <w:r w:rsidRPr="00AB541C">
              <w:rPr>
                <w:rFonts w:ascii="Sylfaen" w:hAnsi="Sylfaen" w:cs="Sylfaen"/>
                <w:sz w:val="20"/>
                <w:szCs w:val="20"/>
                <w:lang w:val="hy-AM"/>
              </w:rPr>
              <w:t>Կ</w:t>
            </w:r>
            <w:r w:rsidRPr="00AB541C">
              <w:rPr>
                <w:rFonts w:ascii="Sylfaen" w:hAnsi="Sylfaen"/>
                <w:sz w:val="20"/>
                <w:szCs w:val="20"/>
                <w:lang w:val="hy-AM"/>
              </w:rPr>
              <w:t>.</w:t>
            </w:r>
            <w:r w:rsidRPr="00AB541C">
              <w:rPr>
                <w:rFonts w:ascii="Sylfaen" w:hAnsi="Sylfaen" w:cs="Sylfaen"/>
                <w:sz w:val="20"/>
                <w:szCs w:val="20"/>
                <w:lang w:val="hy-AM"/>
              </w:rPr>
              <w:t>Տ</w:t>
            </w:r>
          </w:p>
        </w:tc>
        <w:tc>
          <w:tcPr>
            <w:tcW w:w="236" w:type="dxa"/>
          </w:tcPr>
          <w:p w:rsidR="00013FFC" w:rsidRPr="00AB541C" w:rsidRDefault="00013FFC" w:rsidP="005F4118">
            <w:pPr>
              <w:jc w:val="center"/>
              <w:rPr>
                <w:rFonts w:ascii="Sylfaen" w:hAnsi="Sylfaen"/>
                <w:sz w:val="20"/>
                <w:szCs w:val="20"/>
                <w:lang w:val="hy-AM"/>
              </w:rPr>
            </w:pPr>
          </w:p>
        </w:tc>
        <w:tc>
          <w:tcPr>
            <w:tcW w:w="4343" w:type="dxa"/>
          </w:tcPr>
          <w:p w:rsidR="00013FFC" w:rsidRPr="00AB541C" w:rsidRDefault="00013FFC" w:rsidP="005F4118">
            <w:pPr>
              <w:jc w:val="center"/>
              <w:rPr>
                <w:rFonts w:ascii="Sylfaen" w:hAnsi="Sylfaen" w:cs="Sylfaen"/>
                <w:b/>
                <w:bCs/>
                <w:sz w:val="20"/>
                <w:szCs w:val="20"/>
                <w:lang w:val="hy-AM"/>
              </w:rPr>
            </w:pPr>
            <w:r w:rsidRPr="00AB541C">
              <w:rPr>
                <w:rFonts w:ascii="Sylfaen" w:hAnsi="Sylfaen" w:cs="Sylfaen"/>
                <w:b/>
                <w:bCs/>
                <w:sz w:val="20"/>
                <w:szCs w:val="20"/>
                <w:lang w:val="hy-AM"/>
              </w:rPr>
              <w:t>ՎԱՃԱՌՈՂ</w:t>
            </w:r>
          </w:p>
          <w:p w:rsidR="00013FFC" w:rsidRPr="00AB541C" w:rsidRDefault="00013FFC" w:rsidP="005F4118">
            <w:pPr>
              <w:jc w:val="center"/>
              <w:rPr>
                <w:rFonts w:ascii="Sylfaen" w:hAnsi="Sylfaen"/>
                <w:sz w:val="20"/>
                <w:szCs w:val="20"/>
                <w:lang w:val="hy-AM"/>
              </w:rPr>
            </w:pPr>
          </w:p>
          <w:p w:rsidR="00013FFC" w:rsidRPr="00AB541C" w:rsidRDefault="00013FFC" w:rsidP="005F4118">
            <w:pPr>
              <w:jc w:val="center"/>
              <w:rPr>
                <w:rFonts w:ascii="Sylfaen" w:hAnsi="Sylfaen"/>
                <w:sz w:val="20"/>
                <w:szCs w:val="20"/>
                <w:lang w:val="hy-AM"/>
              </w:rPr>
            </w:pPr>
          </w:p>
          <w:p w:rsidR="00013FFC" w:rsidRPr="00AB541C" w:rsidRDefault="00013FFC" w:rsidP="005F4118">
            <w:pPr>
              <w:jc w:val="center"/>
              <w:rPr>
                <w:rFonts w:ascii="Sylfaen" w:hAnsi="Sylfaen"/>
                <w:sz w:val="20"/>
                <w:szCs w:val="20"/>
                <w:lang w:val="hy-AM"/>
              </w:rPr>
            </w:pPr>
            <w:r w:rsidRPr="00AB541C">
              <w:rPr>
                <w:rFonts w:ascii="Sylfaen" w:hAnsi="Sylfaen"/>
                <w:sz w:val="20"/>
                <w:szCs w:val="20"/>
                <w:lang w:val="hy-AM"/>
              </w:rPr>
              <w:t>---------------------------------</w:t>
            </w:r>
          </w:p>
          <w:p w:rsidR="00013FFC" w:rsidRPr="00AB541C" w:rsidRDefault="00013FFC" w:rsidP="005F4118">
            <w:pPr>
              <w:jc w:val="center"/>
              <w:rPr>
                <w:rFonts w:ascii="Sylfaen" w:hAnsi="Sylfaen"/>
                <w:sz w:val="20"/>
                <w:szCs w:val="20"/>
                <w:lang w:val="hy-AM"/>
              </w:rPr>
            </w:pPr>
            <w:r w:rsidRPr="00AB541C">
              <w:rPr>
                <w:rFonts w:ascii="Sylfaen" w:hAnsi="Sylfaen"/>
                <w:sz w:val="20"/>
                <w:szCs w:val="20"/>
                <w:lang w:val="hy-AM"/>
              </w:rPr>
              <w:t>/</w:t>
            </w:r>
            <w:r w:rsidRPr="00AB541C">
              <w:rPr>
                <w:rFonts w:ascii="Sylfaen" w:hAnsi="Sylfaen" w:cs="Sylfaen"/>
                <w:sz w:val="20"/>
                <w:szCs w:val="20"/>
                <w:lang w:val="hy-AM"/>
              </w:rPr>
              <w:t>ստորագրություն</w:t>
            </w:r>
            <w:r w:rsidRPr="00AB541C">
              <w:rPr>
                <w:rFonts w:ascii="Sylfaen" w:hAnsi="Sylfaen"/>
                <w:sz w:val="20"/>
                <w:szCs w:val="20"/>
                <w:lang w:val="hy-AM"/>
              </w:rPr>
              <w:t>/</w:t>
            </w:r>
          </w:p>
          <w:p w:rsidR="00013FFC" w:rsidRPr="006E68AD" w:rsidRDefault="00013FFC" w:rsidP="005F4118">
            <w:pPr>
              <w:jc w:val="center"/>
              <w:rPr>
                <w:rFonts w:ascii="Sylfaen" w:hAnsi="Sylfaen"/>
                <w:sz w:val="20"/>
                <w:szCs w:val="20"/>
                <w:lang w:val="hy-AM"/>
              </w:rPr>
            </w:pPr>
            <w:r w:rsidRPr="00AB541C">
              <w:rPr>
                <w:rFonts w:ascii="Sylfaen" w:hAnsi="Sylfaen" w:cs="Sylfaen"/>
                <w:sz w:val="20"/>
                <w:szCs w:val="20"/>
                <w:lang w:val="hy-AM"/>
              </w:rPr>
              <w:t>Կ</w:t>
            </w:r>
            <w:r w:rsidRPr="00AB541C">
              <w:rPr>
                <w:rFonts w:ascii="Sylfaen" w:hAnsi="Sylfaen"/>
                <w:sz w:val="20"/>
                <w:szCs w:val="20"/>
                <w:lang w:val="hy-AM"/>
              </w:rPr>
              <w:t>.</w:t>
            </w:r>
            <w:r w:rsidRPr="00AB541C">
              <w:rPr>
                <w:rFonts w:ascii="Sylfaen" w:hAnsi="Sylfaen" w:cs="Sylfaen"/>
                <w:sz w:val="20"/>
                <w:szCs w:val="20"/>
                <w:lang w:val="hy-AM"/>
              </w:rPr>
              <w:t>Տ</w:t>
            </w:r>
          </w:p>
        </w:tc>
      </w:tr>
    </w:tbl>
    <w:p w:rsidR="00013FFC" w:rsidRDefault="00013FFC" w:rsidP="006E68AD">
      <w:pPr>
        <w:rPr>
          <w:rFonts w:ascii="Sylfaen" w:hAnsi="Sylfaen" w:cs="Sylfaen"/>
          <w:i/>
          <w:sz w:val="20"/>
          <w:szCs w:val="20"/>
          <w:lang w:val="pt-BR"/>
        </w:rPr>
      </w:pPr>
    </w:p>
    <w:p w:rsidR="00013FFC" w:rsidRDefault="00013FFC" w:rsidP="006E68AD">
      <w:pPr>
        <w:rPr>
          <w:rFonts w:ascii="Sylfaen" w:hAnsi="Sylfaen" w:cs="Sylfaen"/>
          <w:i/>
          <w:sz w:val="20"/>
          <w:szCs w:val="20"/>
          <w:lang w:val="pt-BR"/>
        </w:rPr>
      </w:pPr>
    </w:p>
    <w:p w:rsidR="00013FFC" w:rsidRDefault="00013FFC" w:rsidP="006E68AD">
      <w:pPr>
        <w:rPr>
          <w:rFonts w:ascii="Sylfaen" w:hAnsi="Sylfaen" w:cs="Sylfaen"/>
          <w:i/>
          <w:sz w:val="20"/>
          <w:szCs w:val="20"/>
          <w:lang w:val="pt-BR"/>
        </w:rPr>
      </w:pPr>
    </w:p>
    <w:p w:rsidR="00013FFC" w:rsidRDefault="00013FFC" w:rsidP="006E68AD">
      <w:pPr>
        <w:rPr>
          <w:rFonts w:ascii="Sylfaen" w:hAnsi="Sylfaen" w:cs="Sylfaen"/>
          <w:i/>
          <w:sz w:val="20"/>
          <w:szCs w:val="20"/>
          <w:lang w:val="pt-BR"/>
        </w:rPr>
      </w:pPr>
    </w:p>
    <w:p w:rsidR="006E68AD" w:rsidRPr="006E68AD" w:rsidRDefault="006E68AD" w:rsidP="00606A9F">
      <w:pPr>
        <w:jc w:val="center"/>
        <w:rPr>
          <w:rFonts w:ascii="Sylfaen" w:hAnsi="Sylfaen"/>
          <w:sz w:val="20"/>
        </w:rPr>
      </w:pPr>
    </w:p>
    <w:p w:rsidR="006E68AD" w:rsidRPr="006E68AD" w:rsidRDefault="006E68AD" w:rsidP="00606A9F">
      <w:pPr>
        <w:jc w:val="center"/>
        <w:rPr>
          <w:rFonts w:ascii="Sylfaen" w:hAnsi="Sylfaen"/>
          <w:sz w:val="20"/>
        </w:rPr>
      </w:pPr>
    </w:p>
    <w:p w:rsidR="006E68AD" w:rsidRPr="006E68AD" w:rsidRDefault="006E68AD" w:rsidP="00606A9F">
      <w:pPr>
        <w:jc w:val="center"/>
        <w:rPr>
          <w:rFonts w:ascii="Sylfaen" w:hAnsi="Sylfaen"/>
          <w:sz w:val="20"/>
        </w:rPr>
      </w:pPr>
    </w:p>
    <w:p w:rsidR="006E68AD" w:rsidRPr="006E68AD" w:rsidRDefault="006E68AD" w:rsidP="00606A9F">
      <w:pPr>
        <w:jc w:val="center"/>
        <w:rPr>
          <w:rFonts w:ascii="Sylfaen" w:hAnsi="Sylfaen"/>
          <w:sz w:val="20"/>
        </w:rPr>
      </w:pPr>
    </w:p>
    <w:p w:rsidR="006E68AD" w:rsidRPr="006E68AD" w:rsidRDefault="006E68AD" w:rsidP="00606A9F">
      <w:pPr>
        <w:jc w:val="center"/>
        <w:rPr>
          <w:rFonts w:ascii="Sylfaen" w:hAnsi="Sylfaen"/>
          <w:sz w:val="20"/>
        </w:rPr>
      </w:pPr>
    </w:p>
    <w:p w:rsidR="006E68AD" w:rsidRPr="006E68AD" w:rsidRDefault="006E68AD" w:rsidP="00606A9F">
      <w:pPr>
        <w:jc w:val="center"/>
        <w:rPr>
          <w:rFonts w:ascii="Sylfaen" w:hAnsi="Sylfaen"/>
          <w:sz w:val="20"/>
        </w:rPr>
      </w:pPr>
    </w:p>
    <w:p w:rsidR="006E68AD" w:rsidRPr="006E68AD" w:rsidRDefault="006E68AD" w:rsidP="00606A9F">
      <w:pPr>
        <w:jc w:val="center"/>
        <w:rPr>
          <w:rFonts w:ascii="Sylfaen" w:hAnsi="Sylfaen"/>
          <w:sz w:val="20"/>
        </w:rPr>
      </w:pPr>
    </w:p>
    <w:p w:rsidR="006E68AD" w:rsidRPr="006E68AD" w:rsidRDefault="006E68AD" w:rsidP="00606A9F">
      <w:pPr>
        <w:jc w:val="center"/>
        <w:rPr>
          <w:rFonts w:ascii="Sylfaen" w:hAnsi="Sylfaen"/>
          <w:sz w:val="20"/>
        </w:rPr>
      </w:pPr>
    </w:p>
    <w:p w:rsidR="006E68AD" w:rsidRPr="006E68AD" w:rsidRDefault="006E68AD" w:rsidP="00606A9F">
      <w:pPr>
        <w:jc w:val="center"/>
        <w:rPr>
          <w:rFonts w:ascii="Sylfaen" w:hAnsi="Sylfaen"/>
          <w:sz w:val="20"/>
        </w:rPr>
      </w:pPr>
    </w:p>
    <w:p w:rsidR="006E68AD" w:rsidRPr="006E68AD" w:rsidRDefault="006E68AD" w:rsidP="00606A9F">
      <w:pPr>
        <w:jc w:val="center"/>
        <w:rPr>
          <w:rFonts w:ascii="Sylfaen" w:hAnsi="Sylfaen"/>
          <w:sz w:val="20"/>
        </w:rPr>
      </w:pPr>
    </w:p>
    <w:p w:rsidR="006E68AD" w:rsidRPr="006E68AD" w:rsidRDefault="006E68AD" w:rsidP="00606A9F">
      <w:pPr>
        <w:jc w:val="center"/>
        <w:rPr>
          <w:rFonts w:ascii="Sylfaen" w:hAnsi="Sylfaen"/>
          <w:sz w:val="20"/>
        </w:rPr>
      </w:pPr>
    </w:p>
    <w:p w:rsidR="004F1BEF" w:rsidRPr="006E68AD" w:rsidRDefault="004F1BEF" w:rsidP="00606A9F">
      <w:pPr>
        <w:jc w:val="center"/>
        <w:rPr>
          <w:rFonts w:ascii="Sylfaen" w:hAnsi="Sylfaen"/>
          <w:sz w:val="20"/>
        </w:rPr>
      </w:pPr>
    </w:p>
    <w:p w:rsidR="00606A9F" w:rsidRPr="006E68AD" w:rsidRDefault="00606A9F" w:rsidP="00606A9F">
      <w:pPr>
        <w:jc w:val="center"/>
        <w:rPr>
          <w:rFonts w:ascii="Sylfaen" w:hAnsi="Sylfaen"/>
          <w:sz w:val="20"/>
          <w:lang w:val="es-ES"/>
        </w:rPr>
      </w:pPr>
    </w:p>
    <w:p w:rsidR="00606A9F" w:rsidRPr="006E68AD" w:rsidRDefault="00606A9F" w:rsidP="00606A9F">
      <w:pPr>
        <w:jc w:val="right"/>
        <w:rPr>
          <w:rFonts w:ascii="Sylfaen" w:hAnsi="Sylfaen"/>
          <w:sz w:val="20"/>
          <w:lang w:val="es-ES"/>
        </w:rPr>
      </w:pPr>
    </w:p>
    <w:p w:rsidR="00606A9F" w:rsidRPr="006E68AD" w:rsidRDefault="00606A9F" w:rsidP="00606A9F">
      <w:pPr>
        <w:rPr>
          <w:rFonts w:ascii="Sylfaen" w:hAnsi="Sylfaen"/>
          <w:sz w:val="20"/>
          <w:lang w:val="ru-RU"/>
        </w:rPr>
        <w:sectPr w:rsidR="00606A9F" w:rsidRPr="006E68AD" w:rsidSect="00E22E51">
          <w:footnotePr>
            <w:pos w:val="beneathText"/>
          </w:footnotePr>
          <w:pgSz w:w="16838" w:h="11906" w:orient="landscape" w:code="9"/>
          <w:pgMar w:top="662" w:right="533" w:bottom="1138" w:left="720" w:header="562" w:footer="562" w:gutter="0"/>
          <w:cols w:space="720"/>
        </w:sectPr>
      </w:pPr>
    </w:p>
    <w:p w:rsidR="00606A9F" w:rsidRPr="006E68AD" w:rsidRDefault="00606A9F" w:rsidP="00606A9F">
      <w:pPr>
        <w:jc w:val="right"/>
        <w:rPr>
          <w:rFonts w:ascii="Sylfaen" w:hAnsi="Sylfaen"/>
          <w:i/>
          <w:sz w:val="18"/>
          <w:lang w:val="ru-RU"/>
        </w:rPr>
      </w:pPr>
      <w:r w:rsidRPr="006E68AD">
        <w:rPr>
          <w:rFonts w:ascii="Sylfaen" w:hAnsi="Sylfaen" w:cs="Sylfaen"/>
          <w:i/>
          <w:sz w:val="18"/>
          <w:lang w:val="hy-AM"/>
        </w:rPr>
        <w:lastRenderedPageBreak/>
        <w:t>Հավելված</w:t>
      </w:r>
      <w:r w:rsidRPr="006E68AD">
        <w:rPr>
          <w:rFonts w:ascii="Sylfaen" w:hAnsi="Sylfaen"/>
          <w:i/>
          <w:sz w:val="18"/>
          <w:lang w:val="hy-AM"/>
        </w:rPr>
        <w:t xml:space="preserve"> N </w:t>
      </w:r>
      <w:r w:rsidRPr="006E68AD">
        <w:rPr>
          <w:rFonts w:ascii="Sylfaen" w:hAnsi="Sylfaen"/>
          <w:i/>
          <w:sz w:val="18"/>
          <w:lang w:val="ru-RU"/>
        </w:rPr>
        <w:t>3</w:t>
      </w:r>
    </w:p>
    <w:p w:rsidR="00606A9F" w:rsidRPr="006E68AD" w:rsidRDefault="00606A9F" w:rsidP="00606A9F">
      <w:pPr>
        <w:jc w:val="right"/>
        <w:rPr>
          <w:rFonts w:ascii="Sylfaen" w:hAnsi="Sylfaen"/>
          <w:i/>
          <w:sz w:val="18"/>
          <w:lang w:val="hy-AM"/>
        </w:rPr>
      </w:pPr>
      <w:r w:rsidRPr="006E68AD">
        <w:rPr>
          <w:rFonts w:ascii="Sylfaen" w:hAnsi="Sylfaen"/>
          <w:i/>
          <w:sz w:val="18"/>
          <w:lang w:val="hy-AM"/>
        </w:rPr>
        <w:t xml:space="preserve">«         »              20  </w:t>
      </w:r>
      <w:r w:rsidRPr="006E68AD">
        <w:rPr>
          <w:rFonts w:ascii="Sylfaen" w:hAnsi="Sylfaen" w:cs="Sylfaen"/>
          <w:i/>
          <w:sz w:val="18"/>
          <w:lang w:val="hy-AM"/>
        </w:rPr>
        <w:t>թ</w:t>
      </w:r>
      <w:r w:rsidRPr="006E68AD">
        <w:rPr>
          <w:rFonts w:ascii="Sylfaen" w:hAnsi="Sylfaen"/>
          <w:i/>
          <w:sz w:val="18"/>
          <w:lang w:val="hy-AM"/>
        </w:rPr>
        <w:t xml:space="preserve">. </w:t>
      </w:r>
      <w:r w:rsidRPr="006E68AD">
        <w:rPr>
          <w:rFonts w:ascii="Sylfaen" w:hAnsi="Sylfaen" w:cs="Sylfaen"/>
          <w:i/>
          <w:sz w:val="18"/>
          <w:lang w:val="hy-AM"/>
        </w:rPr>
        <w:t>կնքված</w:t>
      </w:r>
      <w:r w:rsidRPr="006E68AD">
        <w:rPr>
          <w:rFonts w:ascii="Sylfaen" w:hAnsi="Sylfaen"/>
          <w:i/>
          <w:sz w:val="18"/>
          <w:lang w:val="hy-AM"/>
        </w:rPr>
        <w:t xml:space="preserve"> </w:t>
      </w:r>
    </w:p>
    <w:p w:rsidR="00606A9F" w:rsidRPr="006E68AD" w:rsidRDefault="00606A9F" w:rsidP="00606A9F">
      <w:pPr>
        <w:jc w:val="right"/>
        <w:rPr>
          <w:rFonts w:ascii="Sylfaen" w:hAnsi="Sylfaen"/>
          <w:i/>
          <w:sz w:val="18"/>
          <w:lang w:val="hy-AM"/>
        </w:rPr>
      </w:pPr>
      <w:r w:rsidRPr="006E68AD">
        <w:rPr>
          <w:rFonts w:ascii="Sylfaen" w:hAnsi="Sylfaen"/>
          <w:i/>
          <w:sz w:val="18"/>
          <w:lang w:val="hy-AM"/>
        </w:rPr>
        <w:t xml:space="preserve">                      </w:t>
      </w:r>
      <w:r w:rsidRPr="006E68AD">
        <w:rPr>
          <w:rFonts w:ascii="Sylfaen" w:hAnsi="Sylfaen" w:cs="Sylfaen"/>
          <w:i/>
          <w:sz w:val="18"/>
          <w:lang w:val="hy-AM"/>
        </w:rPr>
        <w:t>ծածկագրով</w:t>
      </w:r>
      <w:r w:rsidRPr="006E68AD">
        <w:rPr>
          <w:rFonts w:ascii="Sylfaen" w:hAnsi="Sylfaen"/>
          <w:i/>
          <w:sz w:val="18"/>
          <w:lang w:val="hy-AM"/>
        </w:rPr>
        <w:t xml:space="preserve"> </w:t>
      </w:r>
      <w:r w:rsidRPr="006E68AD">
        <w:rPr>
          <w:rFonts w:ascii="Sylfaen" w:hAnsi="Sylfaen" w:cs="Sylfaen"/>
          <w:i/>
          <w:sz w:val="18"/>
          <w:lang w:val="hy-AM"/>
        </w:rPr>
        <w:t>պայմանագրի</w:t>
      </w:r>
    </w:p>
    <w:p w:rsidR="00606A9F" w:rsidRPr="006E68AD" w:rsidRDefault="00606A9F" w:rsidP="00606A9F">
      <w:pPr>
        <w:ind w:left="-142" w:firstLine="142"/>
        <w:jc w:val="center"/>
        <w:rPr>
          <w:rFonts w:ascii="Sylfaen" w:hAnsi="Sylfaen"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10292A" w:rsidRPr="006B605F" w:rsidTr="00C56BB2">
        <w:trPr>
          <w:tblCellSpacing w:w="7" w:type="dxa"/>
          <w:jc w:val="center"/>
        </w:trPr>
        <w:tc>
          <w:tcPr>
            <w:tcW w:w="0" w:type="auto"/>
            <w:vAlign w:val="center"/>
          </w:tcPr>
          <w:p w:rsidR="0010292A" w:rsidRPr="006E68AD" w:rsidRDefault="00837923" w:rsidP="00C56BB2">
            <w:pPr>
              <w:jc w:val="center"/>
              <w:rPr>
                <w:rFonts w:ascii="Sylfaen" w:hAnsi="Sylfaen"/>
                <w:iCs/>
                <w:color w:val="000000"/>
                <w:sz w:val="21"/>
                <w:szCs w:val="21"/>
                <w:lang w:val="pt-BR"/>
              </w:rPr>
            </w:pPr>
            <w:r w:rsidRPr="006E68AD">
              <w:rPr>
                <w:rFonts w:ascii="Sylfaen" w:hAnsi="Sylfaen"/>
                <w:noProof/>
                <w:lang w:val="ru-RU" w:eastAsia="ru-RU"/>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80645" cy="73025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80645" cy="730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505379" id="Rectangle 100" o:spid="_x0000_s1026" style="position:absolute;margin-left:189pt;margin-top:13.2pt;width:6.35pt;height:57.5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" stroked="f"/>
                  </w:pict>
                </mc:Fallback>
              </mc:AlternateContent>
            </w:r>
            <w:r w:rsidR="0010292A" w:rsidRPr="006E68AD">
              <w:rPr>
                <w:rFonts w:ascii="Sylfaen" w:hAnsi="Sylfaen" w:cs="Sylfaen"/>
                <w:iCs/>
                <w:color w:val="000000"/>
                <w:sz w:val="21"/>
                <w:szCs w:val="21"/>
              </w:rPr>
              <w:t>Պայմանագրի</w:t>
            </w:r>
            <w:r w:rsidR="0010292A" w:rsidRPr="006E68AD">
              <w:rPr>
                <w:rFonts w:ascii="Sylfaen" w:hAnsi="Sylfaen"/>
                <w:iCs/>
                <w:color w:val="000000"/>
                <w:sz w:val="21"/>
                <w:szCs w:val="21"/>
                <w:lang w:val="pt-BR"/>
              </w:rPr>
              <w:t xml:space="preserve"> </w:t>
            </w:r>
            <w:r w:rsidR="0010292A" w:rsidRPr="006E68AD">
              <w:rPr>
                <w:rFonts w:ascii="Sylfaen" w:hAnsi="Sylfaen" w:cs="Sylfaen"/>
                <w:iCs/>
                <w:color w:val="000000"/>
                <w:sz w:val="21"/>
                <w:szCs w:val="21"/>
              </w:rPr>
              <w:t>կողմ</w:t>
            </w:r>
            <w:r w:rsidR="0010292A" w:rsidRPr="006E68AD">
              <w:rPr>
                <w:rFonts w:ascii="Sylfaen" w:hAnsi="Sylfaen"/>
                <w:iCs/>
                <w:color w:val="000000"/>
                <w:sz w:val="21"/>
                <w:szCs w:val="21"/>
                <w:lang w:val="pt-BR"/>
              </w:rPr>
              <w:t xml:space="preserve"> </w:t>
            </w:r>
          </w:p>
          <w:p w:rsidR="0010292A" w:rsidRPr="006E68AD" w:rsidRDefault="0010292A" w:rsidP="00C56BB2">
            <w:pPr>
              <w:jc w:val="center"/>
              <w:rPr>
                <w:rFonts w:ascii="Sylfaen" w:hAnsi="Sylfaen"/>
                <w:iCs/>
                <w:color w:val="000000"/>
                <w:sz w:val="21"/>
                <w:szCs w:val="21"/>
                <w:lang w:val="pt-BR"/>
              </w:rPr>
            </w:pPr>
            <w:r w:rsidRPr="006E68AD">
              <w:rPr>
                <w:rFonts w:ascii="Sylfaen" w:hAnsi="Sylfaen"/>
                <w:iCs/>
                <w:color w:val="000000"/>
                <w:sz w:val="21"/>
                <w:szCs w:val="21"/>
                <w:lang w:val="pt-BR"/>
              </w:rPr>
              <w:t>___________________________</w:t>
            </w:r>
          </w:p>
          <w:p w:rsidR="0010292A" w:rsidRPr="006E68AD" w:rsidRDefault="0010292A" w:rsidP="00C56BB2">
            <w:pPr>
              <w:jc w:val="center"/>
              <w:rPr>
                <w:rFonts w:ascii="Sylfaen" w:hAnsi="Sylfaen"/>
                <w:iCs/>
                <w:color w:val="000000"/>
                <w:sz w:val="21"/>
                <w:szCs w:val="21"/>
                <w:lang w:val="pt-BR"/>
              </w:rPr>
            </w:pPr>
            <w:r w:rsidRPr="006E68AD">
              <w:rPr>
                <w:rFonts w:ascii="Sylfaen" w:hAnsi="Sylfaen"/>
                <w:iCs/>
                <w:color w:val="000000"/>
                <w:sz w:val="21"/>
                <w:szCs w:val="21"/>
                <w:lang w:val="pt-BR"/>
              </w:rPr>
              <w:t>___________________________</w:t>
            </w:r>
          </w:p>
          <w:p w:rsidR="0010292A" w:rsidRPr="006E68AD" w:rsidRDefault="0010292A" w:rsidP="00C56BB2">
            <w:pPr>
              <w:jc w:val="center"/>
              <w:rPr>
                <w:rFonts w:ascii="Sylfaen" w:hAnsi="Sylfaen"/>
                <w:iCs/>
                <w:color w:val="000000"/>
                <w:sz w:val="21"/>
                <w:szCs w:val="21"/>
                <w:lang w:val="pt-BR"/>
              </w:rPr>
            </w:pPr>
            <w:r w:rsidRPr="006E68AD">
              <w:rPr>
                <w:rFonts w:ascii="Sylfaen" w:hAnsi="Sylfaen" w:cs="Sylfaen"/>
                <w:iCs/>
                <w:color w:val="000000"/>
                <w:sz w:val="21"/>
                <w:szCs w:val="21"/>
              </w:rPr>
              <w:t>գտնվելու</w:t>
            </w:r>
            <w:r w:rsidRPr="006E68AD">
              <w:rPr>
                <w:rFonts w:ascii="Sylfaen" w:hAnsi="Sylfaen"/>
                <w:iCs/>
                <w:color w:val="000000"/>
                <w:sz w:val="21"/>
                <w:szCs w:val="21"/>
                <w:lang w:val="pt-BR"/>
              </w:rPr>
              <w:t xml:space="preserve"> </w:t>
            </w:r>
            <w:r w:rsidRPr="006E68AD">
              <w:rPr>
                <w:rFonts w:ascii="Sylfaen" w:hAnsi="Sylfaen" w:cs="Sylfaen"/>
                <w:iCs/>
                <w:color w:val="000000"/>
                <w:sz w:val="21"/>
                <w:szCs w:val="21"/>
              </w:rPr>
              <w:t>վայրը</w:t>
            </w:r>
            <w:r w:rsidRPr="006E68AD">
              <w:rPr>
                <w:rFonts w:ascii="Sylfaen" w:hAnsi="Sylfaen"/>
                <w:iCs/>
                <w:color w:val="000000"/>
                <w:sz w:val="21"/>
                <w:szCs w:val="21"/>
                <w:lang w:val="pt-BR"/>
              </w:rPr>
              <w:t xml:space="preserve"> ______________</w:t>
            </w:r>
          </w:p>
          <w:p w:rsidR="0010292A" w:rsidRPr="006E68AD" w:rsidRDefault="0010292A" w:rsidP="00C56BB2">
            <w:pPr>
              <w:jc w:val="center"/>
              <w:rPr>
                <w:rFonts w:ascii="Sylfaen" w:hAnsi="Sylfaen"/>
                <w:iCs/>
                <w:color w:val="000000"/>
                <w:sz w:val="21"/>
                <w:szCs w:val="21"/>
                <w:lang w:val="pt-BR"/>
              </w:rPr>
            </w:pPr>
            <w:r w:rsidRPr="006E68AD">
              <w:rPr>
                <w:rFonts w:ascii="Sylfaen" w:hAnsi="Sylfaen" w:cs="Sylfaen"/>
                <w:iCs/>
                <w:color w:val="000000"/>
                <w:sz w:val="21"/>
                <w:szCs w:val="21"/>
              </w:rPr>
              <w:t>հհ</w:t>
            </w:r>
            <w:r w:rsidRPr="006E68AD">
              <w:rPr>
                <w:rFonts w:ascii="Sylfaen" w:hAnsi="Sylfaen"/>
                <w:iCs/>
                <w:color w:val="000000"/>
                <w:sz w:val="21"/>
                <w:szCs w:val="21"/>
                <w:lang w:val="pt-BR"/>
              </w:rPr>
              <w:t xml:space="preserve"> _________________________ </w:t>
            </w:r>
          </w:p>
          <w:p w:rsidR="0010292A" w:rsidRPr="006E68AD" w:rsidRDefault="0010292A" w:rsidP="00C56BB2">
            <w:pPr>
              <w:jc w:val="center"/>
              <w:rPr>
                <w:rFonts w:ascii="Sylfaen" w:hAnsi="Sylfaen"/>
                <w:iCs/>
                <w:color w:val="000000"/>
                <w:sz w:val="21"/>
                <w:szCs w:val="21"/>
                <w:lang w:val="pt-BR"/>
              </w:rPr>
            </w:pPr>
            <w:r w:rsidRPr="006E68AD">
              <w:rPr>
                <w:rFonts w:ascii="Sylfaen" w:hAnsi="Sylfaen" w:cs="Sylfaen"/>
                <w:iCs/>
                <w:color w:val="000000"/>
                <w:sz w:val="21"/>
                <w:szCs w:val="21"/>
              </w:rPr>
              <w:t>հվհհ</w:t>
            </w:r>
            <w:r w:rsidRPr="006E68AD">
              <w:rPr>
                <w:rFonts w:ascii="Sylfaen" w:hAnsi="Sylfaen"/>
                <w:iCs/>
                <w:color w:val="000000"/>
                <w:sz w:val="21"/>
                <w:szCs w:val="21"/>
                <w:lang w:val="pt-BR"/>
              </w:rPr>
              <w:t xml:space="preserve"> _______________________ </w:t>
            </w:r>
          </w:p>
        </w:tc>
        <w:tc>
          <w:tcPr>
            <w:tcW w:w="0" w:type="auto"/>
            <w:vAlign w:val="center"/>
          </w:tcPr>
          <w:p w:rsidR="0010292A" w:rsidRPr="006E68AD" w:rsidRDefault="0010292A" w:rsidP="00C56BB2">
            <w:pPr>
              <w:jc w:val="center"/>
              <w:rPr>
                <w:rFonts w:ascii="Sylfaen" w:hAnsi="Sylfaen"/>
                <w:iCs/>
                <w:color w:val="000000"/>
                <w:sz w:val="21"/>
                <w:szCs w:val="21"/>
                <w:lang w:val="pt-BR"/>
              </w:rPr>
            </w:pPr>
            <w:r w:rsidRPr="006E68AD">
              <w:rPr>
                <w:rFonts w:ascii="Sylfaen" w:hAnsi="Sylfaen" w:cs="Sylfaen"/>
                <w:iCs/>
                <w:color w:val="000000"/>
                <w:sz w:val="21"/>
                <w:szCs w:val="21"/>
              </w:rPr>
              <w:t>Պատվիրատու</w:t>
            </w:r>
          </w:p>
          <w:p w:rsidR="0010292A" w:rsidRPr="006E68AD" w:rsidRDefault="0010292A" w:rsidP="00C56BB2">
            <w:pPr>
              <w:jc w:val="center"/>
              <w:rPr>
                <w:rFonts w:ascii="Sylfaen" w:hAnsi="Sylfaen"/>
                <w:iCs/>
                <w:color w:val="000000"/>
                <w:sz w:val="21"/>
                <w:szCs w:val="21"/>
                <w:lang w:val="pt-BR"/>
              </w:rPr>
            </w:pPr>
            <w:r w:rsidRPr="006E68AD">
              <w:rPr>
                <w:rFonts w:ascii="Sylfaen" w:hAnsi="Sylfaen"/>
                <w:iCs/>
                <w:color w:val="000000"/>
                <w:sz w:val="21"/>
                <w:szCs w:val="21"/>
                <w:lang w:val="pt-BR"/>
              </w:rPr>
              <w:t>_____________________________</w:t>
            </w:r>
          </w:p>
          <w:p w:rsidR="0010292A" w:rsidRPr="006E68AD" w:rsidRDefault="0010292A" w:rsidP="00C56BB2">
            <w:pPr>
              <w:jc w:val="center"/>
              <w:rPr>
                <w:rFonts w:ascii="Sylfaen" w:hAnsi="Sylfaen"/>
                <w:iCs/>
                <w:color w:val="000000"/>
                <w:sz w:val="21"/>
                <w:szCs w:val="21"/>
                <w:lang w:val="pt-BR"/>
              </w:rPr>
            </w:pPr>
            <w:r w:rsidRPr="006E68AD">
              <w:rPr>
                <w:rFonts w:ascii="Sylfaen" w:hAnsi="Sylfaen"/>
                <w:iCs/>
                <w:color w:val="000000"/>
                <w:sz w:val="21"/>
                <w:szCs w:val="21"/>
                <w:lang w:val="pt-BR"/>
              </w:rPr>
              <w:t>_____________________________</w:t>
            </w:r>
          </w:p>
          <w:p w:rsidR="0010292A" w:rsidRPr="006E68AD" w:rsidRDefault="0010292A" w:rsidP="00C56BB2">
            <w:pPr>
              <w:jc w:val="center"/>
              <w:rPr>
                <w:rFonts w:ascii="Sylfaen" w:hAnsi="Sylfaen"/>
                <w:iCs/>
                <w:color w:val="000000"/>
                <w:sz w:val="21"/>
                <w:szCs w:val="21"/>
                <w:lang w:val="pt-BR"/>
              </w:rPr>
            </w:pPr>
            <w:r w:rsidRPr="006E68AD">
              <w:rPr>
                <w:rFonts w:ascii="Sylfaen" w:hAnsi="Sylfaen" w:cs="Sylfaen"/>
                <w:iCs/>
                <w:color w:val="000000"/>
                <w:sz w:val="21"/>
                <w:szCs w:val="21"/>
              </w:rPr>
              <w:t>գտնվելու</w:t>
            </w:r>
            <w:r w:rsidRPr="006E68AD">
              <w:rPr>
                <w:rFonts w:ascii="Sylfaen" w:hAnsi="Sylfaen"/>
                <w:iCs/>
                <w:color w:val="000000"/>
                <w:sz w:val="21"/>
                <w:szCs w:val="21"/>
                <w:lang w:val="pt-BR"/>
              </w:rPr>
              <w:t xml:space="preserve"> </w:t>
            </w:r>
            <w:r w:rsidRPr="006E68AD">
              <w:rPr>
                <w:rFonts w:ascii="Sylfaen" w:hAnsi="Sylfaen" w:cs="Sylfaen"/>
                <w:iCs/>
                <w:color w:val="000000"/>
                <w:sz w:val="21"/>
                <w:szCs w:val="21"/>
              </w:rPr>
              <w:t>վայրը</w:t>
            </w:r>
            <w:r w:rsidRPr="006E68AD">
              <w:rPr>
                <w:rFonts w:ascii="Sylfaen" w:hAnsi="Sylfaen"/>
                <w:iCs/>
                <w:color w:val="000000"/>
                <w:sz w:val="21"/>
                <w:szCs w:val="21"/>
                <w:lang w:val="pt-BR"/>
              </w:rPr>
              <w:t xml:space="preserve"> _________________</w:t>
            </w:r>
          </w:p>
          <w:p w:rsidR="0010292A" w:rsidRPr="006E68AD" w:rsidRDefault="0010292A" w:rsidP="00C56BB2">
            <w:pPr>
              <w:jc w:val="center"/>
              <w:rPr>
                <w:rFonts w:ascii="Sylfaen" w:hAnsi="Sylfaen"/>
                <w:iCs/>
                <w:color w:val="000000"/>
                <w:sz w:val="21"/>
                <w:szCs w:val="21"/>
                <w:lang w:val="pt-BR"/>
              </w:rPr>
            </w:pPr>
            <w:r w:rsidRPr="006E68AD">
              <w:rPr>
                <w:rFonts w:ascii="Sylfaen" w:hAnsi="Sylfaen" w:cs="Sylfaen"/>
                <w:iCs/>
                <w:color w:val="000000"/>
                <w:sz w:val="21"/>
                <w:szCs w:val="21"/>
              </w:rPr>
              <w:t>հհ</w:t>
            </w:r>
            <w:r w:rsidRPr="006E68AD">
              <w:rPr>
                <w:rFonts w:ascii="Sylfaen" w:hAnsi="Sylfaen"/>
                <w:iCs/>
                <w:color w:val="000000"/>
                <w:sz w:val="21"/>
                <w:szCs w:val="21"/>
                <w:lang w:val="pt-BR"/>
              </w:rPr>
              <w:t>____________________________</w:t>
            </w:r>
          </w:p>
          <w:p w:rsidR="0010292A" w:rsidRPr="006E68AD" w:rsidRDefault="0010292A" w:rsidP="00C56BB2">
            <w:pPr>
              <w:jc w:val="center"/>
              <w:rPr>
                <w:rFonts w:ascii="Sylfaen" w:hAnsi="Sylfaen"/>
                <w:iCs/>
                <w:color w:val="000000"/>
                <w:sz w:val="21"/>
                <w:szCs w:val="21"/>
                <w:lang w:val="pt-BR"/>
              </w:rPr>
            </w:pPr>
            <w:r w:rsidRPr="006E68AD">
              <w:rPr>
                <w:rFonts w:ascii="Sylfaen" w:hAnsi="Sylfaen" w:cs="Sylfaen"/>
                <w:iCs/>
                <w:color w:val="000000"/>
                <w:sz w:val="21"/>
                <w:szCs w:val="21"/>
              </w:rPr>
              <w:t>հվհհ</w:t>
            </w:r>
            <w:r w:rsidRPr="006E68AD">
              <w:rPr>
                <w:rFonts w:ascii="Sylfaen" w:hAnsi="Sylfaen"/>
                <w:iCs/>
                <w:color w:val="000000"/>
                <w:sz w:val="21"/>
                <w:szCs w:val="21"/>
                <w:lang w:val="pt-BR"/>
              </w:rPr>
              <w:t>___________________________</w:t>
            </w:r>
          </w:p>
        </w:tc>
      </w:tr>
    </w:tbl>
    <w:p w:rsidR="0010292A" w:rsidRPr="006E68AD" w:rsidRDefault="0010292A" w:rsidP="0010292A">
      <w:pPr>
        <w:ind w:firstLine="375"/>
        <w:rPr>
          <w:rFonts w:ascii="Sylfaen" w:hAnsi="Sylfaen" w:cs="Arial"/>
          <w:iCs/>
          <w:color w:val="000000"/>
          <w:sz w:val="21"/>
          <w:szCs w:val="21"/>
          <w:lang w:val="pt-BR"/>
        </w:rPr>
      </w:pPr>
      <w:r w:rsidRPr="006E68AD">
        <w:rPr>
          <w:rFonts w:ascii="Sylfaen" w:hAnsi="Sylfaen" w:cs="Arial"/>
          <w:iCs/>
          <w:color w:val="000000"/>
          <w:sz w:val="21"/>
          <w:szCs w:val="21"/>
          <w:lang w:val="pt-BR"/>
        </w:rPr>
        <w:t>  </w:t>
      </w:r>
    </w:p>
    <w:p w:rsidR="0010292A" w:rsidRPr="006E68AD" w:rsidRDefault="0010292A" w:rsidP="0010292A">
      <w:pPr>
        <w:ind w:firstLine="375"/>
        <w:rPr>
          <w:rFonts w:ascii="Sylfaen" w:hAnsi="Sylfaen"/>
          <w:iCs/>
          <w:color w:val="000000"/>
          <w:sz w:val="15"/>
          <w:szCs w:val="21"/>
          <w:lang w:val="pt-BR"/>
        </w:rPr>
      </w:pPr>
    </w:p>
    <w:p w:rsidR="0010292A" w:rsidRPr="006E68AD" w:rsidRDefault="0010292A" w:rsidP="0010292A">
      <w:pPr>
        <w:ind w:firstLine="375"/>
        <w:jc w:val="center"/>
        <w:rPr>
          <w:rFonts w:ascii="Sylfaen" w:hAnsi="Sylfaen"/>
          <w:iCs/>
          <w:color w:val="000000"/>
          <w:sz w:val="22"/>
          <w:szCs w:val="22"/>
          <w:lang w:val="pt-BR"/>
        </w:rPr>
      </w:pPr>
      <w:r w:rsidRPr="006E68AD">
        <w:rPr>
          <w:rFonts w:ascii="Sylfaen" w:hAnsi="Sylfaen" w:cs="Sylfaen"/>
          <w:b/>
          <w:bCs/>
          <w:iCs/>
          <w:color w:val="000000"/>
          <w:sz w:val="22"/>
          <w:szCs w:val="22"/>
        </w:rPr>
        <w:t>ԱՐՁԱՆԱԳՐՈՒԹՅՈՒՆ</w:t>
      </w:r>
      <w:r w:rsidRPr="006E68AD">
        <w:rPr>
          <w:rFonts w:ascii="Sylfaen" w:hAnsi="Sylfaen"/>
          <w:b/>
          <w:bCs/>
          <w:iCs/>
          <w:color w:val="000000"/>
          <w:sz w:val="22"/>
          <w:szCs w:val="22"/>
          <w:lang w:val="pt-BR"/>
        </w:rPr>
        <w:t xml:space="preserve"> N</w:t>
      </w:r>
    </w:p>
    <w:p w:rsidR="0010292A" w:rsidRPr="006E68AD" w:rsidRDefault="0010292A" w:rsidP="0010292A">
      <w:pPr>
        <w:ind w:firstLine="375"/>
        <w:jc w:val="center"/>
        <w:rPr>
          <w:rFonts w:ascii="Sylfaen" w:hAnsi="Sylfaen"/>
          <w:b/>
          <w:bCs/>
          <w:iCs/>
          <w:color w:val="000000"/>
          <w:sz w:val="22"/>
          <w:szCs w:val="22"/>
          <w:lang w:val="pt-BR"/>
        </w:rPr>
      </w:pPr>
      <w:r w:rsidRPr="006E68AD">
        <w:rPr>
          <w:rFonts w:ascii="Sylfaen" w:hAnsi="Sylfaen" w:cs="Sylfaen"/>
          <w:b/>
          <w:bCs/>
          <w:iCs/>
          <w:color w:val="000000"/>
          <w:sz w:val="22"/>
          <w:szCs w:val="22"/>
        </w:rPr>
        <w:t>ՊԱՅՄԱՆԱԳՐԻ</w:t>
      </w:r>
      <w:r w:rsidRPr="006E68AD">
        <w:rPr>
          <w:rFonts w:ascii="Sylfaen" w:hAnsi="Sylfaen"/>
          <w:b/>
          <w:bCs/>
          <w:iCs/>
          <w:color w:val="000000"/>
          <w:sz w:val="22"/>
          <w:szCs w:val="22"/>
          <w:lang w:val="pt-BR"/>
        </w:rPr>
        <w:t xml:space="preserve"> </w:t>
      </w:r>
      <w:r w:rsidRPr="006E68AD">
        <w:rPr>
          <w:rFonts w:ascii="Sylfaen" w:hAnsi="Sylfaen" w:cs="Sylfaen"/>
          <w:b/>
          <w:bCs/>
          <w:iCs/>
          <w:color w:val="000000"/>
          <w:sz w:val="22"/>
          <w:szCs w:val="22"/>
        </w:rPr>
        <w:t>ԿԱՄ</w:t>
      </w:r>
      <w:r w:rsidRPr="006E68AD">
        <w:rPr>
          <w:rFonts w:ascii="Sylfaen" w:hAnsi="Sylfaen"/>
          <w:b/>
          <w:bCs/>
          <w:iCs/>
          <w:color w:val="000000"/>
          <w:sz w:val="22"/>
          <w:szCs w:val="22"/>
          <w:lang w:val="pt-BR"/>
        </w:rPr>
        <w:t xml:space="preserve"> </w:t>
      </w:r>
      <w:r w:rsidRPr="006E68AD">
        <w:rPr>
          <w:rFonts w:ascii="Sylfaen" w:hAnsi="Sylfaen" w:cs="Sylfaen"/>
          <w:b/>
          <w:bCs/>
          <w:iCs/>
          <w:color w:val="000000"/>
          <w:sz w:val="22"/>
          <w:szCs w:val="22"/>
        </w:rPr>
        <w:t>ԴՐԱ</w:t>
      </w:r>
      <w:r w:rsidRPr="006E68AD">
        <w:rPr>
          <w:rFonts w:ascii="Sylfaen" w:hAnsi="Sylfaen"/>
          <w:b/>
          <w:bCs/>
          <w:iCs/>
          <w:color w:val="000000"/>
          <w:sz w:val="22"/>
          <w:szCs w:val="22"/>
          <w:lang w:val="pt-BR"/>
        </w:rPr>
        <w:t xml:space="preserve"> </w:t>
      </w:r>
      <w:r w:rsidRPr="006E68AD">
        <w:rPr>
          <w:rFonts w:ascii="Sylfaen" w:hAnsi="Sylfaen" w:cs="Sylfaen"/>
          <w:b/>
          <w:bCs/>
          <w:iCs/>
          <w:color w:val="000000"/>
          <w:sz w:val="22"/>
          <w:szCs w:val="22"/>
        </w:rPr>
        <w:t>ՄԻ</w:t>
      </w:r>
      <w:r w:rsidRPr="006E68AD">
        <w:rPr>
          <w:rFonts w:ascii="Sylfaen" w:hAnsi="Sylfaen"/>
          <w:b/>
          <w:bCs/>
          <w:iCs/>
          <w:color w:val="000000"/>
          <w:sz w:val="22"/>
          <w:szCs w:val="22"/>
          <w:lang w:val="pt-BR"/>
        </w:rPr>
        <w:t xml:space="preserve"> </w:t>
      </w:r>
      <w:r w:rsidRPr="006E68AD">
        <w:rPr>
          <w:rFonts w:ascii="Sylfaen" w:hAnsi="Sylfaen" w:cs="Sylfaen"/>
          <w:b/>
          <w:bCs/>
          <w:iCs/>
          <w:color w:val="000000"/>
          <w:sz w:val="22"/>
          <w:szCs w:val="22"/>
        </w:rPr>
        <w:t>ՄԱՍԻ</w:t>
      </w:r>
      <w:r w:rsidRPr="006E68AD">
        <w:rPr>
          <w:rFonts w:ascii="Sylfaen" w:hAnsi="Sylfaen"/>
          <w:b/>
          <w:bCs/>
          <w:iCs/>
          <w:color w:val="000000"/>
          <w:sz w:val="22"/>
          <w:szCs w:val="22"/>
          <w:lang w:val="pt-BR"/>
        </w:rPr>
        <w:t xml:space="preserve"> </w:t>
      </w:r>
      <w:r w:rsidRPr="006E68AD">
        <w:rPr>
          <w:rFonts w:ascii="Sylfaen" w:hAnsi="Sylfaen" w:cs="Sylfaen"/>
          <w:b/>
          <w:bCs/>
          <w:iCs/>
          <w:color w:val="000000"/>
          <w:sz w:val="22"/>
          <w:szCs w:val="22"/>
          <w:lang w:val="pt-BR"/>
        </w:rPr>
        <w:t>ԿԱՏԱՐՄԱՆ</w:t>
      </w:r>
      <w:r w:rsidRPr="006E68AD">
        <w:rPr>
          <w:rFonts w:ascii="Sylfaen" w:hAnsi="Sylfaen"/>
          <w:b/>
          <w:bCs/>
          <w:iCs/>
          <w:color w:val="000000"/>
          <w:sz w:val="22"/>
          <w:szCs w:val="22"/>
          <w:lang w:val="pt-BR"/>
        </w:rPr>
        <w:t xml:space="preserve"> </w:t>
      </w:r>
      <w:r w:rsidRPr="006E68AD">
        <w:rPr>
          <w:rFonts w:ascii="Sylfaen" w:hAnsi="Sylfaen" w:cs="Sylfaen"/>
          <w:b/>
          <w:bCs/>
          <w:iCs/>
          <w:color w:val="000000"/>
          <w:sz w:val="22"/>
          <w:szCs w:val="22"/>
          <w:lang w:val="pt-BR"/>
        </w:rPr>
        <w:t>ԱՐԴՅՈՒՆՔՆԵՐԻ</w:t>
      </w:r>
      <w:r w:rsidRPr="006E68AD">
        <w:rPr>
          <w:rFonts w:ascii="Sylfaen" w:hAnsi="Sylfaen"/>
          <w:b/>
          <w:bCs/>
          <w:iCs/>
          <w:color w:val="000000"/>
          <w:sz w:val="22"/>
          <w:szCs w:val="22"/>
          <w:lang w:val="pt-BR"/>
        </w:rPr>
        <w:t xml:space="preserve"> </w:t>
      </w:r>
    </w:p>
    <w:p w:rsidR="0010292A" w:rsidRPr="006E68AD" w:rsidRDefault="0010292A" w:rsidP="0010292A">
      <w:pPr>
        <w:ind w:firstLine="375"/>
        <w:jc w:val="center"/>
        <w:rPr>
          <w:rFonts w:ascii="Sylfaen" w:hAnsi="Sylfaen"/>
          <w:iCs/>
          <w:color w:val="000000"/>
          <w:sz w:val="22"/>
          <w:szCs w:val="22"/>
          <w:lang w:val="pt-BR"/>
        </w:rPr>
      </w:pPr>
      <w:r w:rsidRPr="006E68AD">
        <w:rPr>
          <w:rFonts w:ascii="Sylfaen" w:hAnsi="Sylfaen" w:cs="Sylfaen"/>
          <w:b/>
          <w:bCs/>
          <w:iCs/>
          <w:color w:val="000000"/>
          <w:sz w:val="22"/>
          <w:szCs w:val="22"/>
        </w:rPr>
        <w:t>ՀԱՆՁՆՄԱՆ</w:t>
      </w:r>
      <w:r w:rsidRPr="006E68AD">
        <w:rPr>
          <w:rFonts w:ascii="Sylfaen" w:hAnsi="Sylfaen"/>
          <w:b/>
          <w:bCs/>
          <w:iCs/>
          <w:color w:val="000000"/>
          <w:sz w:val="22"/>
          <w:szCs w:val="22"/>
          <w:lang w:val="pt-BR"/>
        </w:rPr>
        <w:t>-</w:t>
      </w:r>
      <w:r w:rsidRPr="006E68AD">
        <w:rPr>
          <w:rFonts w:ascii="Sylfaen" w:hAnsi="Sylfaen" w:cs="Sylfaen"/>
          <w:b/>
          <w:bCs/>
          <w:iCs/>
          <w:color w:val="000000"/>
          <w:sz w:val="22"/>
          <w:szCs w:val="22"/>
        </w:rPr>
        <w:t>ԸՆԴՈՒՆՄԱՆ</w:t>
      </w:r>
    </w:p>
    <w:p w:rsidR="0010292A" w:rsidRPr="006E68AD" w:rsidRDefault="0010292A" w:rsidP="0010292A">
      <w:pPr>
        <w:pStyle w:val="a3"/>
        <w:spacing w:line="240" w:lineRule="auto"/>
        <w:ind w:firstLine="0"/>
        <w:jc w:val="center"/>
        <w:rPr>
          <w:rFonts w:ascii="Sylfaen" w:hAnsi="Sylfaen"/>
          <w:b/>
          <w:bCs/>
          <w:iCs/>
          <w:lang w:val="es-ES"/>
        </w:rPr>
      </w:pPr>
    </w:p>
    <w:p w:rsidR="0010292A" w:rsidRPr="006E68AD" w:rsidRDefault="0010292A" w:rsidP="0010292A">
      <w:pPr>
        <w:pStyle w:val="a3"/>
        <w:spacing w:line="240" w:lineRule="auto"/>
        <w:ind w:firstLine="540"/>
        <w:rPr>
          <w:rFonts w:ascii="Sylfaen" w:hAnsi="Sylfaen"/>
          <w:iCs/>
          <w:lang w:val="es-ES"/>
        </w:rPr>
      </w:pPr>
      <w:r w:rsidRPr="006E68AD">
        <w:rPr>
          <w:rFonts w:ascii="Sylfaen" w:hAnsi="Sylfaen"/>
          <w:color w:val="000000"/>
          <w:sz w:val="21"/>
          <w:szCs w:val="21"/>
          <w:lang w:val="es-ES" w:eastAsia="ru-RU"/>
        </w:rPr>
        <w:t>«      » «              »</w:t>
      </w:r>
      <w:r w:rsidRPr="006E68AD">
        <w:rPr>
          <w:rFonts w:ascii="Sylfaen" w:hAnsi="Sylfaen"/>
          <w:iCs/>
          <w:lang w:val="es-ES"/>
        </w:rPr>
        <w:t xml:space="preserve">  </w:t>
      </w:r>
      <w:r w:rsidRPr="006E68AD">
        <w:rPr>
          <w:rFonts w:ascii="Sylfaen" w:hAnsi="Sylfaen"/>
          <w:color w:val="000000"/>
          <w:sz w:val="21"/>
          <w:szCs w:val="21"/>
          <w:lang w:val="es-ES" w:eastAsia="ru-RU"/>
        </w:rPr>
        <w:t xml:space="preserve">20    </w:t>
      </w:r>
      <w:r w:rsidRPr="006E68AD">
        <w:rPr>
          <w:rFonts w:ascii="Sylfaen" w:hAnsi="Sylfaen" w:cs="Sylfaen"/>
          <w:color w:val="000000"/>
          <w:sz w:val="21"/>
          <w:szCs w:val="21"/>
          <w:lang w:eastAsia="ru-RU"/>
        </w:rPr>
        <w:t>թ</w:t>
      </w:r>
      <w:r w:rsidRPr="006E68AD">
        <w:rPr>
          <w:rFonts w:ascii="Sylfaen" w:hAnsi="Sylfaen"/>
          <w:color w:val="000000"/>
          <w:sz w:val="21"/>
          <w:szCs w:val="21"/>
          <w:lang w:val="es-ES" w:eastAsia="ru-RU"/>
        </w:rPr>
        <w:t>.</w:t>
      </w:r>
    </w:p>
    <w:p w:rsidR="0010292A" w:rsidRPr="006E68AD" w:rsidRDefault="0010292A" w:rsidP="0010292A">
      <w:pPr>
        <w:pStyle w:val="a3"/>
        <w:spacing w:line="240" w:lineRule="auto"/>
        <w:ind w:firstLine="0"/>
        <w:rPr>
          <w:rFonts w:ascii="Sylfaen" w:hAnsi="Sylfaen"/>
          <w:iCs/>
          <w:lang w:val="es-ES"/>
        </w:rPr>
      </w:pPr>
    </w:p>
    <w:p w:rsidR="0010292A" w:rsidRPr="006E68AD" w:rsidRDefault="0010292A" w:rsidP="0010292A">
      <w:pPr>
        <w:pStyle w:val="af4"/>
        <w:spacing w:before="0" w:beforeAutospacing="0" w:after="0" w:afterAutospacing="0"/>
        <w:rPr>
          <w:rFonts w:ascii="Sylfaen" w:hAnsi="Sylfaen"/>
          <w:color w:val="000000"/>
          <w:sz w:val="21"/>
          <w:szCs w:val="21"/>
          <w:lang w:val="es-ES"/>
        </w:rPr>
      </w:pPr>
      <w:r w:rsidRPr="006E68AD">
        <w:rPr>
          <w:rFonts w:ascii="Sylfaen" w:hAnsi="Sylfaen" w:cs="Sylfaen"/>
          <w:color w:val="000000"/>
          <w:sz w:val="21"/>
          <w:szCs w:val="21"/>
        </w:rPr>
        <w:t>Պայմանագրի</w:t>
      </w:r>
      <w:r w:rsidRPr="006E68AD">
        <w:rPr>
          <w:rFonts w:ascii="Sylfaen" w:hAnsi="Sylfaen"/>
          <w:color w:val="000000"/>
          <w:sz w:val="21"/>
          <w:szCs w:val="21"/>
          <w:lang w:val="es-ES"/>
        </w:rPr>
        <w:t xml:space="preserve"> /</w:t>
      </w:r>
      <w:r w:rsidRPr="006E68AD">
        <w:rPr>
          <w:rFonts w:ascii="Sylfaen" w:hAnsi="Sylfaen" w:cs="Sylfaen"/>
          <w:color w:val="000000"/>
          <w:sz w:val="21"/>
          <w:szCs w:val="21"/>
        </w:rPr>
        <w:t>այսուհետ</w:t>
      </w:r>
      <w:r w:rsidRPr="006E68AD">
        <w:rPr>
          <w:rFonts w:ascii="Sylfaen" w:hAnsi="Sylfaen"/>
          <w:color w:val="000000"/>
          <w:sz w:val="21"/>
          <w:szCs w:val="21"/>
          <w:lang w:val="es-ES"/>
        </w:rPr>
        <w:t xml:space="preserve">` </w:t>
      </w:r>
      <w:r w:rsidRPr="006E68AD">
        <w:rPr>
          <w:rFonts w:ascii="Sylfaen" w:hAnsi="Sylfaen" w:cs="Sylfaen"/>
          <w:color w:val="000000"/>
          <w:sz w:val="21"/>
          <w:szCs w:val="21"/>
        </w:rPr>
        <w:t>Պայմանագիր</w:t>
      </w:r>
      <w:r w:rsidRPr="006E68AD">
        <w:rPr>
          <w:rFonts w:ascii="Sylfaen" w:hAnsi="Sylfaen"/>
          <w:color w:val="000000"/>
          <w:sz w:val="21"/>
          <w:szCs w:val="21"/>
          <w:lang w:val="es-ES"/>
        </w:rPr>
        <w:t xml:space="preserve">/ </w:t>
      </w:r>
      <w:r w:rsidRPr="006E68AD">
        <w:rPr>
          <w:rFonts w:ascii="Sylfaen" w:hAnsi="Sylfaen" w:cs="Sylfaen"/>
          <w:color w:val="000000"/>
          <w:sz w:val="21"/>
          <w:szCs w:val="21"/>
        </w:rPr>
        <w:t>անվանումը</w:t>
      </w:r>
      <w:r w:rsidRPr="006E68AD">
        <w:rPr>
          <w:rFonts w:ascii="Sylfaen" w:hAnsi="Sylfaen"/>
          <w:color w:val="000000"/>
          <w:sz w:val="21"/>
          <w:szCs w:val="21"/>
          <w:lang w:val="es-ES"/>
        </w:rPr>
        <w:t>` ____________________________________________________________________________________________</w:t>
      </w:r>
    </w:p>
    <w:p w:rsidR="0010292A" w:rsidRPr="006E68AD" w:rsidRDefault="0010292A" w:rsidP="0010292A">
      <w:pPr>
        <w:pStyle w:val="af4"/>
        <w:spacing w:before="0" w:beforeAutospacing="0" w:after="0" w:afterAutospacing="0"/>
        <w:rPr>
          <w:rFonts w:ascii="Sylfaen" w:hAnsi="Sylfaen"/>
          <w:color w:val="000000"/>
          <w:sz w:val="21"/>
          <w:szCs w:val="21"/>
          <w:lang w:val="es-ES"/>
        </w:rPr>
      </w:pPr>
      <w:r w:rsidRPr="006E68AD">
        <w:rPr>
          <w:rFonts w:ascii="Sylfaen" w:hAnsi="Sylfaen" w:cs="Sylfaen"/>
          <w:color w:val="000000"/>
          <w:sz w:val="21"/>
          <w:szCs w:val="21"/>
        </w:rPr>
        <w:t>Պայմանագրի</w:t>
      </w:r>
      <w:r w:rsidRPr="006E68AD">
        <w:rPr>
          <w:rFonts w:ascii="Sylfaen" w:hAnsi="Sylfaen"/>
          <w:color w:val="000000"/>
          <w:sz w:val="21"/>
          <w:szCs w:val="21"/>
          <w:lang w:val="es-ES"/>
        </w:rPr>
        <w:t xml:space="preserve"> </w:t>
      </w:r>
      <w:r w:rsidRPr="006E68AD">
        <w:rPr>
          <w:rFonts w:ascii="Sylfaen" w:hAnsi="Sylfaen" w:cs="Sylfaen"/>
          <w:color w:val="000000"/>
          <w:sz w:val="21"/>
          <w:szCs w:val="21"/>
        </w:rPr>
        <w:t>կնքման</w:t>
      </w:r>
      <w:r w:rsidRPr="006E68AD">
        <w:rPr>
          <w:rFonts w:ascii="Sylfaen" w:hAnsi="Sylfaen"/>
          <w:color w:val="000000"/>
          <w:sz w:val="21"/>
          <w:szCs w:val="21"/>
          <w:lang w:val="es-ES"/>
        </w:rPr>
        <w:t xml:space="preserve"> </w:t>
      </w:r>
      <w:r w:rsidRPr="006E68AD">
        <w:rPr>
          <w:rFonts w:ascii="Sylfaen" w:hAnsi="Sylfaen" w:cs="Sylfaen"/>
          <w:color w:val="000000"/>
          <w:sz w:val="21"/>
          <w:szCs w:val="21"/>
        </w:rPr>
        <w:t>ամսաթիվը</w:t>
      </w:r>
      <w:r w:rsidRPr="006E68AD">
        <w:rPr>
          <w:rFonts w:ascii="Sylfaen" w:hAnsi="Sylfaen"/>
          <w:color w:val="000000"/>
          <w:sz w:val="21"/>
          <w:szCs w:val="21"/>
          <w:lang w:val="es-ES"/>
        </w:rPr>
        <w:t xml:space="preserve">` «____» «__________________» 20 </w:t>
      </w:r>
      <w:r w:rsidRPr="006E68AD">
        <w:rPr>
          <w:rFonts w:ascii="Sylfaen" w:hAnsi="Sylfaen" w:cs="Sylfaen"/>
          <w:color w:val="000000"/>
          <w:sz w:val="21"/>
          <w:szCs w:val="21"/>
        </w:rPr>
        <w:t>թ</w:t>
      </w:r>
      <w:r w:rsidRPr="006E68AD">
        <w:rPr>
          <w:rFonts w:ascii="Sylfaen" w:hAnsi="Sylfaen"/>
          <w:color w:val="000000"/>
          <w:sz w:val="21"/>
          <w:szCs w:val="21"/>
          <w:lang w:val="es-ES"/>
        </w:rPr>
        <w:t>.</w:t>
      </w:r>
    </w:p>
    <w:p w:rsidR="0010292A" w:rsidRPr="006E68AD" w:rsidRDefault="0010292A" w:rsidP="0010292A">
      <w:pPr>
        <w:pStyle w:val="af4"/>
        <w:spacing w:before="0" w:beforeAutospacing="0" w:after="0" w:afterAutospacing="0"/>
        <w:rPr>
          <w:rFonts w:ascii="Sylfaen" w:hAnsi="Sylfaen"/>
          <w:color w:val="000000"/>
          <w:sz w:val="21"/>
          <w:szCs w:val="21"/>
          <w:lang w:val="es-ES"/>
        </w:rPr>
      </w:pPr>
      <w:r w:rsidRPr="006E68AD">
        <w:rPr>
          <w:rFonts w:ascii="Sylfaen" w:hAnsi="Sylfaen" w:cs="Sylfaen"/>
          <w:color w:val="000000"/>
          <w:sz w:val="21"/>
          <w:szCs w:val="21"/>
        </w:rPr>
        <w:t>Պայմանագրի</w:t>
      </w:r>
      <w:r w:rsidRPr="006E68AD">
        <w:rPr>
          <w:rFonts w:ascii="Sylfaen" w:hAnsi="Sylfaen"/>
          <w:color w:val="000000"/>
          <w:sz w:val="21"/>
          <w:szCs w:val="21"/>
          <w:lang w:val="es-ES"/>
        </w:rPr>
        <w:t xml:space="preserve"> </w:t>
      </w:r>
      <w:r w:rsidRPr="006E68AD">
        <w:rPr>
          <w:rFonts w:ascii="Sylfaen" w:hAnsi="Sylfaen" w:cs="Sylfaen"/>
          <w:color w:val="000000"/>
          <w:sz w:val="21"/>
          <w:szCs w:val="21"/>
        </w:rPr>
        <w:t>համարը</w:t>
      </w:r>
      <w:r w:rsidRPr="006E68AD">
        <w:rPr>
          <w:rFonts w:ascii="Sylfaen" w:hAnsi="Sylfaen"/>
          <w:color w:val="000000"/>
          <w:sz w:val="21"/>
          <w:szCs w:val="21"/>
          <w:lang w:val="es-ES"/>
        </w:rPr>
        <w:t>`    __________</w:t>
      </w:r>
    </w:p>
    <w:p w:rsidR="0010292A" w:rsidRPr="006E68AD" w:rsidRDefault="0010292A" w:rsidP="0010292A">
      <w:pPr>
        <w:jc w:val="both"/>
        <w:rPr>
          <w:rFonts w:ascii="Sylfaen" w:hAnsi="Sylfaen" w:cs="Sylfaen"/>
          <w:iCs/>
          <w:lang w:val="es-ES"/>
        </w:rPr>
      </w:pPr>
      <w:r w:rsidRPr="006E68AD">
        <w:rPr>
          <w:rFonts w:ascii="Sylfaen" w:hAnsi="Sylfaen" w:cs="Sylfaen"/>
          <w:iCs/>
          <w:color w:val="000000"/>
          <w:sz w:val="21"/>
          <w:szCs w:val="21"/>
        </w:rPr>
        <w:t>Պատվիրատուն</w:t>
      </w:r>
      <w:r w:rsidRPr="006E68AD">
        <w:rPr>
          <w:rFonts w:ascii="Sylfaen" w:hAnsi="Sylfaen"/>
          <w:iCs/>
          <w:color w:val="000000"/>
          <w:sz w:val="21"/>
          <w:szCs w:val="21"/>
          <w:lang w:val="es-ES"/>
        </w:rPr>
        <w:t xml:space="preserve">  </w:t>
      </w:r>
      <w:r w:rsidRPr="006E68AD">
        <w:rPr>
          <w:rFonts w:ascii="Sylfaen" w:hAnsi="Sylfaen" w:cs="Sylfaen"/>
          <w:iCs/>
          <w:color w:val="000000"/>
          <w:sz w:val="21"/>
          <w:szCs w:val="21"/>
        </w:rPr>
        <w:t>և</w:t>
      </w:r>
      <w:r w:rsidRPr="006E68AD">
        <w:rPr>
          <w:rFonts w:ascii="Sylfaen" w:hAnsi="Sylfaen"/>
          <w:iCs/>
          <w:color w:val="000000"/>
          <w:sz w:val="21"/>
          <w:szCs w:val="21"/>
          <w:lang w:val="es-ES"/>
        </w:rPr>
        <w:t xml:space="preserve">  </w:t>
      </w:r>
      <w:r w:rsidRPr="006E68AD">
        <w:rPr>
          <w:rFonts w:ascii="Sylfaen" w:hAnsi="Sylfaen" w:cs="Sylfaen"/>
          <w:color w:val="000000"/>
          <w:sz w:val="21"/>
          <w:szCs w:val="21"/>
        </w:rPr>
        <w:t>Պայմանագրի</w:t>
      </w:r>
      <w:r w:rsidRPr="006E68AD">
        <w:rPr>
          <w:rFonts w:ascii="Sylfaen" w:hAnsi="Sylfaen"/>
          <w:color w:val="000000"/>
          <w:sz w:val="21"/>
          <w:szCs w:val="21"/>
          <w:lang w:val="es-ES"/>
        </w:rPr>
        <w:t xml:space="preserve"> </w:t>
      </w:r>
      <w:r w:rsidRPr="006E68AD">
        <w:rPr>
          <w:rFonts w:ascii="Sylfaen" w:hAnsi="Sylfaen" w:cs="Sylfaen"/>
          <w:color w:val="000000"/>
          <w:sz w:val="21"/>
          <w:szCs w:val="21"/>
        </w:rPr>
        <w:t>կողմը՝</w:t>
      </w:r>
      <w:r w:rsidRPr="006E68AD">
        <w:rPr>
          <w:rFonts w:ascii="Sylfaen" w:hAnsi="Sylfaen"/>
          <w:color w:val="000000"/>
          <w:sz w:val="21"/>
          <w:szCs w:val="21"/>
          <w:lang w:val="es-ES"/>
        </w:rPr>
        <w:t xml:space="preserve">  </w:t>
      </w:r>
      <w:r w:rsidRPr="006E68AD">
        <w:rPr>
          <w:rFonts w:ascii="Sylfaen" w:hAnsi="Sylfaen" w:cs="Sylfaen"/>
          <w:color w:val="000000"/>
          <w:sz w:val="21"/>
          <w:szCs w:val="21"/>
          <w:lang w:val="hy-AM"/>
        </w:rPr>
        <w:t>հիմք</w:t>
      </w:r>
      <w:r w:rsidRPr="006E68AD">
        <w:rPr>
          <w:rFonts w:ascii="Sylfaen" w:hAnsi="Sylfaen"/>
          <w:color w:val="000000"/>
          <w:sz w:val="21"/>
          <w:szCs w:val="21"/>
          <w:lang w:val="hy-AM"/>
        </w:rPr>
        <w:t xml:space="preserve"> </w:t>
      </w:r>
      <w:r w:rsidRPr="006E68AD">
        <w:rPr>
          <w:rFonts w:ascii="Sylfaen" w:hAnsi="Sylfaen"/>
          <w:color w:val="000000"/>
          <w:sz w:val="21"/>
          <w:szCs w:val="21"/>
          <w:lang w:val="es-ES"/>
        </w:rPr>
        <w:t xml:space="preserve"> </w:t>
      </w:r>
      <w:r w:rsidRPr="006E68AD">
        <w:rPr>
          <w:rFonts w:ascii="Sylfaen" w:hAnsi="Sylfaen" w:cs="Sylfaen"/>
          <w:color w:val="000000"/>
          <w:sz w:val="21"/>
          <w:szCs w:val="21"/>
          <w:lang w:val="hy-AM"/>
        </w:rPr>
        <w:t>ընդունելով</w:t>
      </w:r>
      <w:r w:rsidRPr="006E68AD">
        <w:rPr>
          <w:rFonts w:ascii="Sylfaen" w:hAnsi="Sylfaen"/>
          <w:color w:val="000000"/>
          <w:sz w:val="21"/>
          <w:szCs w:val="21"/>
          <w:lang w:val="es-ES"/>
        </w:rPr>
        <w:t xml:space="preserve">  </w:t>
      </w:r>
      <w:r w:rsidRPr="006E68AD">
        <w:rPr>
          <w:rFonts w:ascii="Sylfaen" w:hAnsi="Sylfaen" w:cs="Sylfaen"/>
          <w:color w:val="000000"/>
          <w:sz w:val="21"/>
          <w:szCs w:val="21"/>
          <w:lang w:val="hy-AM"/>
        </w:rPr>
        <w:t>պայմանագրի</w:t>
      </w:r>
      <w:r w:rsidRPr="006E68AD">
        <w:rPr>
          <w:rFonts w:ascii="Sylfaen" w:hAnsi="Sylfaen"/>
          <w:color w:val="000000"/>
          <w:sz w:val="21"/>
          <w:szCs w:val="21"/>
          <w:lang w:val="hy-AM"/>
        </w:rPr>
        <w:t xml:space="preserve"> </w:t>
      </w:r>
      <w:r w:rsidRPr="006E68AD">
        <w:rPr>
          <w:rFonts w:ascii="Sylfaen" w:hAnsi="Sylfaen"/>
          <w:color w:val="000000"/>
          <w:sz w:val="21"/>
          <w:szCs w:val="21"/>
          <w:lang w:val="es-ES"/>
        </w:rPr>
        <w:t xml:space="preserve"> </w:t>
      </w:r>
      <w:r w:rsidRPr="006E68AD">
        <w:rPr>
          <w:rFonts w:ascii="Sylfaen" w:hAnsi="Sylfaen" w:cs="Sylfaen"/>
          <w:color w:val="000000"/>
          <w:sz w:val="21"/>
          <w:szCs w:val="21"/>
          <w:lang w:val="hy-AM"/>
        </w:rPr>
        <w:t>կատարման</w:t>
      </w:r>
      <w:r w:rsidRPr="006E68AD">
        <w:rPr>
          <w:rFonts w:ascii="Sylfaen" w:hAnsi="Sylfaen"/>
          <w:color w:val="000000"/>
          <w:sz w:val="21"/>
          <w:szCs w:val="21"/>
          <w:lang w:val="hy-AM"/>
        </w:rPr>
        <w:t xml:space="preserve"> </w:t>
      </w:r>
      <w:r w:rsidRPr="006E68AD">
        <w:rPr>
          <w:rFonts w:ascii="Sylfaen" w:hAnsi="Sylfaen"/>
          <w:color w:val="000000"/>
          <w:sz w:val="21"/>
          <w:szCs w:val="21"/>
          <w:lang w:val="es-ES"/>
        </w:rPr>
        <w:t xml:space="preserve"> </w:t>
      </w:r>
      <w:r w:rsidRPr="006E68AD">
        <w:rPr>
          <w:rFonts w:ascii="Sylfaen" w:hAnsi="Sylfaen" w:cs="Sylfaen"/>
          <w:color w:val="000000"/>
          <w:sz w:val="21"/>
          <w:szCs w:val="21"/>
          <w:lang w:val="hy-AM"/>
        </w:rPr>
        <w:t>վերաբերյալ</w:t>
      </w:r>
      <w:r w:rsidRPr="006E68AD">
        <w:rPr>
          <w:rFonts w:ascii="Sylfaen" w:hAnsi="Sylfaen"/>
          <w:color w:val="000000"/>
          <w:sz w:val="21"/>
          <w:szCs w:val="21"/>
          <w:lang w:val="hy-AM"/>
        </w:rPr>
        <w:t xml:space="preserve"> </w:t>
      </w:r>
      <w:r w:rsidRPr="006E68AD">
        <w:rPr>
          <w:rFonts w:ascii="Sylfaen" w:hAnsi="Sylfaen"/>
          <w:color w:val="000000"/>
          <w:sz w:val="21"/>
          <w:szCs w:val="21"/>
          <w:lang w:val="es-ES"/>
        </w:rPr>
        <w:t xml:space="preserve">     </w:t>
      </w:r>
      <w:r w:rsidRPr="006E68AD">
        <w:rPr>
          <w:rFonts w:ascii="Sylfaen" w:hAnsi="Sylfaen"/>
          <w:color w:val="000000"/>
          <w:sz w:val="21"/>
          <w:szCs w:val="21"/>
          <w:lang w:val="hy-AM"/>
        </w:rPr>
        <w:t xml:space="preserve">«   </w:t>
      </w:r>
      <w:r w:rsidRPr="006E68AD">
        <w:rPr>
          <w:rFonts w:ascii="Sylfaen" w:hAnsi="Sylfaen"/>
          <w:color w:val="000000"/>
          <w:sz w:val="21"/>
          <w:szCs w:val="21"/>
          <w:lang w:val="es-ES"/>
        </w:rPr>
        <w:t xml:space="preserve">    </w:t>
      </w:r>
      <w:r w:rsidRPr="006E68AD">
        <w:rPr>
          <w:rFonts w:ascii="Sylfaen" w:hAnsi="Sylfaen"/>
          <w:color w:val="000000"/>
          <w:sz w:val="21"/>
          <w:szCs w:val="21"/>
          <w:lang w:val="hy-AM"/>
        </w:rPr>
        <w:t xml:space="preserve">» </w:t>
      </w:r>
      <w:r w:rsidRPr="006E68AD">
        <w:rPr>
          <w:rFonts w:ascii="Sylfaen" w:hAnsi="Sylfaen"/>
          <w:color w:val="000000"/>
          <w:sz w:val="21"/>
          <w:szCs w:val="21"/>
          <w:lang w:val="es-ES"/>
        </w:rPr>
        <w:t xml:space="preserve">     </w:t>
      </w:r>
      <w:r w:rsidRPr="006E68AD">
        <w:rPr>
          <w:rFonts w:ascii="Sylfaen" w:hAnsi="Sylfaen"/>
          <w:color w:val="000000"/>
          <w:sz w:val="21"/>
          <w:szCs w:val="21"/>
          <w:lang w:val="hy-AM"/>
        </w:rPr>
        <w:t xml:space="preserve">«      </w:t>
      </w:r>
      <w:r w:rsidRPr="006E68AD">
        <w:rPr>
          <w:rFonts w:ascii="Sylfaen" w:hAnsi="Sylfaen"/>
          <w:color w:val="000000"/>
          <w:sz w:val="21"/>
          <w:szCs w:val="21"/>
          <w:lang w:val="es-ES"/>
        </w:rPr>
        <w:t xml:space="preserve">               </w:t>
      </w:r>
      <w:r w:rsidRPr="006E68AD">
        <w:rPr>
          <w:rFonts w:ascii="Sylfaen" w:hAnsi="Sylfaen"/>
          <w:color w:val="000000"/>
          <w:sz w:val="21"/>
          <w:szCs w:val="21"/>
          <w:lang w:val="hy-AM"/>
        </w:rPr>
        <w:t xml:space="preserve"> » </w:t>
      </w:r>
      <w:r w:rsidRPr="006E68AD">
        <w:rPr>
          <w:rFonts w:ascii="Sylfaen" w:hAnsi="Sylfaen"/>
          <w:color w:val="000000"/>
          <w:sz w:val="21"/>
          <w:szCs w:val="21"/>
          <w:lang w:val="es-ES"/>
        </w:rPr>
        <w:t xml:space="preserve"> </w:t>
      </w:r>
      <w:r w:rsidRPr="006E68AD">
        <w:rPr>
          <w:rFonts w:ascii="Sylfaen" w:hAnsi="Sylfaen"/>
          <w:color w:val="000000"/>
          <w:sz w:val="21"/>
          <w:szCs w:val="21"/>
          <w:lang w:val="hy-AM"/>
        </w:rPr>
        <w:t xml:space="preserve">20 </w:t>
      </w:r>
      <w:r w:rsidRPr="006E68AD">
        <w:rPr>
          <w:rFonts w:ascii="Sylfaen" w:hAnsi="Sylfaen"/>
          <w:color w:val="000000"/>
          <w:sz w:val="21"/>
          <w:szCs w:val="21"/>
          <w:lang w:val="es-ES"/>
        </w:rPr>
        <w:t xml:space="preserve">  </w:t>
      </w:r>
      <w:r w:rsidRPr="006E68AD">
        <w:rPr>
          <w:rFonts w:ascii="Sylfaen" w:hAnsi="Sylfaen"/>
          <w:color w:val="000000"/>
          <w:sz w:val="21"/>
          <w:szCs w:val="21"/>
          <w:lang w:val="hy-AM"/>
        </w:rPr>
        <w:t xml:space="preserve">  </w:t>
      </w:r>
      <w:r w:rsidRPr="006E68AD">
        <w:rPr>
          <w:rFonts w:ascii="Sylfaen" w:hAnsi="Sylfaen" w:cs="Sylfaen"/>
          <w:color w:val="000000"/>
          <w:sz w:val="21"/>
          <w:szCs w:val="21"/>
          <w:lang w:val="hy-AM"/>
        </w:rPr>
        <w:t>թ</w:t>
      </w:r>
      <w:r w:rsidRPr="006E68AD">
        <w:rPr>
          <w:rFonts w:ascii="Sylfaen" w:hAnsi="Sylfaen"/>
          <w:color w:val="000000"/>
          <w:sz w:val="21"/>
          <w:szCs w:val="21"/>
          <w:lang w:val="hy-AM"/>
        </w:rPr>
        <w:t xml:space="preserve">. </w:t>
      </w:r>
      <w:r w:rsidRPr="006E68AD">
        <w:rPr>
          <w:rFonts w:ascii="Sylfaen" w:hAnsi="Sylfaen" w:cs="Sylfaen"/>
          <w:color w:val="000000"/>
          <w:sz w:val="21"/>
          <w:szCs w:val="21"/>
          <w:lang w:val="hy-AM"/>
        </w:rPr>
        <w:t>դուրս</w:t>
      </w:r>
      <w:r w:rsidRPr="006E68AD">
        <w:rPr>
          <w:rFonts w:ascii="Sylfaen" w:hAnsi="Sylfaen"/>
          <w:color w:val="000000"/>
          <w:sz w:val="21"/>
          <w:szCs w:val="21"/>
          <w:lang w:val="hy-AM"/>
        </w:rPr>
        <w:t xml:space="preserve"> </w:t>
      </w:r>
      <w:r w:rsidRPr="006E68AD">
        <w:rPr>
          <w:rFonts w:ascii="Sylfaen" w:hAnsi="Sylfaen" w:cs="Sylfaen"/>
          <w:color w:val="000000"/>
          <w:sz w:val="21"/>
          <w:szCs w:val="21"/>
          <w:lang w:val="hy-AM"/>
        </w:rPr>
        <w:t>գրված</w:t>
      </w:r>
      <w:r w:rsidRPr="006E68AD">
        <w:rPr>
          <w:rFonts w:ascii="Sylfaen" w:hAnsi="Sylfaen"/>
          <w:color w:val="000000"/>
          <w:sz w:val="21"/>
          <w:szCs w:val="21"/>
          <w:lang w:val="hy-AM"/>
        </w:rPr>
        <w:t xml:space="preserve"> </w:t>
      </w:r>
      <w:r w:rsidRPr="006E68AD">
        <w:rPr>
          <w:rFonts w:ascii="Sylfaen" w:hAnsi="Sylfaen"/>
          <w:color w:val="000000"/>
          <w:sz w:val="21"/>
          <w:szCs w:val="21"/>
          <w:lang w:val="es-ES"/>
        </w:rPr>
        <w:t xml:space="preserve">N ___   </w:t>
      </w:r>
      <w:r w:rsidRPr="006E68AD">
        <w:rPr>
          <w:rFonts w:ascii="Sylfaen" w:hAnsi="Sylfaen" w:cs="Sylfaen"/>
          <w:color w:val="000000"/>
          <w:sz w:val="21"/>
          <w:szCs w:val="21"/>
          <w:lang w:val="hy-AM"/>
        </w:rPr>
        <w:t>հաշիվ</w:t>
      </w:r>
      <w:r w:rsidRPr="006E68AD">
        <w:rPr>
          <w:rFonts w:ascii="Sylfaen" w:hAnsi="Sylfaen"/>
          <w:color w:val="000000"/>
          <w:sz w:val="21"/>
          <w:szCs w:val="21"/>
          <w:lang w:val="hy-AM"/>
        </w:rPr>
        <w:t xml:space="preserve"> </w:t>
      </w:r>
      <w:r w:rsidRPr="006E68AD">
        <w:rPr>
          <w:rFonts w:ascii="Sylfaen" w:hAnsi="Sylfaen" w:cs="Sylfaen"/>
          <w:color w:val="000000"/>
          <w:sz w:val="21"/>
          <w:szCs w:val="21"/>
          <w:lang w:val="hy-AM"/>
        </w:rPr>
        <w:t>ապրանքագիրը</w:t>
      </w:r>
      <w:r w:rsidRPr="006E68AD">
        <w:rPr>
          <w:rFonts w:ascii="Sylfaen" w:hAnsi="Sylfaen"/>
          <w:color w:val="000000"/>
          <w:sz w:val="21"/>
          <w:szCs w:val="21"/>
          <w:lang w:val="hy-AM"/>
        </w:rPr>
        <w:t xml:space="preserve">, </w:t>
      </w:r>
      <w:r w:rsidRPr="006E68AD">
        <w:rPr>
          <w:rFonts w:ascii="Sylfaen" w:hAnsi="Sylfaen" w:cs="Sylfaen"/>
          <w:color w:val="000000"/>
          <w:sz w:val="21"/>
          <w:szCs w:val="21"/>
          <w:lang w:val="es-ES"/>
        </w:rPr>
        <w:t>կազմեցին</w:t>
      </w:r>
      <w:r w:rsidRPr="006E68AD">
        <w:rPr>
          <w:rFonts w:ascii="Sylfaen" w:hAnsi="Sylfaen"/>
          <w:color w:val="000000"/>
          <w:sz w:val="21"/>
          <w:szCs w:val="21"/>
          <w:lang w:val="es-ES"/>
        </w:rPr>
        <w:t xml:space="preserve"> </w:t>
      </w:r>
      <w:r w:rsidRPr="006E68AD">
        <w:rPr>
          <w:rFonts w:ascii="Sylfaen" w:hAnsi="Sylfaen" w:cs="Sylfaen"/>
          <w:color w:val="000000"/>
          <w:sz w:val="21"/>
          <w:szCs w:val="21"/>
          <w:lang w:val="es-ES"/>
        </w:rPr>
        <w:t>սույն</w:t>
      </w:r>
      <w:r w:rsidRPr="006E68AD">
        <w:rPr>
          <w:rFonts w:ascii="Sylfaen" w:hAnsi="Sylfaen"/>
          <w:color w:val="000000"/>
          <w:sz w:val="21"/>
          <w:szCs w:val="21"/>
          <w:lang w:val="es-ES"/>
        </w:rPr>
        <w:t xml:space="preserve"> </w:t>
      </w:r>
      <w:r w:rsidRPr="006E68AD">
        <w:rPr>
          <w:rFonts w:ascii="Sylfaen" w:hAnsi="Sylfaen" w:cs="Sylfaen"/>
          <w:color w:val="000000"/>
          <w:sz w:val="21"/>
          <w:szCs w:val="21"/>
          <w:lang w:val="es-ES"/>
        </w:rPr>
        <w:t>արձանագրությունը</w:t>
      </w:r>
      <w:r w:rsidRPr="006E68AD">
        <w:rPr>
          <w:rFonts w:ascii="Sylfaen" w:hAnsi="Sylfaen"/>
          <w:color w:val="000000"/>
          <w:sz w:val="21"/>
          <w:szCs w:val="21"/>
          <w:lang w:val="es-ES"/>
        </w:rPr>
        <w:t xml:space="preserve"> </w:t>
      </w:r>
      <w:r w:rsidRPr="006E68AD">
        <w:rPr>
          <w:rFonts w:ascii="Sylfaen" w:hAnsi="Sylfaen" w:cs="Sylfaen"/>
          <w:color w:val="000000"/>
          <w:sz w:val="21"/>
          <w:szCs w:val="21"/>
          <w:lang w:val="es-ES"/>
        </w:rPr>
        <w:t>հետևյալի</w:t>
      </w:r>
      <w:r w:rsidRPr="006E68AD">
        <w:rPr>
          <w:rFonts w:ascii="Sylfaen" w:hAnsi="Sylfaen"/>
          <w:color w:val="000000"/>
          <w:sz w:val="21"/>
          <w:szCs w:val="21"/>
          <w:lang w:val="es-ES"/>
        </w:rPr>
        <w:t xml:space="preserve"> </w:t>
      </w:r>
      <w:r w:rsidRPr="006E68AD">
        <w:rPr>
          <w:rFonts w:ascii="Sylfaen" w:hAnsi="Sylfaen" w:cs="Sylfaen"/>
          <w:color w:val="000000"/>
          <w:sz w:val="21"/>
          <w:szCs w:val="21"/>
          <w:lang w:val="es-ES"/>
        </w:rPr>
        <w:t>մասին</w:t>
      </w:r>
      <w:r w:rsidRPr="006E68AD">
        <w:rPr>
          <w:rFonts w:ascii="Sylfaen" w:hAnsi="Sylfaen"/>
          <w:color w:val="000000"/>
          <w:sz w:val="21"/>
          <w:szCs w:val="21"/>
          <w:lang w:val="es-ES"/>
        </w:rPr>
        <w:t>.</w:t>
      </w:r>
    </w:p>
    <w:p w:rsidR="0010292A" w:rsidRPr="006E68AD" w:rsidRDefault="0010292A" w:rsidP="0010292A">
      <w:pPr>
        <w:jc w:val="both"/>
        <w:rPr>
          <w:rFonts w:ascii="Sylfaen" w:hAnsi="Sylfaen"/>
          <w:iCs/>
          <w:color w:val="000000"/>
          <w:sz w:val="21"/>
          <w:szCs w:val="21"/>
          <w:lang w:val="hy-AM"/>
        </w:rPr>
      </w:pPr>
      <w:r w:rsidRPr="006E68AD">
        <w:rPr>
          <w:rFonts w:ascii="Sylfaen" w:hAnsi="Sylfaen" w:cs="Sylfaen"/>
          <w:iCs/>
          <w:color w:val="000000"/>
          <w:sz w:val="21"/>
          <w:szCs w:val="21"/>
        </w:rPr>
        <w:t>Պայմանագրի</w:t>
      </w:r>
      <w:r w:rsidRPr="006E68AD">
        <w:rPr>
          <w:rFonts w:ascii="Sylfaen" w:hAnsi="Sylfaen"/>
          <w:iCs/>
          <w:color w:val="000000"/>
          <w:sz w:val="21"/>
          <w:szCs w:val="21"/>
          <w:lang w:val="es-ES"/>
        </w:rPr>
        <w:t xml:space="preserve"> </w:t>
      </w:r>
      <w:r w:rsidRPr="006E68AD">
        <w:rPr>
          <w:rFonts w:ascii="Sylfaen" w:hAnsi="Sylfaen" w:cs="Sylfaen"/>
          <w:iCs/>
          <w:color w:val="000000"/>
          <w:sz w:val="21"/>
          <w:szCs w:val="21"/>
        </w:rPr>
        <w:t>շրջանակներում</w:t>
      </w:r>
      <w:r w:rsidRPr="006E68AD">
        <w:rPr>
          <w:rFonts w:ascii="Sylfaen" w:hAnsi="Sylfaen"/>
          <w:iCs/>
          <w:color w:val="000000"/>
          <w:sz w:val="21"/>
          <w:szCs w:val="21"/>
          <w:lang w:val="es-ES"/>
        </w:rPr>
        <w:t xml:space="preserve"> </w:t>
      </w:r>
      <w:r w:rsidRPr="006E68AD">
        <w:rPr>
          <w:rFonts w:ascii="Sylfaen" w:hAnsi="Sylfaen" w:cs="Sylfaen"/>
          <w:iCs/>
          <w:snapToGrid w:val="0"/>
          <w:color w:val="000000"/>
          <w:sz w:val="21"/>
          <w:szCs w:val="21"/>
          <w:lang w:val="es-ES"/>
        </w:rPr>
        <w:t>Պայմանագրի</w:t>
      </w:r>
      <w:r w:rsidRPr="006E68AD">
        <w:rPr>
          <w:rFonts w:ascii="Sylfaen" w:hAnsi="Sylfaen"/>
          <w:iCs/>
          <w:snapToGrid w:val="0"/>
          <w:color w:val="000000"/>
          <w:sz w:val="21"/>
          <w:szCs w:val="21"/>
          <w:lang w:val="es-ES"/>
        </w:rPr>
        <w:t xml:space="preserve"> </w:t>
      </w:r>
      <w:r w:rsidRPr="006E68AD">
        <w:rPr>
          <w:rFonts w:ascii="Sylfaen" w:hAnsi="Sylfaen" w:cs="Sylfaen"/>
          <w:iCs/>
          <w:snapToGrid w:val="0"/>
          <w:color w:val="000000"/>
          <w:sz w:val="21"/>
          <w:szCs w:val="21"/>
          <w:lang w:val="es-ES"/>
        </w:rPr>
        <w:t>կողմը</w:t>
      </w:r>
      <w:r w:rsidRPr="006E68AD">
        <w:rPr>
          <w:rFonts w:ascii="Sylfaen" w:hAnsi="Sylfaen"/>
          <w:iCs/>
          <w:snapToGrid w:val="0"/>
          <w:color w:val="000000"/>
          <w:sz w:val="21"/>
          <w:szCs w:val="21"/>
          <w:lang w:val="es-ES"/>
        </w:rPr>
        <w:t xml:space="preserve">  </w:t>
      </w:r>
      <w:r w:rsidRPr="006E68AD">
        <w:rPr>
          <w:rFonts w:ascii="Sylfaen" w:hAnsi="Sylfaen" w:cs="Sylfaen"/>
          <w:iCs/>
          <w:color w:val="000000"/>
          <w:sz w:val="21"/>
          <w:szCs w:val="21"/>
        </w:rPr>
        <w:t>մատակարարել</w:t>
      </w:r>
      <w:r w:rsidRPr="006E68AD">
        <w:rPr>
          <w:rFonts w:ascii="Sylfaen" w:hAnsi="Sylfaen"/>
          <w:iCs/>
          <w:color w:val="000000"/>
          <w:sz w:val="21"/>
          <w:szCs w:val="21"/>
          <w:lang w:val="es-ES"/>
        </w:rPr>
        <w:t xml:space="preserve"> </w:t>
      </w:r>
      <w:r w:rsidRPr="006E68AD">
        <w:rPr>
          <w:rFonts w:ascii="Sylfaen" w:hAnsi="Sylfaen" w:cs="Sylfaen"/>
          <w:iCs/>
          <w:color w:val="000000"/>
          <w:sz w:val="21"/>
          <w:szCs w:val="21"/>
        </w:rPr>
        <w:t>է</w:t>
      </w:r>
      <w:r w:rsidRPr="006E68AD">
        <w:rPr>
          <w:rFonts w:ascii="Sylfaen" w:hAnsi="Sylfaen"/>
          <w:iCs/>
          <w:color w:val="000000"/>
          <w:sz w:val="21"/>
          <w:szCs w:val="21"/>
          <w:lang w:val="es-ES"/>
        </w:rPr>
        <w:t xml:space="preserve"> </w:t>
      </w:r>
      <w:r w:rsidRPr="006E68AD">
        <w:rPr>
          <w:rFonts w:ascii="Sylfaen" w:hAnsi="Sylfaen" w:cs="Sylfaen"/>
          <w:iCs/>
          <w:color w:val="000000"/>
          <w:sz w:val="21"/>
          <w:szCs w:val="21"/>
        </w:rPr>
        <w:t>հետևյալ</w:t>
      </w:r>
      <w:r w:rsidRPr="006E68AD">
        <w:rPr>
          <w:rFonts w:ascii="Sylfaen" w:hAnsi="Sylfaen"/>
          <w:iCs/>
          <w:color w:val="000000"/>
          <w:sz w:val="21"/>
          <w:szCs w:val="21"/>
          <w:lang w:val="es-ES"/>
        </w:rPr>
        <w:t xml:space="preserve"> </w:t>
      </w:r>
      <w:r w:rsidRPr="006E68AD">
        <w:rPr>
          <w:rFonts w:ascii="Sylfaen" w:hAnsi="Sylfaen" w:cs="Sylfaen"/>
          <w:iCs/>
          <w:color w:val="000000"/>
          <w:sz w:val="21"/>
          <w:szCs w:val="21"/>
        </w:rPr>
        <w:t>ապրանքները՝</w:t>
      </w:r>
    </w:p>
    <w:p w:rsidR="0010292A" w:rsidRPr="006E68AD" w:rsidRDefault="0010292A" w:rsidP="0010292A">
      <w:pPr>
        <w:jc w:val="both"/>
        <w:rPr>
          <w:rFonts w:ascii="Sylfaen" w:hAnsi="Sylfae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10292A" w:rsidRPr="006E68AD" w:rsidTr="00C56BB2">
        <w:trPr>
          <w:jc w:val="right"/>
        </w:trPr>
        <w:tc>
          <w:tcPr>
            <w:tcW w:w="357" w:type="dxa"/>
            <w:vMerge w:val="restart"/>
            <w:shd w:val="clear" w:color="auto" w:fill="auto"/>
            <w:vAlign w:val="center"/>
          </w:tcPr>
          <w:p w:rsidR="0010292A" w:rsidRPr="006E68AD" w:rsidRDefault="0010292A" w:rsidP="00C56BB2">
            <w:pPr>
              <w:pStyle w:val="af4"/>
              <w:spacing w:before="0" w:beforeAutospacing="0" w:after="0" w:afterAutospacing="0"/>
              <w:jc w:val="center"/>
              <w:rPr>
                <w:rFonts w:ascii="Sylfaen" w:hAnsi="Sylfaen"/>
                <w:sz w:val="18"/>
                <w:szCs w:val="18"/>
              </w:rPr>
            </w:pPr>
            <w:r w:rsidRPr="006E68AD">
              <w:rPr>
                <w:rFonts w:ascii="Sylfaen" w:hAnsi="Sylfaen"/>
                <w:sz w:val="18"/>
                <w:szCs w:val="18"/>
              </w:rPr>
              <w:t>N</w:t>
            </w:r>
          </w:p>
        </w:tc>
        <w:tc>
          <w:tcPr>
            <w:tcW w:w="10348" w:type="dxa"/>
            <w:gridSpan w:val="8"/>
            <w:shd w:val="clear" w:color="auto" w:fill="auto"/>
            <w:vAlign w:val="center"/>
          </w:tcPr>
          <w:p w:rsidR="0010292A" w:rsidRPr="006E68AD" w:rsidRDefault="0010292A" w:rsidP="00C56B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8"/>
                <w:szCs w:val="18"/>
              </w:rPr>
            </w:pPr>
            <w:r w:rsidRPr="006E68AD">
              <w:rPr>
                <w:rFonts w:ascii="Sylfaen" w:hAnsi="Sylfaen" w:cs="Sylfaen"/>
                <w:sz w:val="18"/>
                <w:szCs w:val="18"/>
              </w:rPr>
              <w:t>Մատակարարված</w:t>
            </w:r>
            <w:r w:rsidRPr="006E68AD">
              <w:rPr>
                <w:rFonts w:ascii="Sylfaen" w:hAnsi="Sylfaen" w:cs="Courier New"/>
                <w:sz w:val="18"/>
                <w:szCs w:val="18"/>
              </w:rPr>
              <w:t xml:space="preserve"> </w:t>
            </w:r>
            <w:r w:rsidRPr="006E68AD">
              <w:rPr>
                <w:rFonts w:ascii="Sylfaen" w:hAnsi="Sylfaen" w:cs="Sylfaen"/>
                <w:sz w:val="18"/>
                <w:szCs w:val="18"/>
              </w:rPr>
              <w:t>ապրանքների</w:t>
            </w:r>
          </w:p>
        </w:tc>
      </w:tr>
      <w:tr w:rsidR="0010292A" w:rsidRPr="006E68AD" w:rsidTr="00C56BB2">
        <w:trPr>
          <w:jc w:val="right"/>
        </w:trPr>
        <w:tc>
          <w:tcPr>
            <w:tcW w:w="357" w:type="dxa"/>
            <w:vMerge/>
            <w:shd w:val="clear" w:color="auto" w:fill="auto"/>
          </w:tcPr>
          <w:p w:rsidR="0010292A" w:rsidRPr="006E68AD" w:rsidRDefault="0010292A" w:rsidP="00C56BB2">
            <w:pPr>
              <w:pStyle w:val="af4"/>
              <w:spacing w:before="0" w:beforeAutospacing="0" w:after="0" w:afterAutospacing="0"/>
              <w:jc w:val="center"/>
              <w:rPr>
                <w:rFonts w:ascii="Sylfaen" w:hAnsi="Sylfaen"/>
                <w:sz w:val="18"/>
                <w:szCs w:val="18"/>
              </w:rPr>
            </w:pPr>
          </w:p>
        </w:tc>
        <w:tc>
          <w:tcPr>
            <w:tcW w:w="1173" w:type="dxa"/>
            <w:vMerge w:val="restart"/>
            <w:shd w:val="clear" w:color="auto" w:fill="auto"/>
            <w:vAlign w:val="center"/>
          </w:tcPr>
          <w:p w:rsidR="0010292A" w:rsidRPr="006E68AD" w:rsidRDefault="0010292A" w:rsidP="00C56BB2">
            <w:pPr>
              <w:pStyle w:val="af4"/>
              <w:spacing w:before="0" w:beforeAutospacing="0" w:after="0" w:afterAutospacing="0"/>
              <w:jc w:val="center"/>
              <w:rPr>
                <w:rFonts w:ascii="Sylfaen" w:hAnsi="Sylfaen"/>
                <w:sz w:val="18"/>
                <w:szCs w:val="18"/>
              </w:rPr>
            </w:pPr>
            <w:r w:rsidRPr="006E68AD">
              <w:rPr>
                <w:rFonts w:ascii="Sylfaen" w:hAnsi="Sylfaen" w:cs="Sylfaen"/>
                <w:sz w:val="18"/>
                <w:szCs w:val="18"/>
              </w:rPr>
              <w:t>անվանումը</w:t>
            </w:r>
          </w:p>
        </w:tc>
        <w:tc>
          <w:tcPr>
            <w:tcW w:w="1440" w:type="dxa"/>
            <w:vMerge w:val="restart"/>
            <w:shd w:val="clear" w:color="auto" w:fill="auto"/>
            <w:vAlign w:val="center"/>
          </w:tcPr>
          <w:p w:rsidR="0010292A" w:rsidRPr="006E68AD" w:rsidRDefault="0010292A" w:rsidP="00C56BB2">
            <w:pPr>
              <w:pStyle w:val="af4"/>
              <w:spacing w:before="0" w:beforeAutospacing="0" w:after="0" w:afterAutospacing="0"/>
              <w:jc w:val="center"/>
              <w:rPr>
                <w:rFonts w:ascii="Sylfaen" w:hAnsi="Sylfaen"/>
                <w:sz w:val="18"/>
                <w:szCs w:val="18"/>
              </w:rPr>
            </w:pPr>
            <w:r w:rsidRPr="006E68AD">
              <w:rPr>
                <w:rFonts w:ascii="Sylfaen" w:hAnsi="Sylfaen" w:cs="Sylfaen"/>
                <w:sz w:val="18"/>
                <w:szCs w:val="18"/>
              </w:rPr>
              <w:t>տեխնիկական</w:t>
            </w:r>
            <w:r w:rsidRPr="006E68AD">
              <w:rPr>
                <w:rFonts w:ascii="Sylfaen" w:hAnsi="Sylfaen"/>
                <w:sz w:val="18"/>
                <w:szCs w:val="18"/>
              </w:rPr>
              <w:t xml:space="preserve">  </w:t>
            </w:r>
            <w:r w:rsidRPr="006E68AD">
              <w:rPr>
                <w:rFonts w:ascii="Sylfaen" w:hAnsi="Sylfaen" w:cs="Sylfaen"/>
                <w:sz w:val="18"/>
                <w:szCs w:val="18"/>
              </w:rPr>
              <w:t>բնութագրի</w:t>
            </w:r>
            <w:r w:rsidRPr="006E68AD">
              <w:rPr>
                <w:rFonts w:ascii="Sylfaen" w:hAnsi="Sylfaen"/>
                <w:sz w:val="18"/>
                <w:szCs w:val="18"/>
              </w:rPr>
              <w:t xml:space="preserve"> </w:t>
            </w:r>
            <w:r w:rsidRPr="006E68AD">
              <w:rPr>
                <w:rFonts w:ascii="Sylfaen" w:hAnsi="Sylfaen" w:cs="Sylfaen"/>
                <w:sz w:val="18"/>
                <w:szCs w:val="18"/>
              </w:rPr>
              <w:t>համառոտ</w:t>
            </w:r>
            <w:r w:rsidRPr="006E68AD">
              <w:rPr>
                <w:rFonts w:ascii="Sylfaen" w:hAnsi="Sylfaen"/>
                <w:sz w:val="18"/>
                <w:szCs w:val="18"/>
              </w:rPr>
              <w:t xml:space="preserve"> </w:t>
            </w:r>
            <w:r w:rsidRPr="006E68AD">
              <w:rPr>
                <w:rFonts w:ascii="Sylfaen" w:hAnsi="Sylfaen" w:cs="Sylfaen"/>
                <w:sz w:val="18"/>
                <w:szCs w:val="18"/>
              </w:rPr>
              <w:t>շարադրանքը</w:t>
            </w:r>
          </w:p>
        </w:tc>
        <w:tc>
          <w:tcPr>
            <w:tcW w:w="2916" w:type="dxa"/>
            <w:gridSpan w:val="2"/>
            <w:shd w:val="clear" w:color="auto" w:fill="auto"/>
            <w:vAlign w:val="center"/>
          </w:tcPr>
          <w:p w:rsidR="0010292A" w:rsidRPr="006E68AD" w:rsidRDefault="0010292A" w:rsidP="00C56BB2">
            <w:pPr>
              <w:pStyle w:val="af4"/>
              <w:spacing w:before="0" w:beforeAutospacing="0" w:after="0" w:afterAutospacing="0"/>
              <w:jc w:val="center"/>
              <w:rPr>
                <w:rFonts w:ascii="Sylfaen" w:hAnsi="Sylfaen"/>
                <w:sz w:val="18"/>
                <w:szCs w:val="18"/>
              </w:rPr>
            </w:pPr>
            <w:r w:rsidRPr="006E68AD">
              <w:rPr>
                <w:rFonts w:ascii="Sylfaen" w:hAnsi="Sylfaen" w:cs="Sylfaen"/>
                <w:sz w:val="18"/>
                <w:szCs w:val="18"/>
              </w:rPr>
              <w:t>քանակական</w:t>
            </w:r>
            <w:r w:rsidRPr="006E68AD">
              <w:rPr>
                <w:rFonts w:ascii="Sylfaen" w:hAnsi="Sylfaen"/>
                <w:sz w:val="18"/>
                <w:szCs w:val="18"/>
              </w:rPr>
              <w:t xml:space="preserve"> </w:t>
            </w:r>
            <w:r w:rsidRPr="006E68AD">
              <w:rPr>
                <w:rFonts w:ascii="Sylfaen" w:hAnsi="Sylfaen" w:cs="Sylfaen"/>
                <w:sz w:val="18"/>
                <w:szCs w:val="18"/>
              </w:rPr>
              <w:t>ցուցանիշը</w:t>
            </w:r>
          </w:p>
        </w:tc>
        <w:tc>
          <w:tcPr>
            <w:tcW w:w="2976" w:type="dxa"/>
            <w:gridSpan w:val="2"/>
            <w:shd w:val="clear" w:color="auto" w:fill="auto"/>
            <w:vAlign w:val="center"/>
          </w:tcPr>
          <w:p w:rsidR="0010292A" w:rsidRPr="006E68AD" w:rsidRDefault="0010292A" w:rsidP="00C56BB2">
            <w:pPr>
              <w:pStyle w:val="af4"/>
              <w:spacing w:before="0" w:beforeAutospacing="0" w:after="0" w:afterAutospacing="0"/>
              <w:jc w:val="center"/>
              <w:rPr>
                <w:rFonts w:ascii="Sylfaen" w:hAnsi="Sylfaen"/>
                <w:sz w:val="18"/>
                <w:szCs w:val="18"/>
              </w:rPr>
            </w:pPr>
            <w:r w:rsidRPr="006E68AD">
              <w:rPr>
                <w:rFonts w:ascii="Sylfaen" w:hAnsi="Sylfaen" w:cs="Sylfaen"/>
                <w:sz w:val="18"/>
                <w:szCs w:val="18"/>
              </w:rPr>
              <w:t>կատարման</w:t>
            </w:r>
            <w:r w:rsidRPr="006E68AD">
              <w:rPr>
                <w:rFonts w:ascii="Sylfaen" w:hAnsi="Sylfaen"/>
                <w:sz w:val="18"/>
                <w:szCs w:val="18"/>
              </w:rPr>
              <w:t xml:space="preserve"> </w:t>
            </w:r>
            <w:r w:rsidRPr="006E68AD">
              <w:rPr>
                <w:rFonts w:ascii="Sylfaen" w:hAnsi="Sylfaen" w:cs="Sylfaen"/>
                <w:sz w:val="18"/>
                <w:szCs w:val="18"/>
              </w:rPr>
              <w:t>ժամկետը</w:t>
            </w:r>
          </w:p>
        </w:tc>
        <w:tc>
          <w:tcPr>
            <w:tcW w:w="1168" w:type="dxa"/>
            <w:vMerge w:val="restart"/>
            <w:shd w:val="clear" w:color="auto" w:fill="auto"/>
            <w:vAlign w:val="center"/>
          </w:tcPr>
          <w:p w:rsidR="0010292A" w:rsidRPr="006E68AD" w:rsidRDefault="0010292A" w:rsidP="00C56BB2">
            <w:pPr>
              <w:pStyle w:val="af4"/>
              <w:spacing w:before="0" w:beforeAutospacing="0" w:after="0" w:afterAutospacing="0"/>
              <w:jc w:val="center"/>
              <w:rPr>
                <w:rFonts w:ascii="Sylfaen" w:hAnsi="Sylfaen"/>
                <w:sz w:val="18"/>
                <w:szCs w:val="18"/>
              </w:rPr>
            </w:pPr>
            <w:r w:rsidRPr="006E68AD">
              <w:rPr>
                <w:rFonts w:ascii="Sylfaen" w:hAnsi="Sylfaen" w:cs="Sylfaen"/>
                <w:sz w:val="18"/>
                <w:szCs w:val="18"/>
              </w:rPr>
              <w:t>Վճարման</w:t>
            </w:r>
            <w:r w:rsidRPr="006E68AD">
              <w:rPr>
                <w:rFonts w:ascii="Sylfaen" w:hAnsi="Sylfaen"/>
                <w:sz w:val="18"/>
                <w:szCs w:val="18"/>
              </w:rPr>
              <w:t xml:space="preserve"> </w:t>
            </w:r>
            <w:r w:rsidRPr="006E68AD">
              <w:rPr>
                <w:rFonts w:ascii="Sylfaen" w:hAnsi="Sylfaen" w:cs="Sylfaen"/>
                <w:sz w:val="18"/>
                <w:szCs w:val="18"/>
              </w:rPr>
              <w:t>ենթակա</w:t>
            </w:r>
            <w:r w:rsidRPr="006E68AD">
              <w:rPr>
                <w:rFonts w:ascii="Sylfaen" w:hAnsi="Sylfaen"/>
                <w:sz w:val="18"/>
                <w:szCs w:val="18"/>
              </w:rPr>
              <w:t xml:space="preserve"> </w:t>
            </w:r>
            <w:r w:rsidRPr="006E68AD">
              <w:rPr>
                <w:rFonts w:ascii="Sylfaen" w:hAnsi="Sylfaen" w:cs="Sylfaen"/>
                <w:sz w:val="18"/>
                <w:szCs w:val="18"/>
              </w:rPr>
              <w:t>գումարը</w:t>
            </w:r>
            <w:r w:rsidRPr="006E68AD">
              <w:rPr>
                <w:rFonts w:ascii="Sylfaen" w:hAnsi="Sylfaen"/>
                <w:sz w:val="18"/>
                <w:szCs w:val="18"/>
              </w:rPr>
              <w:t xml:space="preserve"> /</w:t>
            </w:r>
            <w:r w:rsidRPr="006E68AD">
              <w:rPr>
                <w:rFonts w:ascii="Sylfaen" w:hAnsi="Sylfaen" w:cs="Sylfaen"/>
                <w:sz w:val="18"/>
                <w:szCs w:val="18"/>
              </w:rPr>
              <w:t>հազար</w:t>
            </w:r>
            <w:r w:rsidRPr="006E68AD">
              <w:rPr>
                <w:rFonts w:ascii="Sylfaen" w:hAnsi="Sylfaen"/>
                <w:sz w:val="18"/>
                <w:szCs w:val="18"/>
              </w:rPr>
              <w:t xml:space="preserve"> </w:t>
            </w:r>
            <w:r w:rsidRPr="006E68AD">
              <w:rPr>
                <w:rFonts w:ascii="Sylfaen" w:hAnsi="Sylfaen" w:cs="Sylfaen"/>
                <w:sz w:val="18"/>
                <w:szCs w:val="18"/>
              </w:rPr>
              <w:t>դրամ</w:t>
            </w:r>
            <w:r w:rsidRPr="006E68AD">
              <w:rPr>
                <w:rFonts w:ascii="Sylfaen" w:hAnsi="Sylfaen"/>
                <w:sz w:val="18"/>
                <w:szCs w:val="18"/>
              </w:rPr>
              <w:t>/</w:t>
            </w:r>
          </w:p>
        </w:tc>
        <w:tc>
          <w:tcPr>
            <w:tcW w:w="675" w:type="dxa"/>
            <w:vMerge w:val="restart"/>
            <w:shd w:val="clear" w:color="auto" w:fill="auto"/>
            <w:vAlign w:val="center"/>
          </w:tcPr>
          <w:p w:rsidR="0010292A" w:rsidRPr="006E68AD" w:rsidRDefault="0010292A" w:rsidP="00C56BB2">
            <w:pPr>
              <w:pStyle w:val="af4"/>
              <w:spacing w:before="0" w:beforeAutospacing="0" w:after="0" w:afterAutospacing="0"/>
              <w:jc w:val="center"/>
              <w:rPr>
                <w:rFonts w:ascii="Sylfaen" w:hAnsi="Sylfaen"/>
                <w:sz w:val="18"/>
                <w:szCs w:val="18"/>
              </w:rPr>
            </w:pPr>
            <w:r w:rsidRPr="006E68AD">
              <w:rPr>
                <w:rFonts w:ascii="Sylfaen" w:hAnsi="Sylfaen" w:cs="Sylfaen"/>
                <w:sz w:val="18"/>
                <w:szCs w:val="18"/>
              </w:rPr>
              <w:t>Վճարման</w:t>
            </w:r>
            <w:r w:rsidRPr="006E68AD">
              <w:rPr>
                <w:rFonts w:ascii="Sylfaen" w:hAnsi="Sylfaen"/>
                <w:sz w:val="18"/>
                <w:szCs w:val="18"/>
              </w:rPr>
              <w:t xml:space="preserve"> </w:t>
            </w:r>
            <w:r w:rsidRPr="006E68AD">
              <w:rPr>
                <w:rFonts w:ascii="Sylfaen" w:hAnsi="Sylfaen" w:cs="Sylfaen"/>
                <w:sz w:val="18"/>
                <w:szCs w:val="18"/>
              </w:rPr>
              <w:t>ժամկետը</w:t>
            </w:r>
            <w:r w:rsidRPr="006E68AD">
              <w:rPr>
                <w:rFonts w:ascii="Sylfaen" w:hAnsi="Sylfaen"/>
                <w:sz w:val="18"/>
                <w:szCs w:val="18"/>
              </w:rPr>
              <w:t xml:space="preserve"> /</w:t>
            </w:r>
            <w:r w:rsidRPr="006E68AD">
              <w:rPr>
                <w:rFonts w:ascii="Sylfaen" w:hAnsi="Sylfaen" w:cs="Sylfaen"/>
                <w:sz w:val="18"/>
                <w:szCs w:val="18"/>
              </w:rPr>
              <w:t>ըստ</w:t>
            </w:r>
            <w:r w:rsidRPr="006E68AD">
              <w:rPr>
                <w:rFonts w:ascii="Sylfaen" w:hAnsi="Sylfaen"/>
                <w:sz w:val="18"/>
                <w:szCs w:val="18"/>
              </w:rPr>
              <w:t xml:space="preserve"> </w:t>
            </w:r>
            <w:r w:rsidRPr="006E68AD">
              <w:rPr>
                <w:rFonts w:ascii="Sylfaen" w:hAnsi="Sylfaen" w:cs="Sylfaen"/>
                <w:sz w:val="18"/>
                <w:szCs w:val="18"/>
              </w:rPr>
              <w:t>վճարման</w:t>
            </w:r>
            <w:r w:rsidRPr="006E68AD">
              <w:rPr>
                <w:rFonts w:ascii="Sylfaen" w:hAnsi="Sylfaen"/>
                <w:sz w:val="18"/>
                <w:szCs w:val="18"/>
              </w:rPr>
              <w:t xml:space="preserve"> </w:t>
            </w:r>
            <w:r w:rsidRPr="006E68AD">
              <w:rPr>
                <w:rFonts w:ascii="Sylfaen" w:hAnsi="Sylfaen" w:cs="Sylfaen"/>
                <w:sz w:val="18"/>
                <w:szCs w:val="18"/>
              </w:rPr>
              <w:t>ժամանակացույցի</w:t>
            </w:r>
            <w:r w:rsidRPr="006E68AD">
              <w:rPr>
                <w:rFonts w:ascii="Sylfaen" w:hAnsi="Sylfaen"/>
                <w:sz w:val="18"/>
                <w:szCs w:val="18"/>
              </w:rPr>
              <w:t>/</w:t>
            </w:r>
          </w:p>
        </w:tc>
      </w:tr>
      <w:tr w:rsidR="0010292A" w:rsidRPr="006E68AD" w:rsidTr="00C56BB2">
        <w:trPr>
          <w:trHeight w:val="1105"/>
          <w:jc w:val="right"/>
        </w:trPr>
        <w:tc>
          <w:tcPr>
            <w:tcW w:w="357" w:type="dxa"/>
            <w:vMerge/>
            <w:tcBorders>
              <w:bottom w:val="single" w:sz="4" w:space="0" w:color="auto"/>
            </w:tcBorders>
            <w:shd w:val="clear" w:color="auto" w:fill="auto"/>
          </w:tcPr>
          <w:p w:rsidR="0010292A" w:rsidRPr="006E68AD" w:rsidRDefault="0010292A" w:rsidP="00C56BB2">
            <w:pPr>
              <w:pStyle w:val="af4"/>
              <w:spacing w:before="0" w:beforeAutospacing="0" w:after="0" w:afterAutospacing="0"/>
              <w:jc w:val="center"/>
              <w:rPr>
                <w:rFonts w:ascii="Sylfaen" w:hAnsi="Sylfaen"/>
                <w:sz w:val="18"/>
                <w:szCs w:val="18"/>
              </w:rPr>
            </w:pPr>
          </w:p>
        </w:tc>
        <w:tc>
          <w:tcPr>
            <w:tcW w:w="1173" w:type="dxa"/>
            <w:vMerge/>
            <w:tcBorders>
              <w:bottom w:val="single" w:sz="4" w:space="0" w:color="auto"/>
            </w:tcBorders>
            <w:shd w:val="clear" w:color="auto" w:fill="auto"/>
            <w:vAlign w:val="center"/>
          </w:tcPr>
          <w:p w:rsidR="0010292A" w:rsidRPr="006E68AD" w:rsidRDefault="0010292A" w:rsidP="00C56BB2">
            <w:pPr>
              <w:pStyle w:val="af4"/>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rsidR="0010292A" w:rsidRPr="006E68AD" w:rsidRDefault="0010292A" w:rsidP="00C56BB2">
            <w:pPr>
              <w:pStyle w:val="af4"/>
              <w:spacing w:before="0" w:beforeAutospacing="0" w:after="0" w:afterAutospacing="0"/>
              <w:jc w:val="center"/>
              <w:rPr>
                <w:rFonts w:ascii="Sylfaen" w:hAnsi="Sylfaen"/>
                <w:sz w:val="18"/>
                <w:szCs w:val="18"/>
              </w:rPr>
            </w:pPr>
          </w:p>
        </w:tc>
        <w:tc>
          <w:tcPr>
            <w:tcW w:w="1800" w:type="dxa"/>
            <w:tcBorders>
              <w:bottom w:val="single" w:sz="4" w:space="0" w:color="auto"/>
            </w:tcBorders>
            <w:shd w:val="clear" w:color="auto" w:fill="auto"/>
            <w:vAlign w:val="center"/>
          </w:tcPr>
          <w:p w:rsidR="0010292A" w:rsidRPr="006E68AD" w:rsidRDefault="0010292A" w:rsidP="00C56BB2">
            <w:pPr>
              <w:pStyle w:val="af4"/>
              <w:spacing w:before="0" w:beforeAutospacing="0" w:after="0" w:afterAutospacing="0"/>
              <w:jc w:val="center"/>
              <w:rPr>
                <w:rFonts w:ascii="Sylfaen" w:hAnsi="Sylfaen"/>
                <w:sz w:val="18"/>
                <w:szCs w:val="18"/>
              </w:rPr>
            </w:pPr>
            <w:r w:rsidRPr="006E68AD">
              <w:rPr>
                <w:rFonts w:ascii="Sylfaen" w:hAnsi="Sylfaen" w:cs="Sylfaen"/>
                <w:sz w:val="18"/>
                <w:szCs w:val="18"/>
              </w:rPr>
              <w:t>ըստ</w:t>
            </w:r>
            <w:r w:rsidRPr="006E68AD">
              <w:rPr>
                <w:rFonts w:ascii="Sylfaen" w:hAnsi="Sylfaen"/>
                <w:sz w:val="18"/>
                <w:szCs w:val="18"/>
              </w:rPr>
              <w:t xml:space="preserve"> </w:t>
            </w:r>
            <w:r w:rsidRPr="006E68AD">
              <w:rPr>
                <w:rFonts w:ascii="Sylfaen" w:hAnsi="Sylfaen" w:cs="Sylfaen"/>
                <w:sz w:val="18"/>
                <w:szCs w:val="18"/>
              </w:rPr>
              <w:t>պայմանագրով</w:t>
            </w:r>
            <w:r w:rsidRPr="006E68AD">
              <w:rPr>
                <w:rFonts w:ascii="Sylfaen" w:hAnsi="Sylfaen"/>
                <w:sz w:val="18"/>
                <w:szCs w:val="18"/>
              </w:rPr>
              <w:t xml:space="preserve"> </w:t>
            </w:r>
            <w:r w:rsidRPr="006E68AD">
              <w:rPr>
                <w:rFonts w:ascii="Sylfaen" w:hAnsi="Sylfaen" w:cs="Sylfaen"/>
                <w:sz w:val="18"/>
                <w:szCs w:val="18"/>
              </w:rPr>
              <w:t>հաստատված</w:t>
            </w:r>
            <w:r w:rsidRPr="006E68AD">
              <w:rPr>
                <w:rFonts w:ascii="Sylfaen" w:hAnsi="Sylfaen"/>
                <w:sz w:val="18"/>
                <w:szCs w:val="18"/>
              </w:rPr>
              <w:t xml:space="preserve"> </w:t>
            </w:r>
            <w:r w:rsidRPr="006E68AD">
              <w:rPr>
                <w:rFonts w:ascii="Sylfaen" w:hAnsi="Sylfaen" w:cs="Sylfaen"/>
                <w:sz w:val="18"/>
                <w:szCs w:val="18"/>
              </w:rPr>
              <w:t>գնման</w:t>
            </w:r>
            <w:r w:rsidRPr="006E68AD">
              <w:rPr>
                <w:rFonts w:ascii="Sylfaen" w:hAnsi="Sylfaen"/>
                <w:sz w:val="18"/>
                <w:szCs w:val="18"/>
              </w:rPr>
              <w:t xml:space="preserve"> </w:t>
            </w:r>
            <w:r w:rsidRPr="006E68AD">
              <w:rPr>
                <w:rFonts w:ascii="Sylfaen" w:hAnsi="Sylfaen" w:cs="Sylfaen"/>
                <w:sz w:val="18"/>
                <w:szCs w:val="18"/>
              </w:rPr>
              <w:t>ժամանակացույցի</w:t>
            </w:r>
          </w:p>
        </w:tc>
        <w:tc>
          <w:tcPr>
            <w:tcW w:w="1116" w:type="dxa"/>
            <w:tcBorders>
              <w:bottom w:val="single" w:sz="4" w:space="0" w:color="auto"/>
            </w:tcBorders>
            <w:shd w:val="clear" w:color="auto" w:fill="auto"/>
            <w:vAlign w:val="center"/>
          </w:tcPr>
          <w:p w:rsidR="0010292A" w:rsidRPr="006E68AD" w:rsidRDefault="0010292A" w:rsidP="00C56BB2">
            <w:pPr>
              <w:pStyle w:val="af4"/>
              <w:spacing w:before="0" w:beforeAutospacing="0" w:after="0" w:afterAutospacing="0"/>
              <w:jc w:val="center"/>
              <w:rPr>
                <w:rFonts w:ascii="Sylfaen" w:hAnsi="Sylfaen"/>
                <w:sz w:val="18"/>
                <w:szCs w:val="18"/>
              </w:rPr>
            </w:pPr>
            <w:r w:rsidRPr="006E68AD">
              <w:rPr>
                <w:rFonts w:ascii="Sylfaen" w:hAnsi="Sylfaen" w:cs="Sylfaen"/>
                <w:sz w:val="18"/>
                <w:szCs w:val="18"/>
              </w:rPr>
              <w:t>փաստացի</w:t>
            </w:r>
          </w:p>
        </w:tc>
        <w:tc>
          <w:tcPr>
            <w:tcW w:w="1842" w:type="dxa"/>
            <w:tcBorders>
              <w:bottom w:val="single" w:sz="4" w:space="0" w:color="auto"/>
            </w:tcBorders>
            <w:shd w:val="clear" w:color="auto" w:fill="auto"/>
            <w:vAlign w:val="center"/>
          </w:tcPr>
          <w:p w:rsidR="0010292A" w:rsidRPr="006E68AD" w:rsidRDefault="0010292A" w:rsidP="00C56BB2">
            <w:pPr>
              <w:pStyle w:val="af4"/>
              <w:spacing w:before="0" w:beforeAutospacing="0" w:after="0" w:afterAutospacing="0"/>
              <w:jc w:val="center"/>
              <w:rPr>
                <w:rFonts w:ascii="Sylfaen" w:hAnsi="Sylfaen"/>
                <w:sz w:val="18"/>
                <w:szCs w:val="18"/>
              </w:rPr>
            </w:pPr>
            <w:r w:rsidRPr="006E68AD">
              <w:rPr>
                <w:rFonts w:ascii="Sylfaen" w:hAnsi="Sylfaen" w:cs="Sylfaen"/>
                <w:sz w:val="18"/>
                <w:szCs w:val="18"/>
              </w:rPr>
              <w:t>ըստ</w:t>
            </w:r>
            <w:r w:rsidRPr="006E68AD">
              <w:rPr>
                <w:rFonts w:ascii="Sylfaen" w:hAnsi="Sylfaen"/>
                <w:sz w:val="18"/>
                <w:szCs w:val="18"/>
              </w:rPr>
              <w:t xml:space="preserve"> </w:t>
            </w:r>
            <w:r w:rsidRPr="006E68AD">
              <w:rPr>
                <w:rFonts w:ascii="Sylfaen" w:hAnsi="Sylfaen" w:cs="Sylfaen"/>
                <w:sz w:val="18"/>
                <w:szCs w:val="18"/>
              </w:rPr>
              <w:t>պայմանագրով</w:t>
            </w:r>
            <w:r w:rsidRPr="006E68AD">
              <w:rPr>
                <w:rFonts w:ascii="Sylfaen" w:hAnsi="Sylfaen"/>
                <w:sz w:val="18"/>
                <w:szCs w:val="18"/>
              </w:rPr>
              <w:t xml:space="preserve"> </w:t>
            </w:r>
            <w:r w:rsidRPr="006E68AD">
              <w:rPr>
                <w:rFonts w:ascii="Sylfaen" w:hAnsi="Sylfaen" w:cs="Sylfaen"/>
                <w:sz w:val="18"/>
                <w:szCs w:val="18"/>
              </w:rPr>
              <w:t>հաստատված</w:t>
            </w:r>
            <w:r w:rsidRPr="006E68AD">
              <w:rPr>
                <w:rFonts w:ascii="Sylfaen" w:hAnsi="Sylfaen"/>
                <w:sz w:val="18"/>
                <w:szCs w:val="18"/>
              </w:rPr>
              <w:t xml:space="preserve"> </w:t>
            </w:r>
            <w:r w:rsidRPr="006E68AD">
              <w:rPr>
                <w:rFonts w:ascii="Sylfaen" w:hAnsi="Sylfaen" w:cs="Sylfaen"/>
                <w:sz w:val="18"/>
                <w:szCs w:val="18"/>
              </w:rPr>
              <w:t>գնման</w:t>
            </w:r>
            <w:r w:rsidRPr="006E68AD">
              <w:rPr>
                <w:rFonts w:ascii="Sylfaen" w:hAnsi="Sylfaen"/>
                <w:sz w:val="18"/>
                <w:szCs w:val="18"/>
              </w:rPr>
              <w:t xml:space="preserve"> </w:t>
            </w:r>
            <w:r w:rsidRPr="006E68AD">
              <w:rPr>
                <w:rFonts w:ascii="Sylfaen" w:hAnsi="Sylfaen" w:cs="Sylfaen"/>
                <w:sz w:val="18"/>
                <w:szCs w:val="18"/>
              </w:rPr>
              <w:t>ժամանակացույցի</w:t>
            </w:r>
          </w:p>
        </w:tc>
        <w:tc>
          <w:tcPr>
            <w:tcW w:w="1134" w:type="dxa"/>
            <w:tcBorders>
              <w:bottom w:val="single" w:sz="4" w:space="0" w:color="auto"/>
            </w:tcBorders>
            <w:shd w:val="clear" w:color="auto" w:fill="auto"/>
            <w:vAlign w:val="center"/>
          </w:tcPr>
          <w:p w:rsidR="0010292A" w:rsidRPr="006E68AD" w:rsidRDefault="0010292A" w:rsidP="00C56BB2">
            <w:pPr>
              <w:pStyle w:val="af4"/>
              <w:spacing w:before="0" w:beforeAutospacing="0" w:after="0" w:afterAutospacing="0"/>
              <w:jc w:val="center"/>
              <w:rPr>
                <w:rFonts w:ascii="Sylfaen" w:hAnsi="Sylfaen"/>
                <w:sz w:val="18"/>
                <w:szCs w:val="18"/>
              </w:rPr>
            </w:pPr>
            <w:r w:rsidRPr="006E68AD">
              <w:rPr>
                <w:rFonts w:ascii="Sylfaen" w:hAnsi="Sylfaen" w:cs="Sylfaen"/>
                <w:sz w:val="18"/>
                <w:szCs w:val="18"/>
              </w:rPr>
              <w:t>փաստացի</w:t>
            </w:r>
          </w:p>
        </w:tc>
        <w:tc>
          <w:tcPr>
            <w:tcW w:w="1168" w:type="dxa"/>
            <w:vMerge/>
            <w:tcBorders>
              <w:bottom w:val="single" w:sz="4" w:space="0" w:color="auto"/>
            </w:tcBorders>
            <w:shd w:val="clear" w:color="auto" w:fill="auto"/>
            <w:vAlign w:val="center"/>
          </w:tcPr>
          <w:p w:rsidR="0010292A" w:rsidRPr="006E68AD" w:rsidRDefault="0010292A" w:rsidP="00C56BB2">
            <w:pPr>
              <w:pStyle w:val="af4"/>
              <w:spacing w:before="0" w:beforeAutospacing="0" w:after="0" w:afterAutospacing="0"/>
              <w:jc w:val="center"/>
              <w:rPr>
                <w:rFonts w:ascii="Sylfaen" w:hAnsi="Sylfaen"/>
                <w:sz w:val="18"/>
                <w:szCs w:val="18"/>
              </w:rPr>
            </w:pPr>
          </w:p>
        </w:tc>
        <w:tc>
          <w:tcPr>
            <w:tcW w:w="675" w:type="dxa"/>
            <w:vMerge/>
            <w:tcBorders>
              <w:bottom w:val="single" w:sz="4" w:space="0" w:color="auto"/>
            </w:tcBorders>
            <w:shd w:val="clear" w:color="auto" w:fill="auto"/>
            <w:vAlign w:val="center"/>
          </w:tcPr>
          <w:p w:rsidR="0010292A" w:rsidRPr="006E68AD" w:rsidRDefault="0010292A" w:rsidP="00C56BB2">
            <w:pPr>
              <w:pStyle w:val="af4"/>
              <w:spacing w:before="0" w:beforeAutospacing="0" w:after="0" w:afterAutospacing="0"/>
              <w:jc w:val="center"/>
              <w:rPr>
                <w:rFonts w:ascii="Sylfaen" w:hAnsi="Sylfaen"/>
                <w:sz w:val="18"/>
                <w:szCs w:val="18"/>
              </w:rPr>
            </w:pPr>
          </w:p>
        </w:tc>
      </w:tr>
      <w:tr w:rsidR="0010292A" w:rsidRPr="006E68AD" w:rsidTr="00C56BB2">
        <w:trPr>
          <w:jc w:val="right"/>
        </w:trPr>
        <w:tc>
          <w:tcPr>
            <w:tcW w:w="357" w:type="dxa"/>
            <w:shd w:val="clear" w:color="auto" w:fill="auto"/>
            <w:vAlign w:val="center"/>
          </w:tcPr>
          <w:p w:rsidR="0010292A" w:rsidRPr="006E68AD" w:rsidRDefault="0010292A" w:rsidP="00C56BB2">
            <w:pPr>
              <w:pStyle w:val="af4"/>
              <w:spacing w:before="0" w:beforeAutospacing="0" w:after="0" w:afterAutospacing="0"/>
              <w:jc w:val="center"/>
              <w:rPr>
                <w:rFonts w:ascii="Sylfaen" w:hAnsi="Sylfaen"/>
                <w:sz w:val="18"/>
                <w:szCs w:val="18"/>
              </w:rPr>
            </w:pPr>
          </w:p>
        </w:tc>
        <w:tc>
          <w:tcPr>
            <w:tcW w:w="1173" w:type="dxa"/>
            <w:shd w:val="clear" w:color="auto" w:fill="auto"/>
            <w:vAlign w:val="center"/>
          </w:tcPr>
          <w:p w:rsidR="0010292A" w:rsidRPr="006E68AD" w:rsidRDefault="0010292A" w:rsidP="00C56BB2">
            <w:pPr>
              <w:pStyle w:val="af4"/>
              <w:spacing w:before="0" w:beforeAutospacing="0" w:after="0" w:afterAutospacing="0"/>
              <w:jc w:val="center"/>
              <w:rPr>
                <w:rFonts w:ascii="Sylfaen" w:hAnsi="Sylfaen"/>
                <w:sz w:val="18"/>
                <w:szCs w:val="18"/>
              </w:rPr>
            </w:pPr>
          </w:p>
        </w:tc>
        <w:tc>
          <w:tcPr>
            <w:tcW w:w="1440" w:type="dxa"/>
            <w:shd w:val="clear" w:color="auto" w:fill="auto"/>
            <w:vAlign w:val="center"/>
          </w:tcPr>
          <w:p w:rsidR="0010292A" w:rsidRPr="006E68AD" w:rsidRDefault="0010292A" w:rsidP="00C56BB2">
            <w:pPr>
              <w:pStyle w:val="af4"/>
              <w:spacing w:before="0" w:beforeAutospacing="0" w:after="0" w:afterAutospacing="0"/>
              <w:jc w:val="center"/>
              <w:rPr>
                <w:rFonts w:ascii="Sylfaen" w:hAnsi="Sylfaen"/>
                <w:sz w:val="18"/>
                <w:szCs w:val="18"/>
              </w:rPr>
            </w:pPr>
          </w:p>
        </w:tc>
        <w:tc>
          <w:tcPr>
            <w:tcW w:w="1800" w:type="dxa"/>
            <w:shd w:val="clear" w:color="auto" w:fill="auto"/>
            <w:vAlign w:val="center"/>
          </w:tcPr>
          <w:p w:rsidR="0010292A" w:rsidRPr="006E68AD" w:rsidRDefault="0010292A" w:rsidP="00C56BB2">
            <w:pPr>
              <w:pStyle w:val="af4"/>
              <w:spacing w:before="0" w:beforeAutospacing="0" w:after="0" w:afterAutospacing="0"/>
              <w:jc w:val="center"/>
              <w:rPr>
                <w:rFonts w:ascii="Sylfaen" w:hAnsi="Sylfaen"/>
                <w:sz w:val="18"/>
                <w:szCs w:val="18"/>
              </w:rPr>
            </w:pPr>
          </w:p>
        </w:tc>
        <w:tc>
          <w:tcPr>
            <w:tcW w:w="1116" w:type="dxa"/>
            <w:shd w:val="clear" w:color="auto" w:fill="auto"/>
            <w:vAlign w:val="center"/>
          </w:tcPr>
          <w:p w:rsidR="0010292A" w:rsidRPr="006E68AD" w:rsidRDefault="0010292A" w:rsidP="00C56BB2">
            <w:pPr>
              <w:pStyle w:val="af4"/>
              <w:spacing w:before="0" w:beforeAutospacing="0" w:after="0" w:afterAutospacing="0"/>
              <w:jc w:val="center"/>
              <w:rPr>
                <w:rFonts w:ascii="Sylfaen" w:hAnsi="Sylfaen"/>
                <w:sz w:val="18"/>
                <w:szCs w:val="18"/>
              </w:rPr>
            </w:pPr>
          </w:p>
        </w:tc>
        <w:tc>
          <w:tcPr>
            <w:tcW w:w="1842" w:type="dxa"/>
            <w:shd w:val="clear" w:color="auto" w:fill="auto"/>
            <w:vAlign w:val="center"/>
          </w:tcPr>
          <w:p w:rsidR="0010292A" w:rsidRPr="006E68AD" w:rsidRDefault="0010292A" w:rsidP="00C56BB2">
            <w:pPr>
              <w:pStyle w:val="af4"/>
              <w:spacing w:before="0" w:beforeAutospacing="0" w:after="0" w:afterAutospacing="0"/>
              <w:jc w:val="center"/>
              <w:rPr>
                <w:rFonts w:ascii="Sylfaen" w:hAnsi="Sylfaen"/>
                <w:sz w:val="18"/>
                <w:szCs w:val="18"/>
              </w:rPr>
            </w:pPr>
          </w:p>
        </w:tc>
        <w:tc>
          <w:tcPr>
            <w:tcW w:w="1134" w:type="dxa"/>
            <w:shd w:val="clear" w:color="auto" w:fill="auto"/>
            <w:vAlign w:val="center"/>
          </w:tcPr>
          <w:p w:rsidR="0010292A" w:rsidRPr="006E68AD" w:rsidRDefault="0010292A" w:rsidP="00C56BB2">
            <w:pPr>
              <w:pStyle w:val="af4"/>
              <w:spacing w:before="0" w:beforeAutospacing="0" w:after="0" w:afterAutospacing="0"/>
              <w:jc w:val="center"/>
              <w:rPr>
                <w:rFonts w:ascii="Sylfaen" w:hAnsi="Sylfaen"/>
                <w:sz w:val="18"/>
                <w:szCs w:val="18"/>
              </w:rPr>
            </w:pPr>
          </w:p>
        </w:tc>
        <w:tc>
          <w:tcPr>
            <w:tcW w:w="1168" w:type="dxa"/>
            <w:shd w:val="clear" w:color="auto" w:fill="auto"/>
            <w:vAlign w:val="center"/>
          </w:tcPr>
          <w:p w:rsidR="0010292A" w:rsidRPr="006E68AD" w:rsidRDefault="0010292A" w:rsidP="00C56BB2">
            <w:pPr>
              <w:pStyle w:val="af4"/>
              <w:spacing w:before="0" w:beforeAutospacing="0" w:after="0" w:afterAutospacing="0"/>
              <w:jc w:val="center"/>
              <w:rPr>
                <w:rFonts w:ascii="Sylfaen" w:hAnsi="Sylfaen"/>
                <w:sz w:val="18"/>
                <w:szCs w:val="18"/>
              </w:rPr>
            </w:pPr>
          </w:p>
        </w:tc>
        <w:tc>
          <w:tcPr>
            <w:tcW w:w="675" w:type="dxa"/>
            <w:shd w:val="clear" w:color="auto" w:fill="auto"/>
            <w:vAlign w:val="center"/>
          </w:tcPr>
          <w:p w:rsidR="0010292A" w:rsidRPr="006E68AD" w:rsidRDefault="0010292A" w:rsidP="00C56BB2">
            <w:pPr>
              <w:pStyle w:val="af4"/>
              <w:spacing w:before="0" w:beforeAutospacing="0" w:after="0" w:afterAutospacing="0"/>
              <w:jc w:val="center"/>
              <w:rPr>
                <w:rFonts w:ascii="Sylfaen" w:hAnsi="Sylfaen"/>
                <w:sz w:val="18"/>
                <w:szCs w:val="18"/>
              </w:rPr>
            </w:pPr>
          </w:p>
        </w:tc>
      </w:tr>
      <w:tr w:rsidR="0010292A" w:rsidRPr="006E68AD" w:rsidTr="00C56BB2">
        <w:trPr>
          <w:jc w:val="right"/>
        </w:trPr>
        <w:tc>
          <w:tcPr>
            <w:tcW w:w="357" w:type="dxa"/>
            <w:shd w:val="clear" w:color="auto" w:fill="auto"/>
          </w:tcPr>
          <w:p w:rsidR="0010292A" w:rsidRPr="006E68AD" w:rsidRDefault="0010292A" w:rsidP="00C56BB2">
            <w:pPr>
              <w:pStyle w:val="af4"/>
              <w:spacing w:before="0" w:beforeAutospacing="0" w:after="0" w:afterAutospacing="0"/>
              <w:jc w:val="center"/>
              <w:rPr>
                <w:rFonts w:ascii="Sylfaen" w:hAnsi="Sylfaen"/>
              </w:rPr>
            </w:pPr>
          </w:p>
        </w:tc>
        <w:tc>
          <w:tcPr>
            <w:tcW w:w="1173" w:type="dxa"/>
            <w:shd w:val="clear" w:color="auto" w:fill="auto"/>
          </w:tcPr>
          <w:p w:rsidR="0010292A" w:rsidRPr="006E68AD" w:rsidRDefault="0010292A" w:rsidP="00C56BB2">
            <w:pPr>
              <w:pStyle w:val="af4"/>
              <w:spacing w:before="0" w:beforeAutospacing="0" w:after="0" w:afterAutospacing="0"/>
              <w:jc w:val="center"/>
              <w:rPr>
                <w:rFonts w:ascii="Sylfaen" w:hAnsi="Sylfaen"/>
              </w:rPr>
            </w:pPr>
          </w:p>
        </w:tc>
        <w:tc>
          <w:tcPr>
            <w:tcW w:w="1440" w:type="dxa"/>
            <w:shd w:val="clear" w:color="auto" w:fill="auto"/>
          </w:tcPr>
          <w:p w:rsidR="0010292A" w:rsidRPr="006E68AD" w:rsidRDefault="0010292A" w:rsidP="00C56BB2">
            <w:pPr>
              <w:pStyle w:val="af4"/>
              <w:spacing w:before="0" w:beforeAutospacing="0" w:after="0" w:afterAutospacing="0"/>
              <w:jc w:val="center"/>
              <w:rPr>
                <w:rFonts w:ascii="Sylfaen" w:hAnsi="Sylfaen"/>
              </w:rPr>
            </w:pPr>
          </w:p>
        </w:tc>
        <w:tc>
          <w:tcPr>
            <w:tcW w:w="1800" w:type="dxa"/>
            <w:shd w:val="clear" w:color="auto" w:fill="auto"/>
          </w:tcPr>
          <w:p w:rsidR="0010292A" w:rsidRPr="006E68AD" w:rsidRDefault="0010292A" w:rsidP="00C56BB2">
            <w:pPr>
              <w:pStyle w:val="af4"/>
              <w:spacing w:before="0" w:beforeAutospacing="0" w:after="0" w:afterAutospacing="0"/>
              <w:jc w:val="center"/>
              <w:rPr>
                <w:rFonts w:ascii="Sylfaen" w:hAnsi="Sylfaen"/>
              </w:rPr>
            </w:pPr>
          </w:p>
        </w:tc>
        <w:tc>
          <w:tcPr>
            <w:tcW w:w="1116" w:type="dxa"/>
            <w:shd w:val="clear" w:color="auto" w:fill="auto"/>
          </w:tcPr>
          <w:p w:rsidR="0010292A" w:rsidRPr="006E68AD" w:rsidRDefault="0010292A" w:rsidP="00C56BB2">
            <w:pPr>
              <w:pStyle w:val="af4"/>
              <w:spacing w:before="0" w:beforeAutospacing="0" w:after="0" w:afterAutospacing="0"/>
              <w:jc w:val="center"/>
              <w:rPr>
                <w:rFonts w:ascii="Sylfaen" w:hAnsi="Sylfaen"/>
              </w:rPr>
            </w:pPr>
          </w:p>
        </w:tc>
        <w:tc>
          <w:tcPr>
            <w:tcW w:w="1842" w:type="dxa"/>
            <w:shd w:val="clear" w:color="auto" w:fill="auto"/>
          </w:tcPr>
          <w:p w:rsidR="0010292A" w:rsidRPr="006E68AD" w:rsidRDefault="0010292A" w:rsidP="00C56BB2">
            <w:pPr>
              <w:pStyle w:val="af4"/>
              <w:spacing w:before="0" w:beforeAutospacing="0" w:after="0" w:afterAutospacing="0"/>
              <w:jc w:val="center"/>
              <w:rPr>
                <w:rFonts w:ascii="Sylfaen" w:hAnsi="Sylfaen"/>
              </w:rPr>
            </w:pPr>
          </w:p>
        </w:tc>
        <w:tc>
          <w:tcPr>
            <w:tcW w:w="1134" w:type="dxa"/>
            <w:shd w:val="clear" w:color="auto" w:fill="auto"/>
          </w:tcPr>
          <w:p w:rsidR="0010292A" w:rsidRPr="006E68AD" w:rsidRDefault="0010292A" w:rsidP="00C56BB2">
            <w:pPr>
              <w:pStyle w:val="af4"/>
              <w:spacing w:before="0" w:beforeAutospacing="0" w:after="0" w:afterAutospacing="0"/>
              <w:jc w:val="center"/>
              <w:rPr>
                <w:rFonts w:ascii="Sylfaen" w:hAnsi="Sylfaen"/>
              </w:rPr>
            </w:pPr>
          </w:p>
        </w:tc>
        <w:tc>
          <w:tcPr>
            <w:tcW w:w="1168" w:type="dxa"/>
            <w:shd w:val="clear" w:color="auto" w:fill="auto"/>
          </w:tcPr>
          <w:p w:rsidR="0010292A" w:rsidRPr="006E68AD" w:rsidRDefault="0010292A" w:rsidP="00C56BB2">
            <w:pPr>
              <w:pStyle w:val="af4"/>
              <w:spacing w:before="0" w:beforeAutospacing="0" w:after="0" w:afterAutospacing="0"/>
              <w:jc w:val="center"/>
              <w:rPr>
                <w:rFonts w:ascii="Sylfaen" w:hAnsi="Sylfaen"/>
              </w:rPr>
            </w:pPr>
          </w:p>
        </w:tc>
        <w:tc>
          <w:tcPr>
            <w:tcW w:w="675" w:type="dxa"/>
            <w:shd w:val="clear" w:color="auto" w:fill="auto"/>
          </w:tcPr>
          <w:p w:rsidR="0010292A" w:rsidRPr="006E68AD" w:rsidRDefault="0010292A" w:rsidP="00C56BB2">
            <w:pPr>
              <w:pStyle w:val="af4"/>
              <w:spacing w:before="0" w:beforeAutospacing="0" w:after="0" w:afterAutospacing="0"/>
              <w:jc w:val="center"/>
              <w:rPr>
                <w:rFonts w:ascii="Sylfaen" w:hAnsi="Sylfaen"/>
              </w:rPr>
            </w:pPr>
          </w:p>
        </w:tc>
      </w:tr>
    </w:tbl>
    <w:p w:rsidR="0010292A" w:rsidRPr="006E68AD" w:rsidRDefault="0010292A" w:rsidP="0010292A">
      <w:pPr>
        <w:ind w:firstLine="375"/>
        <w:jc w:val="both"/>
        <w:rPr>
          <w:rFonts w:ascii="Sylfaen" w:hAnsi="Sylfaen" w:cs="Arial"/>
          <w:iCs/>
          <w:color w:val="000000"/>
          <w:sz w:val="21"/>
          <w:szCs w:val="21"/>
          <w:lang w:val="es-ES"/>
        </w:rPr>
      </w:pPr>
      <w:r w:rsidRPr="006E68AD">
        <w:rPr>
          <w:rFonts w:ascii="Sylfaen" w:hAnsi="Sylfaen" w:cs="Arial"/>
          <w:iCs/>
          <w:color w:val="000000"/>
          <w:sz w:val="21"/>
          <w:szCs w:val="21"/>
          <w:lang w:val="es-ES"/>
        </w:rPr>
        <w:t> </w:t>
      </w:r>
    </w:p>
    <w:p w:rsidR="0010292A" w:rsidRPr="006E68AD" w:rsidRDefault="0010292A" w:rsidP="0010292A">
      <w:pPr>
        <w:ind w:firstLine="375"/>
        <w:jc w:val="both"/>
        <w:rPr>
          <w:rFonts w:ascii="Sylfaen" w:hAnsi="Sylfaen"/>
          <w:iCs/>
          <w:snapToGrid w:val="0"/>
          <w:color w:val="000000"/>
          <w:sz w:val="21"/>
          <w:szCs w:val="21"/>
          <w:lang w:val="es-ES"/>
        </w:rPr>
      </w:pPr>
      <w:r w:rsidRPr="006E68AD">
        <w:rPr>
          <w:rFonts w:ascii="Sylfaen" w:hAnsi="Sylfaen" w:cs="Arial"/>
          <w:iCs/>
          <w:color w:val="000000"/>
          <w:sz w:val="21"/>
          <w:szCs w:val="21"/>
          <w:lang w:val="es-ES"/>
        </w:rPr>
        <w:t> </w:t>
      </w:r>
      <w:r w:rsidRPr="006E68AD">
        <w:rPr>
          <w:rFonts w:ascii="Sylfaen" w:hAnsi="Sylfaen" w:cs="Sylfaen"/>
          <w:iCs/>
          <w:snapToGrid w:val="0"/>
          <w:color w:val="000000"/>
          <w:sz w:val="21"/>
          <w:szCs w:val="21"/>
          <w:lang w:val="hy-AM"/>
        </w:rPr>
        <w:t>Սույն</w:t>
      </w:r>
      <w:r w:rsidRPr="006E68AD">
        <w:rPr>
          <w:rFonts w:ascii="Sylfaen" w:hAnsi="Sylfaen"/>
          <w:iCs/>
          <w:snapToGrid w:val="0"/>
          <w:color w:val="000000"/>
          <w:sz w:val="21"/>
          <w:szCs w:val="21"/>
          <w:lang w:val="hy-AM"/>
        </w:rPr>
        <w:t xml:space="preserve"> </w:t>
      </w:r>
      <w:r w:rsidRPr="006E68AD">
        <w:rPr>
          <w:rFonts w:ascii="Sylfaen" w:hAnsi="Sylfaen" w:cs="Sylfaen"/>
          <w:iCs/>
          <w:snapToGrid w:val="0"/>
          <w:color w:val="000000"/>
          <w:sz w:val="21"/>
          <w:szCs w:val="21"/>
        </w:rPr>
        <w:t>արձանագրության</w:t>
      </w:r>
      <w:r w:rsidRPr="006E68AD">
        <w:rPr>
          <w:rFonts w:ascii="Sylfaen" w:hAnsi="Sylfaen"/>
          <w:iCs/>
          <w:snapToGrid w:val="0"/>
          <w:color w:val="000000"/>
          <w:sz w:val="21"/>
          <w:szCs w:val="21"/>
          <w:lang w:val="es-ES"/>
        </w:rPr>
        <w:t xml:space="preserve"> </w:t>
      </w:r>
      <w:r w:rsidRPr="006E68AD">
        <w:rPr>
          <w:rFonts w:ascii="Sylfaen" w:hAnsi="Sylfaen" w:cs="Sylfaen"/>
          <w:iCs/>
          <w:snapToGrid w:val="0"/>
          <w:color w:val="000000"/>
          <w:sz w:val="21"/>
          <w:szCs w:val="21"/>
        </w:rPr>
        <w:t>երկկողմ</w:t>
      </w:r>
      <w:r w:rsidRPr="006E68AD">
        <w:rPr>
          <w:rFonts w:ascii="Sylfaen" w:hAnsi="Sylfaen"/>
          <w:iCs/>
          <w:snapToGrid w:val="0"/>
          <w:color w:val="000000"/>
          <w:sz w:val="21"/>
          <w:szCs w:val="21"/>
          <w:lang w:val="es-ES"/>
        </w:rPr>
        <w:t xml:space="preserve"> </w:t>
      </w:r>
      <w:r w:rsidRPr="006E68AD">
        <w:rPr>
          <w:rFonts w:ascii="Sylfaen" w:hAnsi="Sylfaen" w:cs="Sylfaen"/>
          <w:iCs/>
          <w:snapToGrid w:val="0"/>
          <w:color w:val="000000"/>
          <w:sz w:val="21"/>
          <w:szCs w:val="21"/>
          <w:lang w:val="hy-AM"/>
        </w:rPr>
        <w:t>հաստատման</w:t>
      </w:r>
      <w:r w:rsidRPr="006E68AD">
        <w:rPr>
          <w:rFonts w:ascii="Sylfaen" w:hAnsi="Sylfaen"/>
          <w:iCs/>
          <w:snapToGrid w:val="0"/>
          <w:color w:val="000000"/>
          <w:sz w:val="21"/>
          <w:szCs w:val="21"/>
          <w:lang w:val="hy-AM"/>
        </w:rPr>
        <w:t xml:space="preserve"> </w:t>
      </w:r>
      <w:r w:rsidRPr="006E68AD">
        <w:rPr>
          <w:rFonts w:ascii="Sylfaen" w:hAnsi="Sylfaen" w:cs="Sylfaen"/>
          <w:iCs/>
          <w:snapToGrid w:val="0"/>
          <w:color w:val="000000"/>
          <w:sz w:val="21"/>
          <w:szCs w:val="21"/>
          <w:lang w:val="hy-AM"/>
        </w:rPr>
        <w:t>համար</w:t>
      </w:r>
      <w:r w:rsidRPr="006E68AD">
        <w:rPr>
          <w:rFonts w:ascii="Sylfaen" w:hAnsi="Sylfaen"/>
          <w:iCs/>
          <w:snapToGrid w:val="0"/>
          <w:color w:val="000000"/>
          <w:sz w:val="21"/>
          <w:szCs w:val="21"/>
          <w:lang w:val="hy-AM"/>
        </w:rPr>
        <w:t xml:space="preserve"> </w:t>
      </w:r>
      <w:r w:rsidRPr="006E68AD">
        <w:rPr>
          <w:rFonts w:ascii="Sylfaen" w:hAnsi="Sylfaen" w:cs="Sylfaen"/>
          <w:iCs/>
          <w:snapToGrid w:val="0"/>
          <w:color w:val="000000"/>
          <w:sz w:val="21"/>
          <w:szCs w:val="21"/>
          <w:lang w:val="hy-AM"/>
        </w:rPr>
        <w:t>հիմք</w:t>
      </w:r>
      <w:r w:rsidRPr="006E68AD">
        <w:rPr>
          <w:rFonts w:ascii="Sylfaen" w:hAnsi="Sylfaen"/>
          <w:iCs/>
          <w:snapToGrid w:val="0"/>
          <w:color w:val="000000"/>
          <w:sz w:val="21"/>
          <w:szCs w:val="21"/>
          <w:lang w:val="hy-AM"/>
        </w:rPr>
        <w:t xml:space="preserve"> </w:t>
      </w:r>
      <w:r w:rsidRPr="006E68AD">
        <w:rPr>
          <w:rFonts w:ascii="Sylfaen" w:hAnsi="Sylfaen" w:cs="Sylfaen"/>
          <w:iCs/>
          <w:snapToGrid w:val="0"/>
          <w:color w:val="000000"/>
          <w:sz w:val="21"/>
          <w:szCs w:val="21"/>
          <w:lang w:val="hy-AM"/>
        </w:rPr>
        <w:t>հանդիսացած</w:t>
      </w:r>
      <w:r w:rsidRPr="006E68AD">
        <w:rPr>
          <w:rFonts w:ascii="Sylfaen" w:hAnsi="Sylfaen"/>
          <w:iCs/>
          <w:snapToGrid w:val="0"/>
          <w:color w:val="000000"/>
          <w:sz w:val="21"/>
          <w:szCs w:val="21"/>
          <w:lang w:val="es-ES"/>
        </w:rPr>
        <w:t xml:space="preserve"> </w:t>
      </w:r>
      <w:r w:rsidRPr="006E68AD">
        <w:rPr>
          <w:rFonts w:ascii="Sylfaen" w:hAnsi="Sylfaen" w:cs="Sylfaen"/>
          <w:iCs/>
          <w:snapToGrid w:val="0"/>
          <w:color w:val="000000"/>
          <w:sz w:val="21"/>
          <w:szCs w:val="21"/>
        </w:rPr>
        <w:t>հաշիվ</w:t>
      </w:r>
      <w:r w:rsidRPr="006E68AD">
        <w:rPr>
          <w:rFonts w:ascii="Sylfaen" w:hAnsi="Sylfaen"/>
          <w:iCs/>
          <w:snapToGrid w:val="0"/>
          <w:color w:val="000000"/>
          <w:sz w:val="21"/>
          <w:szCs w:val="21"/>
          <w:lang w:val="es-ES"/>
        </w:rPr>
        <w:t xml:space="preserve"> </w:t>
      </w:r>
      <w:r w:rsidRPr="006E68AD">
        <w:rPr>
          <w:rFonts w:ascii="Sylfaen" w:hAnsi="Sylfaen" w:cs="Sylfaen"/>
          <w:iCs/>
          <w:snapToGrid w:val="0"/>
          <w:color w:val="000000"/>
          <w:sz w:val="21"/>
          <w:szCs w:val="21"/>
        </w:rPr>
        <w:t>ապրանքագիրը</w:t>
      </w:r>
      <w:r w:rsidRPr="006E68AD">
        <w:rPr>
          <w:rFonts w:ascii="Sylfaen" w:hAnsi="Sylfaen"/>
          <w:iCs/>
          <w:snapToGrid w:val="0"/>
          <w:color w:val="000000"/>
          <w:sz w:val="21"/>
          <w:szCs w:val="21"/>
          <w:lang w:val="es-ES"/>
        </w:rPr>
        <w:t xml:space="preserve"> </w:t>
      </w:r>
      <w:r w:rsidRPr="006E68AD">
        <w:rPr>
          <w:rFonts w:ascii="Sylfaen" w:hAnsi="Sylfaen" w:cs="Sylfaen"/>
          <w:iCs/>
          <w:snapToGrid w:val="0"/>
          <w:color w:val="000000"/>
          <w:sz w:val="21"/>
          <w:szCs w:val="21"/>
        </w:rPr>
        <w:t>և</w:t>
      </w:r>
      <w:r w:rsidRPr="006E68AD">
        <w:rPr>
          <w:rFonts w:ascii="Sylfaen" w:hAnsi="Sylfaen"/>
          <w:iCs/>
          <w:snapToGrid w:val="0"/>
          <w:color w:val="000000"/>
          <w:sz w:val="21"/>
          <w:szCs w:val="21"/>
          <w:lang w:val="es-ES"/>
        </w:rPr>
        <w:t xml:space="preserve"> </w:t>
      </w:r>
      <w:r w:rsidRPr="006E68AD">
        <w:rPr>
          <w:rFonts w:ascii="Sylfaen" w:hAnsi="Sylfaen" w:cs="Sylfaen"/>
          <w:iCs/>
          <w:snapToGrid w:val="0"/>
          <w:color w:val="000000"/>
          <w:sz w:val="21"/>
          <w:szCs w:val="21"/>
          <w:lang w:val="hy-AM"/>
        </w:rPr>
        <w:t>դրական</w:t>
      </w:r>
      <w:r w:rsidRPr="006E68AD">
        <w:rPr>
          <w:rFonts w:ascii="Sylfaen" w:hAnsi="Sylfaen"/>
          <w:iCs/>
          <w:snapToGrid w:val="0"/>
          <w:color w:val="000000"/>
          <w:sz w:val="21"/>
          <w:szCs w:val="21"/>
          <w:lang w:val="hy-AM"/>
        </w:rPr>
        <w:t xml:space="preserve"> </w:t>
      </w:r>
      <w:r w:rsidRPr="006E68AD">
        <w:rPr>
          <w:rFonts w:ascii="Sylfaen" w:hAnsi="Sylfaen" w:cs="Sylfaen"/>
          <w:color w:val="000000"/>
          <w:sz w:val="21"/>
          <w:szCs w:val="21"/>
          <w:lang w:val="es-ES"/>
        </w:rPr>
        <w:t>եզրակացությունը</w:t>
      </w:r>
      <w:r w:rsidRPr="006E68AD">
        <w:rPr>
          <w:rFonts w:ascii="Sylfaen" w:hAnsi="Sylfaen"/>
          <w:iCs/>
          <w:snapToGrid w:val="0"/>
          <w:color w:val="000000"/>
          <w:sz w:val="21"/>
          <w:szCs w:val="21"/>
          <w:lang w:val="es-ES"/>
        </w:rPr>
        <w:t xml:space="preserve"> </w:t>
      </w:r>
      <w:r w:rsidRPr="006E68AD">
        <w:rPr>
          <w:rFonts w:ascii="Sylfaen" w:hAnsi="Sylfaen" w:cs="Sylfaen"/>
          <w:iCs/>
          <w:snapToGrid w:val="0"/>
          <w:color w:val="000000"/>
          <w:sz w:val="21"/>
          <w:szCs w:val="21"/>
          <w:lang w:val="es-ES"/>
        </w:rPr>
        <w:t>հանդիսանում</w:t>
      </w:r>
      <w:r w:rsidRPr="006E68AD">
        <w:rPr>
          <w:rFonts w:ascii="Sylfaen" w:hAnsi="Sylfaen"/>
          <w:iCs/>
          <w:snapToGrid w:val="0"/>
          <w:color w:val="000000"/>
          <w:sz w:val="21"/>
          <w:szCs w:val="21"/>
          <w:lang w:val="es-ES"/>
        </w:rPr>
        <w:t xml:space="preserve"> </w:t>
      </w:r>
      <w:r w:rsidRPr="006E68AD">
        <w:rPr>
          <w:rFonts w:ascii="Sylfaen" w:hAnsi="Sylfaen" w:cs="Sylfaen"/>
          <w:iCs/>
          <w:snapToGrid w:val="0"/>
          <w:color w:val="000000"/>
          <w:sz w:val="21"/>
          <w:szCs w:val="21"/>
          <w:lang w:val="es-ES"/>
        </w:rPr>
        <w:t>են</w:t>
      </w:r>
      <w:r w:rsidRPr="006E68AD">
        <w:rPr>
          <w:rFonts w:ascii="Sylfaen" w:hAnsi="Sylfaen"/>
          <w:iCs/>
          <w:snapToGrid w:val="0"/>
          <w:color w:val="000000"/>
          <w:sz w:val="21"/>
          <w:szCs w:val="21"/>
          <w:lang w:val="es-ES"/>
        </w:rPr>
        <w:t xml:space="preserve"> </w:t>
      </w:r>
      <w:r w:rsidRPr="006E68AD">
        <w:rPr>
          <w:rFonts w:ascii="Sylfaen" w:hAnsi="Sylfaen" w:cs="Sylfaen"/>
          <w:iCs/>
          <w:snapToGrid w:val="0"/>
          <w:color w:val="000000"/>
          <w:sz w:val="21"/>
          <w:szCs w:val="21"/>
          <w:lang w:val="es-ES"/>
        </w:rPr>
        <w:t>սույն</w:t>
      </w:r>
      <w:r w:rsidRPr="006E68AD">
        <w:rPr>
          <w:rFonts w:ascii="Sylfaen" w:hAnsi="Sylfaen"/>
          <w:iCs/>
          <w:snapToGrid w:val="0"/>
          <w:color w:val="000000"/>
          <w:sz w:val="21"/>
          <w:szCs w:val="21"/>
          <w:lang w:val="es-ES"/>
        </w:rPr>
        <w:t xml:space="preserve"> </w:t>
      </w:r>
      <w:r w:rsidRPr="006E68AD">
        <w:rPr>
          <w:rFonts w:ascii="Sylfaen" w:hAnsi="Sylfaen" w:cs="Sylfaen"/>
          <w:iCs/>
          <w:snapToGrid w:val="0"/>
          <w:color w:val="000000"/>
          <w:sz w:val="21"/>
          <w:szCs w:val="21"/>
          <w:lang w:val="es-ES"/>
        </w:rPr>
        <w:t>արձանագրության</w:t>
      </w:r>
      <w:r w:rsidRPr="006E68AD">
        <w:rPr>
          <w:rFonts w:ascii="Sylfaen" w:hAnsi="Sylfaen"/>
          <w:iCs/>
          <w:snapToGrid w:val="0"/>
          <w:color w:val="000000"/>
          <w:sz w:val="21"/>
          <w:szCs w:val="21"/>
          <w:lang w:val="es-ES"/>
        </w:rPr>
        <w:t xml:space="preserve"> </w:t>
      </w:r>
      <w:r w:rsidRPr="006E68AD">
        <w:rPr>
          <w:rFonts w:ascii="Sylfaen" w:hAnsi="Sylfaen" w:cs="Sylfaen"/>
          <w:iCs/>
          <w:snapToGrid w:val="0"/>
          <w:color w:val="000000"/>
          <w:sz w:val="21"/>
          <w:szCs w:val="21"/>
          <w:lang w:val="es-ES"/>
        </w:rPr>
        <w:t>բաղկացուցիչ</w:t>
      </w:r>
      <w:r w:rsidRPr="006E68AD">
        <w:rPr>
          <w:rFonts w:ascii="Sylfaen" w:hAnsi="Sylfaen"/>
          <w:iCs/>
          <w:snapToGrid w:val="0"/>
          <w:color w:val="000000"/>
          <w:sz w:val="21"/>
          <w:szCs w:val="21"/>
          <w:lang w:val="es-ES"/>
        </w:rPr>
        <w:t xml:space="preserve"> </w:t>
      </w:r>
      <w:r w:rsidRPr="006E68AD">
        <w:rPr>
          <w:rFonts w:ascii="Sylfaen" w:hAnsi="Sylfaen" w:cs="Sylfaen"/>
          <w:iCs/>
          <w:snapToGrid w:val="0"/>
          <w:color w:val="000000"/>
          <w:sz w:val="21"/>
          <w:szCs w:val="21"/>
          <w:lang w:val="es-ES"/>
        </w:rPr>
        <w:t>մասը</w:t>
      </w:r>
      <w:r w:rsidRPr="006E68AD">
        <w:rPr>
          <w:rFonts w:ascii="Sylfaen" w:hAnsi="Sylfaen"/>
          <w:iCs/>
          <w:snapToGrid w:val="0"/>
          <w:color w:val="000000"/>
          <w:sz w:val="21"/>
          <w:szCs w:val="21"/>
          <w:lang w:val="es-ES"/>
        </w:rPr>
        <w:t xml:space="preserve"> </w:t>
      </w:r>
      <w:r w:rsidRPr="006E68AD">
        <w:rPr>
          <w:rFonts w:ascii="Sylfaen" w:hAnsi="Sylfaen" w:cs="Sylfaen"/>
          <w:iCs/>
          <w:snapToGrid w:val="0"/>
          <w:color w:val="000000"/>
          <w:sz w:val="21"/>
          <w:szCs w:val="21"/>
          <w:lang w:val="es-ES"/>
        </w:rPr>
        <w:t>և</w:t>
      </w:r>
      <w:r w:rsidRPr="006E68AD">
        <w:rPr>
          <w:rFonts w:ascii="Sylfaen" w:hAnsi="Sylfaen"/>
          <w:iCs/>
          <w:snapToGrid w:val="0"/>
          <w:color w:val="000000"/>
          <w:sz w:val="21"/>
          <w:szCs w:val="21"/>
          <w:lang w:val="es-ES"/>
        </w:rPr>
        <w:t xml:space="preserve"> </w:t>
      </w:r>
      <w:r w:rsidRPr="006E68AD">
        <w:rPr>
          <w:rFonts w:ascii="Sylfaen" w:hAnsi="Sylfaen" w:cs="Sylfaen"/>
          <w:iCs/>
          <w:snapToGrid w:val="0"/>
          <w:color w:val="000000"/>
          <w:sz w:val="21"/>
          <w:szCs w:val="21"/>
          <w:lang w:val="es-ES"/>
        </w:rPr>
        <w:t>կցվում</w:t>
      </w:r>
      <w:r w:rsidRPr="006E68AD">
        <w:rPr>
          <w:rFonts w:ascii="Sylfaen" w:hAnsi="Sylfaen"/>
          <w:iCs/>
          <w:snapToGrid w:val="0"/>
          <w:color w:val="000000"/>
          <w:sz w:val="21"/>
          <w:szCs w:val="21"/>
          <w:lang w:val="es-ES"/>
        </w:rPr>
        <w:t xml:space="preserve"> </w:t>
      </w:r>
      <w:r w:rsidRPr="006E68AD">
        <w:rPr>
          <w:rFonts w:ascii="Sylfaen" w:hAnsi="Sylfaen" w:cs="Sylfaen"/>
          <w:iCs/>
          <w:snapToGrid w:val="0"/>
          <w:color w:val="000000"/>
          <w:sz w:val="21"/>
          <w:szCs w:val="21"/>
          <w:lang w:val="es-ES"/>
        </w:rPr>
        <w:t>են</w:t>
      </w:r>
      <w:r w:rsidRPr="006E68AD">
        <w:rPr>
          <w:rFonts w:ascii="Sylfaen" w:hAnsi="Sylfaen"/>
          <w:iCs/>
          <w:snapToGrid w:val="0"/>
          <w:color w:val="000000"/>
          <w:sz w:val="21"/>
          <w:szCs w:val="21"/>
          <w:lang w:val="es-ES"/>
        </w:rPr>
        <w:t>:</w:t>
      </w:r>
    </w:p>
    <w:p w:rsidR="0010292A" w:rsidRPr="006E68AD" w:rsidRDefault="0010292A" w:rsidP="0010292A">
      <w:pPr>
        <w:ind w:firstLine="375"/>
        <w:jc w:val="both"/>
        <w:rPr>
          <w:rFonts w:ascii="Sylfaen" w:hAnsi="Sylfaen"/>
          <w:iCs/>
          <w:snapToGrid w:val="0"/>
          <w:color w:val="000000"/>
          <w:sz w:val="21"/>
          <w:szCs w:val="21"/>
          <w:lang w:val="es-ES"/>
        </w:rPr>
      </w:pPr>
    </w:p>
    <w:p w:rsidR="0010292A" w:rsidRPr="006E68AD" w:rsidRDefault="0010292A" w:rsidP="0010292A">
      <w:pPr>
        <w:ind w:firstLine="375"/>
        <w:jc w:val="both"/>
        <w:rPr>
          <w:rFonts w:ascii="Sylfaen" w:hAnsi="Sylfaen"/>
          <w:iCs/>
          <w:snapToGrid w:val="0"/>
          <w:color w:val="000000"/>
          <w:sz w:val="2"/>
          <w:szCs w:val="21"/>
          <w:lang w:val="es-ES"/>
        </w:rPr>
      </w:pPr>
    </w:p>
    <w:p w:rsidR="0010292A" w:rsidRPr="006E68AD" w:rsidRDefault="0010292A" w:rsidP="0010292A">
      <w:pPr>
        <w:ind w:firstLine="375"/>
        <w:rPr>
          <w:rFonts w:ascii="Sylfaen" w:hAnsi="Sylfaen"/>
          <w:iCs/>
          <w:snapToGrid w:val="0"/>
          <w:color w:val="000000"/>
          <w:sz w:val="2"/>
          <w:szCs w:val="21"/>
          <w:lang w:val="es-ES"/>
        </w:rPr>
      </w:pPr>
      <w:r w:rsidRPr="006E68AD">
        <w:rPr>
          <w:rFonts w:ascii="Sylfaen" w:hAnsi="Sylfaen"/>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10292A" w:rsidRPr="006E68AD" w:rsidTr="00C56BB2">
        <w:trPr>
          <w:trHeight w:val="266"/>
          <w:tblCellSpacing w:w="7" w:type="dxa"/>
          <w:jc w:val="center"/>
        </w:trPr>
        <w:tc>
          <w:tcPr>
            <w:tcW w:w="0" w:type="auto"/>
            <w:vAlign w:val="center"/>
          </w:tcPr>
          <w:p w:rsidR="0010292A" w:rsidRPr="006E68AD" w:rsidRDefault="0010292A" w:rsidP="00C56BB2">
            <w:pPr>
              <w:jc w:val="center"/>
              <w:rPr>
                <w:rFonts w:ascii="Sylfaen" w:hAnsi="Sylfaen"/>
                <w:iCs/>
                <w:color w:val="000000"/>
                <w:sz w:val="21"/>
                <w:szCs w:val="21"/>
              </w:rPr>
            </w:pPr>
            <w:r w:rsidRPr="006E68AD">
              <w:rPr>
                <w:rFonts w:ascii="Sylfaen" w:hAnsi="Sylfaen" w:cs="Sylfaen"/>
                <w:iCs/>
                <w:color w:val="000000"/>
                <w:sz w:val="21"/>
                <w:szCs w:val="21"/>
              </w:rPr>
              <w:t>Ապրանքը</w:t>
            </w:r>
            <w:r w:rsidRPr="006E68AD">
              <w:rPr>
                <w:rFonts w:ascii="Sylfaen" w:hAnsi="Sylfaen"/>
                <w:iCs/>
                <w:color w:val="000000"/>
                <w:sz w:val="21"/>
                <w:szCs w:val="21"/>
              </w:rPr>
              <w:t xml:space="preserve"> </w:t>
            </w:r>
            <w:r w:rsidRPr="006E68AD">
              <w:rPr>
                <w:rFonts w:ascii="Sylfaen" w:hAnsi="Sylfaen" w:cs="Sylfaen"/>
                <w:iCs/>
                <w:color w:val="000000"/>
                <w:sz w:val="21"/>
                <w:szCs w:val="21"/>
              </w:rPr>
              <w:t>հանձնեց</w:t>
            </w:r>
            <w:r w:rsidRPr="006E68AD">
              <w:rPr>
                <w:rFonts w:ascii="Sylfaen" w:hAnsi="Sylfaen"/>
                <w:iCs/>
                <w:color w:val="000000"/>
                <w:sz w:val="21"/>
                <w:szCs w:val="21"/>
              </w:rPr>
              <w:t xml:space="preserve"> </w:t>
            </w:r>
          </w:p>
        </w:tc>
        <w:tc>
          <w:tcPr>
            <w:tcW w:w="0" w:type="auto"/>
            <w:vAlign w:val="center"/>
          </w:tcPr>
          <w:p w:rsidR="0010292A" w:rsidRPr="006E68AD" w:rsidRDefault="0010292A" w:rsidP="00C56BB2">
            <w:pPr>
              <w:jc w:val="center"/>
              <w:rPr>
                <w:rFonts w:ascii="Sylfaen" w:hAnsi="Sylfaen"/>
                <w:iCs/>
                <w:color w:val="000000"/>
                <w:sz w:val="21"/>
                <w:szCs w:val="21"/>
              </w:rPr>
            </w:pPr>
            <w:r w:rsidRPr="006E68AD">
              <w:rPr>
                <w:rFonts w:ascii="Sylfaen" w:hAnsi="Sylfaen" w:cs="Sylfaen"/>
                <w:iCs/>
                <w:color w:val="000000"/>
                <w:sz w:val="21"/>
                <w:szCs w:val="21"/>
              </w:rPr>
              <w:t>Ապրանքը</w:t>
            </w:r>
            <w:r w:rsidRPr="006E68AD">
              <w:rPr>
                <w:rFonts w:ascii="Sylfaen" w:hAnsi="Sylfaen"/>
                <w:iCs/>
                <w:color w:val="000000"/>
                <w:sz w:val="21"/>
                <w:szCs w:val="21"/>
              </w:rPr>
              <w:t xml:space="preserve"> </w:t>
            </w:r>
            <w:r w:rsidRPr="006E68AD">
              <w:rPr>
                <w:rFonts w:ascii="Sylfaen" w:hAnsi="Sylfaen" w:cs="Sylfaen"/>
                <w:iCs/>
                <w:color w:val="000000"/>
                <w:sz w:val="21"/>
                <w:szCs w:val="21"/>
              </w:rPr>
              <w:t>ընդունեց</w:t>
            </w:r>
          </w:p>
        </w:tc>
      </w:tr>
      <w:tr w:rsidR="0010292A" w:rsidRPr="006E68AD" w:rsidTr="00C56BB2">
        <w:trPr>
          <w:trHeight w:val="473"/>
          <w:tblCellSpacing w:w="7" w:type="dxa"/>
          <w:jc w:val="center"/>
        </w:trPr>
        <w:tc>
          <w:tcPr>
            <w:tcW w:w="0" w:type="auto"/>
            <w:vAlign w:val="center"/>
          </w:tcPr>
          <w:p w:rsidR="0010292A" w:rsidRPr="006E68AD" w:rsidRDefault="0010292A" w:rsidP="00C56BB2">
            <w:pPr>
              <w:jc w:val="center"/>
              <w:rPr>
                <w:rFonts w:ascii="Sylfaen" w:hAnsi="Sylfaen"/>
                <w:iCs/>
                <w:sz w:val="21"/>
                <w:szCs w:val="21"/>
              </w:rPr>
            </w:pPr>
            <w:r w:rsidRPr="006E68AD">
              <w:rPr>
                <w:rFonts w:ascii="Sylfaen" w:hAnsi="Sylfaen"/>
                <w:iCs/>
                <w:sz w:val="21"/>
                <w:szCs w:val="21"/>
              </w:rPr>
              <w:t xml:space="preserve">___________________________ </w:t>
            </w:r>
          </w:p>
          <w:p w:rsidR="0010292A" w:rsidRPr="006E68AD" w:rsidRDefault="0010292A" w:rsidP="00C56BB2">
            <w:pPr>
              <w:jc w:val="center"/>
              <w:rPr>
                <w:rFonts w:ascii="Sylfaen" w:hAnsi="Sylfaen"/>
                <w:iCs/>
                <w:sz w:val="21"/>
                <w:szCs w:val="21"/>
              </w:rPr>
            </w:pPr>
            <w:r w:rsidRPr="006E68AD">
              <w:rPr>
                <w:rFonts w:ascii="Sylfaen" w:hAnsi="Sylfaen" w:cs="Sylfaen"/>
                <w:iCs/>
                <w:sz w:val="15"/>
                <w:szCs w:val="15"/>
              </w:rPr>
              <w:t>ստորագրություն</w:t>
            </w:r>
            <w:r w:rsidRPr="006E68AD">
              <w:rPr>
                <w:rFonts w:ascii="Sylfaen" w:hAnsi="Sylfaen"/>
                <w:iCs/>
                <w:sz w:val="15"/>
                <w:szCs w:val="15"/>
              </w:rPr>
              <w:t xml:space="preserve"> </w:t>
            </w:r>
          </w:p>
        </w:tc>
        <w:tc>
          <w:tcPr>
            <w:tcW w:w="0" w:type="auto"/>
            <w:vAlign w:val="center"/>
          </w:tcPr>
          <w:p w:rsidR="0010292A" w:rsidRPr="006E68AD" w:rsidRDefault="0010292A" w:rsidP="00C56BB2">
            <w:pPr>
              <w:jc w:val="center"/>
              <w:rPr>
                <w:rFonts w:ascii="Sylfaen" w:hAnsi="Sylfaen"/>
                <w:iCs/>
                <w:sz w:val="21"/>
                <w:szCs w:val="21"/>
              </w:rPr>
            </w:pPr>
            <w:r w:rsidRPr="006E68AD">
              <w:rPr>
                <w:rFonts w:ascii="Sylfaen" w:hAnsi="Sylfaen"/>
                <w:iCs/>
                <w:sz w:val="21"/>
                <w:szCs w:val="21"/>
              </w:rPr>
              <w:t>___________________________</w:t>
            </w:r>
          </w:p>
          <w:p w:rsidR="0010292A" w:rsidRPr="006E68AD" w:rsidRDefault="0010292A" w:rsidP="00C56BB2">
            <w:pPr>
              <w:jc w:val="center"/>
              <w:rPr>
                <w:rFonts w:ascii="Sylfaen" w:hAnsi="Sylfaen"/>
                <w:iCs/>
                <w:sz w:val="21"/>
                <w:szCs w:val="21"/>
              </w:rPr>
            </w:pPr>
            <w:r w:rsidRPr="006E68AD">
              <w:rPr>
                <w:rFonts w:ascii="Sylfaen" w:hAnsi="Sylfaen" w:cs="Sylfaen"/>
                <w:iCs/>
                <w:sz w:val="15"/>
                <w:szCs w:val="15"/>
              </w:rPr>
              <w:t>ստորագրություն</w:t>
            </w:r>
            <w:r w:rsidRPr="006E68AD">
              <w:rPr>
                <w:rFonts w:ascii="Sylfaen" w:hAnsi="Sylfaen"/>
                <w:iCs/>
                <w:sz w:val="15"/>
                <w:szCs w:val="15"/>
              </w:rPr>
              <w:t xml:space="preserve"> </w:t>
            </w:r>
          </w:p>
        </w:tc>
      </w:tr>
      <w:tr w:rsidR="0010292A" w:rsidRPr="006E68AD" w:rsidTr="00C56BB2">
        <w:trPr>
          <w:trHeight w:val="503"/>
          <w:tblCellSpacing w:w="7" w:type="dxa"/>
          <w:jc w:val="center"/>
        </w:trPr>
        <w:tc>
          <w:tcPr>
            <w:tcW w:w="0" w:type="auto"/>
            <w:vAlign w:val="center"/>
          </w:tcPr>
          <w:p w:rsidR="0010292A" w:rsidRPr="006E68AD" w:rsidRDefault="0010292A" w:rsidP="00C56BB2">
            <w:pPr>
              <w:jc w:val="center"/>
              <w:rPr>
                <w:rFonts w:ascii="Sylfaen" w:hAnsi="Sylfaen"/>
                <w:iCs/>
                <w:sz w:val="21"/>
                <w:szCs w:val="21"/>
              </w:rPr>
            </w:pPr>
            <w:r w:rsidRPr="006E68AD">
              <w:rPr>
                <w:rFonts w:ascii="Sylfaen" w:hAnsi="Sylfaen"/>
                <w:iCs/>
                <w:sz w:val="21"/>
                <w:szCs w:val="21"/>
              </w:rPr>
              <w:t xml:space="preserve">___________________________ </w:t>
            </w:r>
          </w:p>
          <w:p w:rsidR="0010292A" w:rsidRPr="006E68AD" w:rsidRDefault="0010292A" w:rsidP="00C56BB2">
            <w:pPr>
              <w:jc w:val="center"/>
              <w:rPr>
                <w:rFonts w:ascii="Sylfaen" w:hAnsi="Sylfaen"/>
                <w:iCs/>
                <w:sz w:val="21"/>
                <w:szCs w:val="21"/>
              </w:rPr>
            </w:pPr>
            <w:r w:rsidRPr="006E68AD">
              <w:rPr>
                <w:rFonts w:ascii="Sylfaen" w:hAnsi="Sylfaen" w:cs="Sylfaen"/>
                <w:iCs/>
                <w:sz w:val="15"/>
                <w:szCs w:val="15"/>
              </w:rPr>
              <w:t>ազգանուն</w:t>
            </w:r>
            <w:r w:rsidRPr="006E68AD">
              <w:rPr>
                <w:rFonts w:ascii="Sylfaen" w:hAnsi="Sylfaen"/>
                <w:iCs/>
                <w:sz w:val="15"/>
                <w:szCs w:val="15"/>
              </w:rPr>
              <w:t xml:space="preserve">, </w:t>
            </w:r>
            <w:r w:rsidRPr="006E68AD">
              <w:rPr>
                <w:rFonts w:ascii="Sylfaen" w:hAnsi="Sylfaen" w:cs="Sylfaen"/>
                <w:iCs/>
                <w:sz w:val="15"/>
                <w:szCs w:val="15"/>
              </w:rPr>
              <w:t>անուն</w:t>
            </w:r>
          </w:p>
        </w:tc>
        <w:tc>
          <w:tcPr>
            <w:tcW w:w="0" w:type="auto"/>
            <w:vAlign w:val="center"/>
          </w:tcPr>
          <w:p w:rsidR="0010292A" w:rsidRPr="006E68AD" w:rsidRDefault="0010292A" w:rsidP="00C56BB2">
            <w:pPr>
              <w:jc w:val="center"/>
              <w:rPr>
                <w:rFonts w:ascii="Sylfaen" w:hAnsi="Sylfaen"/>
                <w:iCs/>
                <w:sz w:val="21"/>
                <w:szCs w:val="21"/>
              </w:rPr>
            </w:pPr>
            <w:r w:rsidRPr="006E68AD">
              <w:rPr>
                <w:rFonts w:ascii="Sylfaen" w:hAnsi="Sylfaen"/>
                <w:iCs/>
                <w:sz w:val="21"/>
                <w:szCs w:val="21"/>
              </w:rPr>
              <w:t>___________________________</w:t>
            </w:r>
          </w:p>
          <w:p w:rsidR="0010292A" w:rsidRPr="006E68AD" w:rsidRDefault="0010292A" w:rsidP="00C56BB2">
            <w:pPr>
              <w:jc w:val="center"/>
              <w:rPr>
                <w:rFonts w:ascii="Sylfaen" w:hAnsi="Sylfaen"/>
                <w:iCs/>
                <w:sz w:val="21"/>
                <w:szCs w:val="21"/>
              </w:rPr>
            </w:pPr>
            <w:r w:rsidRPr="006E68AD">
              <w:rPr>
                <w:rFonts w:ascii="Sylfaen" w:hAnsi="Sylfaen" w:cs="Sylfaen"/>
                <w:iCs/>
                <w:sz w:val="15"/>
                <w:szCs w:val="15"/>
              </w:rPr>
              <w:t>ազգանուն</w:t>
            </w:r>
            <w:r w:rsidRPr="006E68AD">
              <w:rPr>
                <w:rFonts w:ascii="Sylfaen" w:hAnsi="Sylfaen"/>
                <w:iCs/>
                <w:sz w:val="15"/>
                <w:szCs w:val="15"/>
              </w:rPr>
              <w:t xml:space="preserve">, </w:t>
            </w:r>
            <w:r w:rsidRPr="006E68AD">
              <w:rPr>
                <w:rFonts w:ascii="Sylfaen" w:hAnsi="Sylfaen" w:cs="Sylfaen"/>
                <w:iCs/>
                <w:sz w:val="15"/>
                <w:szCs w:val="15"/>
              </w:rPr>
              <w:t>անուն</w:t>
            </w:r>
          </w:p>
        </w:tc>
      </w:tr>
      <w:tr w:rsidR="0010292A" w:rsidRPr="006E68AD" w:rsidTr="00C56BB2">
        <w:trPr>
          <w:trHeight w:val="281"/>
          <w:tblCellSpacing w:w="7" w:type="dxa"/>
          <w:jc w:val="center"/>
        </w:trPr>
        <w:tc>
          <w:tcPr>
            <w:tcW w:w="0" w:type="auto"/>
            <w:vAlign w:val="center"/>
          </w:tcPr>
          <w:p w:rsidR="0010292A" w:rsidRPr="006E68AD" w:rsidRDefault="0010292A" w:rsidP="00C56BB2">
            <w:pPr>
              <w:rPr>
                <w:rFonts w:ascii="Sylfaen" w:hAnsi="Sylfaen"/>
                <w:iCs/>
                <w:color w:val="000000"/>
                <w:sz w:val="21"/>
                <w:szCs w:val="21"/>
              </w:rPr>
            </w:pPr>
            <w:r w:rsidRPr="006E68AD">
              <w:rPr>
                <w:rFonts w:ascii="Sylfaen" w:hAnsi="Sylfaen"/>
                <w:iCs/>
                <w:color w:val="000000"/>
                <w:sz w:val="21"/>
                <w:szCs w:val="21"/>
              </w:rPr>
              <w:t xml:space="preserve">                              </w:t>
            </w:r>
            <w:r w:rsidRPr="006E68AD">
              <w:rPr>
                <w:rFonts w:ascii="Sylfaen" w:hAnsi="Sylfaen" w:cs="Sylfaen"/>
                <w:iCs/>
                <w:color w:val="000000"/>
                <w:sz w:val="21"/>
                <w:szCs w:val="21"/>
              </w:rPr>
              <w:t>Կ</w:t>
            </w:r>
            <w:r w:rsidRPr="006E68AD">
              <w:rPr>
                <w:rFonts w:ascii="Sylfaen" w:hAnsi="Sylfaen"/>
                <w:iCs/>
                <w:color w:val="000000"/>
                <w:sz w:val="21"/>
                <w:szCs w:val="21"/>
              </w:rPr>
              <w:t>.</w:t>
            </w:r>
            <w:r w:rsidRPr="006E68AD">
              <w:rPr>
                <w:rFonts w:ascii="Sylfaen" w:hAnsi="Sylfaen" w:cs="Sylfaen"/>
                <w:iCs/>
                <w:color w:val="000000"/>
                <w:sz w:val="21"/>
                <w:szCs w:val="21"/>
              </w:rPr>
              <w:t>Տ</w:t>
            </w:r>
            <w:r w:rsidRPr="006E68AD">
              <w:rPr>
                <w:rFonts w:ascii="Sylfaen" w:hAnsi="Sylfaen"/>
                <w:iCs/>
                <w:color w:val="000000"/>
                <w:sz w:val="21"/>
                <w:szCs w:val="21"/>
              </w:rPr>
              <w:t>.</w:t>
            </w:r>
            <w:r w:rsidRPr="006E68AD">
              <w:rPr>
                <w:rFonts w:ascii="Sylfaen" w:hAnsi="Sylfaen" w:cs="Arial"/>
                <w:iCs/>
                <w:color w:val="000000"/>
                <w:sz w:val="21"/>
                <w:szCs w:val="21"/>
              </w:rPr>
              <w:t xml:space="preserve">                                                                                 </w:t>
            </w:r>
          </w:p>
        </w:tc>
        <w:tc>
          <w:tcPr>
            <w:tcW w:w="0" w:type="auto"/>
            <w:vAlign w:val="center"/>
          </w:tcPr>
          <w:p w:rsidR="0010292A" w:rsidRPr="006E68AD" w:rsidRDefault="0010292A" w:rsidP="00C56BB2">
            <w:pPr>
              <w:rPr>
                <w:rFonts w:ascii="Sylfaen" w:hAnsi="Sylfaen"/>
                <w:iCs/>
                <w:color w:val="000000"/>
                <w:sz w:val="21"/>
                <w:szCs w:val="21"/>
              </w:rPr>
            </w:pPr>
            <w:r w:rsidRPr="006E68AD">
              <w:rPr>
                <w:rFonts w:ascii="Sylfaen" w:hAnsi="Sylfaen" w:cs="Arial"/>
                <w:iCs/>
                <w:color w:val="000000"/>
                <w:sz w:val="21"/>
                <w:szCs w:val="21"/>
              </w:rPr>
              <w:t xml:space="preserve">                                     </w:t>
            </w:r>
            <w:r w:rsidRPr="006E68AD">
              <w:rPr>
                <w:rFonts w:ascii="Sylfaen" w:hAnsi="Sylfaen" w:cs="Sylfaen"/>
                <w:iCs/>
                <w:color w:val="000000"/>
                <w:sz w:val="21"/>
                <w:szCs w:val="21"/>
              </w:rPr>
              <w:t>Կ</w:t>
            </w:r>
            <w:r w:rsidRPr="006E68AD">
              <w:rPr>
                <w:rFonts w:ascii="Sylfaen" w:hAnsi="Sylfaen"/>
                <w:iCs/>
                <w:color w:val="000000"/>
                <w:sz w:val="21"/>
                <w:szCs w:val="21"/>
              </w:rPr>
              <w:t>.</w:t>
            </w:r>
            <w:r w:rsidRPr="006E68AD">
              <w:rPr>
                <w:rFonts w:ascii="Sylfaen" w:hAnsi="Sylfaen" w:cs="Sylfaen"/>
                <w:iCs/>
                <w:color w:val="000000"/>
                <w:sz w:val="21"/>
                <w:szCs w:val="21"/>
              </w:rPr>
              <w:t>Տ</w:t>
            </w:r>
            <w:r w:rsidRPr="006E68AD">
              <w:rPr>
                <w:rFonts w:ascii="Sylfaen" w:hAnsi="Sylfaen"/>
                <w:iCs/>
                <w:color w:val="000000"/>
                <w:sz w:val="21"/>
                <w:szCs w:val="21"/>
              </w:rPr>
              <w:t>.</w:t>
            </w:r>
          </w:p>
        </w:tc>
      </w:tr>
    </w:tbl>
    <w:p w:rsidR="0010292A" w:rsidRPr="006E68AD" w:rsidRDefault="0010292A" w:rsidP="0010292A">
      <w:pPr>
        <w:ind w:left="-142" w:firstLine="142"/>
        <w:jc w:val="center"/>
        <w:rPr>
          <w:rFonts w:ascii="Sylfaen" w:hAnsi="Sylfaen" w:cs="Sylfaen"/>
          <w:b/>
        </w:rPr>
      </w:pPr>
    </w:p>
    <w:p w:rsidR="0010292A" w:rsidRPr="006E68AD" w:rsidRDefault="0010292A" w:rsidP="0010292A">
      <w:pPr>
        <w:ind w:left="-142" w:firstLine="142"/>
        <w:jc w:val="center"/>
        <w:rPr>
          <w:rFonts w:ascii="Sylfaen" w:hAnsi="Sylfaen" w:cs="Sylfaen"/>
          <w:b/>
        </w:rPr>
      </w:pPr>
    </w:p>
    <w:p w:rsidR="00606A9F" w:rsidRPr="006E68AD" w:rsidRDefault="00606A9F" w:rsidP="00606A9F">
      <w:pPr>
        <w:ind w:left="-142" w:firstLine="142"/>
        <w:jc w:val="center"/>
        <w:rPr>
          <w:rFonts w:ascii="Sylfaen" w:hAnsi="Sylfaen" w:cs="Sylfaen"/>
          <w:b/>
        </w:rPr>
      </w:pPr>
      <w:r w:rsidRPr="006E68AD">
        <w:rPr>
          <w:rFonts w:ascii="Sylfaen" w:hAnsi="Sylfaen" w:cs="Sylfaen"/>
          <w:b/>
        </w:rPr>
        <w:br w:type="page"/>
      </w:r>
    </w:p>
    <w:p w:rsidR="00606A9F" w:rsidRPr="006E68AD" w:rsidRDefault="00606A9F" w:rsidP="00606A9F">
      <w:pPr>
        <w:ind w:left="-142" w:firstLine="142"/>
        <w:jc w:val="center"/>
        <w:rPr>
          <w:rFonts w:ascii="Sylfaen" w:hAnsi="Sylfaen" w:cs="Sylfaen"/>
          <w:b/>
        </w:rPr>
      </w:pPr>
    </w:p>
    <w:p w:rsidR="00606A9F" w:rsidRPr="006E68AD" w:rsidRDefault="00606A9F" w:rsidP="00606A9F">
      <w:pPr>
        <w:jc w:val="right"/>
        <w:rPr>
          <w:rFonts w:ascii="Sylfaen" w:hAnsi="Sylfaen" w:cs="Sylfaen"/>
          <w:i/>
          <w:sz w:val="20"/>
        </w:rPr>
      </w:pPr>
      <w:r w:rsidRPr="006E68AD">
        <w:rPr>
          <w:rFonts w:ascii="Sylfaen" w:hAnsi="Sylfaen" w:cs="Sylfaen"/>
          <w:i/>
          <w:sz w:val="20"/>
          <w:lang w:val="pt-BR"/>
        </w:rPr>
        <w:t>Հավելված</w:t>
      </w:r>
      <w:r w:rsidRPr="006E68AD">
        <w:rPr>
          <w:rFonts w:ascii="Sylfaen" w:hAnsi="Sylfaen" w:cs="Sylfaen"/>
          <w:i/>
          <w:sz w:val="20"/>
        </w:rPr>
        <w:t xml:space="preserve"> 3.1</w:t>
      </w:r>
    </w:p>
    <w:p w:rsidR="00606A9F" w:rsidRPr="006E68AD" w:rsidRDefault="00606A9F" w:rsidP="00606A9F">
      <w:pPr>
        <w:jc w:val="right"/>
        <w:rPr>
          <w:rFonts w:ascii="Sylfaen" w:hAnsi="Sylfaen" w:cs="Sylfaen"/>
          <w:i/>
          <w:sz w:val="20"/>
          <w:lang w:val="pt-BR"/>
        </w:rPr>
      </w:pPr>
      <w:r w:rsidRPr="006E68AD">
        <w:rPr>
          <w:rFonts w:ascii="Sylfaen" w:hAnsi="Sylfaen" w:cs="Sylfaen"/>
          <w:i/>
          <w:sz w:val="20"/>
          <w:lang w:val="pt-BR"/>
        </w:rPr>
        <w:t xml:space="preserve">«         »              20  թ. կնքված </w:t>
      </w:r>
    </w:p>
    <w:p w:rsidR="00606A9F" w:rsidRPr="006E68AD" w:rsidRDefault="00606A9F" w:rsidP="00606A9F">
      <w:pPr>
        <w:jc w:val="right"/>
        <w:rPr>
          <w:rFonts w:ascii="Sylfaen" w:hAnsi="Sylfaen" w:cs="Sylfaen"/>
          <w:i/>
          <w:sz w:val="20"/>
          <w:lang w:val="pt-BR"/>
        </w:rPr>
      </w:pPr>
      <w:r w:rsidRPr="006E68AD">
        <w:rPr>
          <w:rFonts w:ascii="Sylfaen" w:hAnsi="Sylfaen" w:cs="Sylfaen"/>
          <w:i/>
          <w:sz w:val="20"/>
          <w:lang w:val="pt-BR"/>
        </w:rPr>
        <w:t xml:space="preserve">                      ծածկագրով պայմանագրի</w:t>
      </w:r>
    </w:p>
    <w:p w:rsidR="00606A9F" w:rsidRPr="006E68AD" w:rsidRDefault="00606A9F" w:rsidP="00606A9F">
      <w:pPr>
        <w:tabs>
          <w:tab w:val="left" w:pos="360"/>
          <w:tab w:val="left" w:pos="540"/>
        </w:tabs>
        <w:jc w:val="center"/>
        <w:rPr>
          <w:rFonts w:ascii="Sylfaen" w:hAnsi="Sylfaen" w:cs="Sylfaen"/>
          <w:b/>
          <w:bCs/>
        </w:rPr>
      </w:pPr>
    </w:p>
    <w:p w:rsidR="00606A9F" w:rsidRPr="006E68AD" w:rsidRDefault="00606A9F" w:rsidP="00606A9F">
      <w:pPr>
        <w:tabs>
          <w:tab w:val="left" w:pos="360"/>
          <w:tab w:val="left" w:pos="540"/>
        </w:tabs>
        <w:jc w:val="center"/>
        <w:rPr>
          <w:rFonts w:ascii="Sylfaen" w:hAnsi="Sylfaen" w:cs="Sylfaen"/>
          <w:b/>
          <w:bCs/>
        </w:rPr>
      </w:pPr>
    </w:p>
    <w:p w:rsidR="00606A9F" w:rsidRPr="006E68AD" w:rsidRDefault="00606A9F" w:rsidP="00606A9F">
      <w:pPr>
        <w:ind w:left="-142" w:firstLine="142"/>
        <w:jc w:val="center"/>
        <w:rPr>
          <w:rFonts w:ascii="Sylfaen" w:hAnsi="Sylfaen" w:cs="Sylfaen"/>
        </w:rPr>
      </w:pPr>
    </w:p>
    <w:p w:rsidR="00606A9F" w:rsidRPr="006E68AD" w:rsidRDefault="00606A9F" w:rsidP="00606A9F">
      <w:pPr>
        <w:jc w:val="center"/>
        <w:rPr>
          <w:rFonts w:ascii="Sylfaen" w:hAnsi="Sylfaen" w:cs="Sylfaen"/>
          <w:bCs/>
          <w:sz w:val="18"/>
          <w:szCs w:val="18"/>
        </w:rPr>
      </w:pPr>
      <w:r w:rsidRPr="006E68AD">
        <w:rPr>
          <w:rFonts w:ascii="Sylfaen" w:hAnsi="Sylfaen" w:cs="Sylfaen"/>
          <w:bCs/>
          <w:sz w:val="18"/>
          <w:szCs w:val="18"/>
        </w:rPr>
        <w:t xml:space="preserve">ԱԿՏ    N </w:t>
      </w:r>
      <w:r w:rsidRPr="006E68AD">
        <w:rPr>
          <w:rFonts w:ascii="Sylfaen" w:hAnsi="Sylfaen" w:cs="Sylfaen"/>
          <w:bCs/>
          <w:sz w:val="18"/>
          <w:szCs w:val="18"/>
          <w:u w:val="single"/>
        </w:rPr>
        <w:tab/>
      </w:r>
      <w:r w:rsidRPr="006E68AD">
        <w:rPr>
          <w:rFonts w:ascii="Sylfaen" w:hAnsi="Sylfaen" w:cs="Sylfaen"/>
          <w:bCs/>
          <w:sz w:val="18"/>
          <w:szCs w:val="18"/>
        </w:rPr>
        <w:t xml:space="preserve">           </w:t>
      </w:r>
    </w:p>
    <w:p w:rsidR="00606A9F" w:rsidRPr="006E68AD" w:rsidRDefault="00606A9F" w:rsidP="00606A9F">
      <w:pPr>
        <w:tabs>
          <w:tab w:val="left" w:pos="360"/>
          <w:tab w:val="left" w:pos="540"/>
          <w:tab w:val="left" w:pos="2250"/>
        </w:tabs>
        <w:jc w:val="center"/>
        <w:rPr>
          <w:rFonts w:ascii="Sylfaen" w:hAnsi="Sylfaen" w:cs="Sylfaen"/>
          <w:bCs/>
          <w:sz w:val="18"/>
          <w:szCs w:val="18"/>
        </w:rPr>
      </w:pPr>
      <w:r w:rsidRPr="006E68AD">
        <w:rPr>
          <w:rFonts w:ascii="Sylfaen" w:hAnsi="Sylfaen" w:cs="Sylfaen"/>
          <w:bCs/>
          <w:sz w:val="18"/>
          <w:szCs w:val="18"/>
        </w:rPr>
        <w:t xml:space="preserve">պայմանագրի արդյունքը Գնորդին հանձնելու փաստը ֆիքսելու վերաբերյալ                                                                                                                               </w:t>
      </w:r>
    </w:p>
    <w:p w:rsidR="00606A9F" w:rsidRPr="006E68AD" w:rsidRDefault="00606A9F" w:rsidP="00606A9F">
      <w:pPr>
        <w:jc w:val="center"/>
        <w:rPr>
          <w:rFonts w:ascii="Sylfaen" w:hAnsi="Sylfaen" w:cs="Sylfaen"/>
          <w:b/>
          <w:bCs/>
          <w:sz w:val="18"/>
          <w:szCs w:val="18"/>
        </w:rPr>
      </w:pPr>
      <w:r w:rsidRPr="006E68AD">
        <w:rPr>
          <w:rFonts w:ascii="Sylfaen" w:hAnsi="Sylfaen" w:cs="Sylfaen"/>
          <w:bCs/>
          <w:sz w:val="18"/>
          <w:szCs w:val="18"/>
        </w:rPr>
        <w:t xml:space="preserve">                                                                                                                        </w:t>
      </w:r>
    </w:p>
    <w:p w:rsidR="00606A9F" w:rsidRPr="006E68AD" w:rsidRDefault="00606A9F" w:rsidP="00606A9F">
      <w:pPr>
        <w:tabs>
          <w:tab w:val="left" w:pos="360"/>
          <w:tab w:val="left" w:pos="540"/>
        </w:tabs>
        <w:rPr>
          <w:rFonts w:ascii="Sylfaen" w:hAnsi="Sylfaen" w:cs="Sylfaen"/>
          <w:sz w:val="18"/>
          <w:szCs w:val="22"/>
        </w:rPr>
      </w:pPr>
    </w:p>
    <w:p w:rsidR="00606A9F" w:rsidRPr="006E68AD" w:rsidRDefault="00606A9F" w:rsidP="00606A9F">
      <w:pPr>
        <w:tabs>
          <w:tab w:val="left" w:pos="360"/>
          <w:tab w:val="left" w:pos="540"/>
        </w:tabs>
        <w:ind w:left="-540" w:firstLine="180"/>
        <w:jc w:val="both"/>
        <w:rPr>
          <w:rFonts w:ascii="Sylfaen" w:hAnsi="Sylfaen" w:cs="Sylfaen"/>
          <w:sz w:val="20"/>
        </w:rPr>
      </w:pPr>
      <w:r w:rsidRPr="006E68AD">
        <w:rPr>
          <w:rFonts w:ascii="Sylfaen" w:hAnsi="Sylfaen" w:cs="Sylfaen"/>
          <w:sz w:val="20"/>
        </w:rPr>
        <w:tab/>
      </w:r>
      <w:r w:rsidRPr="006E68AD">
        <w:rPr>
          <w:rFonts w:ascii="Sylfaen" w:hAnsi="Sylfaen" w:cs="Sylfaen"/>
          <w:sz w:val="20"/>
          <w:lang w:val="hy-AM"/>
        </w:rPr>
        <w:t xml:space="preserve">Սույնով </w:t>
      </w:r>
      <w:r w:rsidRPr="006E68AD">
        <w:rPr>
          <w:rFonts w:ascii="Sylfaen" w:hAnsi="Sylfaen" w:cs="Sylfaen"/>
          <w:sz w:val="20"/>
        </w:rPr>
        <w:t>արձանագրվում է</w:t>
      </w:r>
      <w:r w:rsidRPr="006E68AD">
        <w:rPr>
          <w:rFonts w:ascii="Sylfaen" w:hAnsi="Sylfaen" w:cs="Sylfaen"/>
          <w:sz w:val="20"/>
          <w:lang w:val="hy-AM"/>
        </w:rPr>
        <w:t xml:space="preserve">, որ </w:t>
      </w:r>
      <w:r w:rsidRPr="006E68AD">
        <w:rPr>
          <w:rFonts w:ascii="Sylfaen" w:hAnsi="Sylfaen" w:cs="Sylfaen"/>
          <w:sz w:val="20"/>
          <w:u w:val="single"/>
        </w:rPr>
        <w:tab/>
      </w:r>
      <w:r w:rsidRPr="006E68AD">
        <w:rPr>
          <w:rFonts w:ascii="Sylfaen" w:hAnsi="Sylfaen" w:cs="Sylfaen"/>
          <w:sz w:val="20"/>
          <w:u w:val="single"/>
        </w:rPr>
        <w:tab/>
        <w:t xml:space="preserve">        </w:t>
      </w:r>
      <w:r w:rsidRPr="006E68AD">
        <w:rPr>
          <w:rFonts w:ascii="Sylfaen" w:hAnsi="Sylfaen" w:cs="Sylfaen"/>
          <w:sz w:val="20"/>
        </w:rPr>
        <w:t xml:space="preserve">-ի (այսուհետ` Գնորդ) </w:t>
      </w:r>
      <w:r w:rsidRPr="006E68AD">
        <w:rPr>
          <w:rFonts w:ascii="Sylfaen" w:hAnsi="Sylfaen" w:cs="Sylfaen"/>
          <w:sz w:val="20"/>
          <w:lang w:val="hy-AM"/>
        </w:rPr>
        <w:t xml:space="preserve">և </w:t>
      </w:r>
      <w:r w:rsidRPr="006E68AD">
        <w:rPr>
          <w:rFonts w:ascii="Sylfaen" w:hAnsi="Sylfaen" w:cs="Sylfaen"/>
          <w:sz w:val="20"/>
        </w:rPr>
        <w:t xml:space="preserve"> </w:t>
      </w:r>
      <w:r w:rsidRPr="006E68AD">
        <w:rPr>
          <w:rFonts w:ascii="Sylfaen" w:hAnsi="Sylfaen" w:cs="Sylfaen"/>
          <w:sz w:val="20"/>
          <w:u w:val="single"/>
        </w:rPr>
        <w:tab/>
      </w:r>
      <w:r w:rsidRPr="006E68AD">
        <w:rPr>
          <w:rFonts w:ascii="Sylfaen" w:hAnsi="Sylfaen" w:cs="Sylfaen"/>
          <w:sz w:val="20"/>
          <w:u w:val="single"/>
        </w:rPr>
        <w:tab/>
      </w:r>
      <w:r w:rsidRPr="006E68AD">
        <w:rPr>
          <w:rFonts w:ascii="Sylfaen" w:hAnsi="Sylfaen" w:cs="Sylfaen"/>
          <w:sz w:val="20"/>
          <w:u w:val="single"/>
        </w:rPr>
        <w:tab/>
      </w:r>
      <w:r w:rsidRPr="006E68AD">
        <w:rPr>
          <w:rFonts w:ascii="Sylfaen" w:hAnsi="Sylfaen" w:cs="Sylfaen"/>
          <w:sz w:val="20"/>
          <w:u w:val="single"/>
        </w:rPr>
        <w:tab/>
      </w:r>
    </w:p>
    <w:p w:rsidR="00606A9F" w:rsidRPr="006E68AD" w:rsidRDefault="00606A9F" w:rsidP="00606A9F">
      <w:pPr>
        <w:tabs>
          <w:tab w:val="left" w:pos="360"/>
          <w:tab w:val="left" w:pos="540"/>
        </w:tabs>
        <w:ind w:left="-540" w:firstLine="180"/>
        <w:jc w:val="both"/>
        <w:rPr>
          <w:rFonts w:ascii="Sylfaen" w:hAnsi="Sylfaen" w:cs="Sylfaen"/>
          <w:sz w:val="12"/>
          <w:szCs w:val="16"/>
        </w:rPr>
      </w:pPr>
      <w:r w:rsidRPr="006E68AD">
        <w:rPr>
          <w:rFonts w:ascii="Sylfaen" w:hAnsi="Sylfaen" w:cs="Sylfaen"/>
          <w:sz w:val="20"/>
        </w:rPr>
        <w:tab/>
      </w:r>
      <w:r w:rsidRPr="006E68AD">
        <w:rPr>
          <w:rFonts w:ascii="Sylfaen" w:hAnsi="Sylfaen" w:cs="Sylfaen"/>
          <w:sz w:val="20"/>
        </w:rPr>
        <w:tab/>
      </w:r>
      <w:r w:rsidRPr="006E68AD">
        <w:rPr>
          <w:rFonts w:ascii="Sylfaen" w:hAnsi="Sylfaen" w:cs="Sylfaen"/>
          <w:sz w:val="20"/>
        </w:rPr>
        <w:tab/>
      </w:r>
      <w:r w:rsidRPr="006E68AD">
        <w:rPr>
          <w:rFonts w:ascii="Sylfaen" w:hAnsi="Sylfaen" w:cs="Sylfaen"/>
          <w:sz w:val="20"/>
        </w:rPr>
        <w:tab/>
      </w:r>
      <w:r w:rsidRPr="006E68AD">
        <w:rPr>
          <w:rFonts w:ascii="Sylfaen" w:hAnsi="Sylfaen" w:cs="Sylfaen"/>
          <w:sz w:val="20"/>
        </w:rPr>
        <w:tab/>
      </w:r>
      <w:r w:rsidRPr="006E68AD">
        <w:rPr>
          <w:rFonts w:ascii="Sylfaen" w:hAnsi="Sylfaen" w:cs="Sylfaen"/>
          <w:sz w:val="20"/>
        </w:rPr>
        <w:tab/>
        <w:t xml:space="preserve">        </w:t>
      </w:r>
      <w:r w:rsidRPr="006E68AD">
        <w:rPr>
          <w:rFonts w:ascii="Sylfaen" w:hAnsi="Sylfaen" w:cs="Sylfaen"/>
          <w:sz w:val="12"/>
          <w:szCs w:val="16"/>
        </w:rPr>
        <w:t xml:space="preserve">Գնորդի անվանումը     </w:t>
      </w:r>
      <w:r w:rsidRPr="006E68AD">
        <w:rPr>
          <w:rFonts w:ascii="Sylfaen" w:hAnsi="Sylfaen" w:cs="Sylfaen"/>
          <w:sz w:val="12"/>
          <w:szCs w:val="16"/>
        </w:rPr>
        <w:tab/>
      </w:r>
      <w:r w:rsidRPr="006E68AD">
        <w:rPr>
          <w:rFonts w:ascii="Sylfaen" w:hAnsi="Sylfaen" w:cs="Sylfaen"/>
          <w:sz w:val="12"/>
          <w:szCs w:val="16"/>
        </w:rPr>
        <w:tab/>
      </w:r>
      <w:r w:rsidRPr="006E68AD">
        <w:rPr>
          <w:rFonts w:ascii="Sylfaen" w:hAnsi="Sylfaen" w:cs="Sylfaen"/>
          <w:sz w:val="12"/>
          <w:szCs w:val="16"/>
        </w:rPr>
        <w:tab/>
      </w:r>
      <w:r w:rsidRPr="006E68AD">
        <w:rPr>
          <w:rFonts w:ascii="Sylfaen" w:hAnsi="Sylfaen" w:cs="Sylfaen"/>
          <w:sz w:val="12"/>
          <w:szCs w:val="16"/>
        </w:rPr>
        <w:tab/>
        <w:t xml:space="preserve">            Վաճառողի անվանումը</w:t>
      </w:r>
      <w:r w:rsidRPr="006E68AD">
        <w:rPr>
          <w:rFonts w:ascii="Sylfaen" w:hAnsi="Sylfaen" w:cs="Sylfaen"/>
          <w:sz w:val="12"/>
          <w:szCs w:val="16"/>
        </w:rPr>
        <w:tab/>
      </w:r>
    </w:p>
    <w:p w:rsidR="00606A9F" w:rsidRPr="006E68AD" w:rsidRDefault="00606A9F" w:rsidP="00606A9F">
      <w:pPr>
        <w:tabs>
          <w:tab w:val="left" w:pos="360"/>
          <w:tab w:val="left" w:pos="540"/>
        </w:tabs>
        <w:ind w:right="-360"/>
        <w:jc w:val="both"/>
        <w:rPr>
          <w:rFonts w:ascii="Sylfaen" w:hAnsi="Sylfaen" w:cs="Sylfaen"/>
          <w:sz w:val="20"/>
          <w:u w:val="single"/>
          <w:lang w:val="hy-AM"/>
        </w:rPr>
      </w:pPr>
      <w:r w:rsidRPr="006E68AD">
        <w:rPr>
          <w:rFonts w:ascii="Sylfaen" w:hAnsi="Sylfaen" w:cs="Sylfaen"/>
          <w:sz w:val="20"/>
          <w:lang w:val="hy-AM"/>
        </w:rPr>
        <w:t xml:space="preserve">(այսուհետ` </w:t>
      </w:r>
      <w:r w:rsidRPr="006E68AD">
        <w:rPr>
          <w:rFonts w:ascii="Sylfaen" w:hAnsi="Sylfaen" w:cs="Sylfaen"/>
          <w:sz w:val="20"/>
        </w:rPr>
        <w:t>Վաճառող</w:t>
      </w:r>
      <w:r w:rsidRPr="006E68AD">
        <w:rPr>
          <w:rFonts w:ascii="Sylfaen" w:hAnsi="Sylfaen" w:cs="Sylfaen"/>
          <w:sz w:val="20"/>
          <w:lang w:val="hy-AM"/>
        </w:rPr>
        <w:t>)</w:t>
      </w:r>
      <w:r w:rsidRPr="006E68AD">
        <w:rPr>
          <w:rFonts w:ascii="Sylfaen" w:hAnsi="Sylfaen" w:cs="Sylfaen"/>
          <w:sz w:val="20"/>
        </w:rPr>
        <w:t xml:space="preserve"> միջև 20     թ. </w:t>
      </w:r>
      <w:r w:rsidRPr="006E68AD">
        <w:rPr>
          <w:rFonts w:ascii="Sylfaen" w:hAnsi="Sylfaen" w:cs="Sylfaen"/>
          <w:sz w:val="20"/>
          <w:u w:val="single"/>
        </w:rPr>
        <w:tab/>
      </w:r>
      <w:r w:rsidRPr="006E68AD">
        <w:rPr>
          <w:rFonts w:ascii="Sylfaen" w:hAnsi="Sylfaen" w:cs="Sylfaen"/>
          <w:sz w:val="20"/>
          <w:u w:val="single"/>
        </w:rPr>
        <w:tab/>
      </w:r>
      <w:r w:rsidRPr="006E68AD">
        <w:rPr>
          <w:rFonts w:ascii="Sylfaen" w:hAnsi="Sylfaen" w:cs="Sylfaen"/>
          <w:sz w:val="20"/>
          <w:u w:val="single"/>
        </w:rPr>
        <w:tab/>
      </w:r>
      <w:r w:rsidRPr="006E68AD">
        <w:rPr>
          <w:rFonts w:ascii="Sylfaen" w:hAnsi="Sylfaen" w:cs="Sylfaen"/>
          <w:sz w:val="20"/>
          <w:u w:val="single"/>
        </w:rPr>
        <w:tab/>
      </w:r>
      <w:r w:rsidRPr="006E68AD">
        <w:rPr>
          <w:rFonts w:ascii="Sylfaen" w:hAnsi="Sylfaen" w:cs="Sylfaen"/>
          <w:sz w:val="20"/>
          <w:lang w:val="hy-AM"/>
        </w:rPr>
        <w:t xml:space="preserve"> -ին կնքված N </w:t>
      </w:r>
      <w:r w:rsidRPr="006E68AD">
        <w:rPr>
          <w:rFonts w:ascii="Sylfaen" w:hAnsi="Sylfaen" w:cs="Sylfaen"/>
          <w:sz w:val="20"/>
          <w:u w:val="single"/>
          <w:lang w:val="hy-AM"/>
        </w:rPr>
        <w:tab/>
      </w:r>
      <w:r w:rsidRPr="006E68AD">
        <w:rPr>
          <w:rFonts w:ascii="Sylfaen" w:hAnsi="Sylfaen" w:cs="Sylfaen"/>
          <w:sz w:val="20"/>
          <w:u w:val="single"/>
          <w:lang w:val="hy-AM"/>
        </w:rPr>
        <w:tab/>
      </w:r>
      <w:r w:rsidRPr="006E68AD">
        <w:rPr>
          <w:rFonts w:ascii="Sylfaen" w:hAnsi="Sylfaen" w:cs="Sylfaen"/>
          <w:sz w:val="20"/>
          <w:u w:val="single"/>
          <w:lang w:val="hy-AM"/>
        </w:rPr>
        <w:tab/>
      </w:r>
      <w:r w:rsidRPr="006E68AD">
        <w:rPr>
          <w:rFonts w:ascii="Sylfaen" w:hAnsi="Sylfaen" w:cs="Sylfaen"/>
          <w:sz w:val="20"/>
          <w:u w:val="single"/>
          <w:lang w:val="hy-AM"/>
        </w:rPr>
        <w:tab/>
      </w:r>
    </w:p>
    <w:p w:rsidR="00606A9F" w:rsidRPr="006E68AD" w:rsidRDefault="00606A9F" w:rsidP="00606A9F">
      <w:pPr>
        <w:tabs>
          <w:tab w:val="left" w:pos="360"/>
          <w:tab w:val="left" w:pos="540"/>
        </w:tabs>
        <w:ind w:right="-360"/>
        <w:jc w:val="both"/>
        <w:rPr>
          <w:rFonts w:ascii="Sylfaen" w:hAnsi="Sylfaen" w:cs="Sylfaen"/>
          <w:sz w:val="12"/>
          <w:szCs w:val="16"/>
          <w:lang w:val="hy-AM"/>
        </w:rPr>
      </w:pPr>
      <w:r w:rsidRPr="006E68AD">
        <w:rPr>
          <w:rFonts w:ascii="Sylfaen" w:hAnsi="Sylfaen" w:cs="Sylfaen"/>
          <w:sz w:val="12"/>
          <w:szCs w:val="16"/>
          <w:lang w:val="hy-AM"/>
        </w:rPr>
        <w:tab/>
      </w:r>
      <w:r w:rsidRPr="006E68AD">
        <w:rPr>
          <w:rFonts w:ascii="Sylfaen" w:hAnsi="Sylfaen" w:cs="Sylfaen"/>
          <w:sz w:val="12"/>
          <w:szCs w:val="16"/>
          <w:lang w:val="hy-AM"/>
        </w:rPr>
        <w:tab/>
      </w:r>
      <w:r w:rsidRPr="006E68AD">
        <w:rPr>
          <w:rFonts w:ascii="Sylfaen" w:hAnsi="Sylfaen" w:cs="Sylfaen"/>
          <w:sz w:val="12"/>
          <w:szCs w:val="16"/>
          <w:lang w:val="hy-AM"/>
        </w:rPr>
        <w:tab/>
      </w:r>
      <w:r w:rsidRPr="006E68AD">
        <w:rPr>
          <w:rFonts w:ascii="Sylfaen" w:hAnsi="Sylfaen" w:cs="Sylfaen"/>
          <w:sz w:val="12"/>
          <w:szCs w:val="16"/>
          <w:lang w:val="hy-AM"/>
        </w:rPr>
        <w:tab/>
      </w:r>
      <w:r w:rsidRPr="006E68AD">
        <w:rPr>
          <w:rFonts w:ascii="Sylfaen" w:hAnsi="Sylfaen" w:cs="Sylfaen"/>
          <w:sz w:val="12"/>
          <w:szCs w:val="16"/>
          <w:lang w:val="hy-AM"/>
        </w:rPr>
        <w:tab/>
      </w:r>
      <w:r w:rsidRPr="006E68AD">
        <w:rPr>
          <w:rFonts w:ascii="Sylfaen" w:hAnsi="Sylfaen" w:cs="Sylfaen"/>
          <w:sz w:val="12"/>
          <w:szCs w:val="16"/>
          <w:lang w:val="hy-AM"/>
        </w:rPr>
        <w:tab/>
      </w:r>
      <w:r w:rsidRPr="006E68AD">
        <w:rPr>
          <w:rFonts w:ascii="Sylfaen" w:hAnsi="Sylfaen" w:cs="Sylfaen"/>
          <w:sz w:val="12"/>
          <w:szCs w:val="16"/>
          <w:lang w:val="hy-AM"/>
        </w:rPr>
        <w:tab/>
        <w:t>պայմանագրի կնքման ամսաթիվը</w:t>
      </w:r>
      <w:r w:rsidRPr="006E68AD">
        <w:rPr>
          <w:rFonts w:ascii="Sylfaen" w:hAnsi="Sylfaen" w:cs="Sylfaen"/>
          <w:sz w:val="12"/>
          <w:szCs w:val="16"/>
          <w:lang w:val="hy-AM"/>
        </w:rPr>
        <w:tab/>
      </w:r>
      <w:r w:rsidRPr="006E68AD">
        <w:rPr>
          <w:rFonts w:ascii="Sylfaen" w:hAnsi="Sylfaen" w:cs="Sylfaen"/>
          <w:sz w:val="12"/>
          <w:szCs w:val="16"/>
          <w:lang w:val="hy-AM"/>
        </w:rPr>
        <w:tab/>
      </w:r>
      <w:r w:rsidRPr="006E68AD">
        <w:rPr>
          <w:rFonts w:ascii="Sylfaen" w:hAnsi="Sylfaen" w:cs="Sylfaen"/>
          <w:sz w:val="12"/>
          <w:szCs w:val="16"/>
          <w:lang w:val="hy-AM"/>
        </w:rPr>
        <w:tab/>
        <w:t xml:space="preserve">      պայմանագրի համարը</w:t>
      </w:r>
      <w:r w:rsidRPr="006E68AD">
        <w:rPr>
          <w:rFonts w:ascii="Sylfaen" w:hAnsi="Sylfaen" w:cs="Sylfaen"/>
          <w:sz w:val="12"/>
          <w:szCs w:val="16"/>
          <w:lang w:val="hy-AM"/>
        </w:rPr>
        <w:tab/>
      </w:r>
      <w:r w:rsidRPr="006E68AD">
        <w:rPr>
          <w:rFonts w:ascii="Sylfaen" w:hAnsi="Sylfaen" w:cs="Sylfaen"/>
          <w:sz w:val="12"/>
          <w:szCs w:val="16"/>
          <w:lang w:val="hy-AM"/>
        </w:rPr>
        <w:tab/>
      </w:r>
    </w:p>
    <w:p w:rsidR="00606A9F" w:rsidRPr="006E68AD" w:rsidRDefault="00606A9F" w:rsidP="00606A9F">
      <w:pPr>
        <w:tabs>
          <w:tab w:val="left" w:pos="360"/>
          <w:tab w:val="left" w:pos="540"/>
        </w:tabs>
        <w:jc w:val="both"/>
        <w:rPr>
          <w:rFonts w:ascii="Sylfaen" w:hAnsi="Sylfaen" w:cs="Sylfaen"/>
          <w:sz w:val="20"/>
          <w:lang w:val="hy-AM"/>
        </w:rPr>
      </w:pPr>
      <w:r w:rsidRPr="006E68AD">
        <w:rPr>
          <w:rFonts w:ascii="Sylfaen" w:hAnsi="Sylfaen" w:cs="Sylfaen"/>
          <w:sz w:val="20"/>
          <w:lang w:val="hy-AM"/>
        </w:rPr>
        <w:t xml:space="preserve">պայմանագրի շրջանակներում Վաճառողը  20  թ. </w:t>
      </w:r>
      <w:r w:rsidRPr="006E68AD">
        <w:rPr>
          <w:rFonts w:ascii="Sylfaen" w:hAnsi="Sylfaen" w:cs="Sylfaen"/>
          <w:sz w:val="20"/>
          <w:u w:val="single"/>
          <w:lang w:val="hy-AM"/>
        </w:rPr>
        <w:tab/>
      </w:r>
      <w:r w:rsidRPr="006E68AD">
        <w:rPr>
          <w:rFonts w:ascii="Sylfaen" w:hAnsi="Sylfaen" w:cs="Sylfaen"/>
          <w:sz w:val="20"/>
          <w:u w:val="single"/>
          <w:lang w:val="hy-AM"/>
        </w:rPr>
        <w:tab/>
      </w:r>
      <w:r w:rsidRPr="006E68AD">
        <w:rPr>
          <w:rFonts w:ascii="Sylfaen" w:hAnsi="Sylfaen" w:cs="Sylfaen"/>
          <w:sz w:val="20"/>
          <w:u w:val="single"/>
          <w:lang w:val="hy-AM"/>
        </w:rPr>
        <w:tab/>
      </w:r>
      <w:r w:rsidRPr="006E68AD">
        <w:rPr>
          <w:rFonts w:ascii="Sylfaen" w:hAnsi="Sylfaen" w:cs="Sylfaen"/>
          <w:sz w:val="20"/>
          <w:lang w:val="hy-AM"/>
        </w:rPr>
        <w:t>-ին հանձնման-ընդունման նպատակով Գնորդին հանձնեց ստորև նշված ապրանքները.</w:t>
      </w:r>
    </w:p>
    <w:p w:rsidR="00606A9F" w:rsidRPr="006E68AD" w:rsidRDefault="00606A9F" w:rsidP="00606A9F">
      <w:pPr>
        <w:tabs>
          <w:tab w:val="left" w:pos="2972"/>
        </w:tabs>
        <w:jc w:val="both"/>
        <w:rPr>
          <w:rFonts w:ascii="Sylfaen" w:hAnsi="Sylfaen" w:cs="Sylfaen"/>
          <w:sz w:val="20"/>
          <w:lang w:val="hy-AM"/>
        </w:rPr>
      </w:pPr>
      <w:r w:rsidRPr="006E68AD">
        <w:rPr>
          <w:rFonts w:ascii="Sylfaen" w:hAnsi="Sylfaen"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06A9F" w:rsidRPr="006E68AD" w:rsidTr="00E27DBC">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606A9F" w:rsidRPr="006E68AD" w:rsidRDefault="00606A9F" w:rsidP="00E27DBC">
            <w:pPr>
              <w:jc w:val="center"/>
              <w:rPr>
                <w:rFonts w:ascii="Sylfaen" w:hAnsi="Sylfaen" w:cs="Sylfaen"/>
                <w:bCs/>
                <w:sz w:val="18"/>
                <w:szCs w:val="18"/>
                <w:lang w:eastAsia="ru-RU"/>
              </w:rPr>
            </w:pPr>
            <w:r w:rsidRPr="006E68AD">
              <w:rPr>
                <w:rFonts w:ascii="Sylfaen" w:hAnsi="Sylfaen" w:cs="Sylfaen"/>
                <w:bCs/>
                <w:sz w:val="18"/>
                <w:szCs w:val="18"/>
                <w:lang w:eastAsia="ru-RU"/>
              </w:rPr>
              <w:t>Ապրանքի</w:t>
            </w:r>
          </w:p>
        </w:tc>
      </w:tr>
      <w:tr w:rsidR="00606A9F" w:rsidRPr="006E68AD" w:rsidTr="00E27DB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6E68AD" w:rsidRDefault="00606A9F" w:rsidP="00E27DBC">
            <w:pPr>
              <w:jc w:val="center"/>
              <w:rPr>
                <w:rFonts w:ascii="Sylfaen" w:hAnsi="Sylfaen"/>
                <w:sz w:val="18"/>
                <w:szCs w:val="18"/>
              </w:rPr>
            </w:pPr>
            <w:r w:rsidRPr="006E68AD">
              <w:rPr>
                <w:rFonts w:ascii="Sylfaen" w:hAnsi="Sylfaen"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6E68AD" w:rsidRDefault="00606A9F" w:rsidP="00E27DBC">
            <w:pPr>
              <w:jc w:val="center"/>
              <w:rPr>
                <w:rFonts w:ascii="Sylfaen" w:hAnsi="Sylfaen"/>
                <w:sz w:val="18"/>
                <w:szCs w:val="18"/>
              </w:rPr>
            </w:pPr>
            <w:r w:rsidRPr="006E68AD">
              <w:rPr>
                <w:rFonts w:ascii="Sylfaen" w:hAnsi="Sylfaen"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6E68AD" w:rsidRDefault="00606A9F" w:rsidP="00E27DBC">
            <w:pPr>
              <w:jc w:val="center"/>
              <w:rPr>
                <w:rFonts w:ascii="Sylfaen" w:hAnsi="Sylfaen"/>
                <w:sz w:val="18"/>
                <w:szCs w:val="18"/>
              </w:rPr>
            </w:pPr>
            <w:r w:rsidRPr="006E68AD">
              <w:rPr>
                <w:rFonts w:ascii="Sylfaen" w:hAnsi="Sylfaen" w:cs="Sylfaen"/>
                <w:sz w:val="18"/>
                <w:szCs w:val="18"/>
              </w:rPr>
              <w:t>քանակը</w:t>
            </w:r>
            <w:r w:rsidRPr="006E68AD">
              <w:rPr>
                <w:rFonts w:ascii="Sylfaen" w:hAnsi="Sylfaen"/>
                <w:sz w:val="18"/>
                <w:szCs w:val="18"/>
              </w:rPr>
              <w:t xml:space="preserve"> (</w:t>
            </w:r>
            <w:r w:rsidRPr="006E68AD">
              <w:rPr>
                <w:rFonts w:ascii="Sylfaen" w:hAnsi="Sylfaen" w:cs="Sylfaen"/>
                <w:sz w:val="18"/>
                <w:szCs w:val="18"/>
              </w:rPr>
              <w:t>փաստացի</w:t>
            </w:r>
            <w:r w:rsidRPr="006E68AD">
              <w:rPr>
                <w:rFonts w:ascii="Sylfaen" w:hAnsi="Sylfaen"/>
                <w:sz w:val="18"/>
                <w:szCs w:val="18"/>
              </w:rPr>
              <w:t>)</w:t>
            </w:r>
          </w:p>
        </w:tc>
      </w:tr>
      <w:tr w:rsidR="00606A9F" w:rsidRPr="006E68AD" w:rsidTr="00E27DB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6E68AD" w:rsidRDefault="00606A9F" w:rsidP="00E27DBC">
            <w:pPr>
              <w:jc w:val="cente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6E68AD" w:rsidRDefault="00606A9F" w:rsidP="00E27DBC">
            <w:pPr>
              <w:jc w:val="cente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6E68AD" w:rsidRDefault="00606A9F" w:rsidP="00E27DBC">
            <w:pPr>
              <w:jc w:val="center"/>
              <w:rPr>
                <w:rFonts w:ascii="Sylfaen" w:hAnsi="Sylfaen" w:cs="Sylfaen"/>
                <w:sz w:val="18"/>
                <w:szCs w:val="18"/>
                <w:lang w:val="ru-RU" w:eastAsia="ru-RU"/>
              </w:rPr>
            </w:pPr>
          </w:p>
        </w:tc>
      </w:tr>
      <w:tr w:rsidR="00606A9F" w:rsidRPr="006E68AD" w:rsidTr="00E27DB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6E68AD" w:rsidRDefault="00606A9F" w:rsidP="00E27DBC">
            <w:pPr>
              <w:jc w:val="cente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6E68AD" w:rsidRDefault="00606A9F" w:rsidP="00E27DBC">
            <w:pPr>
              <w:jc w:val="cente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6E68AD" w:rsidRDefault="00606A9F" w:rsidP="00E27DBC">
            <w:pPr>
              <w:jc w:val="center"/>
              <w:rPr>
                <w:rFonts w:ascii="Sylfaen" w:hAnsi="Sylfaen" w:cs="Sylfaen"/>
                <w:sz w:val="18"/>
                <w:szCs w:val="18"/>
                <w:lang w:val="ru-RU" w:eastAsia="ru-RU"/>
              </w:rPr>
            </w:pPr>
          </w:p>
        </w:tc>
      </w:tr>
    </w:tbl>
    <w:p w:rsidR="00606A9F" w:rsidRPr="006E68AD" w:rsidRDefault="00606A9F" w:rsidP="00606A9F">
      <w:pPr>
        <w:tabs>
          <w:tab w:val="left" w:pos="360"/>
          <w:tab w:val="left" w:pos="540"/>
        </w:tabs>
        <w:jc w:val="both"/>
        <w:rPr>
          <w:rFonts w:ascii="Sylfaen" w:hAnsi="Sylfaen" w:cs="Sylfaen"/>
          <w:lang w:eastAsia="ru-RU"/>
        </w:rPr>
      </w:pPr>
    </w:p>
    <w:p w:rsidR="00606A9F" w:rsidRPr="006E68AD" w:rsidRDefault="00606A9F" w:rsidP="00606A9F">
      <w:pPr>
        <w:tabs>
          <w:tab w:val="left" w:pos="360"/>
          <w:tab w:val="left" w:pos="540"/>
        </w:tabs>
        <w:jc w:val="both"/>
        <w:rPr>
          <w:rFonts w:ascii="Sylfaen" w:hAnsi="Sylfaen" w:cs="Sylfaen"/>
          <w:sz w:val="20"/>
        </w:rPr>
      </w:pPr>
      <w:r w:rsidRPr="006E68AD">
        <w:rPr>
          <w:rFonts w:ascii="Sylfaen" w:hAnsi="Sylfaen" w:cs="Sylfaen"/>
          <w:sz w:val="20"/>
        </w:rPr>
        <w:t>Սույն ակտը կազմված է 2 օրինակից, յուրաքանչյուր կողմին տրամադրվում է մեկական օրինակ:</w:t>
      </w:r>
    </w:p>
    <w:p w:rsidR="00606A9F" w:rsidRPr="006E68AD" w:rsidRDefault="00606A9F" w:rsidP="00606A9F">
      <w:pPr>
        <w:tabs>
          <w:tab w:val="left" w:pos="360"/>
          <w:tab w:val="left" w:pos="540"/>
        </w:tabs>
        <w:rPr>
          <w:rFonts w:ascii="Sylfaen" w:hAnsi="Sylfaen" w:cs="Sylfaen"/>
          <w:sz w:val="22"/>
          <w:szCs w:val="22"/>
          <w:lang w:val="hy-AM"/>
        </w:rPr>
      </w:pPr>
    </w:p>
    <w:p w:rsidR="00606A9F" w:rsidRPr="006E68AD" w:rsidRDefault="00606A9F" w:rsidP="00606A9F">
      <w:pPr>
        <w:jc w:val="center"/>
        <w:rPr>
          <w:rFonts w:ascii="Sylfaen" w:hAnsi="Sylfaen" w:cs="Sylfaen"/>
          <w:sz w:val="22"/>
          <w:szCs w:val="22"/>
          <w:lang w:val="hy-AM"/>
        </w:rPr>
      </w:pPr>
    </w:p>
    <w:p w:rsidR="00606A9F" w:rsidRPr="006E68AD" w:rsidRDefault="00606A9F" w:rsidP="00606A9F">
      <w:pPr>
        <w:jc w:val="center"/>
        <w:rPr>
          <w:rFonts w:ascii="Sylfaen" w:hAnsi="Sylfaen" w:cs="Sylfaen"/>
          <w:sz w:val="14"/>
          <w:szCs w:val="14"/>
          <w:lang w:val="hy-AM"/>
        </w:rPr>
      </w:pPr>
    </w:p>
    <w:p w:rsidR="00606A9F" w:rsidRPr="006E68AD" w:rsidRDefault="00606A9F" w:rsidP="00606A9F">
      <w:pPr>
        <w:jc w:val="center"/>
        <w:rPr>
          <w:rFonts w:ascii="Sylfaen" w:hAnsi="Sylfaen" w:cs="Sylfaen"/>
          <w:sz w:val="22"/>
          <w:szCs w:val="22"/>
          <w:lang w:val="hy-AM"/>
        </w:rPr>
      </w:pPr>
    </w:p>
    <w:p w:rsidR="00606A9F" w:rsidRPr="006E68AD" w:rsidRDefault="00606A9F" w:rsidP="00606A9F">
      <w:pPr>
        <w:jc w:val="center"/>
        <w:rPr>
          <w:rFonts w:ascii="Sylfaen" w:hAnsi="Sylfaen" w:cs="Sylfaen"/>
          <w:sz w:val="22"/>
          <w:szCs w:val="22"/>
        </w:rPr>
      </w:pPr>
      <w:r w:rsidRPr="006E68AD">
        <w:rPr>
          <w:rFonts w:ascii="Sylfaen" w:hAnsi="Sylfaen" w:cs="Sylfaen"/>
          <w:sz w:val="22"/>
          <w:szCs w:val="22"/>
        </w:rPr>
        <w:t>ԿՈՂՄԵՐԸ</w:t>
      </w:r>
    </w:p>
    <w:p w:rsidR="00606A9F" w:rsidRPr="006E68AD" w:rsidRDefault="00606A9F" w:rsidP="00606A9F">
      <w:pPr>
        <w:jc w:val="center"/>
        <w:rPr>
          <w:rFonts w:ascii="Sylfaen" w:hAnsi="Sylfaen" w:cs="Sylfaen"/>
          <w:sz w:val="22"/>
          <w:szCs w:val="22"/>
        </w:rPr>
      </w:pPr>
    </w:p>
    <w:p w:rsidR="00606A9F" w:rsidRPr="006E68AD" w:rsidRDefault="00606A9F" w:rsidP="00606A9F">
      <w:pPr>
        <w:tabs>
          <w:tab w:val="left" w:pos="360"/>
          <w:tab w:val="left" w:pos="540"/>
        </w:tabs>
        <w:rPr>
          <w:rFonts w:ascii="Sylfaen" w:hAnsi="Sylfaen" w:cs="Sylfaen"/>
          <w:sz w:val="22"/>
          <w:szCs w:val="22"/>
        </w:rPr>
      </w:pPr>
    </w:p>
    <w:p w:rsidR="00606A9F" w:rsidRPr="006E68AD" w:rsidRDefault="00606A9F" w:rsidP="00606A9F">
      <w:pPr>
        <w:tabs>
          <w:tab w:val="left" w:pos="360"/>
          <w:tab w:val="left" w:pos="540"/>
        </w:tabs>
        <w:rPr>
          <w:rFonts w:ascii="Sylfaen" w:hAnsi="Sylfaen" w:cs="Sylfaen"/>
          <w:sz w:val="22"/>
          <w:szCs w:val="22"/>
        </w:rPr>
      </w:pPr>
    </w:p>
    <w:tbl>
      <w:tblPr>
        <w:tblW w:w="0" w:type="auto"/>
        <w:tblLook w:val="00A0" w:firstRow="1" w:lastRow="0" w:firstColumn="1" w:lastColumn="0" w:noHBand="0" w:noVBand="0"/>
      </w:tblPr>
      <w:tblGrid>
        <w:gridCol w:w="4785"/>
        <w:gridCol w:w="5223"/>
      </w:tblGrid>
      <w:tr w:rsidR="00606A9F" w:rsidRPr="006E68AD" w:rsidTr="00E27DBC">
        <w:tc>
          <w:tcPr>
            <w:tcW w:w="4785" w:type="dxa"/>
          </w:tcPr>
          <w:p w:rsidR="00606A9F" w:rsidRPr="006E68AD" w:rsidRDefault="00606A9F" w:rsidP="00E27DBC">
            <w:pPr>
              <w:tabs>
                <w:tab w:val="left" w:pos="360"/>
                <w:tab w:val="left" w:pos="540"/>
              </w:tabs>
              <w:jc w:val="center"/>
              <w:rPr>
                <w:rFonts w:ascii="Sylfaen" w:hAnsi="Sylfaen" w:cs="Sylfaen"/>
                <w:b/>
                <w:bCs/>
                <w:sz w:val="22"/>
                <w:szCs w:val="22"/>
                <w:lang w:eastAsia="ru-RU"/>
              </w:rPr>
            </w:pPr>
            <w:r w:rsidRPr="006E68AD">
              <w:rPr>
                <w:rFonts w:ascii="Sylfaen" w:hAnsi="Sylfaen" w:cs="Sylfaen"/>
                <w:b/>
                <w:bCs/>
                <w:sz w:val="22"/>
                <w:szCs w:val="22"/>
              </w:rPr>
              <w:t>Հանձնեց</w:t>
            </w:r>
          </w:p>
        </w:tc>
        <w:tc>
          <w:tcPr>
            <w:tcW w:w="5223" w:type="dxa"/>
          </w:tcPr>
          <w:p w:rsidR="00606A9F" w:rsidRPr="006E68AD" w:rsidRDefault="00606A9F" w:rsidP="00E27DBC">
            <w:pPr>
              <w:tabs>
                <w:tab w:val="left" w:pos="360"/>
                <w:tab w:val="left" w:pos="540"/>
              </w:tabs>
              <w:jc w:val="center"/>
              <w:rPr>
                <w:rFonts w:ascii="Sylfaen" w:hAnsi="Sylfaen" w:cs="Sylfaen"/>
                <w:b/>
                <w:bCs/>
                <w:sz w:val="22"/>
                <w:szCs w:val="22"/>
                <w:lang w:eastAsia="ru-RU"/>
              </w:rPr>
            </w:pPr>
            <w:r w:rsidRPr="006E68AD">
              <w:rPr>
                <w:rFonts w:ascii="Sylfaen" w:hAnsi="Sylfaen" w:cs="Sylfaen"/>
                <w:b/>
                <w:bCs/>
                <w:sz w:val="22"/>
                <w:szCs w:val="22"/>
              </w:rPr>
              <w:t xml:space="preserve">        Ընդունեց</w:t>
            </w:r>
          </w:p>
        </w:tc>
      </w:tr>
    </w:tbl>
    <w:p w:rsidR="00606A9F" w:rsidRPr="006E68AD" w:rsidRDefault="00606A9F" w:rsidP="00606A9F">
      <w:pPr>
        <w:tabs>
          <w:tab w:val="left" w:pos="360"/>
          <w:tab w:val="left" w:pos="540"/>
        </w:tabs>
        <w:rPr>
          <w:rFonts w:ascii="Sylfaen" w:hAnsi="Sylfaen" w:cs="Sylfaen"/>
          <w:sz w:val="20"/>
          <w:szCs w:val="20"/>
          <w:lang w:eastAsia="ru-RU"/>
        </w:rPr>
      </w:pPr>
      <w:r w:rsidRPr="006E68AD">
        <w:rPr>
          <w:rFonts w:ascii="Sylfaen" w:hAnsi="Sylfaen" w:cs="Sylfaen"/>
          <w:sz w:val="20"/>
          <w:szCs w:val="20"/>
          <w:lang w:eastAsia="ru-RU"/>
        </w:rPr>
        <w:t xml:space="preserve">                                                                                                  հայտը նախագծած ներկայացուցիչ`</w:t>
      </w:r>
    </w:p>
    <w:p w:rsidR="00606A9F" w:rsidRPr="006E68AD" w:rsidRDefault="00606A9F" w:rsidP="00606A9F">
      <w:pPr>
        <w:tabs>
          <w:tab w:val="left" w:pos="360"/>
          <w:tab w:val="left" w:pos="540"/>
        </w:tabs>
        <w:rPr>
          <w:rFonts w:ascii="Sylfaen" w:hAnsi="Sylfaen"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06A9F" w:rsidRPr="006E68AD" w:rsidTr="00E27DBC">
        <w:trPr>
          <w:tblCellSpacing w:w="7" w:type="dxa"/>
          <w:jc w:val="center"/>
        </w:trPr>
        <w:tc>
          <w:tcPr>
            <w:tcW w:w="0" w:type="auto"/>
            <w:vAlign w:val="center"/>
          </w:tcPr>
          <w:p w:rsidR="00606A9F" w:rsidRPr="006E68AD" w:rsidRDefault="00606A9F" w:rsidP="00E27DBC">
            <w:pPr>
              <w:jc w:val="center"/>
              <w:rPr>
                <w:rFonts w:ascii="Sylfaen" w:hAnsi="Sylfaen" w:cs="GHEA Grapalat"/>
                <w:color w:val="000000"/>
                <w:sz w:val="21"/>
                <w:szCs w:val="21"/>
                <w:lang w:val="ru-RU" w:eastAsia="ru-RU"/>
              </w:rPr>
            </w:pPr>
            <w:r w:rsidRPr="006E68AD">
              <w:rPr>
                <w:rFonts w:ascii="Sylfaen" w:hAnsi="Sylfaen" w:cs="GHEA Grapalat"/>
                <w:color w:val="000000"/>
                <w:sz w:val="21"/>
                <w:szCs w:val="21"/>
              </w:rPr>
              <w:t xml:space="preserve">___________________________ </w:t>
            </w:r>
          </w:p>
          <w:p w:rsidR="00606A9F" w:rsidRPr="006E68AD" w:rsidRDefault="00606A9F" w:rsidP="00E27DBC">
            <w:pPr>
              <w:jc w:val="center"/>
              <w:rPr>
                <w:rFonts w:ascii="Sylfaen" w:hAnsi="Sylfaen" w:cs="GHEA Grapalat"/>
                <w:color w:val="000000"/>
                <w:sz w:val="21"/>
                <w:szCs w:val="21"/>
                <w:lang w:val="ru-RU" w:eastAsia="ru-RU"/>
              </w:rPr>
            </w:pPr>
            <w:r w:rsidRPr="006E68AD">
              <w:rPr>
                <w:rFonts w:ascii="Sylfaen" w:hAnsi="Sylfaen" w:cs="Sylfaen"/>
                <w:color w:val="000000"/>
                <w:sz w:val="15"/>
                <w:szCs w:val="15"/>
              </w:rPr>
              <w:t>ազգանուն</w:t>
            </w:r>
            <w:r w:rsidRPr="006E68AD">
              <w:rPr>
                <w:rFonts w:ascii="Sylfaen" w:hAnsi="Sylfaen" w:cs="GHEA Grapalat"/>
                <w:color w:val="000000"/>
                <w:sz w:val="15"/>
                <w:szCs w:val="15"/>
              </w:rPr>
              <w:t xml:space="preserve">, </w:t>
            </w:r>
            <w:r w:rsidRPr="006E68AD">
              <w:rPr>
                <w:rFonts w:ascii="Sylfaen" w:hAnsi="Sylfaen" w:cs="Sylfaen"/>
                <w:color w:val="000000"/>
                <w:sz w:val="15"/>
                <w:szCs w:val="15"/>
              </w:rPr>
              <w:t>անուն</w:t>
            </w:r>
          </w:p>
        </w:tc>
        <w:tc>
          <w:tcPr>
            <w:tcW w:w="0" w:type="auto"/>
            <w:vAlign w:val="center"/>
          </w:tcPr>
          <w:p w:rsidR="00606A9F" w:rsidRPr="006E68AD" w:rsidRDefault="00606A9F" w:rsidP="00E27DBC">
            <w:pPr>
              <w:jc w:val="center"/>
              <w:rPr>
                <w:rFonts w:ascii="Sylfaen" w:hAnsi="Sylfaen" w:cs="GHEA Grapalat"/>
                <w:color w:val="000000"/>
                <w:sz w:val="21"/>
                <w:szCs w:val="21"/>
                <w:lang w:val="ru-RU" w:eastAsia="ru-RU"/>
              </w:rPr>
            </w:pPr>
            <w:r w:rsidRPr="006E68AD">
              <w:rPr>
                <w:rFonts w:ascii="Sylfaen" w:hAnsi="Sylfaen" w:cs="GHEA Grapalat"/>
                <w:color w:val="000000"/>
                <w:sz w:val="21"/>
                <w:szCs w:val="21"/>
              </w:rPr>
              <w:t>___________________________</w:t>
            </w:r>
          </w:p>
          <w:p w:rsidR="00606A9F" w:rsidRPr="006E68AD" w:rsidRDefault="00606A9F" w:rsidP="00E27DBC">
            <w:pPr>
              <w:jc w:val="center"/>
              <w:rPr>
                <w:rFonts w:ascii="Sylfaen" w:hAnsi="Sylfaen" w:cs="GHEA Grapalat"/>
                <w:color w:val="000000"/>
                <w:sz w:val="21"/>
                <w:szCs w:val="21"/>
                <w:lang w:val="ru-RU" w:eastAsia="ru-RU"/>
              </w:rPr>
            </w:pPr>
            <w:r w:rsidRPr="006E68AD">
              <w:rPr>
                <w:rFonts w:ascii="Sylfaen" w:hAnsi="Sylfaen" w:cs="Sylfaen"/>
                <w:color w:val="000000"/>
                <w:sz w:val="15"/>
                <w:szCs w:val="15"/>
              </w:rPr>
              <w:t>ազգանուն</w:t>
            </w:r>
            <w:r w:rsidRPr="006E68AD">
              <w:rPr>
                <w:rFonts w:ascii="Sylfaen" w:hAnsi="Sylfaen" w:cs="GHEA Grapalat"/>
                <w:color w:val="000000"/>
                <w:sz w:val="15"/>
                <w:szCs w:val="15"/>
              </w:rPr>
              <w:t xml:space="preserve">, </w:t>
            </w:r>
            <w:r w:rsidRPr="006E68AD">
              <w:rPr>
                <w:rFonts w:ascii="Sylfaen" w:hAnsi="Sylfaen" w:cs="Sylfaen"/>
                <w:color w:val="000000"/>
                <w:sz w:val="15"/>
                <w:szCs w:val="15"/>
              </w:rPr>
              <w:t>անուն</w:t>
            </w:r>
          </w:p>
        </w:tc>
      </w:tr>
      <w:tr w:rsidR="00606A9F" w:rsidRPr="006E68AD" w:rsidTr="00E27DBC">
        <w:trPr>
          <w:tblCellSpacing w:w="7" w:type="dxa"/>
          <w:jc w:val="center"/>
        </w:trPr>
        <w:tc>
          <w:tcPr>
            <w:tcW w:w="0" w:type="auto"/>
            <w:vAlign w:val="center"/>
          </w:tcPr>
          <w:p w:rsidR="00606A9F" w:rsidRPr="006E68AD" w:rsidRDefault="00606A9F" w:rsidP="00E27DBC">
            <w:pPr>
              <w:jc w:val="center"/>
              <w:rPr>
                <w:rFonts w:ascii="Sylfaen" w:hAnsi="Sylfaen" w:cs="GHEA Grapalat"/>
                <w:color w:val="000000"/>
                <w:sz w:val="21"/>
                <w:szCs w:val="21"/>
                <w:lang w:val="ru-RU" w:eastAsia="ru-RU"/>
              </w:rPr>
            </w:pPr>
            <w:r w:rsidRPr="006E68AD">
              <w:rPr>
                <w:rFonts w:ascii="Sylfaen" w:hAnsi="Sylfaen" w:cs="GHEA Grapalat"/>
                <w:color w:val="000000"/>
                <w:sz w:val="21"/>
                <w:szCs w:val="21"/>
              </w:rPr>
              <w:t xml:space="preserve">___________________________ </w:t>
            </w:r>
          </w:p>
          <w:p w:rsidR="00606A9F" w:rsidRPr="006E68AD" w:rsidRDefault="00606A9F" w:rsidP="00E27DBC">
            <w:pPr>
              <w:jc w:val="center"/>
              <w:rPr>
                <w:rFonts w:ascii="Sylfaen" w:hAnsi="Sylfaen" w:cs="GHEA Grapalat"/>
                <w:color w:val="000000"/>
                <w:sz w:val="21"/>
                <w:szCs w:val="21"/>
                <w:lang w:val="ru-RU" w:eastAsia="ru-RU"/>
              </w:rPr>
            </w:pPr>
            <w:r w:rsidRPr="006E68AD">
              <w:rPr>
                <w:rFonts w:ascii="Sylfaen" w:hAnsi="Sylfaen" w:cs="Sylfaen"/>
                <w:color w:val="000000"/>
                <w:sz w:val="15"/>
                <w:szCs w:val="15"/>
              </w:rPr>
              <w:t>Ստորագրություն</w:t>
            </w:r>
          </w:p>
        </w:tc>
        <w:tc>
          <w:tcPr>
            <w:tcW w:w="0" w:type="auto"/>
            <w:vAlign w:val="center"/>
          </w:tcPr>
          <w:p w:rsidR="00606A9F" w:rsidRPr="006E68AD" w:rsidRDefault="00606A9F" w:rsidP="00E27DBC">
            <w:pPr>
              <w:jc w:val="center"/>
              <w:rPr>
                <w:rFonts w:ascii="Sylfaen" w:hAnsi="Sylfaen" w:cs="GHEA Grapalat"/>
                <w:color w:val="000000"/>
                <w:sz w:val="21"/>
                <w:szCs w:val="21"/>
                <w:lang w:val="ru-RU" w:eastAsia="ru-RU"/>
              </w:rPr>
            </w:pPr>
            <w:r w:rsidRPr="006E68AD">
              <w:rPr>
                <w:rFonts w:ascii="Sylfaen" w:hAnsi="Sylfaen" w:cs="GHEA Grapalat"/>
                <w:color w:val="000000"/>
                <w:sz w:val="21"/>
                <w:szCs w:val="21"/>
              </w:rPr>
              <w:t>___________________________</w:t>
            </w:r>
          </w:p>
          <w:p w:rsidR="00606A9F" w:rsidRPr="006E68AD" w:rsidRDefault="00606A9F" w:rsidP="00E27DBC">
            <w:pPr>
              <w:jc w:val="center"/>
              <w:rPr>
                <w:rFonts w:ascii="Sylfaen" w:hAnsi="Sylfaen" w:cs="GHEA Grapalat"/>
                <w:color w:val="000000"/>
                <w:sz w:val="21"/>
                <w:szCs w:val="21"/>
                <w:lang w:val="ru-RU" w:eastAsia="ru-RU"/>
              </w:rPr>
            </w:pPr>
            <w:r w:rsidRPr="006E68AD">
              <w:rPr>
                <w:rFonts w:ascii="Sylfaen" w:hAnsi="Sylfaen" w:cs="Sylfaen"/>
                <w:color w:val="000000"/>
                <w:sz w:val="15"/>
                <w:szCs w:val="15"/>
              </w:rPr>
              <w:t>ստորագրություն</w:t>
            </w:r>
          </w:p>
        </w:tc>
      </w:tr>
      <w:tr w:rsidR="00606A9F" w:rsidRPr="006E68AD" w:rsidTr="00E27DBC">
        <w:trPr>
          <w:tblCellSpacing w:w="7" w:type="dxa"/>
          <w:jc w:val="center"/>
        </w:trPr>
        <w:tc>
          <w:tcPr>
            <w:tcW w:w="0" w:type="auto"/>
            <w:vAlign w:val="center"/>
          </w:tcPr>
          <w:p w:rsidR="00606A9F" w:rsidRPr="006E68AD" w:rsidRDefault="00606A9F" w:rsidP="00E27DBC">
            <w:pPr>
              <w:rPr>
                <w:rFonts w:ascii="Sylfaen" w:hAnsi="Sylfaen" w:cs="GHEA Grapalat"/>
                <w:color w:val="000000"/>
                <w:sz w:val="21"/>
                <w:szCs w:val="21"/>
                <w:lang w:val="ru-RU" w:eastAsia="ru-RU"/>
              </w:rPr>
            </w:pPr>
            <w:r w:rsidRPr="006E68AD">
              <w:rPr>
                <w:rFonts w:ascii="Sylfaen" w:hAnsi="Sylfaen" w:cs="GHEA Grapalat"/>
                <w:color w:val="000000"/>
                <w:sz w:val="21"/>
                <w:szCs w:val="21"/>
              </w:rPr>
              <w:t xml:space="preserve">                              </w:t>
            </w:r>
          </w:p>
        </w:tc>
        <w:tc>
          <w:tcPr>
            <w:tcW w:w="0" w:type="auto"/>
            <w:vAlign w:val="center"/>
          </w:tcPr>
          <w:p w:rsidR="00606A9F" w:rsidRPr="006E68AD" w:rsidRDefault="00606A9F" w:rsidP="00E27DBC">
            <w:pPr>
              <w:rPr>
                <w:rFonts w:ascii="Sylfaen" w:hAnsi="Sylfaen" w:cs="GHEA Grapalat"/>
                <w:color w:val="000000"/>
                <w:sz w:val="21"/>
                <w:szCs w:val="21"/>
                <w:lang w:val="ru-RU" w:eastAsia="ru-RU"/>
              </w:rPr>
            </w:pPr>
          </w:p>
        </w:tc>
      </w:tr>
    </w:tbl>
    <w:p w:rsidR="00606A9F" w:rsidRPr="006E68AD" w:rsidRDefault="00606A9F" w:rsidP="00606A9F">
      <w:pPr>
        <w:ind w:left="-142" w:firstLine="142"/>
        <w:jc w:val="center"/>
        <w:rPr>
          <w:rFonts w:ascii="Sylfaen" w:hAnsi="Sylfaen" w:cs="Sylfaen"/>
          <w:b/>
        </w:rPr>
      </w:pPr>
    </w:p>
    <w:p w:rsidR="00606A9F" w:rsidRPr="006E68AD" w:rsidRDefault="00606A9F" w:rsidP="00606A9F">
      <w:pPr>
        <w:ind w:left="-142" w:firstLine="142"/>
        <w:jc w:val="center"/>
        <w:rPr>
          <w:rFonts w:ascii="Sylfaen" w:hAnsi="Sylfaen" w:cs="Sylfaen"/>
          <w:b/>
        </w:rPr>
      </w:pPr>
    </w:p>
    <w:p w:rsidR="00606A9F" w:rsidRPr="006E68AD" w:rsidRDefault="00606A9F" w:rsidP="00606A9F">
      <w:pPr>
        <w:pStyle w:val="norm"/>
        <w:spacing w:line="240" w:lineRule="auto"/>
        <w:ind w:firstLine="284"/>
        <w:jc w:val="right"/>
        <w:rPr>
          <w:rFonts w:ascii="Sylfaen" w:hAnsi="Sylfaen"/>
          <w:b/>
          <w:sz w:val="20"/>
        </w:rPr>
      </w:pPr>
    </w:p>
    <w:p w:rsidR="00606A9F" w:rsidRPr="006E68AD" w:rsidRDefault="00606A9F" w:rsidP="00606A9F">
      <w:pPr>
        <w:pStyle w:val="norm"/>
        <w:spacing w:line="240" w:lineRule="auto"/>
        <w:ind w:firstLine="284"/>
        <w:jc w:val="right"/>
        <w:rPr>
          <w:rFonts w:ascii="Sylfaen" w:hAnsi="Sylfaen"/>
          <w:b/>
          <w:sz w:val="20"/>
        </w:rPr>
      </w:pPr>
    </w:p>
    <w:p w:rsidR="00606A9F" w:rsidRPr="006E68AD" w:rsidRDefault="00606A9F" w:rsidP="00606A9F">
      <w:pPr>
        <w:rPr>
          <w:rFonts w:ascii="Sylfaen" w:hAnsi="Sylfaen"/>
          <w:sz w:val="20"/>
          <w:lang w:val="hy-AM"/>
        </w:rPr>
      </w:pPr>
    </w:p>
    <w:p w:rsidR="00606A9F" w:rsidRPr="006E68AD" w:rsidRDefault="00606A9F" w:rsidP="00606A9F">
      <w:pPr>
        <w:rPr>
          <w:rFonts w:ascii="Sylfaen" w:hAnsi="Sylfaen"/>
          <w:sz w:val="20"/>
          <w:lang w:val="hy-AM"/>
        </w:rPr>
      </w:pPr>
    </w:p>
    <w:p w:rsidR="00606A9F" w:rsidRPr="006E68AD" w:rsidRDefault="00606A9F" w:rsidP="00606A9F">
      <w:pPr>
        <w:rPr>
          <w:rFonts w:ascii="Sylfaen" w:hAnsi="Sylfaen"/>
          <w:sz w:val="20"/>
          <w:lang w:val="hy-AM"/>
        </w:rPr>
      </w:pPr>
    </w:p>
    <w:p w:rsidR="00606A9F" w:rsidRPr="006E68AD" w:rsidRDefault="00606A9F" w:rsidP="00071D1C">
      <w:pPr>
        <w:tabs>
          <w:tab w:val="left" w:pos="2268"/>
        </w:tabs>
        <w:ind w:left="-284" w:firstLine="284"/>
        <w:jc w:val="right"/>
        <w:rPr>
          <w:rFonts w:ascii="Sylfaen" w:hAnsi="Sylfaen"/>
        </w:rPr>
      </w:pPr>
    </w:p>
    <w:p w:rsidR="00606A9F" w:rsidRPr="006E68AD" w:rsidRDefault="00606A9F" w:rsidP="00071D1C">
      <w:pPr>
        <w:tabs>
          <w:tab w:val="left" w:pos="2268"/>
        </w:tabs>
        <w:ind w:left="-284" w:firstLine="284"/>
        <w:jc w:val="right"/>
        <w:rPr>
          <w:rFonts w:ascii="Sylfaen" w:hAnsi="Sylfaen"/>
        </w:rPr>
      </w:pPr>
    </w:p>
    <w:p w:rsidR="00606A9F" w:rsidRPr="006E68AD" w:rsidRDefault="00606A9F" w:rsidP="00071D1C">
      <w:pPr>
        <w:tabs>
          <w:tab w:val="left" w:pos="2268"/>
        </w:tabs>
        <w:ind w:left="-284" w:firstLine="284"/>
        <w:jc w:val="right"/>
        <w:rPr>
          <w:rFonts w:ascii="Sylfaen" w:hAnsi="Sylfaen"/>
        </w:rPr>
      </w:pPr>
    </w:p>
    <w:p w:rsidR="00606A9F" w:rsidRPr="006E68AD" w:rsidRDefault="00606A9F" w:rsidP="00071D1C">
      <w:pPr>
        <w:tabs>
          <w:tab w:val="left" w:pos="2268"/>
        </w:tabs>
        <w:ind w:left="-284" w:firstLine="284"/>
        <w:jc w:val="right"/>
        <w:rPr>
          <w:rFonts w:ascii="Sylfaen" w:hAnsi="Sylfaen"/>
        </w:rPr>
      </w:pPr>
    </w:p>
    <w:p w:rsidR="00606A9F" w:rsidRPr="006E68AD" w:rsidRDefault="00606A9F" w:rsidP="00071D1C">
      <w:pPr>
        <w:tabs>
          <w:tab w:val="left" w:pos="2268"/>
        </w:tabs>
        <w:ind w:left="-284" w:firstLine="284"/>
        <w:jc w:val="right"/>
        <w:rPr>
          <w:rFonts w:ascii="Sylfaen" w:hAnsi="Sylfaen"/>
        </w:rPr>
      </w:pPr>
    </w:p>
    <w:p w:rsidR="00057264" w:rsidRPr="006E68AD" w:rsidRDefault="00057264" w:rsidP="00057264">
      <w:pPr>
        <w:tabs>
          <w:tab w:val="left" w:pos="360"/>
          <w:tab w:val="left" w:pos="540"/>
        </w:tabs>
        <w:jc w:val="center"/>
        <w:rPr>
          <w:rFonts w:ascii="Sylfaen" w:hAnsi="Sylfaen" w:cs="Sylfaen"/>
          <w:b/>
          <w:bCs/>
        </w:rPr>
      </w:pPr>
    </w:p>
    <w:tbl>
      <w:tblPr>
        <w:tblW w:w="9750" w:type="dxa"/>
        <w:jc w:val="center"/>
        <w:tblCellSpacing w:w="7" w:type="dxa"/>
        <w:tblCellMar>
          <w:left w:w="0" w:type="dxa"/>
          <w:right w:w="0" w:type="dxa"/>
        </w:tblCellMar>
        <w:tblLook w:val="0000" w:firstRow="0" w:lastRow="0" w:firstColumn="0" w:lastColumn="0" w:noHBand="0" w:noVBand="0"/>
      </w:tblPr>
      <w:tblGrid>
        <w:gridCol w:w="4875"/>
        <w:gridCol w:w="4875"/>
      </w:tblGrid>
      <w:tr w:rsidR="00057264" w:rsidRPr="006E68AD">
        <w:trPr>
          <w:tblCellSpacing w:w="7" w:type="dxa"/>
          <w:jc w:val="center"/>
        </w:trPr>
        <w:tc>
          <w:tcPr>
            <w:tcW w:w="0" w:type="auto"/>
            <w:vAlign w:val="center"/>
          </w:tcPr>
          <w:p w:rsidR="00057264" w:rsidRPr="006E68AD" w:rsidRDefault="00057264" w:rsidP="009E7100">
            <w:pPr>
              <w:rPr>
                <w:rFonts w:ascii="Sylfaen" w:hAnsi="Sylfaen" w:cs="GHEA Grapalat"/>
                <w:color w:val="000000"/>
                <w:sz w:val="21"/>
                <w:szCs w:val="21"/>
              </w:rPr>
            </w:pPr>
          </w:p>
        </w:tc>
        <w:tc>
          <w:tcPr>
            <w:tcW w:w="0" w:type="auto"/>
            <w:vAlign w:val="center"/>
          </w:tcPr>
          <w:p w:rsidR="00057264" w:rsidRPr="006E68AD" w:rsidRDefault="00057264" w:rsidP="009E7100">
            <w:pPr>
              <w:rPr>
                <w:rFonts w:ascii="Sylfaen" w:hAnsi="Sylfaen" w:cs="GHEA Grapalat"/>
                <w:color w:val="000000"/>
                <w:sz w:val="21"/>
                <w:szCs w:val="21"/>
              </w:rPr>
            </w:pPr>
          </w:p>
        </w:tc>
      </w:tr>
    </w:tbl>
    <w:p w:rsidR="00057264" w:rsidRPr="006E68AD" w:rsidRDefault="00057264" w:rsidP="00536BFB">
      <w:pPr>
        <w:ind w:left="-142" w:firstLine="142"/>
        <w:jc w:val="center"/>
        <w:rPr>
          <w:rFonts w:ascii="Sylfaen" w:hAnsi="Sylfaen" w:cs="Sylfaen"/>
          <w:b/>
        </w:rPr>
        <w:sectPr w:rsidR="00057264" w:rsidRPr="006E68AD" w:rsidSect="00536BFB">
          <w:footnotePr>
            <w:pos w:val="beneathText"/>
          </w:footnotePr>
          <w:pgSz w:w="11906" w:h="16838" w:code="9"/>
          <w:pgMar w:top="720" w:right="662" w:bottom="533" w:left="1138" w:header="562" w:footer="562" w:gutter="0"/>
          <w:cols w:space="720"/>
        </w:sectPr>
      </w:pPr>
    </w:p>
    <w:p w:rsidR="00B2572B" w:rsidRPr="006E68AD" w:rsidRDefault="00B2572B" w:rsidP="00BC48F7">
      <w:pPr>
        <w:pStyle w:val="a3"/>
        <w:spacing w:line="240" w:lineRule="auto"/>
        <w:jc w:val="right"/>
        <w:rPr>
          <w:rFonts w:ascii="Sylfaen" w:hAnsi="Sylfaen" w:cs="Sylfaen"/>
          <w:i w:val="0"/>
          <w:lang w:val="en-US"/>
        </w:rPr>
      </w:pPr>
      <w:r w:rsidRPr="006E68AD">
        <w:rPr>
          <w:rFonts w:ascii="Sylfaen" w:hAnsi="Sylfaen" w:cs="Sylfaen"/>
          <w:i w:val="0"/>
          <w:lang w:val="hy-AM"/>
        </w:rPr>
        <w:lastRenderedPageBreak/>
        <w:t xml:space="preserve">Հավելված </w:t>
      </w:r>
      <w:r w:rsidR="002459FA" w:rsidRPr="006E68AD">
        <w:rPr>
          <w:rFonts w:ascii="Sylfaen" w:hAnsi="Sylfaen" w:cs="Sylfaen"/>
          <w:i w:val="0"/>
          <w:lang w:val="en-US"/>
        </w:rPr>
        <w:t>5</w:t>
      </w:r>
    </w:p>
    <w:p w:rsidR="00B2572B" w:rsidRPr="006E68AD" w:rsidRDefault="00F321AD" w:rsidP="00B2572B">
      <w:pPr>
        <w:pStyle w:val="a3"/>
        <w:spacing w:line="240" w:lineRule="auto"/>
        <w:jc w:val="right"/>
        <w:rPr>
          <w:rFonts w:ascii="Sylfaen" w:hAnsi="Sylfaen" w:cs="Sylfaen"/>
          <w:i w:val="0"/>
          <w:lang w:val="hy-AM"/>
        </w:rPr>
      </w:pPr>
      <w:r>
        <w:rPr>
          <w:rFonts w:ascii="Sylfaen" w:hAnsi="Sylfaen" w:cs="Sylfaen"/>
          <w:i w:val="0"/>
          <w:lang w:val="en-US"/>
        </w:rPr>
        <w:t>ԱՄԴՀՄԴ-ԳՀԱՊՁԲ-20/1</w:t>
      </w:r>
      <w:r w:rsidR="00B2572B" w:rsidRPr="006E68AD">
        <w:rPr>
          <w:rFonts w:ascii="Sylfaen" w:hAnsi="Sylfaen" w:cs="Sylfaen"/>
          <w:i w:val="0"/>
          <w:lang w:val="hy-AM"/>
        </w:rPr>
        <w:t xml:space="preserve">  ծածկագրով</w:t>
      </w:r>
    </w:p>
    <w:p w:rsidR="00B2572B" w:rsidRPr="006E68AD" w:rsidRDefault="008A4308" w:rsidP="00B2572B">
      <w:pPr>
        <w:pStyle w:val="a3"/>
        <w:spacing w:line="240" w:lineRule="auto"/>
        <w:jc w:val="right"/>
        <w:rPr>
          <w:rFonts w:ascii="Sylfaen" w:hAnsi="Sylfaen" w:cs="Sylfaen"/>
          <w:i w:val="0"/>
          <w:lang w:val="hy-AM"/>
        </w:rPr>
      </w:pPr>
      <w:r w:rsidRPr="006E68AD">
        <w:rPr>
          <w:rFonts w:ascii="Sylfaen" w:hAnsi="Sylfaen" w:cs="Sylfaen"/>
          <w:i w:val="0"/>
          <w:lang w:val="en-US"/>
        </w:rPr>
        <w:t xml:space="preserve">գնանշման հարցման </w:t>
      </w:r>
      <w:r w:rsidR="00B2572B" w:rsidRPr="006E68AD">
        <w:rPr>
          <w:rFonts w:ascii="Sylfaen" w:hAnsi="Sylfaen" w:cs="Sylfaen"/>
          <w:i w:val="0"/>
          <w:lang w:val="hy-AM"/>
        </w:rPr>
        <w:t>հրավերի</w:t>
      </w:r>
    </w:p>
    <w:p w:rsidR="00B2572B" w:rsidRPr="006E68AD" w:rsidRDefault="00B2572B" w:rsidP="00B2572B">
      <w:pPr>
        <w:rPr>
          <w:rStyle w:val="af5"/>
          <w:rFonts w:ascii="Sylfaen" w:hAnsi="Sylfaen"/>
          <w:sz w:val="15"/>
          <w:szCs w:val="15"/>
          <w:lang w:val="hy-AM"/>
        </w:rPr>
      </w:pPr>
    </w:p>
    <w:p w:rsidR="00BC48F7" w:rsidRPr="006E68AD" w:rsidRDefault="00BC48F7" w:rsidP="00BC48F7">
      <w:pPr>
        <w:rPr>
          <w:rStyle w:val="af5"/>
          <w:rFonts w:ascii="Sylfaen" w:hAnsi="Sylfaen"/>
          <w:sz w:val="15"/>
          <w:szCs w:val="15"/>
          <w:lang w:val="hy-AM"/>
        </w:rPr>
      </w:pPr>
    </w:p>
    <w:p w:rsidR="00BC48F7" w:rsidRPr="006E68AD" w:rsidRDefault="00BC48F7" w:rsidP="00BC48F7">
      <w:pPr>
        <w:rPr>
          <w:rStyle w:val="af5"/>
          <w:rFonts w:ascii="Sylfaen" w:hAnsi="Sylfaen"/>
          <w:sz w:val="15"/>
          <w:szCs w:val="15"/>
          <w:lang w:val="hy-AM"/>
        </w:rPr>
      </w:pPr>
    </w:p>
    <w:p w:rsidR="00BC48F7" w:rsidRPr="006E68AD" w:rsidRDefault="00BC48F7" w:rsidP="00BC48F7">
      <w:pPr>
        <w:rPr>
          <w:rStyle w:val="af5"/>
          <w:rFonts w:ascii="Sylfaen" w:hAnsi="Sylfaen"/>
          <w:sz w:val="15"/>
          <w:szCs w:val="15"/>
          <w:lang w:val="hy-AM"/>
        </w:rPr>
      </w:pPr>
    </w:p>
    <w:p w:rsidR="00BC48F7" w:rsidRPr="006E68AD" w:rsidRDefault="00BC48F7" w:rsidP="00BC48F7">
      <w:pPr>
        <w:rPr>
          <w:rStyle w:val="af5"/>
          <w:rFonts w:ascii="Sylfaen" w:hAnsi="Sylfaen"/>
          <w:sz w:val="15"/>
          <w:szCs w:val="15"/>
          <w:lang w:val="hy-AM"/>
        </w:rPr>
      </w:pPr>
    </w:p>
    <w:p w:rsidR="00BC48F7" w:rsidRPr="006E68AD" w:rsidRDefault="00BC48F7" w:rsidP="00BC48F7">
      <w:pPr>
        <w:rPr>
          <w:rStyle w:val="af5"/>
          <w:rFonts w:ascii="Sylfaen" w:hAnsi="Sylfaen"/>
          <w:sz w:val="15"/>
          <w:szCs w:val="15"/>
          <w:lang w:val="hy-AM"/>
        </w:rPr>
      </w:pPr>
    </w:p>
    <w:p w:rsidR="00BC48F7" w:rsidRPr="006E68AD" w:rsidRDefault="00BC48F7" w:rsidP="00BC48F7">
      <w:pPr>
        <w:jc w:val="center"/>
        <w:rPr>
          <w:rFonts w:ascii="Sylfaen" w:hAnsi="Sylfaen"/>
          <w:sz w:val="20"/>
          <w:szCs w:val="20"/>
          <w:lang w:val="hy-AM"/>
        </w:rPr>
      </w:pPr>
      <w:r w:rsidRPr="006E68AD">
        <w:rPr>
          <w:rFonts w:ascii="Sylfaen" w:hAnsi="Sylfaen" w:cs="Sylfaen"/>
          <w:sz w:val="20"/>
          <w:szCs w:val="20"/>
          <w:lang w:val="hy-AM"/>
        </w:rPr>
        <w:t>ՀԱՐՑՈՒՄ</w:t>
      </w:r>
    </w:p>
    <w:p w:rsidR="00BC48F7" w:rsidRPr="006E68AD" w:rsidRDefault="00BC48F7" w:rsidP="00BC48F7">
      <w:pPr>
        <w:jc w:val="center"/>
        <w:rPr>
          <w:rFonts w:ascii="Sylfaen" w:hAnsi="Sylfaen"/>
          <w:sz w:val="20"/>
          <w:szCs w:val="20"/>
          <w:lang w:val="hy-AM"/>
        </w:rPr>
      </w:pPr>
      <w:r w:rsidRPr="006E68AD">
        <w:rPr>
          <w:rFonts w:ascii="Sylfaen" w:hAnsi="Sylfaen" w:cs="Sylfaen"/>
          <w:sz w:val="20"/>
          <w:szCs w:val="20"/>
          <w:lang w:val="hy-AM"/>
        </w:rPr>
        <w:t>ՀՀ</w:t>
      </w:r>
      <w:r w:rsidRPr="006E68AD">
        <w:rPr>
          <w:rFonts w:ascii="Sylfaen" w:hAnsi="Sylfaen"/>
          <w:sz w:val="20"/>
          <w:szCs w:val="20"/>
          <w:lang w:val="hy-AM"/>
        </w:rPr>
        <w:t xml:space="preserve"> </w:t>
      </w:r>
      <w:r w:rsidRPr="006E68AD">
        <w:rPr>
          <w:rFonts w:ascii="Sylfaen" w:hAnsi="Sylfaen" w:cs="Sylfaen"/>
          <w:sz w:val="20"/>
          <w:szCs w:val="20"/>
          <w:lang w:val="hy-AM"/>
        </w:rPr>
        <w:t>կառավարության</w:t>
      </w:r>
      <w:r w:rsidRPr="006E68AD">
        <w:rPr>
          <w:rFonts w:ascii="Sylfaen" w:hAnsi="Sylfaen"/>
          <w:sz w:val="20"/>
          <w:szCs w:val="20"/>
          <w:lang w:val="hy-AM"/>
        </w:rPr>
        <w:t xml:space="preserve"> 2017</w:t>
      </w:r>
      <w:r w:rsidRPr="006E68AD">
        <w:rPr>
          <w:rFonts w:ascii="Sylfaen" w:hAnsi="Sylfaen" w:cs="Sylfaen"/>
          <w:sz w:val="20"/>
          <w:szCs w:val="20"/>
          <w:lang w:val="hy-AM"/>
        </w:rPr>
        <w:t>թ</w:t>
      </w:r>
      <w:r w:rsidRPr="006E68AD">
        <w:rPr>
          <w:rFonts w:ascii="Sylfaen" w:hAnsi="Sylfaen"/>
          <w:sz w:val="20"/>
          <w:szCs w:val="20"/>
          <w:lang w:val="hy-AM"/>
        </w:rPr>
        <w:t xml:space="preserve">. </w:t>
      </w:r>
      <w:r w:rsidRPr="006E68AD">
        <w:rPr>
          <w:rFonts w:ascii="Sylfaen" w:hAnsi="Sylfaen" w:cs="Sylfaen"/>
          <w:sz w:val="20"/>
          <w:szCs w:val="20"/>
          <w:lang w:val="hy-AM"/>
        </w:rPr>
        <w:t>մայիսի</w:t>
      </w:r>
      <w:r w:rsidRPr="006E68AD">
        <w:rPr>
          <w:rFonts w:ascii="Sylfaen" w:hAnsi="Sylfaen"/>
          <w:sz w:val="20"/>
          <w:szCs w:val="20"/>
          <w:lang w:val="hy-AM"/>
        </w:rPr>
        <w:t xml:space="preserve"> 4-</w:t>
      </w:r>
      <w:r w:rsidRPr="006E68AD">
        <w:rPr>
          <w:rFonts w:ascii="Sylfaen" w:hAnsi="Sylfaen" w:cs="Sylfaen"/>
          <w:sz w:val="20"/>
          <w:szCs w:val="20"/>
          <w:lang w:val="hy-AM"/>
        </w:rPr>
        <w:t>ի</w:t>
      </w:r>
      <w:r w:rsidRPr="006E68AD">
        <w:rPr>
          <w:rFonts w:ascii="Sylfaen" w:hAnsi="Sylfaen"/>
          <w:sz w:val="20"/>
          <w:szCs w:val="20"/>
          <w:lang w:val="hy-AM"/>
        </w:rPr>
        <w:t xml:space="preserve"> N 526-</w:t>
      </w:r>
      <w:r w:rsidRPr="006E68AD">
        <w:rPr>
          <w:rFonts w:ascii="Sylfaen" w:hAnsi="Sylfaen" w:cs="Sylfaen"/>
          <w:sz w:val="20"/>
          <w:szCs w:val="20"/>
          <w:lang w:val="hy-AM"/>
        </w:rPr>
        <w:t>Ն</w:t>
      </w:r>
      <w:r w:rsidRPr="006E68AD">
        <w:rPr>
          <w:rFonts w:ascii="Sylfaen" w:hAnsi="Sylfaen"/>
          <w:sz w:val="20"/>
          <w:szCs w:val="20"/>
          <w:lang w:val="hy-AM"/>
        </w:rPr>
        <w:t xml:space="preserve"> </w:t>
      </w:r>
      <w:r w:rsidRPr="006E68AD">
        <w:rPr>
          <w:rFonts w:ascii="Sylfaen" w:hAnsi="Sylfaen" w:cs="Sylfaen"/>
          <w:sz w:val="20"/>
          <w:szCs w:val="20"/>
          <w:lang w:val="hy-AM"/>
        </w:rPr>
        <w:t>որոշմամբ</w:t>
      </w:r>
      <w:r w:rsidRPr="006E68AD">
        <w:rPr>
          <w:rFonts w:ascii="Sylfaen" w:hAnsi="Sylfaen"/>
          <w:sz w:val="20"/>
          <w:szCs w:val="20"/>
          <w:lang w:val="hy-AM"/>
        </w:rPr>
        <w:t xml:space="preserve"> </w:t>
      </w:r>
      <w:r w:rsidRPr="006E68AD">
        <w:rPr>
          <w:rFonts w:ascii="Sylfaen" w:hAnsi="Sylfaen" w:cs="Sylfaen"/>
          <w:sz w:val="20"/>
          <w:szCs w:val="20"/>
          <w:lang w:val="hy-AM"/>
        </w:rPr>
        <w:t>հաստատված</w:t>
      </w:r>
      <w:r w:rsidRPr="006E68AD">
        <w:rPr>
          <w:rFonts w:ascii="Sylfaen" w:hAnsi="Sylfaen"/>
          <w:sz w:val="20"/>
          <w:szCs w:val="20"/>
          <w:lang w:val="hy-AM"/>
        </w:rPr>
        <w:t xml:space="preserve"> "</w:t>
      </w:r>
      <w:r w:rsidRPr="006E68AD">
        <w:rPr>
          <w:rFonts w:ascii="Sylfaen" w:hAnsi="Sylfaen" w:cs="Sylfaen"/>
          <w:sz w:val="20"/>
          <w:szCs w:val="20"/>
          <w:lang w:val="hy-AM"/>
        </w:rPr>
        <w:t>Գնումների</w:t>
      </w:r>
      <w:r w:rsidRPr="006E68AD">
        <w:rPr>
          <w:rFonts w:ascii="Sylfaen" w:hAnsi="Sylfaen"/>
          <w:sz w:val="20"/>
          <w:szCs w:val="20"/>
          <w:lang w:val="hy-AM"/>
        </w:rPr>
        <w:t xml:space="preserve"> </w:t>
      </w:r>
      <w:r w:rsidRPr="006E68AD">
        <w:rPr>
          <w:rFonts w:ascii="Sylfaen" w:hAnsi="Sylfaen" w:cs="Sylfaen"/>
          <w:sz w:val="20"/>
          <w:szCs w:val="20"/>
          <w:lang w:val="hy-AM"/>
        </w:rPr>
        <w:t>գործընթացի</w:t>
      </w:r>
      <w:r w:rsidRPr="006E68AD">
        <w:rPr>
          <w:rFonts w:ascii="Sylfaen" w:hAnsi="Sylfaen"/>
          <w:sz w:val="20"/>
          <w:szCs w:val="20"/>
          <w:lang w:val="hy-AM"/>
        </w:rPr>
        <w:t xml:space="preserve"> </w:t>
      </w:r>
      <w:r w:rsidRPr="006E68AD">
        <w:rPr>
          <w:rFonts w:ascii="Sylfaen" w:hAnsi="Sylfaen" w:cs="Sylfaen"/>
          <w:sz w:val="20"/>
          <w:szCs w:val="20"/>
          <w:lang w:val="hy-AM"/>
        </w:rPr>
        <w:t>կազմակերպման</w:t>
      </w:r>
      <w:r w:rsidRPr="006E68AD">
        <w:rPr>
          <w:rFonts w:ascii="Sylfaen" w:hAnsi="Sylfaen"/>
          <w:sz w:val="20"/>
          <w:szCs w:val="20"/>
          <w:lang w:val="hy-AM"/>
        </w:rPr>
        <w:t>"</w:t>
      </w:r>
    </w:p>
    <w:p w:rsidR="00BC48F7" w:rsidRPr="006E68AD" w:rsidRDefault="00BC48F7" w:rsidP="00BC48F7">
      <w:pPr>
        <w:jc w:val="center"/>
        <w:rPr>
          <w:rFonts w:ascii="Sylfaen" w:hAnsi="Sylfaen"/>
          <w:sz w:val="20"/>
          <w:szCs w:val="20"/>
          <w:lang w:val="hy-AM"/>
        </w:rPr>
      </w:pPr>
      <w:r w:rsidRPr="006E68AD">
        <w:rPr>
          <w:rFonts w:ascii="Sylfaen" w:hAnsi="Sylfaen"/>
          <w:sz w:val="20"/>
          <w:szCs w:val="20"/>
          <w:lang w:val="hy-AM"/>
        </w:rPr>
        <w:t xml:space="preserve"> </w:t>
      </w:r>
      <w:r w:rsidRPr="006E68AD">
        <w:rPr>
          <w:rFonts w:ascii="Sylfaen" w:hAnsi="Sylfaen" w:cs="Sylfaen"/>
          <w:sz w:val="20"/>
          <w:szCs w:val="20"/>
          <w:lang w:val="hy-AM"/>
        </w:rPr>
        <w:t>կարգի</w:t>
      </w:r>
      <w:r w:rsidRPr="006E68AD">
        <w:rPr>
          <w:rFonts w:ascii="Sylfaen" w:hAnsi="Sylfaen"/>
          <w:sz w:val="20"/>
          <w:szCs w:val="20"/>
          <w:lang w:val="hy-AM"/>
        </w:rPr>
        <w:t xml:space="preserve"> 43-</w:t>
      </w:r>
      <w:r w:rsidRPr="006E68AD">
        <w:rPr>
          <w:rFonts w:ascii="Sylfaen" w:hAnsi="Sylfaen" w:cs="Sylfaen"/>
          <w:sz w:val="20"/>
          <w:szCs w:val="20"/>
          <w:lang w:val="hy-AM"/>
        </w:rPr>
        <w:t>րդ</w:t>
      </w:r>
      <w:r w:rsidRPr="006E68AD">
        <w:rPr>
          <w:rFonts w:ascii="Sylfaen" w:hAnsi="Sylfaen"/>
          <w:sz w:val="20"/>
          <w:szCs w:val="20"/>
          <w:lang w:val="hy-AM"/>
        </w:rPr>
        <w:t xml:space="preserve"> </w:t>
      </w:r>
      <w:r w:rsidRPr="006E68AD">
        <w:rPr>
          <w:rFonts w:ascii="Sylfaen" w:hAnsi="Sylfaen" w:cs="Sylfaen"/>
          <w:sz w:val="20"/>
          <w:szCs w:val="20"/>
          <w:lang w:val="hy-AM"/>
        </w:rPr>
        <w:t>կետի</w:t>
      </w:r>
      <w:r w:rsidRPr="006E68AD">
        <w:rPr>
          <w:rFonts w:ascii="Sylfaen" w:hAnsi="Sylfaen"/>
          <w:sz w:val="20"/>
          <w:szCs w:val="20"/>
          <w:lang w:val="hy-AM"/>
        </w:rPr>
        <w:t xml:space="preserve"> 3-</w:t>
      </w:r>
      <w:r w:rsidRPr="006E68AD">
        <w:rPr>
          <w:rFonts w:ascii="Sylfaen" w:hAnsi="Sylfaen" w:cs="Sylfaen"/>
          <w:sz w:val="20"/>
          <w:szCs w:val="20"/>
          <w:lang w:val="hy-AM"/>
        </w:rPr>
        <w:t>րդ</w:t>
      </w:r>
      <w:r w:rsidRPr="006E68AD">
        <w:rPr>
          <w:rFonts w:ascii="Sylfaen" w:hAnsi="Sylfaen"/>
          <w:sz w:val="20"/>
          <w:szCs w:val="20"/>
          <w:lang w:val="hy-AM"/>
        </w:rPr>
        <w:t xml:space="preserve"> </w:t>
      </w:r>
      <w:r w:rsidRPr="006E68AD">
        <w:rPr>
          <w:rFonts w:ascii="Sylfaen" w:hAnsi="Sylfaen" w:cs="Sylfaen"/>
          <w:sz w:val="20"/>
          <w:szCs w:val="20"/>
          <w:lang w:val="hy-AM"/>
        </w:rPr>
        <w:t>մասով</w:t>
      </w:r>
      <w:r w:rsidRPr="006E68AD">
        <w:rPr>
          <w:rFonts w:ascii="Sylfaen" w:hAnsi="Sylfaen"/>
          <w:sz w:val="20"/>
          <w:szCs w:val="20"/>
          <w:lang w:val="hy-AM"/>
        </w:rPr>
        <w:t xml:space="preserve"> </w:t>
      </w:r>
      <w:r w:rsidRPr="006E68AD">
        <w:rPr>
          <w:rFonts w:ascii="Sylfaen" w:hAnsi="Sylfaen" w:cs="Sylfaen"/>
          <w:sz w:val="20"/>
          <w:szCs w:val="20"/>
          <w:lang w:val="hy-AM"/>
        </w:rPr>
        <w:t>նախատեսված</w:t>
      </w:r>
      <w:r w:rsidRPr="006E68AD">
        <w:rPr>
          <w:rFonts w:ascii="Sylfaen" w:hAnsi="Sylfaen"/>
          <w:sz w:val="20"/>
          <w:szCs w:val="20"/>
          <w:lang w:val="hy-AM"/>
        </w:rPr>
        <w:t xml:space="preserve"> </w:t>
      </w:r>
      <w:r w:rsidRPr="006E68AD">
        <w:rPr>
          <w:rFonts w:ascii="Sylfaen" w:hAnsi="Sylfaen" w:cs="Sylfaen"/>
          <w:sz w:val="20"/>
          <w:szCs w:val="20"/>
          <w:lang w:val="hy-AM"/>
        </w:rPr>
        <w:t>տվյալների</w:t>
      </w:r>
      <w:r w:rsidRPr="006E68AD">
        <w:rPr>
          <w:rFonts w:ascii="Sylfaen" w:hAnsi="Sylfaen"/>
          <w:sz w:val="20"/>
          <w:szCs w:val="20"/>
          <w:lang w:val="hy-AM"/>
        </w:rPr>
        <w:t xml:space="preserve"> </w:t>
      </w:r>
      <w:r w:rsidRPr="006E68AD">
        <w:rPr>
          <w:rFonts w:ascii="Sylfaen" w:hAnsi="Sylfaen" w:cs="Sylfaen"/>
          <w:sz w:val="20"/>
          <w:szCs w:val="20"/>
          <w:lang w:val="hy-AM"/>
        </w:rPr>
        <w:t>ճշտման</w:t>
      </w:r>
      <w:r w:rsidRPr="006E68AD">
        <w:rPr>
          <w:rFonts w:ascii="Sylfaen" w:hAnsi="Sylfaen"/>
          <w:sz w:val="20"/>
          <w:szCs w:val="20"/>
          <w:lang w:val="hy-AM"/>
        </w:rPr>
        <w:t xml:space="preserve"> </w:t>
      </w:r>
      <w:r w:rsidRPr="006E68AD">
        <w:rPr>
          <w:rFonts w:ascii="Sylfaen" w:hAnsi="Sylfaen" w:cs="Sylfaen"/>
          <w:sz w:val="20"/>
          <w:szCs w:val="20"/>
          <w:lang w:val="hy-AM"/>
        </w:rPr>
        <w:t>մասին</w:t>
      </w:r>
    </w:p>
    <w:p w:rsidR="00BC48F7" w:rsidRPr="006E68AD" w:rsidRDefault="00BC48F7" w:rsidP="00BC48F7">
      <w:pPr>
        <w:jc w:val="center"/>
        <w:rPr>
          <w:rFonts w:ascii="Sylfaen" w:hAnsi="Sylfaen"/>
          <w:sz w:val="20"/>
          <w:szCs w:val="20"/>
          <w:lang w:val="hy-AM"/>
        </w:rPr>
      </w:pPr>
    </w:p>
    <w:p w:rsidR="00BC48F7" w:rsidRPr="006E68AD" w:rsidRDefault="00BC48F7" w:rsidP="00BC48F7">
      <w:pPr>
        <w:rPr>
          <w:rFonts w:ascii="Sylfaen" w:hAnsi="Sylfaen"/>
          <w:sz w:val="20"/>
          <w:szCs w:val="20"/>
          <w:lang w:val="hy-AM"/>
        </w:rPr>
      </w:pPr>
    </w:p>
    <w:p w:rsidR="00BC48F7" w:rsidRPr="006E68AD" w:rsidRDefault="00BC48F7" w:rsidP="009F41B6">
      <w:pPr>
        <w:jc w:val="both"/>
        <w:rPr>
          <w:rFonts w:ascii="Sylfaen" w:hAnsi="Sylfaen"/>
          <w:sz w:val="20"/>
          <w:szCs w:val="20"/>
          <w:vertAlign w:val="superscript"/>
          <w:lang w:val="hy-AM"/>
        </w:rPr>
      </w:pPr>
      <w:r w:rsidRPr="006E68AD">
        <w:rPr>
          <w:rFonts w:ascii="Sylfaen" w:hAnsi="Sylfaen"/>
          <w:sz w:val="20"/>
          <w:szCs w:val="20"/>
          <w:lang w:val="hy-AM"/>
        </w:rPr>
        <w:tab/>
      </w:r>
      <w:r w:rsidR="009F41B6" w:rsidRPr="006E68AD">
        <w:rPr>
          <w:rFonts w:ascii="Sylfaen" w:hAnsi="Sylfaen"/>
          <w:sz w:val="20"/>
          <w:szCs w:val="20"/>
          <w:u w:val="single"/>
          <w:lang w:val="hy-AM"/>
        </w:rPr>
        <w:t>«</w:t>
      </w:r>
      <w:r w:rsidR="009F41B6" w:rsidRPr="006E68AD">
        <w:rPr>
          <w:rFonts w:ascii="Sylfaen" w:hAnsi="Sylfaen" w:cs="Sylfaen"/>
          <w:sz w:val="20"/>
          <w:szCs w:val="20"/>
          <w:u w:val="single"/>
          <w:lang w:val="hy-AM"/>
        </w:rPr>
        <w:t>ՀՀ</w:t>
      </w:r>
      <w:r w:rsidR="009F41B6" w:rsidRPr="006E68AD">
        <w:rPr>
          <w:rFonts w:ascii="Sylfaen" w:hAnsi="Sylfaen"/>
          <w:sz w:val="20"/>
          <w:szCs w:val="20"/>
          <w:lang w:val="hy-AM"/>
        </w:rPr>
        <w:t xml:space="preserve"> </w:t>
      </w:r>
      <w:r w:rsidR="009F41B6" w:rsidRPr="006E68AD">
        <w:rPr>
          <w:rFonts w:ascii="Sylfaen" w:hAnsi="Sylfaen" w:cs="Sylfaen"/>
          <w:sz w:val="20"/>
          <w:szCs w:val="20"/>
          <w:lang w:val="hy-AM"/>
        </w:rPr>
        <w:t>Արարատի</w:t>
      </w:r>
      <w:r w:rsidR="009F41B6" w:rsidRPr="006E68AD">
        <w:rPr>
          <w:rFonts w:ascii="Sylfaen" w:hAnsi="Sylfaen"/>
          <w:sz w:val="20"/>
          <w:szCs w:val="20"/>
          <w:lang w:val="hy-AM"/>
        </w:rPr>
        <w:t xml:space="preserve"> </w:t>
      </w:r>
      <w:r w:rsidR="009F41B6" w:rsidRPr="006E68AD">
        <w:rPr>
          <w:rFonts w:ascii="Sylfaen" w:hAnsi="Sylfaen" w:cs="Sylfaen"/>
          <w:sz w:val="20"/>
          <w:szCs w:val="20"/>
          <w:lang w:val="hy-AM"/>
        </w:rPr>
        <w:t>մարզի</w:t>
      </w:r>
      <w:r w:rsidR="009F41B6" w:rsidRPr="006E68AD">
        <w:rPr>
          <w:rFonts w:ascii="Sylfaen" w:hAnsi="Sylfaen"/>
          <w:sz w:val="20"/>
          <w:szCs w:val="20"/>
          <w:lang w:val="hy-AM"/>
        </w:rPr>
        <w:t xml:space="preserve"> </w:t>
      </w:r>
      <w:r w:rsidR="00F75A86">
        <w:rPr>
          <w:rFonts w:ascii="Sylfaen" w:hAnsi="Sylfaen" w:cs="Sylfaen"/>
          <w:sz w:val="20"/>
          <w:szCs w:val="20"/>
          <w:lang w:val="hy-AM"/>
        </w:rPr>
        <w:t>Դալարի միջնակարգ</w:t>
      </w:r>
      <w:r w:rsidR="009F41B6" w:rsidRPr="006E68AD">
        <w:rPr>
          <w:rFonts w:ascii="Sylfaen" w:hAnsi="Sylfaen"/>
          <w:sz w:val="20"/>
          <w:szCs w:val="20"/>
          <w:lang w:val="hy-AM"/>
        </w:rPr>
        <w:t xml:space="preserve"> </w:t>
      </w:r>
      <w:r w:rsidR="009F41B6" w:rsidRPr="006E68AD">
        <w:rPr>
          <w:rFonts w:ascii="Sylfaen" w:hAnsi="Sylfaen" w:cs="Sylfaen"/>
          <w:sz w:val="20"/>
          <w:szCs w:val="20"/>
          <w:lang w:val="hy-AM"/>
        </w:rPr>
        <w:t>դպրոց</w:t>
      </w:r>
      <w:r w:rsidR="009F41B6" w:rsidRPr="006E68AD">
        <w:rPr>
          <w:rFonts w:ascii="Sylfaen" w:hAnsi="Sylfaen" w:cs="Arial Armenian"/>
          <w:sz w:val="20"/>
          <w:szCs w:val="20"/>
          <w:lang w:val="hy-AM"/>
        </w:rPr>
        <w:t>»</w:t>
      </w:r>
      <w:r w:rsidR="009F41B6" w:rsidRPr="006E68AD">
        <w:rPr>
          <w:rFonts w:ascii="Sylfaen" w:hAnsi="Sylfaen"/>
          <w:sz w:val="20"/>
          <w:szCs w:val="20"/>
          <w:lang w:val="hy-AM"/>
        </w:rPr>
        <w:t xml:space="preserve"> </w:t>
      </w:r>
      <w:r w:rsidR="009F41B6" w:rsidRPr="006E68AD">
        <w:rPr>
          <w:rFonts w:ascii="Sylfaen" w:hAnsi="Sylfaen" w:cs="Sylfaen"/>
          <w:sz w:val="20"/>
          <w:szCs w:val="20"/>
          <w:lang w:val="hy-AM"/>
        </w:rPr>
        <w:t>ՊՈԱԿ</w:t>
      </w:r>
      <w:r w:rsidRPr="006E68AD">
        <w:rPr>
          <w:rFonts w:ascii="Sylfaen" w:hAnsi="Sylfaen"/>
          <w:sz w:val="20"/>
          <w:szCs w:val="20"/>
          <w:lang w:val="hy-AM"/>
        </w:rPr>
        <w:t>-</w:t>
      </w:r>
      <w:r w:rsidRPr="006E68AD">
        <w:rPr>
          <w:rFonts w:ascii="Sylfaen" w:hAnsi="Sylfaen" w:cs="Sylfaen"/>
          <w:sz w:val="20"/>
          <w:szCs w:val="20"/>
          <w:lang w:val="hy-AM"/>
        </w:rPr>
        <w:t>ի</w:t>
      </w:r>
      <w:r w:rsidRPr="006E68AD">
        <w:rPr>
          <w:rFonts w:ascii="Sylfaen" w:hAnsi="Sylfaen"/>
          <w:sz w:val="20"/>
          <w:szCs w:val="20"/>
          <w:lang w:val="hy-AM"/>
        </w:rPr>
        <w:t xml:space="preserve"> </w:t>
      </w:r>
      <w:r w:rsidRPr="006E68AD">
        <w:rPr>
          <w:rFonts w:ascii="Sylfaen" w:hAnsi="Sylfaen" w:cs="Sylfaen"/>
          <w:sz w:val="20"/>
          <w:szCs w:val="20"/>
          <w:lang w:val="hy-AM"/>
        </w:rPr>
        <w:t>կարիքների</w:t>
      </w:r>
      <w:r w:rsidRPr="006E68AD">
        <w:rPr>
          <w:rFonts w:ascii="Sylfaen" w:hAnsi="Sylfaen"/>
          <w:sz w:val="20"/>
          <w:szCs w:val="20"/>
          <w:lang w:val="hy-AM"/>
        </w:rPr>
        <w:t xml:space="preserve"> </w:t>
      </w:r>
      <w:r w:rsidRPr="006E68AD">
        <w:rPr>
          <w:rFonts w:ascii="Sylfaen" w:hAnsi="Sylfaen" w:cs="Sylfaen"/>
          <w:sz w:val="20"/>
          <w:szCs w:val="20"/>
          <w:lang w:val="hy-AM"/>
        </w:rPr>
        <w:t>համար</w:t>
      </w:r>
      <w:r w:rsidRPr="006E68AD">
        <w:rPr>
          <w:rFonts w:ascii="Sylfaen" w:hAnsi="Sylfaen"/>
          <w:sz w:val="20"/>
          <w:szCs w:val="20"/>
          <w:lang w:val="hy-AM"/>
        </w:rPr>
        <w:t xml:space="preserve"> </w:t>
      </w:r>
      <w:r w:rsidRPr="006E68AD">
        <w:rPr>
          <w:rFonts w:ascii="Sylfaen" w:hAnsi="Sylfaen" w:cs="Sylfaen"/>
          <w:sz w:val="20"/>
          <w:szCs w:val="20"/>
          <w:lang w:val="hy-AM"/>
        </w:rPr>
        <w:t>կազմակերպված</w:t>
      </w:r>
      <w:r w:rsidR="009F41B6" w:rsidRPr="006E68AD">
        <w:rPr>
          <w:rFonts w:ascii="Sylfaen" w:hAnsi="Sylfaen"/>
          <w:sz w:val="20"/>
          <w:szCs w:val="20"/>
          <w:lang w:val="hy-AM"/>
        </w:rPr>
        <w:t xml:space="preserve"> </w:t>
      </w:r>
      <w:r w:rsidR="00F321AD">
        <w:rPr>
          <w:rFonts w:ascii="Sylfaen" w:hAnsi="Sylfaen" w:cs="Sylfaen"/>
          <w:sz w:val="20"/>
          <w:szCs w:val="20"/>
          <w:lang w:val="hy-AM"/>
        </w:rPr>
        <w:t>ԱՄԴՀՄԴ-ԳՀԱՊՁԲ-20/1</w:t>
      </w:r>
    </w:p>
    <w:p w:rsidR="00BC48F7" w:rsidRPr="006E68AD" w:rsidRDefault="00BC48F7" w:rsidP="00BC48F7">
      <w:pPr>
        <w:rPr>
          <w:rFonts w:ascii="Sylfaen" w:hAnsi="Sylfaen"/>
          <w:sz w:val="20"/>
          <w:szCs w:val="20"/>
          <w:lang w:val="hy-AM"/>
        </w:rPr>
      </w:pPr>
      <w:r w:rsidRPr="006E68AD">
        <w:rPr>
          <w:rFonts w:ascii="Sylfaen" w:hAnsi="Sylfaen" w:cs="Sylfaen"/>
          <w:sz w:val="20"/>
          <w:szCs w:val="20"/>
          <w:lang w:val="hy-AM"/>
        </w:rPr>
        <w:t>ծածկագրով</w:t>
      </w:r>
      <w:r w:rsidRPr="006E68AD">
        <w:rPr>
          <w:rFonts w:ascii="Sylfaen" w:hAnsi="Sylfaen"/>
          <w:sz w:val="20"/>
          <w:szCs w:val="20"/>
          <w:lang w:val="hy-AM"/>
        </w:rPr>
        <w:t xml:space="preserve"> </w:t>
      </w:r>
      <w:r w:rsidRPr="006E68AD">
        <w:rPr>
          <w:rFonts w:ascii="Sylfaen" w:hAnsi="Sylfaen" w:cs="Sylfaen"/>
          <w:sz w:val="20"/>
          <w:szCs w:val="20"/>
          <w:lang w:val="hy-AM"/>
        </w:rPr>
        <w:t>գնման</w:t>
      </w:r>
      <w:r w:rsidRPr="006E68AD">
        <w:rPr>
          <w:rFonts w:ascii="Sylfaen" w:hAnsi="Sylfaen"/>
          <w:sz w:val="20"/>
          <w:szCs w:val="20"/>
          <w:lang w:val="hy-AM"/>
        </w:rPr>
        <w:t xml:space="preserve"> </w:t>
      </w:r>
      <w:r w:rsidRPr="006E68AD">
        <w:rPr>
          <w:rFonts w:ascii="Sylfaen" w:hAnsi="Sylfaen" w:cs="Sylfaen"/>
          <w:sz w:val="20"/>
          <w:szCs w:val="20"/>
          <w:lang w:val="hy-AM"/>
        </w:rPr>
        <w:t>ընթացակարգի</w:t>
      </w:r>
      <w:r w:rsidRPr="006E68AD">
        <w:rPr>
          <w:rFonts w:ascii="Sylfaen" w:hAnsi="Sylfaen"/>
          <w:sz w:val="20"/>
          <w:szCs w:val="20"/>
          <w:lang w:val="hy-AM"/>
        </w:rPr>
        <w:t xml:space="preserve">  </w:t>
      </w:r>
      <w:r w:rsidRPr="006E68AD">
        <w:rPr>
          <w:rFonts w:ascii="Sylfaen" w:hAnsi="Sylfaen" w:cs="Sylfaen"/>
          <w:sz w:val="20"/>
          <w:szCs w:val="20"/>
          <w:lang w:val="hy-AM"/>
        </w:rPr>
        <w:t>գնահատող</w:t>
      </w:r>
      <w:r w:rsidRPr="006E68AD">
        <w:rPr>
          <w:rFonts w:ascii="Sylfaen" w:hAnsi="Sylfaen"/>
          <w:sz w:val="20"/>
          <w:szCs w:val="20"/>
          <w:lang w:val="hy-AM"/>
        </w:rPr>
        <w:t xml:space="preserve"> </w:t>
      </w:r>
      <w:r w:rsidRPr="006E68AD">
        <w:rPr>
          <w:rFonts w:ascii="Sylfaen" w:hAnsi="Sylfaen" w:cs="Sylfaen"/>
          <w:sz w:val="20"/>
          <w:szCs w:val="20"/>
          <w:lang w:val="hy-AM"/>
        </w:rPr>
        <w:t>հանձնաժողովի</w:t>
      </w:r>
      <w:r w:rsidRPr="006E68AD">
        <w:rPr>
          <w:rFonts w:ascii="Sylfaen" w:hAnsi="Sylfaen"/>
          <w:sz w:val="20"/>
          <w:szCs w:val="20"/>
          <w:lang w:val="hy-AM"/>
        </w:rPr>
        <w:t xml:space="preserve"> 20 </w:t>
      </w:r>
      <w:r w:rsidRPr="006E68AD">
        <w:rPr>
          <w:rFonts w:ascii="Sylfaen" w:hAnsi="Sylfaen"/>
          <w:sz w:val="20"/>
          <w:szCs w:val="20"/>
          <w:u w:val="single"/>
          <w:lang w:val="hy-AM"/>
        </w:rPr>
        <w:t xml:space="preserve">      </w:t>
      </w:r>
      <w:r w:rsidRPr="006E68AD">
        <w:rPr>
          <w:rFonts w:ascii="Sylfaen" w:hAnsi="Sylfaen"/>
          <w:sz w:val="20"/>
          <w:szCs w:val="20"/>
          <w:lang w:val="hy-AM"/>
        </w:rPr>
        <w:t xml:space="preserve"> </w:t>
      </w:r>
      <w:r w:rsidRPr="006E68AD">
        <w:rPr>
          <w:rFonts w:ascii="Sylfaen" w:hAnsi="Sylfaen" w:cs="Sylfaen"/>
          <w:sz w:val="20"/>
          <w:szCs w:val="20"/>
          <w:lang w:val="hy-AM"/>
        </w:rPr>
        <w:t>թվականի</w:t>
      </w:r>
      <w:r w:rsidRPr="006E68AD">
        <w:rPr>
          <w:rFonts w:ascii="Sylfaen" w:hAnsi="Sylfaen"/>
          <w:sz w:val="20"/>
          <w:szCs w:val="20"/>
          <w:lang w:val="hy-AM"/>
        </w:rPr>
        <w:t xml:space="preserve"> </w:t>
      </w:r>
      <w:r w:rsidRPr="006E68AD">
        <w:rPr>
          <w:rFonts w:ascii="Sylfaen" w:hAnsi="Sylfaen"/>
          <w:sz w:val="20"/>
          <w:szCs w:val="20"/>
          <w:u w:val="single"/>
          <w:lang w:val="hy-AM"/>
        </w:rPr>
        <w:t xml:space="preserve">                </w:t>
      </w:r>
      <w:r w:rsidRPr="006E68AD">
        <w:rPr>
          <w:rFonts w:ascii="Sylfaen" w:hAnsi="Sylfaen"/>
          <w:sz w:val="20"/>
          <w:szCs w:val="20"/>
          <w:lang w:val="hy-AM"/>
        </w:rPr>
        <w:t>-</w:t>
      </w:r>
      <w:r w:rsidRPr="006E68AD">
        <w:rPr>
          <w:rFonts w:ascii="Sylfaen" w:hAnsi="Sylfaen" w:cs="Sylfaen"/>
          <w:sz w:val="20"/>
          <w:szCs w:val="20"/>
          <w:lang w:val="hy-AM"/>
        </w:rPr>
        <w:t>ի</w:t>
      </w:r>
      <w:r w:rsidRPr="006E68AD">
        <w:rPr>
          <w:rFonts w:ascii="Sylfaen" w:hAnsi="Sylfaen"/>
          <w:sz w:val="20"/>
          <w:szCs w:val="20"/>
          <w:lang w:val="hy-AM"/>
        </w:rPr>
        <w:t xml:space="preserve"> N </w:t>
      </w:r>
      <w:r w:rsidRPr="006E68AD">
        <w:rPr>
          <w:rFonts w:ascii="Sylfaen" w:hAnsi="Sylfaen"/>
          <w:sz w:val="20"/>
          <w:szCs w:val="20"/>
          <w:u w:val="single"/>
          <w:lang w:val="hy-AM"/>
        </w:rPr>
        <w:t xml:space="preserve">          </w:t>
      </w:r>
      <w:r w:rsidRPr="006E68AD">
        <w:rPr>
          <w:rFonts w:ascii="Sylfaen" w:hAnsi="Sylfaen" w:cs="Sylfaen"/>
          <w:sz w:val="20"/>
          <w:szCs w:val="20"/>
          <w:lang w:val="hy-AM"/>
        </w:rPr>
        <w:t>որոշմամբ</w:t>
      </w:r>
      <w:r w:rsidRPr="006E68AD">
        <w:rPr>
          <w:rFonts w:ascii="Sylfaen" w:hAnsi="Sylfaen"/>
          <w:sz w:val="20"/>
          <w:szCs w:val="20"/>
          <w:lang w:val="hy-AM"/>
        </w:rPr>
        <w:t xml:space="preserve"> 1-</w:t>
      </w:r>
      <w:r w:rsidRPr="006E68AD">
        <w:rPr>
          <w:rFonts w:ascii="Sylfaen" w:hAnsi="Sylfaen" w:cs="Sylfaen"/>
          <w:sz w:val="20"/>
          <w:szCs w:val="20"/>
          <w:lang w:val="hy-AM"/>
        </w:rPr>
        <w:t>ին</w:t>
      </w:r>
      <w:r w:rsidRPr="006E68AD">
        <w:rPr>
          <w:rFonts w:ascii="Sylfaen" w:hAnsi="Sylfaen"/>
          <w:sz w:val="20"/>
          <w:szCs w:val="20"/>
          <w:lang w:val="hy-AM"/>
        </w:rPr>
        <w:t xml:space="preserve">  </w:t>
      </w:r>
      <w:r w:rsidRPr="006E68AD">
        <w:rPr>
          <w:rFonts w:ascii="Sylfaen" w:hAnsi="Sylfaen" w:cs="Sylfaen"/>
          <w:sz w:val="20"/>
          <w:szCs w:val="20"/>
          <w:lang w:val="hy-AM"/>
        </w:rPr>
        <w:t>տեղ</w:t>
      </w:r>
      <w:r w:rsidRPr="006E68AD">
        <w:rPr>
          <w:rFonts w:ascii="Sylfaen" w:hAnsi="Sylfaen"/>
          <w:sz w:val="20"/>
          <w:szCs w:val="20"/>
          <w:lang w:val="hy-AM"/>
        </w:rPr>
        <w:t xml:space="preserve"> </w:t>
      </w:r>
      <w:r w:rsidRPr="006E68AD">
        <w:rPr>
          <w:rFonts w:ascii="Sylfaen" w:hAnsi="Sylfaen" w:cs="Sylfaen"/>
          <w:sz w:val="20"/>
          <w:szCs w:val="20"/>
          <w:lang w:val="hy-AM"/>
        </w:rPr>
        <w:t>է</w:t>
      </w:r>
      <w:r w:rsidRPr="006E68AD">
        <w:rPr>
          <w:rFonts w:ascii="Sylfaen" w:hAnsi="Sylfaen"/>
          <w:sz w:val="20"/>
          <w:szCs w:val="20"/>
          <w:lang w:val="hy-AM"/>
        </w:rPr>
        <w:t xml:space="preserve"> </w:t>
      </w:r>
      <w:r w:rsidRPr="006E68AD">
        <w:rPr>
          <w:rFonts w:ascii="Sylfaen" w:hAnsi="Sylfaen" w:cs="Sylfaen"/>
          <w:sz w:val="20"/>
          <w:szCs w:val="20"/>
          <w:lang w:val="hy-AM"/>
        </w:rPr>
        <w:t>զբաղեցրել</w:t>
      </w:r>
      <w:r w:rsidRPr="006E68AD">
        <w:rPr>
          <w:rFonts w:ascii="Sylfaen" w:hAnsi="Sylfaen"/>
          <w:sz w:val="20"/>
          <w:szCs w:val="20"/>
          <w:lang w:val="hy-AM"/>
        </w:rPr>
        <w:t xml:space="preserve"> </w:t>
      </w:r>
      <w:r w:rsidRPr="006E68AD">
        <w:rPr>
          <w:rFonts w:ascii="Sylfaen" w:hAnsi="Sylfaen" w:cs="Sylfaen"/>
          <w:sz w:val="20"/>
          <w:szCs w:val="20"/>
          <w:lang w:val="hy-AM"/>
        </w:rPr>
        <w:t>ներքոհիշյալ</w:t>
      </w:r>
      <w:r w:rsidRPr="006E68AD">
        <w:rPr>
          <w:rFonts w:ascii="Sylfaen" w:hAnsi="Sylfaen"/>
          <w:sz w:val="20"/>
          <w:szCs w:val="20"/>
          <w:lang w:val="hy-AM"/>
        </w:rPr>
        <w:t xml:space="preserve"> </w:t>
      </w:r>
      <w:r w:rsidRPr="006E68AD">
        <w:rPr>
          <w:rFonts w:ascii="Sylfaen" w:hAnsi="Sylfaen" w:cs="Sylfaen"/>
          <w:sz w:val="20"/>
          <w:szCs w:val="20"/>
          <w:lang w:val="hy-AM"/>
        </w:rPr>
        <w:t>մասնակիցը</w:t>
      </w:r>
      <w:r w:rsidRPr="006E68AD">
        <w:rPr>
          <w:rFonts w:ascii="Sylfaen" w:hAnsi="Sylfaen"/>
          <w:sz w:val="20"/>
          <w:szCs w:val="20"/>
          <w:lang w:val="hy-AM"/>
        </w:rPr>
        <w:t xml:space="preserve"> (</w:t>
      </w:r>
      <w:r w:rsidRPr="006E68AD">
        <w:rPr>
          <w:rFonts w:ascii="Sylfaen" w:hAnsi="Sylfaen" w:cs="Sylfaen"/>
          <w:sz w:val="20"/>
          <w:szCs w:val="20"/>
          <w:lang w:val="hy-AM"/>
        </w:rPr>
        <w:t>մասնակիցները</w:t>
      </w:r>
      <w:r w:rsidRPr="006E68AD">
        <w:rPr>
          <w:rFonts w:ascii="Sylfaen" w:hAnsi="Sylfaen"/>
          <w:sz w:val="20"/>
          <w:szCs w:val="20"/>
          <w:lang w:val="hy-AM"/>
        </w:rPr>
        <w:t xml:space="preserve">)` </w:t>
      </w:r>
    </w:p>
    <w:p w:rsidR="00BC48F7" w:rsidRPr="006E68AD" w:rsidRDefault="00BC48F7" w:rsidP="00BC48F7">
      <w:pPr>
        <w:jc w:val="both"/>
        <w:rPr>
          <w:rFonts w:ascii="Sylfaen" w:hAnsi="Sylfaen"/>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4486"/>
        <w:gridCol w:w="4230"/>
        <w:gridCol w:w="4276"/>
      </w:tblGrid>
      <w:tr w:rsidR="00BC48F7" w:rsidRPr="006E68AD" w:rsidTr="00E27DBC">
        <w:tc>
          <w:tcPr>
            <w:tcW w:w="1472" w:type="dxa"/>
            <w:vMerge w:val="restart"/>
            <w:shd w:val="clear" w:color="auto" w:fill="auto"/>
            <w:vAlign w:val="center"/>
          </w:tcPr>
          <w:p w:rsidR="00BC48F7" w:rsidRPr="006E68AD" w:rsidRDefault="00BC48F7" w:rsidP="00E27DBC">
            <w:pPr>
              <w:ind w:right="390"/>
              <w:jc w:val="center"/>
              <w:rPr>
                <w:rFonts w:ascii="Sylfaen" w:hAnsi="Sylfaen"/>
                <w:sz w:val="20"/>
                <w:szCs w:val="20"/>
              </w:rPr>
            </w:pPr>
            <w:r w:rsidRPr="006E68AD">
              <w:rPr>
                <w:rFonts w:ascii="Sylfaen" w:hAnsi="Sylfaen"/>
                <w:sz w:val="20"/>
                <w:szCs w:val="20"/>
                <w:lang w:val="hy-AM"/>
              </w:rPr>
              <w:t xml:space="preserve">       </w:t>
            </w:r>
            <w:r w:rsidRPr="006E68AD">
              <w:rPr>
                <w:rFonts w:ascii="Sylfaen" w:hAnsi="Sylfaen"/>
                <w:sz w:val="20"/>
                <w:szCs w:val="20"/>
              </w:rPr>
              <w:t>N</w:t>
            </w:r>
          </w:p>
        </w:tc>
        <w:tc>
          <w:tcPr>
            <w:tcW w:w="12992" w:type="dxa"/>
            <w:gridSpan w:val="3"/>
            <w:shd w:val="clear" w:color="auto" w:fill="auto"/>
            <w:vAlign w:val="center"/>
          </w:tcPr>
          <w:p w:rsidR="00BC48F7" w:rsidRPr="006E68AD" w:rsidRDefault="00BC48F7" w:rsidP="00E27DBC">
            <w:pPr>
              <w:jc w:val="center"/>
              <w:rPr>
                <w:rFonts w:ascii="Sylfaen" w:hAnsi="Sylfaen"/>
                <w:sz w:val="20"/>
                <w:szCs w:val="20"/>
              </w:rPr>
            </w:pPr>
            <w:r w:rsidRPr="006E68AD">
              <w:rPr>
                <w:rFonts w:ascii="Sylfaen" w:hAnsi="Sylfaen" w:cs="Sylfaen"/>
                <w:sz w:val="20"/>
                <w:szCs w:val="20"/>
              </w:rPr>
              <w:t>Մասնակցի</w:t>
            </w:r>
          </w:p>
        </w:tc>
      </w:tr>
      <w:tr w:rsidR="00BC48F7" w:rsidRPr="006E68AD" w:rsidTr="00E27DBC">
        <w:tc>
          <w:tcPr>
            <w:tcW w:w="1472" w:type="dxa"/>
            <w:vMerge/>
            <w:shd w:val="clear" w:color="auto" w:fill="auto"/>
            <w:vAlign w:val="center"/>
          </w:tcPr>
          <w:p w:rsidR="00BC48F7" w:rsidRPr="006E68AD" w:rsidRDefault="00BC48F7" w:rsidP="00E27DBC">
            <w:pPr>
              <w:jc w:val="center"/>
              <w:rPr>
                <w:rFonts w:ascii="Sylfaen" w:hAnsi="Sylfaen"/>
                <w:sz w:val="20"/>
                <w:szCs w:val="20"/>
              </w:rPr>
            </w:pPr>
          </w:p>
        </w:tc>
        <w:tc>
          <w:tcPr>
            <w:tcW w:w="4486" w:type="dxa"/>
            <w:shd w:val="clear" w:color="auto" w:fill="auto"/>
            <w:vAlign w:val="center"/>
          </w:tcPr>
          <w:p w:rsidR="00BC48F7" w:rsidRPr="006E68AD" w:rsidRDefault="00BC48F7" w:rsidP="00E27DBC">
            <w:pPr>
              <w:jc w:val="center"/>
              <w:rPr>
                <w:rFonts w:ascii="Sylfaen" w:hAnsi="Sylfaen"/>
                <w:sz w:val="20"/>
                <w:szCs w:val="20"/>
              </w:rPr>
            </w:pPr>
            <w:r w:rsidRPr="006E68AD">
              <w:rPr>
                <w:rFonts w:ascii="Sylfaen" w:hAnsi="Sylfaen" w:cs="Sylfaen"/>
                <w:sz w:val="20"/>
                <w:szCs w:val="20"/>
              </w:rPr>
              <w:t>անվանումը</w:t>
            </w:r>
          </w:p>
        </w:tc>
        <w:tc>
          <w:tcPr>
            <w:tcW w:w="4230" w:type="dxa"/>
            <w:shd w:val="clear" w:color="auto" w:fill="auto"/>
            <w:vAlign w:val="center"/>
          </w:tcPr>
          <w:p w:rsidR="00BC48F7" w:rsidRPr="006E68AD" w:rsidRDefault="00BC48F7" w:rsidP="00E27DBC">
            <w:pPr>
              <w:jc w:val="center"/>
              <w:rPr>
                <w:rFonts w:ascii="Sylfaen" w:hAnsi="Sylfaen"/>
                <w:sz w:val="20"/>
                <w:szCs w:val="20"/>
              </w:rPr>
            </w:pPr>
            <w:r w:rsidRPr="006E68AD">
              <w:rPr>
                <w:rFonts w:ascii="Sylfaen" w:hAnsi="Sylfaen" w:cs="Sylfaen"/>
                <w:sz w:val="20"/>
                <w:szCs w:val="20"/>
              </w:rPr>
              <w:t>հարկ</w:t>
            </w:r>
            <w:r w:rsidRPr="006E68AD">
              <w:rPr>
                <w:rFonts w:ascii="Sylfaen" w:hAnsi="Sylfaen"/>
                <w:sz w:val="20"/>
                <w:szCs w:val="20"/>
              </w:rPr>
              <w:t xml:space="preserve"> </w:t>
            </w:r>
            <w:r w:rsidRPr="006E68AD">
              <w:rPr>
                <w:rFonts w:ascii="Sylfaen" w:hAnsi="Sylfaen" w:cs="Sylfaen"/>
                <w:sz w:val="20"/>
                <w:szCs w:val="20"/>
              </w:rPr>
              <w:t>վճարողի</w:t>
            </w:r>
          </w:p>
          <w:p w:rsidR="00BC48F7" w:rsidRPr="006E68AD" w:rsidRDefault="00BC48F7" w:rsidP="00E27DBC">
            <w:pPr>
              <w:jc w:val="center"/>
              <w:rPr>
                <w:rFonts w:ascii="Sylfaen" w:hAnsi="Sylfaen"/>
                <w:sz w:val="20"/>
                <w:szCs w:val="20"/>
              </w:rPr>
            </w:pPr>
            <w:r w:rsidRPr="006E68AD">
              <w:rPr>
                <w:rFonts w:ascii="Sylfaen" w:hAnsi="Sylfaen" w:cs="Sylfaen"/>
                <w:sz w:val="20"/>
                <w:szCs w:val="20"/>
              </w:rPr>
              <w:t>հաշվառման</w:t>
            </w:r>
            <w:r w:rsidRPr="006E68AD">
              <w:rPr>
                <w:rFonts w:ascii="Sylfaen" w:hAnsi="Sylfaen"/>
                <w:sz w:val="20"/>
                <w:szCs w:val="20"/>
              </w:rPr>
              <w:t xml:space="preserve"> </w:t>
            </w:r>
            <w:r w:rsidRPr="006E68AD">
              <w:rPr>
                <w:rFonts w:ascii="Sylfaen" w:hAnsi="Sylfaen" w:cs="Sylfaen"/>
                <w:sz w:val="20"/>
                <w:szCs w:val="20"/>
              </w:rPr>
              <w:t>համարը</w:t>
            </w:r>
            <w:r w:rsidRPr="006E68AD">
              <w:rPr>
                <w:rFonts w:ascii="Sylfaen" w:hAnsi="Sylfaen"/>
                <w:sz w:val="20"/>
                <w:szCs w:val="20"/>
              </w:rPr>
              <w:t xml:space="preserve"> </w:t>
            </w:r>
          </w:p>
        </w:tc>
        <w:tc>
          <w:tcPr>
            <w:tcW w:w="4276" w:type="dxa"/>
            <w:shd w:val="clear" w:color="auto" w:fill="auto"/>
            <w:vAlign w:val="center"/>
          </w:tcPr>
          <w:p w:rsidR="00BC48F7" w:rsidRPr="006E68AD" w:rsidRDefault="00BC48F7" w:rsidP="00E27DBC">
            <w:pPr>
              <w:jc w:val="center"/>
              <w:rPr>
                <w:rFonts w:ascii="Sylfaen" w:hAnsi="Sylfaen"/>
                <w:sz w:val="20"/>
                <w:szCs w:val="20"/>
              </w:rPr>
            </w:pPr>
            <w:r w:rsidRPr="006E68AD">
              <w:rPr>
                <w:rFonts w:ascii="Sylfaen" w:hAnsi="Sylfaen" w:cs="Sylfaen"/>
                <w:sz w:val="20"/>
                <w:szCs w:val="20"/>
              </w:rPr>
              <w:t>հայտը</w:t>
            </w:r>
            <w:r w:rsidRPr="006E68AD">
              <w:rPr>
                <w:rFonts w:ascii="Sylfaen" w:hAnsi="Sylfaen"/>
                <w:sz w:val="20"/>
                <w:szCs w:val="20"/>
              </w:rPr>
              <w:t xml:space="preserve"> </w:t>
            </w:r>
            <w:r w:rsidRPr="006E68AD">
              <w:rPr>
                <w:rFonts w:ascii="Sylfaen" w:hAnsi="Sylfaen" w:cs="Sylfaen"/>
                <w:sz w:val="20"/>
                <w:szCs w:val="20"/>
              </w:rPr>
              <w:t>ներկայացվելու</w:t>
            </w:r>
            <w:r w:rsidRPr="006E68AD">
              <w:rPr>
                <w:rFonts w:ascii="Sylfaen" w:hAnsi="Sylfaen"/>
                <w:sz w:val="20"/>
                <w:szCs w:val="20"/>
              </w:rPr>
              <w:t xml:space="preserve"> </w:t>
            </w:r>
            <w:r w:rsidRPr="006E68AD">
              <w:rPr>
                <w:rFonts w:ascii="Sylfaen" w:hAnsi="Sylfaen" w:cs="Sylfaen"/>
                <w:sz w:val="20"/>
                <w:szCs w:val="20"/>
              </w:rPr>
              <w:t>ամիսը</w:t>
            </w:r>
            <w:r w:rsidRPr="006E68AD">
              <w:rPr>
                <w:rFonts w:ascii="Sylfaen" w:hAnsi="Sylfaen"/>
                <w:sz w:val="20"/>
                <w:szCs w:val="20"/>
              </w:rPr>
              <w:t xml:space="preserve">, </w:t>
            </w:r>
            <w:r w:rsidRPr="006E68AD">
              <w:rPr>
                <w:rFonts w:ascii="Sylfaen" w:hAnsi="Sylfaen" w:cs="Sylfaen"/>
                <w:sz w:val="20"/>
                <w:szCs w:val="20"/>
              </w:rPr>
              <w:t>ամսաթիվը</w:t>
            </w:r>
            <w:r w:rsidRPr="006E68AD">
              <w:rPr>
                <w:rFonts w:ascii="Sylfaen" w:hAnsi="Sylfaen"/>
                <w:sz w:val="20"/>
                <w:szCs w:val="20"/>
              </w:rPr>
              <w:t xml:space="preserve">, </w:t>
            </w:r>
            <w:r w:rsidRPr="006E68AD">
              <w:rPr>
                <w:rFonts w:ascii="Sylfaen" w:hAnsi="Sylfaen" w:cs="Sylfaen"/>
                <w:sz w:val="20"/>
                <w:szCs w:val="20"/>
              </w:rPr>
              <w:t>տարեթիվը</w:t>
            </w:r>
          </w:p>
        </w:tc>
      </w:tr>
      <w:tr w:rsidR="00BC48F7" w:rsidRPr="006E68AD" w:rsidTr="00E27DBC">
        <w:tc>
          <w:tcPr>
            <w:tcW w:w="1472" w:type="dxa"/>
            <w:shd w:val="clear" w:color="auto" w:fill="auto"/>
          </w:tcPr>
          <w:p w:rsidR="00BC48F7" w:rsidRPr="006E68AD" w:rsidRDefault="00BC48F7" w:rsidP="00E27DBC">
            <w:pPr>
              <w:jc w:val="center"/>
              <w:rPr>
                <w:rFonts w:ascii="Sylfaen" w:hAnsi="Sylfaen"/>
                <w:sz w:val="20"/>
                <w:szCs w:val="20"/>
              </w:rPr>
            </w:pPr>
          </w:p>
        </w:tc>
        <w:tc>
          <w:tcPr>
            <w:tcW w:w="4486" w:type="dxa"/>
            <w:shd w:val="clear" w:color="auto" w:fill="auto"/>
          </w:tcPr>
          <w:p w:rsidR="00BC48F7" w:rsidRPr="006E68AD" w:rsidRDefault="00BC48F7" w:rsidP="00E27DBC">
            <w:pPr>
              <w:jc w:val="center"/>
              <w:rPr>
                <w:rFonts w:ascii="Sylfaen" w:hAnsi="Sylfaen"/>
                <w:sz w:val="20"/>
                <w:szCs w:val="20"/>
              </w:rPr>
            </w:pPr>
          </w:p>
        </w:tc>
        <w:tc>
          <w:tcPr>
            <w:tcW w:w="4230" w:type="dxa"/>
            <w:shd w:val="clear" w:color="auto" w:fill="auto"/>
          </w:tcPr>
          <w:p w:rsidR="00BC48F7" w:rsidRPr="006E68AD" w:rsidRDefault="00BC48F7" w:rsidP="00E27DBC">
            <w:pPr>
              <w:jc w:val="center"/>
              <w:rPr>
                <w:rFonts w:ascii="Sylfaen" w:hAnsi="Sylfaen"/>
                <w:sz w:val="20"/>
                <w:szCs w:val="20"/>
              </w:rPr>
            </w:pPr>
          </w:p>
        </w:tc>
        <w:tc>
          <w:tcPr>
            <w:tcW w:w="4276" w:type="dxa"/>
            <w:shd w:val="clear" w:color="auto" w:fill="auto"/>
          </w:tcPr>
          <w:p w:rsidR="00BC48F7" w:rsidRPr="006E68AD" w:rsidRDefault="00BC48F7" w:rsidP="00E27DBC">
            <w:pPr>
              <w:jc w:val="center"/>
              <w:rPr>
                <w:rFonts w:ascii="Sylfaen" w:hAnsi="Sylfaen"/>
                <w:sz w:val="20"/>
                <w:szCs w:val="20"/>
              </w:rPr>
            </w:pPr>
          </w:p>
        </w:tc>
      </w:tr>
      <w:tr w:rsidR="00BC48F7" w:rsidRPr="006E68AD" w:rsidTr="00E27DBC">
        <w:tc>
          <w:tcPr>
            <w:tcW w:w="1472" w:type="dxa"/>
            <w:shd w:val="clear" w:color="auto" w:fill="auto"/>
          </w:tcPr>
          <w:p w:rsidR="00BC48F7" w:rsidRPr="006E68AD" w:rsidRDefault="00BC48F7" w:rsidP="00E27DBC">
            <w:pPr>
              <w:jc w:val="center"/>
              <w:rPr>
                <w:rFonts w:ascii="Sylfaen" w:hAnsi="Sylfaen"/>
                <w:sz w:val="20"/>
                <w:szCs w:val="20"/>
              </w:rPr>
            </w:pPr>
          </w:p>
        </w:tc>
        <w:tc>
          <w:tcPr>
            <w:tcW w:w="4486" w:type="dxa"/>
            <w:shd w:val="clear" w:color="auto" w:fill="auto"/>
          </w:tcPr>
          <w:p w:rsidR="00BC48F7" w:rsidRPr="006E68AD" w:rsidRDefault="00BC48F7" w:rsidP="00E27DBC">
            <w:pPr>
              <w:jc w:val="center"/>
              <w:rPr>
                <w:rFonts w:ascii="Sylfaen" w:hAnsi="Sylfaen"/>
                <w:sz w:val="20"/>
                <w:szCs w:val="20"/>
              </w:rPr>
            </w:pPr>
          </w:p>
        </w:tc>
        <w:tc>
          <w:tcPr>
            <w:tcW w:w="4230" w:type="dxa"/>
            <w:shd w:val="clear" w:color="auto" w:fill="auto"/>
          </w:tcPr>
          <w:p w:rsidR="00BC48F7" w:rsidRPr="006E68AD" w:rsidRDefault="00BC48F7" w:rsidP="00E27DBC">
            <w:pPr>
              <w:jc w:val="center"/>
              <w:rPr>
                <w:rFonts w:ascii="Sylfaen" w:hAnsi="Sylfaen"/>
                <w:sz w:val="20"/>
                <w:szCs w:val="20"/>
              </w:rPr>
            </w:pPr>
          </w:p>
        </w:tc>
        <w:tc>
          <w:tcPr>
            <w:tcW w:w="4276" w:type="dxa"/>
            <w:shd w:val="clear" w:color="auto" w:fill="auto"/>
          </w:tcPr>
          <w:p w:rsidR="00BC48F7" w:rsidRPr="006E68AD" w:rsidRDefault="00BC48F7" w:rsidP="00E27DBC">
            <w:pPr>
              <w:jc w:val="center"/>
              <w:rPr>
                <w:rFonts w:ascii="Sylfaen" w:hAnsi="Sylfaen"/>
                <w:sz w:val="20"/>
                <w:szCs w:val="20"/>
              </w:rPr>
            </w:pPr>
          </w:p>
        </w:tc>
      </w:tr>
    </w:tbl>
    <w:p w:rsidR="00BC48F7" w:rsidRPr="006E68AD" w:rsidRDefault="00BC48F7" w:rsidP="00BC48F7">
      <w:pPr>
        <w:jc w:val="both"/>
        <w:rPr>
          <w:rFonts w:ascii="Sylfaen" w:hAnsi="Sylfaen"/>
          <w:sz w:val="20"/>
          <w:szCs w:val="20"/>
          <w:lang w:val="hy-AM"/>
        </w:rPr>
      </w:pPr>
      <w:r w:rsidRPr="006E68AD">
        <w:rPr>
          <w:rFonts w:ascii="Sylfaen" w:hAnsi="Sylfaen"/>
          <w:sz w:val="20"/>
          <w:szCs w:val="20"/>
        </w:rPr>
        <w:tab/>
      </w:r>
    </w:p>
    <w:p w:rsidR="00BC48F7" w:rsidRPr="006E68AD" w:rsidRDefault="00BC48F7" w:rsidP="00BC48F7">
      <w:pPr>
        <w:ind w:firstLine="708"/>
        <w:jc w:val="both"/>
        <w:rPr>
          <w:rFonts w:ascii="Sylfaen" w:hAnsi="Sylfaen"/>
          <w:sz w:val="20"/>
          <w:szCs w:val="20"/>
          <w:lang w:val="hy-AM"/>
        </w:rPr>
      </w:pPr>
      <w:r w:rsidRPr="006E68AD">
        <w:rPr>
          <w:rFonts w:ascii="Sylfaen" w:hAnsi="Sylfaen" w:cs="Sylfaen"/>
          <w:sz w:val="20"/>
          <w:szCs w:val="20"/>
          <w:lang w:val="hy-AM"/>
        </w:rPr>
        <w:t>Խնդրում</w:t>
      </w:r>
      <w:r w:rsidRPr="006E68AD">
        <w:rPr>
          <w:rFonts w:ascii="Sylfaen" w:hAnsi="Sylfaen"/>
          <w:sz w:val="20"/>
          <w:szCs w:val="20"/>
          <w:lang w:val="hy-AM"/>
        </w:rPr>
        <w:t xml:space="preserve"> </w:t>
      </w:r>
      <w:r w:rsidRPr="006E68AD">
        <w:rPr>
          <w:rFonts w:ascii="Sylfaen" w:hAnsi="Sylfaen" w:cs="Sylfaen"/>
          <w:sz w:val="20"/>
          <w:szCs w:val="20"/>
          <w:lang w:val="hy-AM"/>
        </w:rPr>
        <w:t>ենք</w:t>
      </w:r>
      <w:r w:rsidRPr="006E68AD">
        <w:rPr>
          <w:rFonts w:ascii="Sylfaen" w:hAnsi="Sylfaen"/>
          <w:sz w:val="20"/>
          <w:szCs w:val="20"/>
          <w:lang w:val="hy-AM"/>
        </w:rPr>
        <w:t xml:space="preserve"> </w:t>
      </w:r>
      <w:r w:rsidRPr="006E68AD">
        <w:rPr>
          <w:rFonts w:ascii="Sylfaen" w:hAnsi="Sylfaen" w:cs="Sylfaen"/>
          <w:sz w:val="20"/>
          <w:szCs w:val="20"/>
          <w:lang w:val="hy-AM"/>
        </w:rPr>
        <w:t>ՀՀ</w:t>
      </w:r>
      <w:r w:rsidRPr="006E68AD">
        <w:rPr>
          <w:rFonts w:ascii="Sylfaen" w:hAnsi="Sylfaen"/>
          <w:sz w:val="20"/>
          <w:szCs w:val="20"/>
          <w:lang w:val="hy-AM"/>
        </w:rPr>
        <w:t xml:space="preserve"> </w:t>
      </w:r>
      <w:r w:rsidRPr="006E68AD">
        <w:rPr>
          <w:rFonts w:ascii="Sylfaen" w:hAnsi="Sylfaen" w:cs="Sylfaen"/>
          <w:sz w:val="20"/>
          <w:szCs w:val="20"/>
          <w:lang w:val="hy-AM"/>
        </w:rPr>
        <w:t>կառավարության</w:t>
      </w:r>
      <w:r w:rsidRPr="006E68AD">
        <w:rPr>
          <w:rFonts w:ascii="Sylfaen" w:hAnsi="Sylfaen"/>
          <w:sz w:val="20"/>
          <w:szCs w:val="20"/>
          <w:lang w:val="hy-AM"/>
        </w:rPr>
        <w:t xml:space="preserve"> 2017</w:t>
      </w:r>
      <w:r w:rsidRPr="006E68AD">
        <w:rPr>
          <w:rFonts w:ascii="Sylfaen" w:hAnsi="Sylfaen" w:cs="Sylfaen"/>
          <w:sz w:val="20"/>
          <w:szCs w:val="20"/>
          <w:lang w:val="hy-AM"/>
        </w:rPr>
        <w:t>թ</w:t>
      </w:r>
      <w:r w:rsidRPr="006E68AD">
        <w:rPr>
          <w:rFonts w:ascii="Sylfaen" w:hAnsi="Sylfaen"/>
          <w:sz w:val="20"/>
          <w:szCs w:val="20"/>
          <w:lang w:val="hy-AM"/>
        </w:rPr>
        <w:t xml:space="preserve">. </w:t>
      </w:r>
      <w:r w:rsidRPr="006E68AD">
        <w:rPr>
          <w:rFonts w:ascii="Sylfaen" w:hAnsi="Sylfaen" w:cs="Sylfaen"/>
          <w:sz w:val="20"/>
          <w:szCs w:val="20"/>
          <w:lang w:val="hy-AM"/>
        </w:rPr>
        <w:t>մայիսի</w:t>
      </w:r>
      <w:r w:rsidRPr="006E68AD">
        <w:rPr>
          <w:rFonts w:ascii="Sylfaen" w:hAnsi="Sylfaen"/>
          <w:sz w:val="20"/>
          <w:szCs w:val="20"/>
          <w:lang w:val="hy-AM"/>
        </w:rPr>
        <w:t xml:space="preserve"> 4-</w:t>
      </w:r>
      <w:r w:rsidRPr="006E68AD">
        <w:rPr>
          <w:rFonts w:ascii="Sylfaen" w:hAnsi="Sylfaen" w:cs="Sylfaen"/>
          <w:sz w:val="20"/>
          <w:szCs w:val="20"/>
          <w:lang w:val="hy-AM"/>
        </w:rPr>
        <w:t>ի</w:t>
      </w:r>
      <w:r w:rsidRPr="006E68AD">
        <w:rPr>
          <w:rFonts w:ascii="Sylfaen" w:hAnsi="Sylfaen"/>
          <w:sz w:val="20"/>
          <w:szCs w:val="20"/>
          <w:lang w:val="hy-AM"/>
        </w:rPr>
        <w:t xml:space="preserve"> N 526-</w:t>
      </w:r>
      <w:r w:rsidRPr="006E68AD">
        <w:rPr>
          <w:rFonts w:ascii="Sylfaen" w:hAnsi="Sylfaen" w:cs="Sylfaen"/>
          <w:sz w:val="20"/>
          <w:szCs w:val="20"/>
          <w:lang w:val="hy-AM"/>
        </w:rPr>
        <w:t>Ն</w:t>
      </w:r>
      <w:r w:rsidRPr="006E68AD">
        <w:rPr>
          <w:rFonts w:ascii="Sylfaen" w:hAnsi="Sylfaen"/>
          <w:sz w:val="20"/>
          <w:szCs w:val="20"/>
          <w:lang w:val="hy-AM"/>
        </w:rPr>
        <w:t xml:space="preserve"> </w:t>
      </w:r>
      <w:r w:rsidRPr="006E68AD">
        <w:rPr>
          <w:rFonts w:ascii="Sylfaen" w:hAnsi="Sylfaen" w:cs="Sylfaen"/>
          <w:sz w:val="20"/>
          <w:szCs w:val="20"/>
          <w:lang w:val="hy-AM"/>
        </w:rPr>
        <w:t>որոշմամբ</w:t>
      </w:r>
      <w:r w:rsidRPr="006E68AD">
        <w:rPr>
          <w:rFonts w:ascii="Sylfaen" w:hAnsi="Sylfaen"/>
          <w:sz w:val="20"/>
          <w:szCs w:val="20"/>
          <w:lang w:val="hy-AM"/>
        </w:rPr>
        <w:t xml:space="preserve"> </w:t>
      </w:r>
      <w:r w:rsidRPr="006E68AD">
        <w:rPr>
          <w:rFonts w:ascii="Sylfaen" w:hAnsi="Sylfaen" w:cs="Sylfaen"/>
          <w:sz w:val="20"/>
          <w:szCs w:val="20"/>
          <w:lang w:val="hy-AM"/>
        </w:rPr>
        <w:t>հաստատված</w:t>
      </w:r>
      <w:r w:rsidRPr="006E68AD">
        <w:rPr>
          <w:rFonts w:ascii="Sylfaen" w:hAnsi="Sylfaen"/>
          <w:sz w:val="20"/>
          <w:szCs w:val="20"/>
          <w:lang w:val="hy-AM"/>
        </w:rPr>
        <w:t xml:space="preserve"> "</w:t>
      </w:r>
      <w:r w:rsidRPr="006E68AD">
        <w:rPr>
          <w:rFonts w:ascii="Sylfaen" w:hAnsi="Sylfaen" w:cs="Sylfaen"/>
          <w:sz w:val="20"/>
          <w:szCs w:val="20"/>
          <w:lang w:val="hy-AM"/>
        </w:rPr>
        <w:t>Գնումների</w:t>
      </w:r>
      <w:r w:rsidRPr="006E68AD">
        <w:rPr>
          <w:rFonts w:ascii="Sylfaen" w:hAnsi="Sylfaen"/>
          <w:sz w:val="20"/>
          <w:szCs w:val="20"/>
          <w:lang w:val="hy-AM"/>
        </w:rPr>
        <w:t xml:space="preserve"> </w:t>
      </w:r>
      <w:r w:rsidRPr="006E68AD">
        <w:rPr>
          <w:rFonts w:ascii="Sylfaen" w:hAnsi="Sylfaen" w:cs="Sylfaen"/>
          <w:sz w:val="20"/>
          <w:szCs w:val="20"/>
          <w:lang w:val="hy-AM"/>
        </w:rPr>
        <w:t>գործընթացի</w:t>
      </w:r>
      <w:r w:rsidRPr="006E68AD">
        <w:rPr>
          <w:rFonts w:ascii="Sylfaen" w:hAnsi="Sylfaen"/>
          <w:sz w:val="20"/>
          <w:szCs w:val="20"/>
          <w:lang w:val="hy-AM"/>
        </w:rPr>
        <w:t xml:space="preserve"> </w:t>
      </w:r>
      <w:r w:rsidRPr="006E68AD">
        <w:rPr>
          <w:rFonts w:ascii="Sylfaen" w:hAnsi="Sylfaen" w:cs="Sylfaen"/>
          <w:sz w:val="20"/>
          <w:szCs w:val="20"/>
          <w:lang w:val="hy-AM"/>
        </w:rPr>
        <w:t>կազմակերպման</w:t>
      </w:r>
      <w:r w:rsidRPr="006E68AD">
        <w:rPr>
          <w:rFonts w:ascii="Sylfaen" w:hAnsi="Sylfaen"/>
          <w:sz w:val="20"/>
          <w:szCs w:val="20"/>
          <w:lang w:val="hy-AM"/>
        </w:rPr>
        <w:t xml:space="preserve">" </w:t>
      </w:r>
      <w:r w:rsidRPr="006E68AD">
        <w:rPr>
          <w:rFonts w:ascii="Sylfaen" w:hAnsi="Sylfaen" w:cs="Sylfaen"/>
          <w:sz w:val="20"/>
          <w:szCs w:val="20"/>
          <w:lang w:val="hy-AM"/>
        </w:rPr>
        <w:t>կարգի</w:t>
      </w:r>
      <w:r w:rsidRPr="006E68AD">
        <w:rPr>
          <w:rFonts w:ascii="Sylfaen" w:hAnsi="Sylfaen"/>
          <w:sz w:val="20"/>
          <w:szCs w:val="20"/>
          <w:lang w:val="hy-AM"/>
        </w:rPr>
        <w:t xml:space="preserve"> 44-</w:t>
      </w:r>
      <w:r w:rsidRPr="006E68AD">
        <w:rPr>
          <w:rFonts w:ascii="Sylfaen" w:hAnsi="Sylfaen" w:cs="Sylfaen"/>
          <w:sz w:val="20"/>
          <w:szCs w:val="20"/>
          <w:lang w:val="hy-AM"/>
        </w:rPr>
        <w:t>րդ</w:t>
      </w:r>
      <w:r w:rsidRPr="006E68AD">
        <w:rPr>
          <w:rFonts w:ascii="Sylfaen" w:hAnsi="Sylfaen"/>
          <w:sz w:val="20"/>
          <w:szCs w:val="20"/>
          <w:lang w:val="hy-AM"/>
        </w:rPr>
        <w:t xml:space="preserve"> </w:t>
      </w:r>
      <w:r w:rsidRPr="006E68AD">
        <w:rPr>
          <w:rFonts w:ascii="Sylfaen" w:hAnsi="Sylfaen" w:cs="Sylfaen"/>
          <w:sz w:val="20"/>
          <w:szCs w:val="20"/>
          <w:lang w:val="hy-AM"/>
        </w:rPr>
        <w:t>կետով</w:t>
      </w:r>
      <w:r w:rsidRPr="006E68AD">
        <w:rPr>
          <w:rFonts w:ascii="Sylfaen" w:hAnsi="Sylfaen"/>
          <w:sz w:val="20"/>
          <w:szCs w:val="20"/>
          <w:lang w:val="hy-AM"/>
        </w:rPr>
        <w:t xml:space="preserve"> </w:t>
      </w:r>
      <w:r w:rsidRPr="006E68AD">
        <w:rPr>
          <w:rFonts w:ascii="Sylfaen" w:hAnsi="Sylfaen" w:cs="Sylfaen"/>
          <w:sz w:val="20"/>
          <w:szCs w:val="20"/>
          <w:lang w:val="hy-AM"/>
        </w:rPr>
        <w:t>սահմանված</w:t>
      </w:r>
      <w:r w:rsidRPr="006E68AD">
        <w:rPr>
          <w:rFonts w:ascii="Sylfaen" w:hAnsi="Sylfaen"/>
          <w:sz w:val="20"/>
          <w:szCs w:val="20"/>
          <w:lang w:val="hy-AM"/>
        </w:rPr>
        <w:t xml:space="preserve"> </w:t>
      </w:r>
      <w:r w:rsidRPr="006E68AD">
        <w:rPr>
          <w:rFonts w:ascii="Sylfaen" w:hAnsi="Sylfaen" w:cs="Sylfaen"/>
          <w:sz w:val="20"/>
          <w:szCs w:val="20"/>
          <w:lang w:val="hy-AM"/>
        </w:rPr>
        <w:t>ժամկետում</w:t>
      </w:r>
      <w:r w:rsidRPr="006E68AD">
        <w:rPr>
          <w:rFonts w:ascii="Sylfaen" w:hAnsi="Sylfaen"/>
          <w:sz w:val="20"/>
          <w:szCs w:val="20"/>
          <w:lang w:val="hy-AM"/>
        </w:rPr>
        <w:t xml:space="preserve"> </w:t>
      </w:r>
      <w:r w:rsidRPr="006E68AD">
        <w:rPr>
          <w:rFonts w:ascii="Sylfaen" w:hAnsi="Sylfaen" w:cs="Sylfaen"/>
          <w:sz w:val="20"/>
          <w:szCs w:val="20"/>
          <w:lang w:val="hy-AM"/>
        </w:rPr>
        <w:t>տրամադրել</w:t>
      </w:r>
      <w:r w:rsidRPr="006E68AD">
        <w:rPr>
          <w:rFonts w:ascii="Sylfaen" w:hAnsi="Sylfaen"/>
          <w:sz w:val="20"/>
          <w:szCs w:val="20"/>
          <w:lang w:val="hy-AM"/>
        </w:rPr>
        <w:t xml:space="preserve"> </w:t>
      </w:r>
      <w:r w:rsidRPr="006E68AD">
        <w:rPr>
          <w:rFonts w:ascii="Sylfaen" w:hAnsi="Sylfaen" w:cs="Sylfaen"/>
          <w:sz w:val="20"/>
          <w:szCs w:val="20"/>
          <w:lang w:val="hy-AM"/>
        </w:rPr>
        <w:t>տեղեկատվություն</w:t>
      </w:r>
      <w:r w:rsidRPr="006E68AD">
        <w:rPr>
          <w:rFonts w:ascii="Sylfaen" w:hAnsi="Sylfaen"/>
          <w:sz w:val="20"/>
          <w:szCs w:val="20"/>
          <w:lang w:val="hy-AM"/>
        </w:rPr>
        <w:t xml:space="preserve"> 1-</w:t>
      </w:r>
      <w:r w:rsidRPr="006E68AD">
        <w:rPr>
          <w:rFonts w:ascii="Sylfaen" w:hAnsi="Sylfaen" w:cs="Sylfaen"/>
          <w:sz w:val="20"/>
          <w:szCs w:val="20"/>
          <w:lang w:val="hy-AM"/>
        </w:rPr>
        <w:t>ին</w:t>
      </w:r>
      <w:r w:rsidRPr="006E68AD">
        <w:rPr>
          <w:rFonts w:ascii="Sylfaen" w:hAnsi="Sylfaen"/>
          <w:sz w:val="20"/>
          <w:szCs w:val="20"/>
          <w:lang w:val="hy-AM"/>
        </w:rPr>
        <w:t xml:space="preserve"> </w:t>
      </w:r>
      <w:r w:rsidRPr="006E68AD">
        <w:rPr>
          <w:rFonts w:ascii="Sylfaen" w:hAnsi="Sylfaen" w:cs="Sylfaen"/>
          <w:sz w:val="20"/>
          <w:szCs w:val="20"/>
          <w:lang w:val="hy-AM"/>
        </w:rPr>
        <w:t>տեղը</w:t>
      </w:r>
      <w:r w:rsidRPr="006E68AD">
        <w:rPr>
          <w:rFonts w:ascii="Sylfaen" w:hAnsi="Sylfaen"/>
          <w:sz w:val="20"/>
          <w:szCs w:val="20"/>
          <w:lang w:val="hy-AM"/>
        </w:rPr>
        <w:t xml:space="preserve"> </w:t>
      </w:r>
      <w:r w:rsidRPr="006E68AD">
        <w:rPr>
          <w:rFonts w:ascii="Sylfaen" w:hAnsi="Sylfaen" w:cs="Sylfaen"/>
          <w:sz w:val="20"/>
          <w:szCs w:val="20"/>
          <w:lang w:val="hy-AM"/>
        </w:rPr>
        <w:t>զբաղեցրած</w:t>
      </w:r>
      <w:r w:rsidRPr="006E68AD">
        <w:rPr>
          <w:rFonts w:ascii="Sylfaen" w:hAnsi="Sylfaen"/>
          <w:sz w:val="20"/>
          <w:szCs w:val="20"/>
          <w:lang w:val="hy-AM"/>
        </w:rPr>
        <w:t xml:space="preserve"> </w:t>
      </w:r>
      <w:r w:rsidRPr="006E68AD">
        <w:rPr>
          <w:rFonts w:ascii="Sylfaen" w:hAnsi="Sylfaen" w:cs="Sylfaen"/>
          <w:sz w:val="20"/>
          <w:szCs w:val="20"/>
          <w:lang w:val="hy-AM"/>
        </w:rPr>
        <w:t>մասնակցի</w:t>
      </w:r>
      <w:r w:rsidRPr="006E68AD">
        <w:rPr>
          <w:rFonts w:ascii="Sylfaen" w:hAnsi="Sylfaen"/>
          <w:sz w:val="20"/>
          <w:szCs w:val="20"/>
          <w:lang w:val="hy-AM"/>
        </w:rPr>
        <w:t xml:space="preserve">` </w:t>
      </w:r>
      <w:r w:rsidRPr="006E68AD">
        <w:rPr>
          <w:rFonts w:ascii="Sylfaen" w:hAnsi="Sylfaen" w:cs="Sylfaen"/>
          <w:sz w:val="20"/>
          <w:szCs w:val="20"/>
          <w:lang w:val="hy-AM"/>
        </w:rPr>
        <w:t>նույն</w:t>
      </w:r>
      <w:r w:rsidRPr="006E68AD">
        <w:rPr>
          <w:rFonts w:ascii="Sylfaen" w:hAnsi="Sylfaen"/>
          <w:sz w:val="20"/>
          <w:szCs w:val="20"/>
          <w:lang w:val="hy-AM"/>
        </w:rPr>
        <w:t xml:space="preserve"> </w:t>
      </w:r>
      <w:r w:rsidRPr="006E68AD">
        <w:rPr>
          <w:rFonts w:ascii="Sylfaen" w:hAnsi="Sylfaen" w:cs="Sylfaen"/>
          <w:sz w:val="20"/>
          <w:szCs w:val="20"/>
          <w:lang w:val="hy-AM"/>
        </w:rPr>
        <w:t>կարգի</w:t>
      </w:r>
      <w:r w:rsidRPr="006E68AD">
        <w:rPr>
          <w:rFonts w:ascii="Sylfaen" w:hAnsi="Sylfaen"/>
          <w:sz w:val="20"/>
          <w:szCs w:val="20"/>
          <w:lang w:val="hy-AM"/>
        </w:rPr>
        <w:t xml:space="preserve"> 43-</w:t>
      </w:r>
      <w:r w:rsidRPr="006E68AD">
        <w:rPr>
          <w:rFonts w:ascii="Sylfaen" w:hAnsi="Sylfaen" w:cs="Sylfaen"/>
          <w:sz w:val="20"/>
          <w:szCs w:val="20"/>
          <w:lang w:val="hy-AM"/>
        </w:rPr>
        <w:t>րդ</w:t>
      </w:r>
      <w:r w:rsidRPr="006E68AD">
        <w:rPr>
          <w:rFonts w:ascii="Sylfaen" w:hAnsi="Sylfaen"/>
          <w:sz w:val="20"/>
          <w:szCs w:val="20"/>
          <w:lang w:val="hy-AM"/>
        </w:rPr>
        <w:t xml:space="preserve"> </w:t>
      </w:r>
      <w:r w:rsidRPr="006E68AD">
        <w:rPr>
          <w:rFonts w:ascii="Sylfaen" w:hAnsi="Sylfaen" w:cs="Sylfaen"/>
          <w:sz w:val="20"/>
          <w:szCs w:val="20"/>
          <w:lang w:val="hy-AM"/>
        </w:rPr>
        <w:t>կետի</w:t>
      </w:r>
      <w:r w:rsidRPr="006E68AD">
        <w:rPr>
          <w:rFonts w:ascii="Sylfaen" w:hAnsi="Sylfaen"/>
          <w:sz w:val="20"/>
          <w:szCs w:val="20"/>
          <w:lang w:val="hy-AM"/>
        </w:rPr>
        <w:t xml:space="preserve"> 3-</w:t>
      </w:r>
      <w:r w:rsidRPr="006E68AD">
        <w:rPr>
          <w:rFonts w:ascii="Sylfaen" w:hAnsi="Sylfaen" w:cs="Sylfaen"/>
          <w:sz w:val="20"/>
          <w:szCs w:val="20"/>
          <w:lang w:val="hy-AM"/>
        </w:rPr>
        <w:t>րդ</w:t>
      </w:r>
      <w:r w:rsidRPr="006E68AD">
        <w:rPr>
          <w:rFonts w:ascii="Sylfaen" w:hAnsi="Sylfaen"/>
          <w:sz w:val="20"/>
          <w:szCs w:val="20"/>
          <w:lang w:val="hy-AM"/>
        </w:rPr>
        <w:t xml:space="preserve"> </w:t>
      </w:r>
      <w:r w:rsidRPr="006E68AD">
        <w:rPr>
          <w:rFonts w:ascii="Sylfaen" w:hAnsi="Sylfaen" w:cs="Sylfaen"/>
          <w:sz w:val="20"/>
          <w:szCs w:val="20"/>
          <w:lang w:val="hy-AM"/>
        </w:rPr>
        <w:t>մասով</w:t>
      </w:r>
      <w:r w:rsidRPr="006E68AD">
        <w:rPr>
          <w:rFonts w:ascii="Sylfaen" w:hAnsi="Sylfaen"/>
          <w:sz w:val="20"/>
          <w:szCs w:val="20"/>
          <w:lang w:val="hy-AM"/>
        </w:rPr>
        <w:t xml:space="preserve"> </w:t>
      </w:r>
      <w:r w:rsidRPr="006E68AD">
        <w:rPr>
          <w:rFonts w:ascii="Sylfaen" w:hAnsi="Sylfaen" w:cs="Sylfaen"/>
          <w:sz w:val="20"/>
          <w:szCs w:val="20"/>
          <w:lang w:val="hy-AM"/>
        </w:rPr>
        <w:t>նախատեսված</w:t>
      </w:r>
      <w:r w:rsidRPr="006E68AD">
        <w:rPr>
          <w:rFonts w:ascii="Sylfaen" w:hAnsi="Sylfaen"/>
          <w:sz w:val="20"/>
          <w:szCs w:val="20"/>
          <w:lang w:val="hy-AM"/>
        </w:rPr>
        <w:t xml:space="preserve"> </w:t>
      </w:r>
      <w:r w:rsidRPr="006E68AD">
        <w:rPr>
          <w:rFonts w:ascii="Sylfaen" w:hAnsi="Sylfaen" w:cs="Sylfaen"/>
          <w:sz w:val="20"/>
          <w:szCs w:val="20"/>
          <w:lang w:val="hy-AM"/>
        </w:rPr>
        <w:t>տվյալների</w:t>
      </w:r>
      <w:r w:rsidRPr="006E68AD">
        <w:rPr>
          <w:rFonts w:ascii="Sylfaen" w:hAnsi="Sylfaen"/>
          <w:sz w:val="20"/>
          <w:szCs w:val="20"/>
          <w:lang w:val="hy-AM"/>
        </w:rPr>
        <w:t xml:space="preserve"> </w:t>
      </w:r>
      <w:r w:rsidRPr="006E68AD">
        <w:rPr>
          <w:rFonts w:ascii="Sylfaen" w:hAnsi="Sylfaen" w:cs="Sylfaen"/>
          <w:sz w:val="20"/>
          <w:szCs w:val="20"/>
          <w:lang w:val="hy-AM"/>
        </w:rPr>
        <w:t>վերաբերյալ</w:t>
      </w:r>
      <w:r w:rsidRPr="006E68AD">
        <w:rPr>
          <w:rFonts w:ascii="Sylfaen" w:hAnsi="Sylfaen"/>
          <w:sz w:val="20"/>
          <w:szCs w:val="20"/>
          <w:lang w:val="hy-AM"/>
        </w:rPr>
        <w:t>:</w:t>
      </w:r>
    </w:p>
    <w:p w:rsidR="00BC48F7" w:rsidRPr="006E68AD" w:rsidRDefault="00BC48F7" w:rsidP="00BC48F7">
      <w:pPr>
        <w:jc w:val="both"/>
        <w:rPr>
          <w:rFonts w:ascii="Sylfaen" w:hAnsi="Sylfaen"/>
          <w:sz w:val="20"/>
          <w:szCs w:val="20"/>
          <w:lang w:val="hy-AM"/>
        </w:rPr>
      </w:pPr>
    </w:p>
    <w:p w:rsidR="00BC48F7" w:rsidRPr="006E68AD" w:rsidRDefault="00BC48F7" w:rsidP="00BC48F7">
      <w:pPr>
        <w:jc w:val="both"/>
        <w:rPr>
          <w:rFonts w:ascii="Sylfaen" w:hAnsi="Sylfaen"/>
          <w:sz w:val="20"/>
          <w:szCs w:val="20"/>
          <w:lang w:val="hy-AM"/>
        </w:rPr>
      </w:pPr>
    </w:p>
    <w:p w:rsidR="00BC48F7" w:rsidRPr="006E68AD" w:rsidRDefault="00BC48F7" w:rsidP="00BC48F7">
      <w:pPr>
        <w:jc w:val="both"/>
        <w:rPr>
          <w:rFonts w:ascii="Sylfaen" w:hAnsi="Sylfaen"/>
          <w:sz w:val="20"/>
          <w:szCs w:val="20"/>
          <w:lang w:val="hy-AM"/>
        </w:rPr>
      </w:pPr>
    </w:p>
    <w:p w:rsidR="00790AEF" w:rsidRPr="003516DA" w:rsidRDefault="00790AEF" w:rsidP="00BC48F7">
      <w:pPr>
        <w:jc w:val="both"/>
        <w:rPr>
          <w:rFonts w:ascii="Sylfaen" w:hAnsi="Sylfaen"/>
          <w:sz w:val="20"/>
          <w:szCs w:val="20"/>
          <w:lang w:val="hy-AM"/>
        </w:rPr>
      </w:pPr>
    </w:p>
    <w:p w:rsidR="00BC48F7" w:rsidRPr="006E68AD" w:rsidRDefault="00F321AD" w:rsidP="00BC48F7">
      <w:pPr>
        <w:jc w:val="both"/>
        <w:rPr>
          <w:rFonts w:ascii="Sylfaen" w:hAnsi="Sylfaen"/>
          <w:sz w:val="20"/>
          <w:szCs w:val="20"/>
          <w:u w:val="single"/>
          <w:lang w:val="hy-AM"/>
        </w:rPr>
      </w:pPr>
      <w:r w:rsidRPr="003516DA">
        <w:rPr>
          <w:rFonts w:ascii="Sylfaen" w:hAnsi="Sylfaen" w:cs="Sylfaen"/>
          <w:sz w:val="20"/>
          <w:szCs w:val="20"/>
          <w:lang w:val="hy-AM"/>
        </w:rPr>
        <w:t>ԱՄԴՀՄԴ-ԳՀԱՊՁԲ-20/1</w:t>
      </w:r>
      <w:r w:rsidR="00790AEF" w:rsidRPr="003516DA">
        <w:rPr>
          <w:rFonts w:ascii="Sylfaen" w:hAnsi="Sylfaen"/>
          <w:sz w:val="20"/>
          <w:szCs w:val="20"/>
          <w:lang w:val="hy-AM"/>
        </w:rPr>
        <w:t xml:space="preserve"> </w:t>
      </w:r>
      <w:r w:rsidR="00BC48F7" w:rsidRPr="006E68AD">
        <w:rPr>
          <w:rFonts w:ascii="Sylfaen" w:hAnsi="Sylfaen"/>
          <w:sz w:val="20"/>
          <w:szCs w:val="20"/>
          <w:lang w:val="hy-AM"/>
        </w:rPr>
        <w:t xml:space="preserve"> </w:t>
      </w:r>
      <w:r w:rsidR="00BC48F7" w:rsidRPr="006E68AD">
        <w:rPr>
          <w:rFonts w:ascii="Sylfaen" w:hAnsi="Sylfaen" w:cs="Sylfaen"/>
          <w:sz w:val="20"/>
          <w:szCs w:val="20"/>
          <w:lang w:val="hy-AM"/>
        </w:rPr>
        <w:t>ծածկագրով</w:t>
      </w:r>
      <w:r w:rsidR="00BC48F7" w:rsidRPr="006E68AD">
        <w:rPr>
          <w:rFonts w:ascii="Sylfaen" w:hAnsi="Sylfaen"/>
          <w:sz w:val="20"/>
          <w:szCs w:val="20"/>
          <w:lang w:val="hy-AM"/>
        </w:rPr>
        <w:t xml:space="preserve"> </w:t>
      </w:r>
      <w:r w:rsidR="00BC48F7" w:rsidRPr="006E68AD">
        <w:rPr>
          <w:rFonts w:ascii="Sylfaen" w:hAnsi="Sylfaen" w:cs="Sylfaen"/>
          <w:sz w:val="20"/>
          <w:szCs w:val="20"/>
          <w:lang w:val="hy-AM"/>
        </w:rPr>
        <w:t>գնահատող</w:t>
      </w:r>
      <w:r w:rsidR="00BC48F7" w:rsidRPr="006E68AD">
        <w:rPr>
          <w:rFonts w:ascii="Sylfaen" w:hAnsi="Sylfaen"/>
          <w:sz w:val="20"/>
          <w:szCs w:val="20"/>
          <w:lang w:val="hy-AM"/>
        </w:rPr>
        <w:t xml:space="preserve"> </w:t>
      </w:r>
      <w:r w:rsidR="00BC48F7" w:rsidRPr="006E68AD">
        <w:rPr>
          <w:rFonts w:ascii="Sylfaen" w:hAnsi="Sylfaen" w:cs="Sylfaen"/>
          <w:sz w:val="20"/>
          <w:szCs w:val="20"/>
          <w:lang w:val="hy-AM"/>
        </w:rPr>
        <w:t>հանձնաժողովի</w:t>
      </w:r>
      <w:r w:rsidR="00BC48F7" w:rsidRPr="006E68AD">
        <w:rPr>
          <w:rFonts w:ascii="Sylfaen" w:hAnsi="Sylfaen"/>
          <w:sz w:val="20"/>
          <w:szCs w:val="20"/>
          <w:lang w:val="hy-AM"/>
        </w:rPr>
        <w:t xml:space="preserve"> </w:t>
      </w:r>
      <w:r w:rsidR="00BC48F7" w:rsidRPr="006E68AD">
        <w:rPr>
          <w:rFonts w:ascii="Sylfaen" w:hAnsi="Sylfaen" w:cs="Sylfaen"/>
          <w:sz w:val="20"/>
          <w:szCs w:val="20"/>
          <w:lang w:val="hy-AM"/>
        </w:rPr>
        <w:t>քարտուղար</w:t>
      </w:r>
      <w:r w:rsidR="00BC48F7" w:rsidRPr="006E68AD">
        <w:rPr>
          <w:rFonts w:ascii="Sylfaen" w:hAnsi="Sylfaen"/>
          <w:sz w:val="20"/>
          <w:szCs w:val="20"/>
          <w:lang w:val="hy-AM"/>
        </w:rPr>
        <w:t xml:space="preserve"> </w:t>
      </w:r>
      <w:r w:rsidR="00790AEF" w:rsidRPr="003516DA">
        <w:rPr>
          <w:rFonts w:ascii="Sylfaen" w:hAnsi="Sylfaen"/>
          <w:i/>
          <w:sz w:val="20"/>
          <w:szCs w:val="20"/>
          <w:lang w:val="hy-AM"/>
        </w:rPr>
        <w:t xml:space="preserve"> </w:t>
      </w:r>
      <w:r w:rsidR="00013FFC">
        <w:rPr>
          <w:rFonts w:ascii="Sylfaen" w:hAnsi="Sylfaen" w:cs="Sylfaen"/>
          <w:i/>
          <w:sz w:val="20"/>
          <w:szCs w:val="20"/>
          <w:lang w:val="hy-AM"/>
        </w:rPr>
        <w:t>Ա․ Ստեփանյան</w:t>
      </w:r>
      <w:r w:rsidR="00790AEF" w:rsidRPr="003516DA">
        <w:rPr>
          <w:rFonts w:ascii="Sylfaen" w:hAnsi="Sylfaen"/>
          <w:i/>
          <w:sz w:val="20"/>
          <w:szCs w:val="20"/>
          <w:lang w:val="hy-AM"/>
        </w:rPr>
        <w:tab/>
      </w:r>
      <w:r w:rsidR="00790AEF" w:rsidRPr="003516DA">
        <w:rPr>
          <w:rFonts w:ascii="Sylfaen" w:hAnsi="Sylfaen"/>
          <w:i/>
          <w:sz w:val="20"/>
          <w:szCs w:val="20"/>
          <w:lang w:val="hy-AM"/>
        </w:rPr>
        <w:tab/>
      </w:r>
      <w:r w:rsidR="00BC48F7" w:rsidRPr="006E68AD">
        <w:rPr>
          <w:rFonts w:ascii="Sylfaen" w:hAnsi="Sylfaen"/>
          <w:sz w:val="20"/>
          <w:szCs w:val="20"/>
          <w:lang w:val="hy-AM"/>
        </w:rPr>
        <w:tab/>
      </w:r>
      <w:r w:rsidR="00BC48F7" w:rsidRPr="006E68AD">
        <w:rPr>
          <w:rFonts w:ascii="Sylfaen" w:hAnsi="Sylfaen"/>
          <w:sz w:val="20"/>
          <w:szCs w:val="20"/>
          <w:lang w:val="hy-AM"/>
        </w:rPr>
        <w:tab/>
      </w:r>
      <w:r w:rsidR="00BC48F7" w:rsidRPr="006E68AD">
        <w:rPr>
          <w:rFonts w:ascii="Sylfaen" w:hAnsi="Sylfaen"/>
          <w:sz w:val="20"/>
          <w:szCs w:val="20"/>
          <w:u w:val="single"/>
          <w:lang w:val="hy-AM"/>
        </w:rPr>
        <w:tab/>
      </w:r>
      <w:r w:rsidR="00BC48F7" w:rsidRPr="006E68AD">
        <w:rPr>
          <w:rFonts w:ascii="Sylfaen" w:hAnsi="Sylfaen"/>
          <w:sz w:val="20"/>
          <w:szCs w:val="20"/>
          <w:u w:val="single"/>
          <w:lang w:val="hy-AM"/>
        </w:rPr>
        <w:tab/>
      </w:r>
      <w:r w:rsidR="00BC48F7" w:rsidRPr="006E68AD">
        <w:rPr>
          <w:rFonts w:ascii="Sylfaen" w:hAnsi="Sylfaen"/>
          <w:sz w:val="20"/>
          <w:szCs w:val="20"/>
          <w:u w:val="single"/>
          <w:lang w:val="hy-AM"/>
        </w:rPr>
        <w:tab/>
      </w:r>
      <w:r w:rsidR="00BC48F7" w:rsidRPr="006E68AD">
        <w:rPr>
          <w:rFonts w:ascii="Sylfaen" w:hAnsi="Sylfaen"/>
          <w:sz w:val="20"/>
          <w:szCs w:val="20"/>
          <w:u w:val="single"/>
          <w:lang w:val="hy-AM"/>
        </w:rPr>
        <w:tab/>
      </w:r>
    </w:p>
    <w:p w:rsidR="00BC48F7" w:rsidRPr="006E68AD" w:rsidRDefault="00BC48F7" w:rsidP="00BC48F7">
      <w:pPr>
        <w:tabs>
          <w:tab w:val="left" w:pos="8550"/>
        </w:tabs>
        <w:jc w:val="both"/>
        <w:rPr>
          <w:rFonts w:ascii="Sylfaen" w:hAnsi="Sylfaen"/>
          <w:sz w:val="20"/>
          <w:szCs w:val="20"/>
          <w:lang w:val="hy-AM"/>
        </w:rPr>
      </w:pPr>
      <w:r w:rsidRPr="006E68AD">
        <w:rPr>
          <w:rFonts w:ascii="Sylfaen" w:hAnsi="Sylfaen"/>
          <w:sz w:val="20"/>
          <w:szCs w:val="20"/>
          <w:vertAlign w:val="superscript"/>
          <w:lang w:val="hy-AM"/>
        </w:rPr>
        <w:t xml:space="preserve">      </w:t>
      </w:r>
      <w:r w:rsidRPr="006E68AD">
        <w:rPr>
          <w:rFonts w:ascii="Sylfaen" w:hAnsi="Sylfaen"/>
          <w:sz w:val="20"/>
          <w:szCs w:val="20"/>
          <w:lang w:val="hy-AM"/>
        </w:rPr>
        <w:tab/>
      </w:r>
      <w:r w:rsidRPr="006E68AD">
        <w:rPr>
          <w:rFonts w:ascii="Sylfaen" w:hAnsi="Sylfaen"/>
          <w:sz w:val="20"/>
          <w:szCs w:val="20"/>
          <w:lang w:val="hy-AM"/>
        </w:rPr>
        <w:tab/>
      </w:r>
      <w:r w:rsidRPr="006E68AD">
        <w:rPr>
          <w:rFonts w:ascii="Sylfaen" w:hAnsi="Sylfaen"/>
          <w:sz w:val="20"/>
          <w:szCs w:val="20"/>
          <w:lang w:val="hy-AM"/>
        </w:rPr>
        <w:tab/>
      </w:r>
      <w:r w:rsidRPr="006E68AD">
        <w:rPr>
          <w:rFonts w:ascii="Sylfaen" w:hAnsi="Sylfaen"/>
          <w:sz w:val="20"/>
          <w:szCs w:val="20"/>
          <w:lang w:val="hy-AM"/>
        </w:rPr>
        <w:tab/>
      </w:r>
      <w:r w:rsidRPr="006E68AD">
        <w:rPr>
          <w:rFonts w:ascii="Sylfaen" w:hAnsi="Sylfaen"/>
          <w:sz w:val="20"/>
          <w:szCs w:val="20"/>
          <w:lang w:val="hy-AM"/>
        </w:rPr>
        <w:tab/>
        <w:t xml:space="preserve">   </w:t>
      </w:r>
      <w:r w:rsidR="00790AEF" w:rsidRPr="003516DA">
        <w:rPr>
          <w:rFonts w:ascii="Sylfaen" w:hAnsi="Sylfaen"/>
          <w:sz w:val="20"/>
          <w:szCs w:val="20"/>
          <w:lang w:val="hy-AM"/>
        </w:rPr>
        <w:tab/>
      </w:r>
      <w:r w:rsidRPr="006E68AD">
        <w:rPr>
          <w:rFonts w:ascii="Sylfaen" w:hAnsi="Sylfaen"/>
          <w:sz w:val="20"/>
          <w:szCs w:val="20"/>
          <w:lang w:val="hy-AM"/>
        </w:rPr>
        <w:t xml:space="preserve"> </w:t>
      </w:r>
      <w:r w:rsidRPr="006E68AD">
        <w:rPr>
          <w:rFonts w:ascii="Sylfaen" w:hAnsi="Sylfaen" w:cs="Sylfaen"/>
          <w:sz w:val="20"/>
          <w:szCs w:val="20"/>
          <w:vertAlign w:val="superscript"/>
          <w:lang w:val="hy-AM"/>
        </w:rPr>
        <w:t>ստորագրություն</w:t>
      </w:r>
      <w:r w:rsidRPr="006E68AD">
        <w:rPr>
          <w:rFonts w:ascii="Sylfaen" w:hAnsi="Sylfaen"/>
          <w:sz w:val="20"/>
          <w:szCs w:val="20"/>
          <w:lang w:val="hy-AM"/>
        </w:rPr>
        <w:tab/>
      </w:r>
    </w:p>
    <w:p w:rsidR="00BC48F7" w:rsidRPr="006E68AD" w:rsidRDefault="00BC48F7" w:rsidP="00BC48F7">
      <w:pPr>
        <w:jc w:val="both"/>
        <w:rPr>
          <w:rFonts w:ascii="Sylfaen" w:hAnsi="Sylfaen"/>
          <w:sz w:val="20"/>
          <w:szCs w:val="20"/>
          <w:lang w:val="hy-AM"/>
        </w:rPr>
      </w:pPr>
      <w:r w:rsidRPr="006E68AD">
        <w:rPr>
          <w:rFonts w:ascii="Sylfaen" w:hAnsi="Sylfaen"/>
          <w:sz w:val="20"/>
          <w:szCs w:val="20"/>
          <w:lang w:val="hy-AM"/>
        </w:rPr>
        <w:tab/>
      </w:r>
    </w:p>
    <w:p w:rsidR="00BC48F7" w:rsidRPr="006E68AD" w:rsidRDefault="00BC48F7" w:rsidP="00BC48F7">
      <w:pPr>
        <w:jc w:val="both"/>
        <w:rPr>
          <w:rFonts w:ascii="Sylfaen" w:hAnsi="Sylfaen"/>
          <w:sz w:val="20"/>
          <w:szCs w:val="20"/>
          <w:lang w:val="hy-AM"/>
        </w:rPr>
      </w:pPr>
    </w:p>
    <w:p w:rsidR="00BC48F7" w:rsidRPr="006E68AD" w:rsidRDefault="00BC48F7" w:rsidP="00BC48F7">
      <w:pPr>
        <w:jc w:val="right"/>
        <w:rPr>
          <w:rFonts w:ascii="Sylfaen" w:hAnsi="Sylfaen"/>
          <w:sz w:val="20"/>
          <w:szCs w:val="20"/>
          <w:lang w:val="hy-AM"/>
        </w:rPr>
      </w:pPr>
      <w:r w:rsidRPr="006E68AD">
        <w:rPr>
          <w:rFonts w:ascii="Sylfaen" w:hAnsi="Sylfaen"/>
          <w:sz w:val="20"/>
          <w:szCs w:val="20"/>
          <w:u w:val="single"/>
          <w:lang w:val="hy-AM"/>
        </w:rPr>
        <w:t xml:space="preserve">        </w:t>
      </w:r>
      <w:r w:rsidRPr="006E68AD">
        <w:rPr>
          <w:rFonts w:ascii="Sylfaen" w:hAnsi="Sylfaen"/>
          <w:sz w:val="20"/>
          <w:szCs w:val="20"/>
          <w:lang w:val="hy-AM"/>
        </w:rPr>
        <w:t xml:space="preserve"> </w:t>
      </w:r>
      <w:r w:rsidRPr="006E68AD">
        <w:rPr>
          <w:rFonts w:ascii="Sylfaen" w:hAnsi="Sylfaen"/>
          <w:sz w:val="20"/>
          <w:szCs w:val="20"/>
          <w:u w:val="single"/>
          <w:lang w:val="hy-AM"/>
        </w:rPr>
        <w:t xml:space="preserve">                   </w:t>
      </w:r>
      <w:r w:rsidRPr="006E68AD">
        <w:rPr>
          <w:rFonts w:ascii="Sylfaen" w:hAnsi="Sylfaen"/>
          <w:sz w:val="20"/>
          <w:szCs w:val="20"/>
          <w:lang w:val="hy-AM"/>
        </w:rPr>
        <w:t xml:space="preserve"> 20   </w:t>
      </w:r>
      <w:r w:rsidRPr="006E68AD">
        <w:rPr>
          <w:rFonts w:ascii="Sylfaen" w:hAnsi="Sylfaen" w:cs="Sylfaen"/>
          <w:sz w:val="20"/>
          <w:szCs w:val="20"/>
          <w:lang w:val="hy-AM"/>
        </w:rPr>
        <w:t>թ</w:t>
      </w:r>
      <w:r w:rsidRPr="006E68AD">
        <w:rPr>
          <w:rFonts w:ascii="Sylfaen" w:hAnsi="Sylfaen"/>
          <w:sz w:val="20"/>
          <w:szCs w:val="20"/>
          <w:lang w:val="hy-AM"/>
        </w:rPr>
        <w:t>.</w:t>
      </w:r>
    </w:p>
    <w:p w:rsidR="00BC48F7" w:rsidRPr="003516DA" w:rsidRDefault="00BC48F7" w:rsidP="00BC48F7">
      <w:pPr>
        <w:pStyle w:val="31"/>
        <w:spacing w:line="240" w:lineRule="auto"/>
        <w:ind w:firstLine="0"/>
        <w:rPr>
          <w:rFonts w:ascii="Sylfaen" w:hAnsi="Sylfaen" w:cs="Sylfaen"/>
          <w:i/>
          <w:sz w:val="16"/>
          <w:szCs w:val="16"/>
          <w:lang w:val="hy-AM" w:eastAsia="ru-RU"/>
        </w:rPr>
      </w:pPr>
    </w:p>
    <w:p w:rsidR="00B2572B" w:rsidRPr="006E68AD" w:rsidRDefault="00BC48F7" w:rsidP="00B2572B">
      <w:pPr>
        <w:rPr>
          <w:rStyle w:val="af5"/>
          <w:rFonts w:ascii="Sylfaen" w:hAnsi="Sylfaen"/>
          <w:sz w:val="15"/>
          <w:szCs w:val="15"/>
          <w:lang w:val="hy-AM"/>
        </w:rPr>
      </w:pPr>
      <w:r w:rsidRPr="006E68AD">
        <w:rPr>
          <w:rFonts w:ascii="Sylfaen" w:hAnsi="Sylfaen"/>
          <w:lang w:val="hy-AM"/>
        </w:rPr>
        <w:br w:type="page"/>
      </w:r>
    </w:p>
    <w:p w:rsidR="00B2572B" w:rsidRPr="006E68AD" w:rsidRDefault="00B2572B" w:rsidP="00BC48F7">
      <w:pPr>
        <w:pStyle w:val="a3"/>
        <w:spacing w:line="240" w:lineRule="auto"/>
        <w:jc w:val="right"/>
        <w:rPr>
          <w:rFonts w:ascii="Sylfaen" w:hAnsi="Sylfaen" w:cs="Arial"/>
          <w:i w:val="0"/>
          <w:lang w:val="hy-AM"/>
        </w:rPr>
      </w:pPr>
      <w:r w:rsidRPr="006E68AD">
        <w:rPr>
          <w:rFonts w:ascii="Sylfaen" w:hAnsi="Sylfaen" w:cs="Sylfaen"/>
          <w:i w:val="0"/>
          <w:lang w:val="hy-AM"/>
        </w:rPr>
        <w:lastRenderedPageBreak/>
        <w:t>Հավելված</w:t>
      </w:r>
      <w:r w:rsidRPr="006E68AD">
        <w:rPr>
          <w:rFonts w:ascii="Sylfaen" w:hAnsi="Sylfaen" w:cs="Arial"/>
          <w:i w:val="0"/>
          <w:lang w:val="hy-AM"/>
        </w:rPr>
        <w:t xml:space="preserve"> </w:t>
      </w:r>
      <w:r w:rsidR="002459FA" w:rsidRPr="006E68AD">
        <w:rPr>
          <w:rFonts w:ascii="Sylfaen" w:hAnsi="Sylfaen" w:cs="Arial"/>
          <w:i w:val="0"/>
          <w:lang w:val="hy-AM"/>
        </w:rPr>
        <w:t>6</w:t>
      </w:r>
    </w:p>
    <w:p w:rsidR="00B2572B" w:rsidRPr="006E68AD" w:rsidRDefault="00F321AD" w:rsidP="00B2572B">
      <w:pPr>
        <w:pStyle w:val="a3"/>
        <w:spacing w:line="240" w:lineRule="auto"/>
        <w:jc w:val="right"/>
        <w:rPr>
          <w:rFonts w:ascii="Sylfaen" w:hAnsi="Sylfaen" w:cs="Arial"/>
          <w:i w:val="0"/>
          <w:lang w:val="hy-AM"/>
        </w:rPr>
      </w:pPr>
      <w:r w:rsidRPr="003516DA">
        <w:rPr>
          <w:rFonts w:ascii="Sylfaen" w:hAnsi="Sylfaen" w:cs="Sylfaen"/>
          <w:i w:val="0"/>
          <w:lang w:val="hy-AM"/>
        </w:rPr>
        <w:t>ԱՄԴՀՄԴ-ԳՀԱՊՁԲ-20/1</w:t>
      </w:r>
      <w:r w:rsidR="00790AEF" w:rsidRPr="003516DA">
        <w:rPr>
          <w:rFonts w:ascii="Sylfaen" w:hAnsi="Sylfaen" w:cs="Arial"/>
          <w:i w:val="0"/>
          <w:lang w:val="hy-AM"/>
        </w:rPr>
        <w:t xml:space="preserve"> </w:t>
      </w:r>
      <w:r w:rsidR="00B2572B" w:rsidRPr="006E68AD">
        <w:rPr>
          <w:rFonts w:ascii="Sylfaen" w:hAnsi="Sylfaen" w:cs="Arial"/>
          <w:i w:val="0"/>
          <w:lang w:val="hy-AM"/>
        </w:rPr>
        <w:t xml:space="preserve"> </w:t>
      </w:r>
      <w:r w:rsidR="00B2572B" w:rsidRPr="006E68AD">
        <w:rPr>
          <w:rFonts w:ascii="Sylfaen" w:hAnsi="Sylfaen" w:cs="Sylfaen"/>
          <w:i w:val="0"/>
          <w:lang w:val="hy-AM"/>
        </w:rPr>
        <w:t>ծածկագրով</w:t>
      </w:r>
    </w:p>
    <w:p w:rsidR="00B2572B" w:rsidRPr="006E68AD" w:rsidRDefault="008A4308" w:rsidP="00B2572B">
      <w:pPr>
        <w:pStyle w:val="a3"/>
        <w:spacing w:line="240" w:lineRule="auto"/>
        <w:jc w:val="right"/>
        <w:rPr>
          <w:rFonts w:ascii="Sylfaen" w:hAnsi="Sylfaen" w:cs="Arial"/>
          <w:i w:val="0"/>
          <w:lang w:val="hy-AM"/>
        </w:rPr>
      </w:pPr>
      <w:r w:rsidRPr="006E68AD">
        <w:rPr>
          <w:rFonts w:ascii="Sylfaen" w:hAnsi="Sylfaen" w:cs="Sylfaen"/>
          <w:i w:val="0"/>
          <w:lang w:val="hy-AM"/>
        </w:rPr>
        <w:t>գնանշման</w:t>
      </w:r>
      <w:r w:rsidRPr="006E68AD">
        <w:rPr>
          <w:rFonts w:ascii="Sylfaen" w:hAnsi="Sylfaen" w:cs="Arial"/>
          <w:i w:val="0"/>
          <w:lang w:val="hy-AM"/>
        </w:rPr>
        <w:t xml:space="preserve"> </w:t>
      </w:r>
      <w:r w:rsidRPr="006E68AD">
        <w:rPr>
          <w:rFonts w:ascii="Sylfaen" w:hAnsi="Sylfaen" w:cs="Sylfaen"/>
          <w:i w:val="0"/>
          <w:lang w:val="hy-AM"/>
        </w:rPr>
        <w:t>հարցման</w:t>
      </w:r>
      <w:r w:rsidRPr="006E68AD">
        <w:rPr>
          <w:rFonts w:ascii="Sylfaen" w:hAnsi="Sylfaen" w:cs="Arial"/>
          <w:i w:val="0"/>
          <w:lang w:val="hy-AM"/>
        </w:rPr>
        <w:t xml:space="preserve"> </w:t>
      </w:r>
      <w:r w:rsidR="00B2572B" w:rsidRPr="006E68AD">
        <w:rPr>
          <w:rFonts w:ascii="Sylfaen" w:hAnsi="Sylfaen" w:cs="Sylfaen"/>
          <w:i w:val="0"/>
          <w:lang w:val="hy-AM"/>
        </w:rPr>
        <w:t>հրավերի</w:t>
      </w:r>
    </w:p>
    <w:p w:rsidR="00BC48F7" w:rsidRPr="006E68AD" w:rsidRDefault="00BC48F7" w:rsidP="00BC48F7">
      <w:pPr>
        <w:jc w:val="center"/>
        <w:rPr>
          <w:rFonts w:ascii="Sylfaen" w:hAnsi="Sylfaen"/>
          <w:sz w:val="20"/>
          <w:szCs w:val="20"/>
          <w:lang w:val="hy-AM"/>
        </w:rPr>
      </w:pPr>
      <w:r w:rsidRPr="006E68AD">
        <w:rPr>
          <w:rFonts w:ascii="Sylfaen" w:hAnsi="Sylfaen" w:cs="Sylfaen"/>
          <w:sz w:val="20"/>
          <w:szCs w:val="20"/>
          <w:lang w:val="hy-AM"/>
        </w:rPr>
        <w:t>ՏԵՂԵԿԱՏՎՈՒԹՅՈՒՆ</w:t>
      </w:r>
    </w:p>
    <w:p w:rsidR="00BC48F7" w:rsidRPr="006E68AD" w:rsidRDefault="00BC48F7" w:rsidP="00BC48F7">
      <w:pPr>
        <w:jc w:val="center"/>
        <w:rPr>
          <w:rFonts w:ascii="Sylfaen" w:hAnsi="Sylfaen"/>
          <w:sz w:val="20"/>
          <w:szCs w:val="20"/>
          <w:lang w:val="hy-AM"/>
        </w:rPr>
      </w:pPr>
      <w:r w:rsidRPr="006E68AD">
        <w:rPr>
          <w:rFonts w:ascii="Sylfaen" w:hAnsi="Sylfaen" w:cs="Sylfaen"/>
          <w:sz w:val="20"/>
          <w:szCs w:val="20"/>
          <w:lang w:val="hy-AM"/>
        </w:rPr>
        <w:t>ՀՀ</w:t>
      </w:r>
      <w:r w:rsidRPr="006E68AD">
        <w:rPr>
          <w:rFonts w:ascii="Sylfaen" w:hAnsi="Sylfaen"/>
          <w:sz w:val="20"/>
          <w:szCs w:val="20"/>
          <w:lang w:val="hy-AM"/>
        </w:rPr>
        <w:t xml:space="preserve"> </w:t>
      </w:r>
      <w:r w:rsidRPr="006E68AD">
        <w:rPr>
          <w:rFonts w:ascii="Sylfaen" w:hAnsi="Sylfaen" w:cs="Sylfaen"/>
          <w:sz w:val="20"/>
          <w:szCs w:val="20"/>
          <w:lang w:val="hy-AM"/>
        </w:rPr>
        <w:t>կառավարության</w:t>
      </w:r>
      <w:r w:rsidRPr="006E68AD">
        <w:rPr>
          <w:rFonts w:ascii="Sylfaen" w:hAnsi="Sylfaen"/>
          <w:sz w:val="20"/>
          <w:szCs w:val="20"/>
          <w:lang w:val="hy-AM"/>
        </w:rPr>
        <w:t xml:space="preserve"> 2017</w:t>
      </w:r>
      <w:r w:rsidRPr="006E68AD">
        <w:rPr>
          <w:rFonts w:ascii="Sylfaen" w:hAnsi="Sylfaen" w:cs="Sylfaen"/>
          <w:sz w:val="20"/>
          <w:szCs w:val="20"/>
          <w:lang w:val="hy-AM"/>
        </w:rPr>
        <w:t>թ</w:t>
      </w:r>
      <w:r w:rsidRPr="006E68AD">
        <w:rPr>
          <w:rFonts w:ascii="Sylfaen" w:hAnsi="Sylfaen"/>
          <w:sz w:val="20"/>
          <w:szCs w:val="20"/>
          <w:lang w:val="hy-AM"/>
        </w:rPr>
        <w:t xml:space="preserve">. </w:t>
      </w:r>
      <w:r w:rsidRPr="006E68AD">
        <w:rPr>
          <w:rFonts w:ascii="Sylfaen" w:hAnsi="Sylfaen" w:cs="Sylfaen"/>
          <w:sz w:val="20"/>
          <w:szCs w:val="20"/>
          <w:lang w:val="hy-AM"/>
        </w:rPr>
        <w:t>մայիսի</w:t>
      </w:r>
      <w:r w:rsidRPr="006E68AD">
        <w:rPr>
          <w:rFonts w:ascii="Sylfaen" w:hAnsi="Sylfaen"/>
          <w:sz w:val="20"/>
          <w:szCs w:val="20"/>
          <w:lang w:val="hy-AM"/>
        </w:rPr>
        <w:t xml:space="preserve"> 4-</w:t>
      </w:r>
      <w:r w:rsidRPr="006E68AD">
        <w:rPr>
          <w:rFonts w:ascii="Sylfaen" w:hAnsi="Sylfaen" w:cs="Sylfaen"/>
          <w:sz w:val="20"/>
          <w:szCs w:val="20"/>
          <w:lang w:val="hy-AM"/>
        </w:rPr>
        <w:t>ի</w:t>
      </w:r>
      <w:r w:rsidRPr="006E68AD">
        <w:rPr>
          <w:rFonts w:ascii="Sylfaen" w:hAnsi="Sylfaen"/>
          <w:sz w:val="20"/>
          <w:szCs w:val="20"/>
          <w:lang w:val="hy-AM"/>
        </w:rPr>
        <w:t xml:space="preserve"> N 526-</w:t>
      </w:r>
      <w:r w:rsidRPr="006E68AD">
        <w:rPr>
          <w:rFonts w:ascii="Sylfaen" w:hAnsi="Sylfaen" w:cs="Sylfaen"/>
          <w:sz w:val="20"/>
          <w:szCs w:val="20"/>
          <w:lang w:val="hy-AM"/>
        </w:rPr>
        <w:t>Ն</w:t>
      </w:r>
      <w:r w:rsidRPr="006E68AD">
        <w:rPr>
          <w:rFonts w:ascii="Sylfaen" w:hAnsi="Sylfaen"/>
          <w:sz w:val="20"/>
          <w:szCs w:val="20"/>
          <w:lang w:val="hy-AM"/>
        </w:rPr>
        <w:t xml:space="preserve"> </w:t>
      </w:r>
      <w:r w:rsidRPr="006E68AD">
        <w:rPr>
          <w:rFonts w:ascii="Sylfaen" w:hAnsi="Sylfaen" w:cs="Sylfaen"/>
          <w:sz w:val="20"/>
          <w:szCs w:val="20"/>
          <w:lang w:val="hy-AM"/>
        </w:rPr>
        <w:t>որոշմամբ</w:t>
      </w:r>
      <w:r w:rsidRPr="006E68AD">
        <w:rPr>
          <w:rFonts w:ascii="Sylfaen" w:hAnsi="Sylfaen"/>
          <w:sz w:val="20"/>
          <w:szCs w:val="20"/>
          <w:lang w:val="hy-AM"/>
        </w:rPr>
        <w:t xml:space="preserve"> </w:t>
      </w:r>
      <w:r w:rsidRPr="006E68AD">
        <w:rPr>
          <w:rFonts w:ascii="Sylfaen" w:hAnsi="Sylfaen" w:cs="Sylfaen"/>
          <w:sz w:val="20"/>
          <w:szCs w:val="20"/>
          <w:lang w:val="hy-AM"/>
        </w:rPr>
        <w:t>հաստատված</w:t>
      </w:r>
      <w:r w:rsidRPr="006E68AD">
        <w:rPr>
          <w:rFonts w:ascii="Sylfaen" w:hAnsi="Sylfaen"/>
          <w:sz w:val="20"/>
          <w:szCs w:val="20"/>
          <w:lang w:val="hy-AM"/>
        </w:rPr>
        <w:t xml:space="preserve"> "</w:t>
      </w:r>
      <w:r w:rsidRPr="006E68AD">
        <w:rPr>
          <w:rFonts w:ascii="Sylfaen" w:hAnsi="Sylfaen" w:cs="Sylfaen"/>
          <w:sz w:val="20"/>
          <w:szCs w:val="20"/>
          <w:lang w:val="hy-AM"/>
        </w:rPr>
        <w:t>Գնումների</w:t>
      </w:r>
      <w:r w:rsidRPr="006E68AD">
        <w:rPr>
          <w:rFonts w:ascii="Sylfaen" w:hAnsi="Sylfaen"/>
          <w:sz w:val="20"/>
          <w:szCs w:val="20"/>
          <w:lang w:val="hy-AM"/>
        </w:rPr>
        <w:t xml:space="preserve"> </w:t>
      </w:r>
      <w:r w:rsidRPr="006E68AD">
        <w:rPr>
          <w:rFonts w:ascii="Sylfaen" w:hAnsi="Sylfaen" w:cs="Sylfaen"/>
          <w:sz w:val="20"/>
          <w:szCs w:val="20"/>
          <w:lang w:val="hy-AM"/>
        </w:rPr>
        <w:t>գործընթացի</w:t>
      </w:r>
      <w:r w:rsidRPr="006E68AD">
        <w:rPr>
          <w:rFonts w:ascii="Sylfaen" w:hAnsi="Sylfaen"/>
          <w:sz w:val="20"/>
          <w:szCs w:val="20"/>
          <w:lang w:val="hy-AM"/>
        </w:rPr>
        <w:t xml:space="preserve"> </w:t>
      </w:r>
      <w:r w:rsidRPr="006E68AD">
        <w:rPr>
          <w:rFonts w:ascii="Sylfaen" w:hAnsi="Sylfaen" w:cs="Sylfaen"/>
          <w:sz w:val="20"/>
          <w:szCs w:val="20"/>
          <w:lang w:val="hy-AM"/>
        </w:rPr>
        <w:t>կազմակերպման</w:t>
      </w:r>
      <w:r w:rsidRPr="006E68AD">
        <w:rPr>
          <w:rFonts w:ascii="Sylfaen" w:hAnsi="Sylfaen"/>
          <w:sz w:val="20"/>
          <w:szCs w:val="20"/>
          <w:lang w:val="hy-AM"/>
        </w:rPr>
        <w:t>"</w:t>
      </w:r>
    </w:p>
    <w:p w:rsidR="00BC48F7" w:rsidRPr="006E68AD" w:rsidRDefault="00BC48F7" w:rsidP="00BC48F7">
      <w:pPr>
        <w:jc w:val="center"/>
        <w:rPr>
          <w:rFonts w:ascii="Sylfaen" w:hAnsi="Sylfaen"/>
          <w:sz w:val="20"/>
          <w:szCs w:val="20"/>
          <w:lang w:val="hy-AM"/>
        </w:rPr>
      </w:pPr>
      <w:r w:rsidRPr="006E68AD">
        <w:rPr>
          <w:rFonts w:ascii="Sylfaen" w:hAnsi="Sylfaen"/>
          <w:sz w:val="20"/>
          <w:szCs w:val="20"/>
          <w:lang w:val="hy-AM"/>
        </w:rPr>
        <w:t xml:space="preserve"> </w:t>
      </w:r>
      <w:r w:rsidRPr="006E68AD">
        <w:rPr>
          <w:rFonts w:ascii="Sylfaen" w:hAnsi="Sylfaen" w:cs="Sylfaen"/>
          <w:sz w:val="20"/>
          <w:szCs w:val="20"/>
          <w:lang w:val="hy-AM"/>
        </w:rPr>
        <w:t>կարգի</w:t>
      </w:r>
      <w:r w:rsidRPr="006E68AD">
        <w:rPr>
          <w:rFonts w:ascii="Sylfaen" w:hAnsi="Sylfaen"/>
          <w:sz w:val="20"/>
          <w:szCs w:val="20"/>
          <w:lang w:val="hy-AM"/>
        </w:rPr>
        <w:t xml:space="preserve"> 43-</w:t>
      </w:r>
      <w:r w:rsidRPr="006E68AD">
        <w:rPr>
          <w:rFonts w:ascii="Sylfaen" w:hAnsi="Sylfaen" w:cs="Sylfaen"/>
          <w:sz w:val="20"/>
          <w:szCs w:val="20"/>
          <w:lang w:val="hy-AM"/>
        </w:rPr>
        <w:t>րդ</w:t>
      </w:r>
      <w:r w:rsidRPr="006E68AD">
        <w:rPr>
          <w:rFonts w:ascii="Sylfaen" w:hAnsi="Sylfaen"/>
          <w:sz w:val="20"/>
          <w:szCs w:val="20"/>
          <w:lang w:val="hy-AM"/>
        </w:rPr>
        <w:t xml:space="preserve"> </w:t>
      </w:r>
      <w:r w:rsidRPr="006E68AD">
        <w:rPr>
          <w:rFonts w:ascii="Sylfaen" w:hAnsi="Sylfaen" w:cs="Sylfaen"/>
          <w:sz w:val="20"/>
          <w:szCs w:val="20"/>
          <w:lang w:val="hy-AM"/>
        </w:rPr>
        <w:t>կետի</w:t>
      </w:r>
      <w:r w:rsidRPr="006E68AD">
        <w:rPr>
          <w:rFonts w:ascii="Sylfaen" w:hAnsi="Sylfaen"/>
          <w:sz w:val="20"/>
          <w:szCs w:val="20"/>
          <w:lang w:val="hy-AM"/>
        </w:rPr>
        <w:t xml:space="preserve"> 3-</w:t>
      </w:r>
      <w:r w:rsidRPr="006E68AD">
        <w:rPr>
          <w:rFonts w:ascii="Sylfaen" w:hAnsi="Sylfaen" w:cs="Sylfaen"/>
          <w:sz w:val="20"/>
          <w:szCs w:val="20"/>
          <w:lang w:val="hy-AM"/>
        </w:rPr>
        <w:t>րդ</w:t>
      </w:r>
      <w:r w:rsidRPr="006E68AD">
        <w:rPr>
          <w:rFonts w:ascii="Sylfaen" w:hAnsi="Sylfaen"/>
          <w:sz w:val="20"/>
          <w:szCs w:val="20"/>
          <w:lang w:val="hy-AM"/>
        </w:rPr>
        <w:t xml:space="preserve"> </w:t>
      </w:r>
      <w:r w:rsidRPr="006E68AD">
        <w:rPr>
          <w:rFonts w:ascii="Sylfaen" w:hAnsi="Sylfaen" w:cs="Sylfaen"/>
          <w:sz w:val="20"/>
          <w:szCs w:val="20"/>
          <w:lang w:val="hy-AM"/>
        </w:rPr>
        <w:t>մասով</w:t>
      </w:r>
      <w:r w:rsidRPr="006E68AD">
        <w:rPr>
          <w:rFonts w:ascii="Sylfaen" w:hAnsi="Sylfaen"/>
          <w:sz w:val="20"/>
          <w:szCs w:val="20"/>
          <w:lang w:val="hy-AM"/>
        </w:rPr>
        <w:t xml:space="preserve"> </w:t>
      </w:r>
      <w:r w:rsidRPr="006E68AD">
        <w:rPr>
          <w:rFonts w:ascii="Sylfaen" w:hAnsi="Sylfaen" w:cs="Sylfaen"/>
          <w:sz w:val="20"/>
          <w:szCs w:val="20"/>
          <w:lang w:val="hy-AM"/>
        </w:rPr>
        <w:t>նախատեսված</w:t>
      </w:r>
      <w:r w:rsidRPr="006E68AD">
        <w:rPr>
          <w:rFonts w:ascii="Sylfaen" w:hAnsi="Sylfaen"/>
          <w:sz w:val="20"/>
          <w:szCs w:val="20"/>
          <w:lang w:val="hy-AM"/>
        </w:rPr>
        <w:t xml:space="preserve"> </w:t>
      </w:r>
      <w:r w:rsidRPr="006E68AD">
        <w:rPr>
          <w:rFonts w:ascii="Sylfaen" w:hAnsi="Sylfaen" w:cs="Sylfaen"/>
          <w:sz w:val="20"/>
          <w:szCs w:val="20"/>
          <w:lang w:val="hy-AM"/>
        </w:rPr>
        <w:t>հարցման</w:t>
      </w:r>
      <w:r w:rsidRPr="006E68AD">
        <w:rPr>
          <w:rFonts w:ascii="Sylfaen" w:hAnsi="Sylfaen"/>
          <w:sz w:val="20"/>
          <w:szCs w:val="20"/>
          <w:lang w:val="hy-AM"/>
        </w:rPr>
        <w:t xml:space="preserve"> </w:t>
      </w:r>
      <w:r w:rsidRPr="006E68AD">
        <w:rPr>
          <w:rFonts w:ascii="Sylfaen" w:hAnsi="Sylfaen" w:cs="Sylfaen"/>
          <w:sz w:val="20"/>
          <w:szCs w:val="20"/>
          <w:lang w:val="hy-AM"/>
        </w:rPr>
        <w:t>մասին</w:t>
      </w:r>
    </w:p>
    <w:p w:rsidR="00BC48F7" w:rsidRPr="006E68AD" w:rsidRDefault="00BC48F7" w:rsidP="00BC48F7">
      <w:pPr>
        <w:jc w:val="center"/>
        <w:rPr>
          <w:rFonts w:ascii="Sylfaen" w:hAnsi="Sylfaen"/>
          <w:sz w:val="20"/>
          <w:szCs w:val="20"/>
          <w:lang w:val="hy-AM"/>
        </w:rPr>
      </w:pPr>
    </w:p>
    <w:p w:rsidR="00BC48F7" w:rsidRPr="006E68AD" w:rsidRDefault="00BC48F7" w:rsidP="00BC48F7">
      <w:pPr>
        <w:rPr>
          <w:rFonts w:ascii="Sylfaen" w:hAnsi="Sylfaen"/>
          <w:sz w:val="20"/>
          <w:szCs w:val="20"/>
          <w:lang w:val="hy-AM"/>
        </w:rPr>
      </w:pPr>
    </w:p>
    <w:p w:rsidR="00BC48F7" w:rsidRPr="006E68AD" w:rsidRDefault="00BC48F7" w:rsidP="00BC48F7">
      <w:pPr>
        <w:rPr>
          <w:rFonts w:ascii="Sylfaen" w:hAnsi="Sylfaen"/>
          <w:sz w:val="20"/>
          <w:szCs w:val="20"/>
          <w:lang w:val="hy-AM"/>
        </w:rPr>
      </w:pPr>
    </w:p>
    <w:tbl>
      <w:tblPr>
        <w:tblW w:w="1557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980"/>
        <w:gridCol w:w="2250"/>
        <w:gridCol w:w="4050"/>
        <w:gridCol w:w="5580"/>
      </w:tblGrid>
      <w:tr w:rsidR="002B6371" w:rsidRPr="006E68AD" w:rsidTr="00333E30">
        <w:tc>
          <w:tcPr>
            <w:tcW w:w="1710" w:type="dxa"/>
            <w:vMerge w:val="restart"/>
            <w:shd w:val="clear" w:color="auto" w:fill="auto"/>
            <w:vAlign w:val="center"/>
          </w:tcPr>
          <w:p w:rsidR="002B6371" w:rsidRPr="006E68AD" w:rsidRDefault="002B6371" w:rsidP="00E27DBC">
            <w:pPr>
              <w:jc w:val="center"/>
              <w:rPr>
                <w:rFonts w:ascii="Sylfaen" w:hAnsi="Sylfaen"/>
                <w:sz w:val="18"/>
                <w:szCs w:val="20"/>
              </w:rPr>
            </w:pPr>
            <w:r w:rsidRPr="006E68AD">
              <w:rPr>
                <w:rFonts w:ascii="Sylfaen" w:hAnsi="Sylfaen" w:cs="Sylfaen"/>
                <w:sz w:val="18"/>
                <w:szCs w:val="20"/>
              </w:rPr>
              <w:t>Ընթացակարգի</w:t>
            </w:r>
            <w:r w:rsidRPr="006E68AD">
              <w:rPr>
                <w:rFonts w:ascii="Sylfaen" w:hAnsi="Sylfaen"/>
                <w:sz w:val="18"/>
                <w:szCs w:val="20"/>
              </w:rPr>
              <w:t xml:space="preserve"> </w:t>
            </w:r>
            <w:r w:rsidRPr="006E68AD">
              <w:rPr>
                <w:rFonts w:ascii="Sylfaen" w:hAnsi="Sylfaen" w:cs="Sylfaen"/>
                <w:sz w:val="18"/>
                <w:szCs w:val="20"/>
              </w:rPr>
              <w:t>ծածկագիրը</w:t>
            </w:r>
          </w:p>
        </w:tc>
        <w:tc>
          <w:tcPr>
            <w:tcW w:w="1980" w:type="dxa"/>
            <w:vMerge w:val="restart"/>
            <w:shd w:val="clear" w:color="auto" w:fill="auto"/>
            <w:vAlign w:val="center"/>
          </w:tcPr>
          <w:p w:rsidR="002B6371" w:rsidRPr="006E68AD" w:rsidRDefault="002B6371" w:rsidP="00E27DBC">
            <w:pPr>
              <w:jc w:val="center"/>
              <w:rPr>
                <w:rFonts w:ascii="Sylfaen" w:hAnsi="Sylfaen"/>
                <w:sz w:val="18"/>
                <w:szCs w:val="20"/>
                <w:lang w:val="hy-AM"/>
              </w:rPr>
            </w:pPr>
            <w:r w:rsidRPr="006E68AD">
              <w:rPr>
                <w:rFonts w:ascii="Sylfaen" w:hAnsi="Sylfaen" w:cs="Sylfaen"/>
                <w:sz w:val="18"/>
                <w:szCs w:val="20"/>
                <w:lang w:val="hy-AM"/>
              </w:rPr>
              <w:t>Պատվիրատուի</w:t>
            </w:r>
            <w:r w:rsidRPr="006E68AD">
              <w:rPr>
                <w:rFonts w:ascii="Sylfaen" w:hAnsi="Sylfaen"/>
                <w:sz w:val="18"/>
                <w:szCs w:val="20"/>
                <w:lang w:val="hy-AM"/>
              </w:rPr>
              <w:t xml:space="preserve"> </w:t>
            </w:r>
            <w:r w:rsidRPr="006E68AD">
              <w:rPr>
                <w:rFonts w:ascii="Sylfaen" w:hAnsi="Sylfaen" w:cs="Sylfaen"/>
                <w:sz w:val="18"/>
                <w:szCs w:val="20"/>
                <w:lang w:val="hy-AM"/>
              </w:rPr>
              <w:t>անվանումը</w:t>
            </w:r>
          </w:p>
        </w:tc>
        <w:tc>
          <w:tcPr>
            <w:tcW w:w="11880" w:type="dxa"/>
            <w:gridSpan w:val="3"/>
            <w:shd w:val="clear" w:color="auto" w:fill="auto"/>
          </w:tcPr>
          <w:p w:rsidR="002B6371" w:rsidRPr="006E68AD" w:rsidRDefault="002B6371" w:rsidP="00E27DBC">
            <w:pPr>
              <w:jc w:val="center"/>
              <w:rPr>
                <w:rFonts w:ascii="Sylfaen" w:hAnsi="Sylfaen"/>
                <w:sz w:val="18"/>
                <w:szCs w:val="20"/>
              </w:rPr>
            </w:pPr>
            <w:r w:rsidRPr="006E68AD">
              <w:rPr>
                <w:rFonts w:ascii="Sylfaen" w:hAnsi="Sylfaen" w:cs="Sylfaen"/>
                <w:sz w:val="18"/>
                <w:szCs w:val="20"/>
              </w:rPr>
              <w:t>Մասնակցի</w:t>
            </w:r>
            <w:r w:rsidRPr="006E68AD">
              <w:rPr>
                <w:rFonts w:ascii="Sylfaen" w:hAnsi="Sylfaen"/>
                <w:sz w:val="18"/>
                <w:szCs w:val="20"/>
              </w:rPr>
              <w:t xml:space="preserve"> </w:t>
            </w:r>
          </w:p>
        </w:tc>
      </w:tr>
      <w:tr w:rsidR="002B6371" w:rsidRPr="006E68AD" w:rsidTr="00333E30">
        <w:trPr>
          <w:trHeight w:val="2348"/>
        </w:trPr>
        <w:tc>
          <w:tcPr>
            <w:tcW w:w="1710" w:type="dxa"/>
            <w:vMerge/>
            <w:shd w:val="clear" w:color="auto" w:fill="auto"/>
          </w:tcPr>
          <w:p w:rsidR="002B6371" w:rsidRPr="006E68AD" w:rsidRDefault="002B6371" w:rsidP="00E27DBC">
            <w:pPr>
              <w:jc w:val="center"/>
              <w:rPr>
                <w:rFonts w:ascii="Sylfaen" w:hAnsi="Sylfaen"/>
                <w:sz w:val="18"/>
                <w:szCs w:val="20"/>
              </w:rPr>
            </w:pPr>
          </w:p>
        </w:tc>
        <w:tc>
          <w:tcPr>
            <w:tcW w:w="1980" w:type="dxa"/>
            <w:vMerge/>
            <w:shd w:val="clear" w:color="auto" w:fill="auto"/>
          </w:tcPr>
          <w:p w:rsidR="002B6371" w:rsidRPr="006E68AD" w:rsidRDefault="002B6371" w:rsidP="00E27DBC">
            <w:pPr>
              <w:jc w:val="center"/>
              <w:rPr>
                <w:rFonts w:ascii="Sylfaen" w:hAnsi="Sylfaen"/>
                <w:sz w:val="18"/>
                <w:szCs w:val="20"/>
              </w:rPr>
            </w:pPr>
          </w:p>
        </w:tc>
        <w:tc>
          <w:tcPr>
            <w:tcW w:w="2250" w:type="dxa"/>
            <w:vMerge w:val="restart"/>
            <w:shd w:val="clear" w:color="auto" w:fill="auto"/>
            <w:vAlign w:val="center"/>
          </w:tcPr>
          <w:p w:rsidR="002B6371" w:rsidRPr="006E68AD" w:rsidRDefault="002B6371" w:rsidP="00E27DBC">
            <w:pPr>
              <w:jc w:val="center"/>
              <w:rPr>
                <w:rFonts w:ascii="Sylfaen" w:hAnsi="Sylfaen"/>
                <w:sz w:val="18"/>
                <w:szCs w:val="20"/>
              </w:rPr>
            </w:pPr>
            <w:r w:rsidRPr="006E68AD">
              <w:rPr>
                <w:rFonts w:ascii="Sylfaen" w:hAnsi="Sylfaen" w:cs="Sylfaen"/>
                <w:sz w:val="18"/>
                <w:szCs w:val="20"/>
              </w:rPr>
              <w:t>անվանումը</w:t>
            </w:r>
          </w:p>
        </w:tc>
        <w:tc>
          <w:tcPr>
            <w:tcW w:w="4050" w:type="dxa"/>
            <w:vMerge w:val="restart"/>
            <w:shd w:val="clear" w:color="auto" w:fill="auto"/>
            <w:vAlign w:val="center"/>
          </w:tcPr>
          <w:p w:rsidR="002B6371" w:rsidRPr="006E68AD" w:rsidRDefault="002B6371" w:rsidP="00E27DBC">
            <w:pPr>
              <w:jc w:val="center"/>
              <w:rPr>
                <w:rFonts w:ascii="Sylfaen" w:hAnsi="Sylfaen"/>
                <w:sz w:val="18"/>
                <w:szCs w:val="20"/>
              </w:rPr>
            </w:pPr>
            <w:r w:rsidRPr="006E68AD">
              <w:rPr>
                <w:rFonts w:ascii="Sylfaen" w:hAnsi="Sylfaen" w:cs="Sylfaen"/>
                <w:sz w:val="18"/>
                <w:szCs w:val="20"/>
              </w:rPr>
              <w:t>հարկ</w:t>
            </w:r>
            <w:r w:rsidRPr="006E68AD">
              <w:rPr>
                <w:rFonts w:ascii="Sylfaen" w:hAnsi="Sylfaen"/>
                <w:sz w:val="18"/>
                <w:szCs w:val="20"/>
              </w:rPr>
              <w:t xml:space="preserve"> </w:t>
            </w:r>
            <w:r w:rsidRPr="006E68AD">
              <w:rPr>
                <w:rFonts w:ascii="Sylfaen" w:hAnsi="Sylfaen" w:cs="Sylfaen"/>
                <w:sz w:val="18"/>
                <w:szCs w:val="20"/>
              </w:rPr>
              <w:t>վճարողի</w:t>
            </w:r>
            <w:r w:rsidRPr="006E68AD">
              <w:rPr>
                <w:rFonts w:ascii="Sylfaen" w:hAnsi="Sylfaen"/>
                <w:sz w:val="18"/>
                <w:szCs w:val="20"/>
              </w:rPr>
              <w:t xml:space="preserve"> </w:t>
            </w:r>
            <w:r w:rsidRPr="006E68AD">
              <w:rPr>
                <w:rFonts w:ascii="Sylfaen" w:hAnsi="Sylfaen" w:cs="Sylfaen"/>
                <w:sz w:val="18"/>
                <w:szCs w:val="20"/>
              </w:rPr>
              <w:t>հաշվառման</w:t>
            </w:r>
            <w:r w:rsidRPr="006E68AD">
              <w:rPr>
                <w:rFonts w:ascii="Sylfaen" w:hAnsi="Sylfaen"/>
                <w:sz w:val="18"/>
                <w:szCs w:val="20"/>
              </w:rPr>
              <w:t xml:space="preserve"> </w:t>
            </w:r>
            <w:r w:rsidRPr="006E68AD">
              <w:rPr>
                <w:rFonts w:ascii="Sylfaen" w:hAnsi="Sylfaen" w:cs="Sylfaen"/>
                <w:sz w:val="18"/>
                <w:szCs w:val="20"/>
              </w:rPr>
              <w:t>համարը</w:t>
            </w:r>
          </w:p>
        </w:tc>
        <w:tc>
          <w:tcPr>
            <w:tcW w:w="5580" w:type="dxa"/>
            <w:vMerge w:val="restart"/>
            <w:shd w:val="clear" w:color="auto" w:fill="auto"/>
            <w:vAlign w:val="center"/>
          </w:tcPr>
          <w:p w:rsidR="002B6371" w:rsidRPr="006E68AD" w:rsidRDefault="002B6371" w:rsidP="00E27DBC">
            <w:pPr>
              <w:jc w:val="both"/>
              <w:rPr>
                <w:rFonts w:ascii="Sylfaen" w:hAnsi="Sylfaen"/>
                <w:sz w:val="18"/>
                <w:szCs w:val="20"/>
              </w:rPr>
            </w:pPr>
            <w:r w:rsidRPr="006E68AD">
              <w:rPr>
                <w:rFonts w:ascii="Sylfaen" w:hAnsi="Sylfaen" w:cs="Sylfaen"/>
                <w:sz w:val="18"/>
                <w:szCs w:val="20"/>
              </w:rPr>
              <w:t>հայտը</w:t>
            </w:r>
            <w:r w:rsidRPr="006E68AD">
              <w:rPr>
                <w:rFonts w:ascii="Sylfaen" w:hAnsi="Sylfaen"/>
                <w:sz w:val="18"/>
                <w:szCs w:val="20"/>
              </w:rPr>
              <w:t xml:space="preserve"> </w:t>
            </w:r>
            <w:r w:rsidRPr="006E68AD">
              <w:rPr>
                <w:rFonts w:ascii="Sylfaen" w:hAnsi="Sylfaen" w:cs="Sylfaen"/>
                <w:sz w:val="18"/>
                <w:szCs w:val="20"/>
              </w:rPr>
              <w:t>ներկայացնելու</w:t>
            </w:r>
            <w:r w:rsidRPr="006E68AD">
              <w:rPr>
                <w:rFonts w:ascii="Sylfaen" w:hAnsi="Sylfaen"/>
                <w:sz w:val="18"/>
                <w:szCs w:val="20"/>
              </w:rPr>
              <w:t xml:space="preserve"> </w:t>
            </w:r>
            <w:r w:rsidRPr="006E68AD">
              <w:rPr>
                <w:rFonts w:ascii="Sylfaen" w:hAnsi="Sylfaen" w:cs="Sylfaen"/>
                <w:sz w:val="18"/>
                <w:szCs w:val="20"/>
              </w:rPr>
              <w:t>օրվա</w:t>
            </w:r>
            <w:r w:rsidRPr="006E68AD">
              <w:rPr>
                <w:rFonts w:ascii="Sylfaen" w:hAnsi="Sylfaen"/>
                <w:sz w:val="18"/>
                <w:szCs w:val="20"/>
              </w:rPr>
              <w:t xml:space="preserve"> </w:t>
            </w:r>
            <w:r w:rsidRPr="006E68AD">
              <w:rPr>
                <w:rFonts w:ascii="Sylfaen" w:hAnsi="Sylfaen" w:cs="Sylfaen"/>
                <w:sz w:val="18"/>
                <w:szCs w:val="20"/>
              </w:rPr>
              <w:t>դրությամբ</w:t>
            </w:r>
            <w:r w:rsidRPr="006E68AD">
              <w:rPr>
                <w:rFonts w:ascii="Sylfaen" w:hAnsi="Sylfaen"/>
                <w:sz w:val="18"/>
                <w:szCs w:val="20"/>
              </w:rPr>
              <w:t xml:space="preserve"> </w:t>
            </w:r>
            <w:r w:rsidRPr="006E68AD">
              <w:rPr>
                <w:rFonts w:ascii="Sylfaen" w:hAnsi="Sylfaen" w:cs="Sylfaen"/>
                <w:sz w:val="18"/>
                <w:szCs w:val="20"/>
              </w:rPr>
              <w:t>հարկային</w:t>
            </w:r>
            <w:r w:rsidRPr="006E68AD">
              <w:rPr>
                <w:rFonts w:ascii="Sylfaen" w:hAnsi="Sylfaen"/>
                <w:sz w:val="18"/>
                <w:szCs w:val="20"/>
              </w:rPr>
              <w:t xml:space="preserve"> </w:t>
            </w:r>
            <w:r w:rsidRPr="006E68AD">
              <w:rPr>
                <w:rFonts w:ascii="Sylfaen" w:hAnsi="Sylfaen" w:cs="Sylfaen"/>
                <w:sz w:val="18"/>
                <w:szCs w:val="20"/>
              </w:rPr>
              <w:t>մարմնի</w:t>
            </w:r>
            <w:r w:rsidRPr="006E68AD">
              <w:rPr>
                <w:rFonts w:ascii="Sylfaen" w:hAnsi="Sylfaen"/>
                <w:sz w:val="18"/>
                <w:szCs w:val="20"/>
              </w:rPr>
              <w:t xml:space="preserve"> </w:t>
            </w:r>
            <w:r w:rsidRPr="006E68AD">
              <w:rPr>
                <w:rFonts w:ascii="Sylfaen" w:hAnsi="Sylfaen" w:cs="Sylfaen"/>
                <w:sz w:val="18"/>
                <w:szCs w:val="20"/>
              </w:rPr>
              <w:t>կողմից</w:t>
            </w:r>
            <w:r w:rsidRPr="006E68AD">
              <w:rPr>
                <w:rFonts w:ascii="Sylfaen" w:hAnsi="Sylfaen"/>
                <w:sz w:val="18"/>
                <w:szCs w:val="20"/>
              </w:rPr>
              <w:t xml:space="preserve"> </w:t>
            </w:r>
            <w:r w:rsidRPr="006E68AD">
              <w:rPr>
                <w:rFonts w:ascii="Sylfaen" w:hAnsi="Sylfaen" w:cs="Sylfaen"/>
                <w:sz w:val="18"/>
                <w:szCs w:val="20"/>
              </w:rPr>
              <w:t>վերահսկվող</w:t>
            </w:r>
            <w:r w:rsidRPr="006E68AD">
              <w:rPr>
                <w:rFonts w:ascii="Sylfaen" w:hAnsi="Sylfaen"/>
                <w:sz w:val="18"/>
                <w:szCs w:val="20"/>
              </w:rPr>
              <w:t xml:space="preserve"> </w:t>
            </w:r>
            <w:r w:rsidRPr="006E68AD">
              <w:rPr>
                <w:rFonts w:ascii="Sylfaen" w:hAnsi="Sylfaen" w:cs="Sylfaen"/>
                <w:sz w:val="18"/>
                <w:szCs w:val="20"/>
              </w:rPr>
              <w:t>եկամուտների</w:t>
            </w:r>
            <w:r w:rsidRPr="006E68AD">
              <w:rPr>
                <w:rFonts w:ascii="Sylfaen" w:hAnsi="Sylfaen"/>
                <w:sz w:val="18"/>
                <w:szCs w:val="20"/>
              </w:rPr>
              <w:t xml:space="preserve"> </w:t>
            </w:r>
            <w:r w:rsidRPr="006E68AD">
              <w:rPr>
                <w:rFonts w:ascii="Sylfaen" w:hAnsi="Sylfaen" w:cs="Sylfaen"/>
                <w:sz w:val="18"/>
                <w:szCs w:val="20"/>
              </w:rPr>
              <w:t>գծով</w:t>
            </w:r>
            <w:r w:rsidRPr="006E68AD">
              <w:rPr>
                <w:rFonts w:ascii="Sylfaen" w:hAnsi="Sylfaen"/>
                <w:sz w:val="18"/>
                <w:szCs w:val="20"/>
              </w:rPr>
              <w:t xml:space="preserve"> </w:t>
            </w:r>
            <w:r w:rsidRPr="006E68AD">
              <w:rPr>
                <w:rFonts w:ascii="Sylfaen" w:hAnsi="Sylfaen" w:cs="Sylfaen"/>
                <w:sz w:val="18"/>
                <w:szCs w:val="20"/>
              </w:rPr>
              <w:t>ժամկետանց</w:t>
            </w:r>
            <w:r w:rsidRPr="006E68AD">
              <w:rPr>
                <w:rFonts w:ascii="Sylfaen" w:hAnsi="Sylfaen"/>
                <w:sz w:val="18"/>
                <w:szCs w:val="20"/>
              </w:rPr>
              <w:t xml:space="preserve"> </w:t>
            </w:r>
            <w:r w:rsidRPr="006E68AD">
              <w:rPr>
                <w:rFonts w:ascii="Sylfaen" w:hAnsi="Sylfaen" w:cs="Sylfaen"/>
                <w:sz w:val="18"/>
                <w:szCs w:val="20"/>
              </w:rPr>
              <w:t>հարկային</w:t>
            </w:r>
            <w:r w:rsidRPr="006E68AD">
              <w:rPr>
                <w:rFonts w:ascii="Sylfaen" w:hAnsi="Sylfaen"/>
                <w:sz w:val="18"/>
                <w:szCs w:val="20"/>
              </w:rPr>
              <w:t xml:space="preserve"> </w:t>
            </w:r>
            <w:r w:rsidRPr="006E68AD">
              <w:rPr>
                <w:rFonts w:ascii="Sylfaen" w:hAnsi="Sylfaen" w:cs="Sylfaen"/>
                <w:sz w:val="18"/>
                <w:szCs w:val="20"/>
              </w:rPr>
              <w:t>պարտավորությունների</w:t>
            </w:r>
            <w:r w:rsidRPr="006E68AD">
              <w:rPr>
                <w:rFonts w:ascii="Sylfaen" w:hAnsi="Sylfaen"/>
                <w:sz w:val="18"/>
                <w:szCs w:val="20"/>
              </w:rPr>
              <w:t xml:space="preserve"> </w:t>
            </w:r>
            <w:r w:rsidRPr="006E68AD">
              <w:rPr>
                <w:rFonts w:ascii="Sylfaen" w:hAnsi="Sylfaen" w:cs="Sylfaen"/>
                <w:sz w:val="18"/>
                <w:szCs w:val="20"/>
              </w:rPr>
              <w:t>գումարի</w:t>
            </w:r>
            <w:r w:rsidRPr="006E68AD">
              <w:rPr>
                <w:rFonts w:ascii="Sylfaen" w:hAnsi="Sylfaen"/>
                <w:sz w:val="18"/>
                <w:szCs w:val="20"/>
              </w:rPr>
              <w:t xml:space="preserve"> </w:t>
            </w:r>
            <w:r w:rsidRPr="006E68AD">
              <w:rPr>
                <w:rFonts w:ascii="Sylfaen" w:hAnsi="Sylfaen" w:cs="Sylfaen"/>
                <w:sz w:val="18"/>
                <w:szCs w:val="20"/>
              </w:rPr>
              <w:t>չափը</w:t>
            </w:r>
            <w:r w:rsidRPr="006E68AD">
              <w:rPr>
                <w:rFonts w:ascii="Sylfaen" w:hAnsi="Sylfaen"/>
                <w:sz w:val="18"/>
                <w:szCs w:val="20"/>
              </w:rPr>
              <w:t>/</w:t>
            </w:r>
            <w:r w:rsidRPr="006E68AD">
              <w:rPr>
                <w:rFonts w:ascii="Sylfaen" w:hAnsi="Sylfaen" w:cs="Sylfaen"/>
                <w:sz w:val="18"/>
                <w:szCs w:val="20"/>
              </w:rPr>
              <w:t>ՀՀ</w:t>
            </w:r>
            <w:r w:rsidRPr="006E68AD">
              <w:rPr>
                <w:rFonts w:ascii="Sylfaen" w:hAnsi="Sylfaen"/>
                <w:sz w:val="18"/>
                <w:szCs w:val="20"/>
              </w:rPr>
              <w:t xml:space="preserve"> </w:t>
            </w:r>
            <w:r w:rsidRPr="006E68AD">
              <w:rPr>
                <w:rFonts w:ascii="Sylfaen" w:hAnsi="Sylfaen" w:cs="Sylfaen"/>
                <w:sz w:val="18"/>
                <w:szCs w:val="20"/>
              </w:rPr>
              <w:t>դրամ</w:t>
            </w:r>
            <w:r w:rsidRPr="006E68AD">
              <w:rPr>
                <w:rFonts w:ascii="Sylfaen" w:hAnsi="Sylfaen"/>
                <w:sz w:val="18"/>
                <w:szCs w:val="20"/>
              </w:rPr>
              <w:t xml:space="preserve"> </w:t>
            </w:r>
          </w:p>
          <w:p w:rsidR="002B6371" w:rsidRPr="006E68AD" w:rsidRDefault="002B6371" w:rsidP="00E27DBC">
            <w:pPr>
              <w:jc w:val="center"/>
              <w:rPr>
                <w:rFonts w:ascii="Sylfaen" w:hAnsi="Sylfaen"/>
                <w:sz w:val="18"/>
                <w:szCs w:val="20"/>
                <w:lang w:val="hy-AM"/>
              </w:rPr>
            </w:pPr>
          </w:p>
          <w:p w:rsidR="002B6371" w:rsidRPr="006E68AD" w:rsidRDefault="002B6371" w:rsidP="00E27DBC">
            <w:pPr>
              <w:jc w:val="center"/>
              <w:rPr>
                <w:rFonts w:ascii="Sylfaen" w:hAnsi="Sylfaen"/>
                <w:sz w:val="18"/>
                <w:szCs w:val="20"/>
                <w:lang w:val="hy-AM"/>
              </w:rPr>
            </w:pPr>
          </w:p>
          <w:p w:rsidR="002B6371" w:rsidRPr="006E68AD" w:rsidRDefault="002B6371" w:rsidP="00E27DBC">
            <w:pPr>
              <w:jc w:val="center"/>
              <w:rPr>
                <w:rFonts w:ascii="Sylfaen" w:hAnsi="Sylfaen"/>
                <w:sz w:val="18"/>
                <w:szCs w:val="20"/>
                <w:lang w:val="hy-AM"/>
              </w:rPr>
            </w:pPr>
          </w:p>
        </w:tc>
      </w:tr>
      <w:tr w:rsidR="002B6371" w:rsidRPr="006E68AD" w:rsidTr="00333E30">
        <w:trPr>
          <w:trHeight w:val="537"/>
        </w:trPr>
        <w:tc>
          <w:tcPr>
            <w:tcW w:w="1710" w:type="dxa"/>
            <w:vMerge/>
            <w:shd w:val="clear" w:color="auto" w:fill="auto"/>
          </w:tcPr>
          <w:p w:rsidR="002B6371" w:rsidRPr="006E68AD" w:rsidRDefault="002B6371" w:rsidP="00E27DBC">
            <w:pPr>
              <w:jc w:val="center"/>
              <w:rPr>
                <w:rFonts w:ascii="Sylfaen" w:hAnsi="Sylfaen"/>
                <w:sz w:val="18"/>
                <w:szCs w:val="20"/>
                <w:lang w:val="hy-AM"/>
              </w:rPr>
            </w:pPr>
          </w:p>
        </w:tc>
        <w:tc>
          <w:tcPr>
            <w:tcW w:w="1980" w:type="dxa"/>
            <w:vMerge/>
            <w:shd w:val="clear" w:color="auto" w:fill="auto"/>
          </w:tcPr>
          <w:p w:rsidR="002B6371" w:rsidRPr="006E68AD" w:rsidRDefault="002B6371" w:rsidP="00E27DBC">
            <w:pPr>
              <w:jc w:val="center"/>
              <w:rPr>
                <w:rFonts w:ascii="Sylfaen" w:hAnsi="Sylfaen"/>
                <w:sz w:val="18"/>
                <w:szCs w:val="20"/>
                <w:lang w:val="hy-AM"/>
              </w:rPr>
            </w:pPr>
          </w:p>
        </w:tc>
        <w:tc>
          <w:tcPr>
            <w:tcW w:w="2250" w:type="dxa"/>
            <w:vMerge/>
            <w:shd w:val="clear" w:color="auto" w:fill="auto"/>
          </w:tcPr>
          <w:p w:rsidR="002B6371" w:rsidRPr="006E68AD" w:rsidRDefault="002B6371" w:rsidP="00E27DBC">
            <w:pPr>
              <w:jc w:val="center"/>
              <w:rPr>
                <w:rFonts w:ascii="Sylfaen" w:hAnsi="Sylfaen"/>
                <w:sz w:val="18"/>
                <w:szCs w:val="20"/>
                <w:lang w:val="hy-AM"/>
              </w:rPr>
            </w:pPr>
          </w:p>
        </w:tc>
        <w:tc>
          <w:tcPr>
            <w:tcW w:w="4050" w:type="dxa"/>
            <w:vMerge/>
            <w:shd w:val="clear" w:color="auto" w:fill="auto"/>
          </w:tcPr>
          <w:p w:rsidR="002B6371" w:rsidRPr="006E68AD" w:rsidRDefault="002B6371" w:rsidP="00E27DBC">
            <w:pPr>
              <w:jc w:val="center"/>
              <w:rPr>
                <w:rFonts w:ascii="Sylfaen" w:hAnsi="Sylfaen"/>
                <w:sz w:val="18"/>
                <w:szCs w:val="20"/>
                <w:lang w:val="hy-AM"/>
              </w:rPr>
            </w:pPr>
          </w:p>
        </w:tc>
        <w:tc>
          <w:tcPr>
            <w:tcW w:w="5580" w:type="dxa"/>
            <w:vMerge/>
            <w:shd w:val="clear" w:color="auto" w:fill="auto"/>
          </w:tcPr>
          <w:p w:rsidR="002B6371" w:rsidRPr="006E68AD" w:rsidRDefault="002B6371" w:rsidP="00E27DBC">
            <w:pPr>
              <w:jc w:val="center"/>
              <w:rPr>
                <w:rFonts w:ascii="Sylfaen" w:hAnsi="Sylfaen"/>
                <w:sz w:val="18"/>
                <w:szCs w:val="20"/>
                <w:lang w:val="hy-AM"/>
              </w:rPr>
            </w:pPr>
          </w:p>
        </w:tc>
      </w:tr>
      <w:tr w:rsidR="002B6371" w:rsidRPr="006E68AD" w:rsidTr="00333E30">
        <w:trPr>
          <w:trHeight w:val="247"/>
        </w:trPr>
        <w:tc>
          <w:tcPr>
            <w:tcW w:w="1710" w:type="dxa"/>
            <w:vMerge/>
            <w:shd w:val="clear" w:color="auto" w:fill="auto"/>
          </w:tcPr>
          <w:p w:rsidR="002B6371" w:rsidRPr="006E68AD" w:rsidRDefault="002B6371" w:rsidP="00E27DBC">
            <w:pPr>
              <w:jc w:val="center"/>
              <w:rPr>
                <w:rFonts w:ascii="Sylfaen" w:hAnsi="Sylfaen"/>
                <w:sz w:val="18"/>
                <w:szCs w:val="20"/>
              </w:rPr>
            </w:pPr>
          </w:p>
        </w:tc>
        <w:tc>
          <w:tcPr>
            <w:tcW w:w="1980" w:type="dxa"/>
            <w:vMerge/>
            <w:shd w:val="clear" w:color="auto" w:fill="auto"/>
          </w:tcPr>
          <w:p w:rsidR="002B6371" w:rsidRPr="006E68AD" w:rsidRDefault="002B6371" w:rsidP="00E27DBC">
            <w:pPr>
              <w:jc w:val="center"/>
              <w:rPr>
                <w:rFonts w:ascii="Sylfaen" w:hAnsi="Sylfaen"/>
                <w:sz w:val="18"/>
                <w:szCs w:val="20"/>
              </w:rPr>
            </w:pPr>
          </w:p>
        </w:tc>
        <w:tc>
          <w:tcPr>
            <w:tcW w:w="2250" w:type="dxa"/>
            <w:vMerge/>
            <w:shd w:val="clear" w:color="auto" w:fill="auto"/>
          </w:tcPr>
          <w:p w:rsidR="002B6371" w:rsidRPr="006E68AD" w:rsidRDefault="002B6371" w:rsidP="00E27DBC">
            <w:pPr>
              <w:jc w:val="center"/>
              <w:rPr>
                <w:rFonts w:ascii="Sylfaen" w:hAnsi="Sylfaen"/>
                <w:sz w:val="18"/>
                <w:szCs w:val="20"/>
              </w:rPr>
            </w:pPr>
          </w:p>
        </w:tc>
        <w:tc>
          <w:tcPr>
            <w:tcW w:w="4050" w:type="dxa"/>
            <w:vMerge/>
            <w:shd w:val="clear" w:color="auto" w:fill="auto"/>
          </w:tcPr>
          <w:p w:rsidR="002B6371" w:rsidRPr="006E68AD" w:rsidRDefault="002B6371" w:rsidP="00E27DBC">
            <w:pPr>
              <w:jc w:val="center"/>
              <w:rPr>
                <w:rFonts w:ascii="Sylfaen" w:hAnsi="Sylfaen"/>
                <w:sz w:val="18"/>
                <w:szCs w:val="20"/>
              </w:rPr>
            </w:pPr>
          </w:p>
        </w:tc>
        <w:tc>
          <w:tcPr>
            <w:tcW w:w="5580" w:type="dxa"/>
            <w:vMerge/>
            <w:shd w:val="clear" w:color="auto" w:fill="auto"/>
          </w:tcPr>
          <w:p w:rsidR="002B6371" w:rsidRPr="006E68AD" w:rsidRDefault="002B6371" w:rsidP="00E27DBC">
            <w:pPr>
              <w:jc w:val="center"/>
              <w:rPr>
                <w:rFonts w:ascii="Sylfaen" w:hAnsi="Sylfaen"/>
                <w:sz w:val="18"/>
                <w:szCs w:val="20"/>
              </w:rPr>
            </w:pPr>
          </w:p>
        </w:tc>
      </w:tr>
      <w:tr w:rsidR="002B6371" w:rsidRPr="006E68AD" w:rsidTr="00333E30">
        <w:tc>
          <w:tcPr>
            <w:tcW w:w="3690" w:type="dxa"/>
            <w:gridSpan w:val="2"/>
            <w:shd w:val="clear" w:color="auto" w:fill="auto"/>
          </w:tcPr>
          <w:p w:rsidR="002B6371" w:rsidRPr="006E68AD" w:rsidRDefault="002B6371" w:rsidP="00E27DBC">
            <w:pPr>
              <w:jc w:val="center"/>
              <w:rPr>
                <w:rFonts w:ascii="Sylfaen" w:hAnsi="Sylfaen"/>
                <w:sz w:val="20"/>
                <w:szCs w:val="20"/>
              </w:rPr>
            </w:pPr>
          </w:p>
        </w:tc>
        <w:tc>
          <w:tcPr>
            <w:tcW w:w="2250" w:type="dxa"/>
            <w:shd w:val="clear" w:color="auto" w:fill="auto"/>
          </w:tcPr>
          <w:p w:rsidR="002B6371" w:rsidRPr="006E68AD" w:rsidRDefault="002B6371" w:rsidP="00E27DBC">
            <w:pPr>
              <w:jc w:val="center"/>
              <w:rPr>
                <w:rFonts w:ascii="Sylfaen" w:hAnsi="Sylfaen"/>
                <w:sz w:val="20"/>
                <w:szCs w:val="20"/>
              </w:rPr>
            </w:pPr>
          </w:p>
        </w:tc>
        <w:tc>
          <w:tcPr>
            <w:tcW w:w="4050" w:type="dxa"/>
            <w:shd w:val="clear" w:color="auto" w:fill="auto"/>
          </w:tcPr>
          <w:p w:rsidR="002B6371" w:rsidRPr="006E68AD" w:rsidRDefault="002B6371" w:rsidP="00E27DBC">
            <w:pPr>
              <w:jc w:val="center"/>
              <w:rPr>
                <w:rFonts w:ascii="Sylfaen" w:hAnsi="Sylfaen"/>
                <w:sz w:val="20"/>
                <w:szCs w:val="20"/>
              </w:rPr>
            </w:pPr>
          </w:p>
        </w:tc>
        <w:tc>
          <w:tcPr>
            <w:tcW w:w="5580" w:type="dxa"/>
            <w:shd w:val="clear" w:color="auto" w:fill="auto"/>
          </w:tcPr>
          <w:p w:rsidR="002B6371" w:rsidRPr="006E68AD" w:rsidRDefault="002B6371" w:rsidP="00E27DBC">
            <w:pPr>
              <w:jc w:val="center"/>
              <w:rPr>
                <w:rFonts w:ascii="Sylfaen" w:hAnsi="Sylfaen"/>
                <w:sz w:val="20"/>
                <w:szCs w:val="20"/>
              </w:rPr>
            </w:pPr>
          </w:p>
        </w:tc>
      </w:tr>
    </w:tbl>
    <w:p w:rsidR="00BC48F7" w:rsidRPr="006E68AD" w:rsidRDefault="00BC48F7" w:rsidP="00BC48F7">
      <w:pPr>
        <w:jc w:val="center"/>
        <w:rPr>
          <w:rFonts w:ascii="Sylfaen" w:hAnsi="Sylfaen"/>
          <w:sz w:val="20"/>
          <w:szCs w:val="20"/>
        </w:rPr>
      </w:pPr>
    </w:p>
    <w:p w:rsidR="00BC48F7" w:rsidRPr="006E68AD" w:rsidRDefault="00BC48F7" w:rsidP="00BC48F7">
      <w:pPr>
        <w:rPr>
          <w:rFonts w:ascii="Sylfaen" w:hAnsi="Sylfaen"/>
          <w:sz w:val="20"/>
          <w:szCs w:val="20"/>
        </w:rPr>
      </w:pPr>
    </w:p>
    <w:p w:rsidR="00BC48F7" w:rsidRPr="006E68AD" w:rsidRDefault="00BC48F7" w:rsidP="00BC48F7">
      <w:pPr>
        <w:jc w:val="both"/>
        <w:rPr>
          <w:rFonts w:ascii="Sylfaen" w:hAnsi="Sylfaen"/>
          <w:sz w:val="20"/>
          <w:szCs w:val="20"/>
          <w:u w:val="single"/>
        </w:rPr>
      </w:pPr>
      <w:r w:rsidRPr="006E68AD">
        <w:rPr>
          <w:rFonts w:ascii="Sylfaen" w:hAnsi="Sylfaen" w:cs="Sylfaen"/>
          <w:sz w:val="20"/>
          <w:szCs w:val="20"/>
        </w:rPr>
        <w:t>Տեղեկատվությունը</w:t>
      </w:r>
      <w:r w:rsidRPr="006E68AD">
        <w:rPr>
          <w:rFonts w:ascii="Sylfaen" w:hAnsi="Sylfaen"/>
          <w:sz w:val="20"/>
          <w:szCs w:val="20"/>
        </w:rPr>
        <w:t xml:space="preserve"> </w:t>
      </w:r>
      <w:r w:rsidRPr="006E68AD">
        <w:rPr>
          <w:rFonts w:ascii="Sylfaen" w:hAnsi="Sylfaen" w:cs="Sylfaen"/>
          <w:sz w:val="20"/>
          <w:szCs w:val="20"/>
        </w:rPr>
        <w:t>տրվել</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i/>
          <w:sz w:val="20"/>
          <w:szCs w:val="20"/>
          <w:u w:val="single"/>
        </w:rPr>
        <w:tab/>
      </w:r>
      <w:r w:rsidRPr="006E68AD">
        <w:rPr>
          <w:rFonts w:ascii="Sylfaen" w:hAnsi="Sylfaen"/>
          <w:i/>
          <w:sz w:val="20"/>
          <w:szCs w:val="20"/>
          <w:u w:val="single"/>
        </w:rPr>
        <w:tab/>
      </w:r>
      <w:r w:rsidRPr="006E68AD">
        <w:rPr>
          <w:rFonts w:ascii="Sylfaen" w:hAnsi="Sylfaen"/>
          <w:i/>
          <w:sz w:val="20"/>
          <w:szCs w:val="20"/>
          <w:u w:val="single"/>
        </w:rPr>
        <w:tab/>
      </w:r>
      <w:r w:rsidRPr="006E68AD">
        <w:rPr>
          <w:rFonts w:ascii="Sylfaen" w:hAnsi="Sylfaen"/>
          <w:i/>
          <w:sz w:val="20"/>
          <w:szCs w:val="20"/>
          <w:u w:val="single"/>
        </w:rPr>
        <w:tab/>
      </w:r>
      <w:r w:rsidRPr="006E68AD">
        <w:rPr>
          <w:rFonts w:ascii="Sylfaen" w:hAnsi="Sylfaen"/>
          <w:i/>
          <w:sz w:val="20"/>
          <w:szCs w:val="20"/>
          <w:u w:val="single"/>
        </w:rPr>
        <w:tab/>
      </w:r>
      <w:r w:rsidRPr="006E68AD">
        <w:rPr>
          <w:rFonts w:ascii="Sylfaen" w:hAnsi="Sylfaen"/>
          <w:sz w:val="20"/>
          <w:szCs w:val="20"/>
        </w:rPr>
        <w:t xml:space="preserve"> </w:t>
      </w:r>
      <w:r w:rsidRPr="006E68AD">
        <w:rPr>
          <w:rFonts w:ascii="Sylfaen" w:hAnsi="Sylfaen" w:cs="Sylfaen"/>
          <w:sz w:val="20"/>
          <w:szCs w:val="20"/>
        </w:rPr>
        <w:t>վարչության</w:t>
      </w:r>
      <w:r w:rsidRPr="006E68AD">
        <w:rPr>
          <w:rFonts w:ascii="Sylfaen" w:hAnsi="Sylfaen"/>
          <w:sz w:val="20"/>
          <w:szCs w:val="20"/>
        </w:rPr>
        <w:t xml:space="preserve"> </w:t>
      </w:r>
      <w:r w:rsidRPr="006E68AD">
        <w:rPr>
          <w:rFonts w:ascii="Sylfaen" w:hAnsi="Sylfaen" w:cs="Sylfaen"/>
          <w:sz w:val="20"/>
          <w:szCs w:val="20"/>
        </w:rPr>
        <w:t>աշխատակից</w:t>
      </w:r>
      <w:r w:rsidRPr="006E68AD">
        <w:rPr>
          <w:rFonts w:ascii="Sylfaen" w:hAnsi="Sylfaen"/>
          <w:sz w:val="20"/>
          <w:szCs w:val="20"/>
        </w:rPr>
        <w:t xml:space="preserve"> </w:t>
      </w:r>
      <w:r w:rsidRPr="006E68AD">
        <w:rPr>
          <w:rFonts w:ascii="Sylfaen" w:hAnsi="Sylfaen"/>
          <w:sz w:val="20"/>
          <w:szCs w:val="20"/>
          <w:u w:val="single"/>
        </w:rPr>
        <w:tab/>
      </w:r>
      <w:r w:rsidRPr="006E68AD">
        <w:rPr>
          <w:rFonts w:ascii="Sylfaen" w:hAnsi="Sylfaen"/>
          <w:sz w:val="20"/>
          <w:szCs w:val="20"/>
          <w:u w:val="single"/>
        </w:rPr>
        <w:tab/>
      </w:r>
      <w:r w:rsidRPr="006E68AD">
        <w:rPr>
          <w:rFonts w:ascii="Sylfaen" w:hAnsi="Sylfaen"/>
          <w:sz w:val="20"/>
          <w:szCs w:val="20"/>
          <w:u w:val="single"/>
        </w:rPr>
        <w:tab/>
      </w:r>
      <w:r w:rsidRPr="006E68AD">
        <w:rPr>
          <w:rFonts w:ascii="Sylfaen" w:hAnsi="Sylfaen"/>
          <w:sz w:val="20"/>
          <w:szCs w:val="20"/>
          <w:u w:val="single"/>
        </w:rPr>
        <w:tab/>
      </w:r>
      <w:r w:rsidRPr="006E68AD">
        <w:rPr>
          <w:rFonts w:ascii="Sylfaen" w:hAnsi="Sylfaen"/>
          <w:sz w:val="20"/>
          <w:szCs w:val="20"/>
        </w:rPr>
        <w:t>-</w:t>
      </w:r>
      <w:r w:rsidRPr="006E68AD">
        <w:rPr>
          <w:rFonts w:ascii="Sylfaen" w:hAnsi="Sylfaen" w:cs="Sylfaen"/>
          <w:sz w:val="20"/>
          <w:szCs w:val="20"/>
        </w:rPr>
        <w:t>ի</w:t>
      </w:r>
      <w:r w:rsidRPr="006E68AD">
        <w:rPr>
          <w:rFonts w:ascii="Sylfaen" w:hAnsi="Sylfaen"/>
          <w:sz w:val="20"/>
          <w:szCs w:val="20"/>
        </w:rPr>
        <w:t xml:space="preserve"> </w:t>
      </w:r>
      <w:r w:rsidRPr="006E68AD">
        <w:rPr>
          <w:rFonts w:ascii="Sylfaen" w:hAnsi="Sylfaen" w:cs="Sylfaen"/>
          <w:sz w:val="20"/>
          <w:szCs w:val="20"/>
        </w:rPr>
        <w:t>կողմից</w:t>
      </w:r>
      <w:r w:rsidRPr="006E68AD">
        <w:rPr>
          <w:rFonts w:ascii="Sylfaen" w:hAnsi="Sylfaen"/>
          <w:sz w:val="20"/>
          <w:szCs w:val="20"/>
        </w:rPr>
        <w:t xml:space="preserve">      </w:t>
      </w:r>
      <w:r w:rsidRPr="006E68AD">
        <w:rPr>
          <w:rFonts w:ascii="Sylfaen" w:hAnsi="Sylfaen"/>
          <w:sz w:val="20"/>
          <w:szCs w:val="20"/>
          <w:u w:val="single"/>
        </w:rPr>
        <w:tab/>
      </w:r>
      <w:r w:rsidRPr="006E68AD">
        <w:rPr>
          <w:rFonts w:ascii="Sylfaen" w:hAnsi="Sylfaen"/>
          <w:sz w:val="20"/>
          <w:szCs w:val="20"/>
          <w:u w:val="single"/>
        </w:rPr>
        <w:tab/>
      </w:r>
      <w:r w:rsidRPr="006E68AD">
        <w:rPr>
          <w:rFonts w:ascii="Sylfaen" w:hAnsi="Sylfaen"/>
          <w:sz w:val="20"/>
          <w:szCs w:val="20"/>
          <w:u w:val="single"/>
        </w:rPr>
        <w:tab/>
      </w:r>
      <w:r w:rsidRPr="006E68AD">
        <w:rPr>
          <w:rFonts w:ascii="Sylfaen" w:hAnsi="Sylfaen"/>
          <w:sz w:val="20"/>
          <w:szCs w:val="20"/>
          <w:u w:val="single"/>
        </w:rPr>
        <w:tab/>
      </w:r>
    </w:p>
    <w:p w:rsidR="00BC48F7" w:rsidRPr="006E68AD" w:rsidRDefault="00BC48F7" w:rsidP="00BC48F7">
      <w:pPr>
        <w:jc w:val="both"/>
        <w:rPr>
          <w:rFonts w:ascii="Sylfaen" w:hAnsi="Sylfaen"/>
          <w:sz w:val="20"/>
          <w:szCs w:val="20"/>
        </w:rPr>
      </w:pPr>
      <w:r w:rsidRPr="006E68AD">
        <w:rPr>
          <w:rFonts w:ascii="Sylfaen" w:hAnsi="Sylfaen"/>
          <w:sz w:val="20"/>
          <w:szCs w:val="20"/>
        </w:rPr>
        <w:tab/>
      </w:r>
      <w:r w:rsidRPr="006E68AD">
        <w:rPr>
          <w:rFonts w:ascii="Sylfaen" w:hAnsi="Sylfaen"/>
          <w:sz w:val="20"/>
          <w:szCs w:val="20"/>
        </w:rPr>
        <w:tab/>
      </w:r>
      <w:r w:rsidRPr="006E68AD">
        <w:rPr>
          <w:rFonts w:ascii="Sylfaen" w:hAnsi="Sylfaen"/>
          <w:sz w:val="20"/>
          <w:szCs w:val="20"/>
        </w:rPr>
        <w:tab/>
        <w:t xml:space="preserve">                   </w:t>
      </w:r>
      <w:r w:rsidRPr="006E68AD">
        <w:rPr>
          <w:rFonts w:ascii="Sylfaen" w:hAnsi="Sylfaen" w:cs="Sylfaen"/>
          <w:sz w:val="20"/>
          <w:szCs w:val="20"/>
          <w:vertAlign w:val="superscript"/>
          <w:lang w:val="hy-AM"/>
        </w:rPr>
        <w:t>վարչության</w:t>
      </w:r>
      <w:r w:rsidRPr="006E68AD">
        <w:rPr>
          <w:rFonts w:ascii="Sylfaen" w:hAnsi="Sylfaen"/>
          <w:sz w:val="20"/>
          <w:szCs w:val="20"/>
          <w:vertAlign w:val="superscript"/>
          <w:lang w:val="hy-AM"/>
        </w:rPr>
        <w:t xml:space="preserve"> </w:t>
      </w:r>
      <w:r w:rsidRPr="006E68AD">
        <w:rPr>
          <w:rFonts w:ascii="Sylfaen" w:hAnsi="Sylfaen" w:cs="Sylfaen"/>
          <w:sz w:val="20"/>
          <w:szCs w:val="20"/>
          <w:vertAlign w:val="superscript"/>
          <w:lang w:val="hy-AM"/>
        </w:rPr>
        <w:t>անվանումը</w:t>
      </w:r>
      <w:r w:rsidRPr="006E68AD">
        <w:rPr>
          <w:rFonts w:ascii="Sylfaen" w:hAnsi="Sylfaen"/>
          <w:sz w:val="20"/>
          <w:szCs w:val="20"/>
          <w:vertAlign w:val="superscript"/>
        </w:rPr>
        <w:tab/>
      </w:r>
      <w:r w:rsidRPr="006E68AD">
        <w:rPr>
          <w:rFonts w:ascii="Sylfaen" w:hAnsi="Sylfaen"/>
          <w:sz w:val="20"/>
          <w:szCs w:val="20"/>
          <w:vertAlign w:val="superscript"/>
        </w:rPr>
        <w:tab/>
      </w:r>
      <w:r w:rsidRPr="006E68AD">
        <w:rPr>
          <w:rFonts w:ascii="Sylfaen" w:hAnsi="Sylfaen"/>
          <w:sz w:val="20"/>
          <w:szCs w:val="20"/>
          <w:vertAlign w:val="superscript"/>
        </w:rPr>
        <w:tab/>
      </w:r>
      <w:r w:rsidRPr="006E68AD">
        <w:rPr>
          <w:rFonts w:ascii="Sylfaen" w:hAnsi="Sylfaen"/>
          <w:sz w:val="20"/>
          <w:szCs w:val="20"/>
          <w:vertAlign w:val="superscript"/>
        </w:rPr>
        <w:tab/>
      </w:r>
      <w:r w:rsidRPr="006E68AD">
        <w:rPr>
          <w:rFonts w:ascii="Sylfaen" w:hAnsi="Sylfaen"/>
          <w:sz w:val="20"/>
          <w:szCs w:val="20"/>
          <w:vertAlign w:val="superscript"/>
        </w:rPr>
        <w:tab/>
      </w:r>
      <w:r w:rsidRPr="006E68AD">
        <w:rPr>
          <w:rFonts w:ascii="Sylfaen" w:hAnsi="Sylfaen"/>
          <w:sz w:val="20"/>
          <w:szCs w:val="20"/>
          <w:vertAlign w:val="superscript"/>
        </w:rPr>
        <w:tab/>
        <w:t xml:space="preserve">    </w:t>
      </w:r>
      <w:r w:rsidRPr="006E68AD">
        <w:rPr>
          <w:rFonts w:ascii="Sylfaen" w:hAnsi="Sylfaen"/>
          <w:sz w:val="20"/>
          <w:szCs w:val="20"/>
          <w:vertAlign w:val="superscript"/>
          <w:lang w:val="hy-AM"/>
        </w:rPr>
        <w:t xml:space="preserve"> </w:t>
      </w:r>
      <w:r w:rsidRPr="006E68AD">
        <w:rPr>
          <w:rFonts w:ascii="Sylfaen" w:hAnsi="Sylfaen" w:cs="Sylfaen"/>
          <w:sz w:val="20"/>
          <w:szCs w:val="20"/>
          <w:vertAlign w:val="superscript"/>
          <w:lang w:val="hy-AM"/>
        </w:rPr>
        <w:t>անունը</w:t>
      </w:r>
      <w:r w:rsidRPr="006E68AD">
        <w:rPr>
          <w:rFonts w:ascii="Sylfaen" w:hAnsi="Sylfaen"/>
          <w:sz w:val="20"/>
          <w:szCs w:val="20"/>
          <w:vertAlign w:val="superscript"/>
          <w:lang w:val="hy-AM"/>
        </w:rPr>
        <w:t xml:space="preserve">, </w:t>
      </w:r>
      <w:r w:rsidRPr="006E68AD">
        <w:rPr>
          <w:rFonts w:ascii="Sylfaen" w:hAnsi="Sylfaen" w:cs="Sylfaen"/>
          <w:sz w:val="20"/>
          <w:szCs w:val="20"/>
          <w:vertAlign w:val="superscript"/>
          <w:lang w:val="hy-AM"/>
        </w:rPr>
        <w:t>ազգանունը</w:t>
      </w:r>
      <w:r w:rsidRPr="006E68AD">
        <w:rPr>
          <w:rFonts w:ascii="Sylfaen" w:hAnsi="Sylfaen"/>
          <w:sz w:val="20"/>
          <w:szCs w:val="20"/>
        </w:rPr>
        <w:tab/>
      </w:r>
      <w:r w:rsidRPr="006E68AD">
        <w:rPr>
          <w:rFonts w:ascii="Sylfaen" w:hAnsi="Sylfaen"/>
          <w:sz w:val="20"/>
          <w:szCs w:val="20"/>
        </w:rPr>
        <w:tab/>
      </w:r>
      <w:r w:rsidRPr="006E68AD">
        <w:rPr>
          <w:rFonts w:ascii="Sylfaen" w:hAnsi="Sylfaen"/>
          <w:sz w:val="20"/>
          <w:szCs w:val="20"/>
        </w:rPr>
        <w:tab/>
      </w:r>
      <w:r w:rsidRPr="006E68AD">
        <w:rPr>
          <w:rFonts w:ascii="Sylfaen" w:hAnsi="Sylfaen"/>
          <w:sz w:val="20"/>
          <w:szCs w:val="20"/>
        </w:rPr>
        <w:tab/>
      </w:r>
      <w:r w:rsidRPr="006E68AD">
        <w:rPr>
          <w:rFonts w:ascii="Sylfaen" w:hAnsi="Sylfaen"/>
          <w:sz w:val="20"/>
          <w:szCs w:val="20"/>
        </w:rPr>
        <w:tab/>
      </w:r>
      <w:r w:rsidRPr="006E68AD">
        <w:rPr>
          <w:rFonts w:ascii="Sylfaen" w:hAnsi="Sylfaen" w:cs="Sylfaen"/>
          <w:sz w:val="20"/>
          <w:szCs w:val="20"/>
          <w:vertAlign w:val="superscript"/>
          <w:lang w:val="hy-AM"/>
        </w:rPr>
        <w:t>ստորագրություն</w:t>
      </w:r>
    </w:p>
    <w:p w:rsidR="00BC48F7" w:rsidRPr="006E68AD" w:rsidRDefault="00BC48F7" w:rsidP="00BC48F7">
      <w:pPr>
        <w:jc w:val="both"/>
        <w:rPr>
          <w:rFonts w:ascii="Sylfaen" w:hAnsi="Sylfaen"/>
          <w:sz w:val="20"/>
          <w:szCs w:val="20"/>
        </w:rPr>
      </w:pPr>
    </w:p>
    <w:p w:rsidR="00BC48F7" w:rsidRPr="006E68AD" w:rsidRDefault="00BC48F7" w:rsidP="00BC48F7">
      <w:pPr>
        <w:ind w:firstLine="540"/>
        <w:jc w:val="center"/>
        <w:rPr>
          <w:rFonts w:ascii="Sylfaen" w:hAnsi="Sylfaen" w:cs="Sylfaen"/>
          <w:b/>
          <w:lang w:val="hy-AM"/>
        </w:rPr>
      </w:pPr>
    </w:p>
    <w:p w:rsidR="00BC48F7" w:rsidRPr="006E68AD" w:rsidRDefault="00BC48F7" w:rsidP="00BC48F7">
      <w:pPr>
        <w:pStyle w:val="a3"/>
        <w:spacing w:line="240" w:lineRule="auto"/>
        <w:jc w:val="right"/>
        <w:rPr>
          <w:rFonts w:ascii="Sylfaen" w:hAnsi="Sylfaen"/>
          <w:b/>
          <w:lang w:val="en-US"/>
        </w:rPr>
      </w:pPr>
    </w:p>
    <w:p w:rsidR="00BC48F7" w:rsidRPr="006E68AD" w:rsidRDefault="00BC48F7" w:rsidP="00BC48F7">
      <w:pPr>
        <w:pStyle w:val="31"/>
        <w:spacing w:line="240" w:lineRule="auto"/>
        <w:ind w:firstLine="0"/>
        <w:rPr>
          <w:rFonts w:ascii="Sylfaen" w:hAnsi="Sylfaen" w:cs="Sylfaen"/>
          <w:i/>
          <w:sz w:val="16"/>
          <w:szCs w:val="16"/>
          <w:lang w:val="en-US" w:eastAsia="ru-RU"/>
        </w:rPr>
      </w:pPr>
    </w:p>
    <w:p w:rsidR="00B2572B" w:rsidRPr="006E68AD" w:rsidRDefault="00B2572B" w:rsidP="00B2572B">
      <w:pPr>
        <w:pStyle w:val="a3"/>
        <w:jc w:val="right"/>
        <w:rPr>
          <w:rFonts w:ascii="Sylfaen" w:hAnsi="Sylfaen"/>
          <w:b/>
          <w:lang w:val="en-US"/>
        </w:rPr>
      </w:pPr>
    </w:p>
    <w:p w:rsidR="00B2572B" w:rsidRPr="006E68AD" w:rsidRDefault="00B2572B" w:rsidP="00B2572B">
      <w:pPr>
        <w:pStyle w:val="a3"/>
        <w:jc w:val="right"/>
        <w:rPr>
          <w:rFonts w:ascii="Sylfaen" w:hAnsi="Sylfaen"/>
          <w:b/>
          <w:lang w:val="en-US"/>
        </w:rPr>
      </w:pPr>
    </w:p>
    <w:p w:rsidR="00B2572B" w:rsidRPr="006E68AD" w:rsidRDefault="00B2572B" w:rsidP="00B2572B">
      <w:pPr>
        <w:pStyle w:val="a3"/>
        <w:jc w:val="right"/>
        <w:rPr>
          <w:rFonts w:ascii="Sylfaen" w:hAnsi="Sylfaen"/>
          <w:b/>
          <w:lang w:val="en-US"/>
        </w:rPr>
        <w:sectPr w:rsidR="00B2572B" w:rsidRPr="006E68AD" w:rsidSect="00536BFB">
          <w:pgSz w:w="16838" w:h="11906" w:orient="landscape" w:code="9"/>
          <w:pgMar w:top="1138" w:right="720" w:bottom="662" w:left="533" w:header="562" w:footer="562" w:gutter="0"/>
          <w:cols w:space="720"/>
        </w:sectPr>
      </w:pPr>
    </w:p>
    <w:p w:rsidR="00B2572B" w:rsidRPr="006E68AD" w:rsidRDefault="00B2572B" w:rsidP="00B2572B">
      <w:pPr>
        <w:pStyle w:val="aff"/>
        <w:tabs>
          <w:tab w:val="left" w:pos="540"/>
        </w:tabs>
        <w:autoSpaceDE w:val="0"/>
        <w:autoSpaceDN w:val="0"/>
        <w:adjustRightInd w:val="0"/>
        <w:ind w:left="0"/>
        <w:jc w:val="both"/>
        <w:rPr>
          <w:rFonts w:ascii="Sylfaen" w:hAnsi="Sylfaen" w:cs="Sylfaen"/>
          <w:sz w:val="20"/>
          <w:szCs w:val="20"/>
        </w:rPr>
      </w:pPr>
    </w:p>
    <w:p w:rsidR="00B2572B" w:rsidRPr="006E68AD" w:rsidRDefault="00B2572B" w:rsidP="00B2572B">
      <w:pPr>
        <w:jc w:val="right"/>
        <w:rPr>
          <w:rFonts w:ascii="Sylfaen" w:hAnsi="Sylfaen" w:cs="GHEA Grapalat"/>
          <w:i/>
          <w:sz w:val="18"/>
          <w:szCs w:val="18"/>
        </w:rPr>
      </w:pPr>
      <w:r w:rsidRPr="006E68AD">
        <w:rPr>
          <w:rFonts w:ascii="Sylfaen" w:hAnsi="Sylfaen" w:cs="Sylfaen"/>
          <w:i/>
          <w:sz w:val="18"/>
          <w:szCs w:val="18"/>
        </w:rPr>
        <w:t>Հավելված</w:t>
      </w:r>
      <w:r w:rsidRPr="006E68AD">
        <w:rPr>
          <w:rFonts w:ascii="Sylfaen" w:hAnsi="Sylfaen" w:cs="GHEA Grapalat"/>
          <w:i/>
          <w:sz w:val="18"/>
          <w:szCs w:val="18"/>
        </w:rPr>
        <w:t xml:space="preserve"> </w:t>
      </w:r>
      <w:r w:rsidR="002B6371" w:rsidRPr="006E68AD">
        <w:rPr>
          <w:rFonts w:ascii="Sylfaen" w:hAnsi="Sylfaen" w:cs="GHEA Grapalat"/>
          <w:i/>
          <w:sz w:val="18"/>
          <w:szCs w:val="18"/>
        </w:rPr>
        <w:t>7</w:t>
      </w:r>
    </w:p>
    <w:p w:rsidR="00B2572B" w:rsidRPr="006E68AD" w:rsidRDefault="00F321AD" w:rsidP="00BC48F7">
      <w:pPr>
        <w:jc w:val="right"/>
        <w:rPr>
          <w:rFonts w:ascii="Sylfaen" w:hAnsi="Sylfaen" w:cs="GHEA Grapalat"/>
          <w:i/>
          <w:sz w:val="18"/>
          <w:szCs w:val="18"/>
        </w:rPr>
      </w:pPr>
      <w:r>
        <w:rPr>
          <w:rFonts w:ascii="Sylfaen" w:hAnsi="Sylfaen" w:cs="Sylfaen"/>
          <w:i/>
          <w:sz w:val="18"/>
          <w:szCs w:val="18"/>
        </w:rPr>
        <w:t>ԱՄԴՀՄԴ-ԳՀԱՊՁԲ-20/1</w:t>
      </w:r>
      <w:r w:rsidR="00B2572B" w:rsidRPr="006E68AD">
        <w:rPr>
          <w:rFonts w:ascii="Sylfaen" w:hAnsi="Sylfaen" w:cs="GHEA Grapalat"/>
          <w:i/>
          <w:sz w:val="18"/>
          <w:szCs w:val="18"/>
        </w:rPr>
        <w:t xml:space="preserve">  </w:t>
      </w:r>
      <w:r w:rsidR="00B2572B" w:rsidRPr="006E68AD">
        <w:rPr>
          <w:rFonts w:ascii="Sylfaen" w:hAnsi="Sylfaen" w:cs="Sylfaen"/>
          <w:i/>
          <w:sz w:val="18"/>
          <w:szCs w:val="18"/>
        </w:rPr>
        <w:t>ծածկագրով</w:t>
      </w:r>
    </w:p>
    <w:p w:rsidR="00B2572B" w:rsidRPr="006E68AD" w:rsidRDefault="008A4308" w:rsidP="00BC48F7">
      <w:pPr>
        <w:jc w:val="right"/>
        <w:rPr>
          <w:rFonts w:ascii="Sylfaen" w:hAnsi="Sylfaen" w:cs="GHEA Grapalat"/>
          <w:i/>
          <w:sz w:val="18"/>
          <w:szCs w:val="18"/>
        </w:rPr>
      </w:pPr>
      <w:r w:rsidRPr="006E68AD">
        <w:rPr>
          <w:rFonts w:ascii="Sylfaen" w:hAnsi="Sylfaen" w:cs="Sylfaen"/>
          <w:i/>
          <w:sz w:val="18"/>
          <w:szCs w:val="18"/>
        </w:rPr>
        <w:t>գնանշման</w:t>
      </w:r>
      <w:r w:rsidRPr="006E68AD">
        <w:rPr>
          <w:rFonts w:ascii="Sylfaen" w:hAnsi="Sylfaen" w:cs="GHEA Grapalat"/>
          <w:i/>
          <w:sz w:val="18"/>
          <w:szCs w:val="18"/>
        </w:rPr>
        <w:t xml:space="preserve"> </w:t>
      </w:r>
      <w:r w:rsidRPr="006E68AD">
        <w:rPr>
          <w:rFonts w:ascii="Sylfaen" w:hAnsi="Sylfaen" w:cs="Sylfaen"/>
          <w:i/>
          <w:sz w:val="18"/>
          <w:szCs w:val="18"/>
        </w:rPr>
        <w:t>հարցման</w:t>
      </w:r>
      <w:r w:rsidRPr="006E68AD">
        <w:rPr>
          <w:rFonts w:ascii="Sylfaen" w:hAnsi="Sylfaen" w:cs="GHEA Grapalat"/>
          <w:i/>
          <w:sz w:val="18"/>
          <w:szCs w:val="18"/>
        </w:rPr>
        <w:t xml:space="preserve"> </w:t>
      </w:r>
      <w:r w:rsidR="00B2572B" w:rsidRPr="006E68AD">
        <w:rPr>
          <w:rFonts w:ascii="Sylfaen" w:hAnsi="Sylfaen" w:cs="Sylfaen"/>
          <w:i/>
          <w:sz w:val="18"/>
          <w:szCs w:val="18"/>
        </w:rPr>
        <w:t>հրավերի</w:t>
      </w:r>
    </w:p>
    <w:p w:rsidR="00BC48F7" w:rsidRPr="006E68AD" w:rsidRDefault="00BC48F7" w:rsidP="00BC48F7">
      <w:pPr>
        <w:jc w:val="center"/>
        <w:rPr>
          <w:rFonts w:ascii="Sylfaen" w:hAnsi="Sylfaen" w:cs="GHEA Grapalat"/>
          <w:sz w:val="22"/>
          <w:szCs w:val="22"/>
          <w:lang w:val="hy-AM"/>
        </w:rPr>
      </w:pPr>
    </w:p>
    <w:p w:rsidR="00924798" w:rsidRPr="006E68AD" w:rsidRDefault="00924798" w:rsidP="00924798">
      <w:pPr>
        <w:jc w:val="center"/>
        <w:rPr>
          <w:rFonts w:ascii="Sylfaen" w:hAnsi="Sylfaen" w:cs="GHEA Grapalat"/>
          <w:b/>
          <w:sz w:val="18"/>
          <w:szCs w:val="18"/>
          <w:lang w:val="hy-AM"/>
        </w:rPr>
      </w:pPr>
      <w:r w:rsidRPr="006E68AD">
        <w:rPr>
          <w:rFonts w:ascii="Sylfaen" w:hAnsi="Sylfaen" w:cs="GHEA Grapalat"/>
          <w:b/>
          <w:sz w:val="18"/>
          <w:szCs w:val="18"/>
        </w:rPr>
        <w:t xml:space="preserve">       </w:t>
      </w:r>
      <w:r w:rsidRPr="006E68AD">
        <w:rPr>
          <w:rFonts w:ascii="Sylfaen" w:hAnsi="Sylfaen" w:cs="Sylfaen"/>
          <w:b/>
          <w:sz w:val="18"/>
          <w:szCs w:val="18"/>
          <w:lang w:val="hy-AM"/>
        </w:rPr>
        <w:t>ՏՈւԺԱՆՔԻ</w:t>
      </w:r>
      <w:r w:rsidRPr="006E68AD">
        <w:rPr>
          <w:rFonts w:ascii="Sylfaen" w:hAnsi="Sylfaen" w:cs="GHEA Grapalat"/>
          <w:b/>
          <w:sz w:val="18"/>
          <w:szCs w:val="18"/>
          <w:lang w:val="hy-AM"/>
        </w:rPr>
        <w:t xml:space="preserve"> </w:t>
      </w:r>
      <w:r w:rsidRPr="006E68AD">
        <w:rPr>
          <w:rFonts w:ascii="Sylfaen" w:hAnsi="Sylfaen" w:cs="Sylfaen"/>
          <w:b/>
          <w:sz w:val="18"/>
          <w:szCs w:val="18"/>
          <w:lang w:val="hy-AM"/>
        </w:rPr>
        <w:t>ՄԱՍԻՆ</w:t>
      </w:r>
      <w:r w:rsidRPr="006E68AD">
        <w:rPr>
          <w:rFonts w:ascii="Sylfaen" w:hAnsi="Sylfaen" w:cs="GHEA Grapalat"/>
          <w:b/>
          <w:sz w:val="18"/>
          <w:szCs w:val="18"/>
          <w:lang w:val="hy-AM"/>
        </w:rPr>
        <w:t xml:space="preserve"> </w:t>
      </w:r>
      <w:r w:rsidRPr="006E68AD">
        <w:rPr>
          <w:rFonts w:ascii="Sylfaen" w:hAnsi="Sylfaen" w:cs="Sylfaen"/>
          <w:b/>
          <w:sz w:val="18"/>
          <w:szCs w:val="18"/>
          <w:lang w:val="hy-AM"/>
        </w:rPr>
        <w:t>ՀԱՄԱՁԱՅՆԱԳԻՐ</w:t>
      </w:r>
      <w:r w:rsidRPr="006E68AD">
        <w:rPr>
          <w:rFonts w:ascii="Sylfaen" w:hAnsi="Sylfaen" w:cs="GHEA Grapalat"/>
          <w:b/>
          <w:sz w:val="18"/>
          <w:szCs w:val="18"/>
          <w:lang w:val="hy-AM"/>
        </w:rPr>
        <w:t xml:space="preserve"> </w:t>
      </w:r>
    </w:p>
    <w:p w:rsidR="00924798" w:rsidRPr="006E68AD" w:rsidRDefault="00924798" w:rsidP="00924798">
      <w:pPr>
        <w:rPr>
          <w:rFonts w:ascii="Sylfaen" w:hAnsi="Sylfaen" w:cs="GHEA Grapalat"/>
          <w:b/>
          <w:sz w:val="18"/>
          <w:szCs w:val="18"/>
          <w:lang w:val="hy-AM"/>
        </w:rPr>
      </w:pPr>
      <w:r w:rsidRPr="006E68AD">
        <w:rPr>
          <w:rFonts w:ascii="Sylfaen" w:hAnsi="Sylfaen" w:cs="GHEA Grapalat"/>
          <w:sz w:val="20"/>
          <w:szCs w:val="20"/>
          <w:lang w:val="hy-AM"/>
        </w:rPr>
        <w:t xml:space="preserve">                                                    </w:t>
      </w:r>
      <w:r w:rsidRPr="006E68AD">
        <w:rPr>
          <w:rFonts w:ascii="Sylfaen" w:hAnsi="Sylfaen" w:cs="GHEA Grapalat"/>
          <w:b/>
          <w:sz w:val="18"/>
          <w:szCs w:val="18"/>
          <w:lang w:val="hy-AM"/>
        </w:rPr>
        <w:t xml:space="preserve"> (</w:t>
      </w:r>
      <w:r w:rsidRPr="006E68AD">
        <w:rPr>
          <w:rFonts w:ascii="Sylfaen" w:hAnsi="Sylfaen" w:cs="Sylfaen"/>
          <w:b/>
          <w:sz w:val="18"/>
          <w:szCs w:val="18"/>
          <w:lang w:val="hy-AM"/>
        </w:rPr>
        <w:t>պայմանագրի</w:t>
      </w:r>
      <w:r w:rsidRPr="006E68AD">
        <w:rPr>
          <w:rFonts w:ascii="Sylfaen" w:hAnsi="Sylfaen" w:cs="GHEA Grapalat"/>
          <w:b/>
          <w:sz w:val="18"/>
          <w:szCs w:val="18"/>
          <w:lang w:val="hy-AM"/>
        </w:rPr>
        <w:t xml:space="preserve"> </w:t>
      </w:r>
      <w:r w:rsidRPr="006E68AD">
        <w:rPr>
          <w:rFonts w:ascii="Sylfaen" w:hAnsi="Sylfaen" w:cs="Sylfaen"/>
          <w:b/>
          <w:sz w:val="18"/>
          <w:szCs w:val="18"/>
          <w:lang w:val="hy-AM"/>
        </w:rPr>
        <w:t>կատարման</w:t>
      </w:r>
      <w:r w:rsidRPr="006E68AD">
        <w:rPr>
          <w:rFonts w:ascii="Sylfaen" w:hAnsi="Sylfaen" w:cs="GHEA Grapalat"/>
          <w:b/>
          <w:sz w:val="18"/>
          <w:szCs w:val="18"/>
          <w:lang w:val="hy-AM"/>
        </w:rPr>
        <w:t xml:space="preserve"> </w:t>
      </w:r>
      <w:r w:rsidRPr="006E68AD">
        <w:rPr>
          <w:rFonts w:ascii="Sylfaen" w:hAnsi="Sylfaen" w:cs="Sylfaen"/>
          <w:b/>
          <w:sz w:val="18"/>
          <w:szCs w:val="18"/>
          <w:lang w:val="hy-AM"/>
        </w:rPr>
        <w:t>ապահովում</w:t>
      </w:r>
      <w:r w:rsidRPr="006E68AD">
        <w:rPr>
          <w:rFonts w:ascii="Sylfaen" w:hAnsi="Sylfaen" w:cs="GHEA Grapalat"/>
          <w:b/>
          <w:sz w:val="18"/>
          <w:szCs w:val="18"/>
          <w:lang w:val="hy-AM"/>
        </w:rPr>
        <w:t>)</w:t>
      </w:r>
    </w:p>
    <w:p w:rsidR="00924798" w:rsidRPr="006E68AD" w:rsidRDefault="00924798" w:rsidP="00924798">
      <w:pPr>
        <w:rPr>
          <w:rFonts w:ascii="Sylfaen" w:hAnsi="Sylfaen" w:cs="GHEA Grapalat"/>
          <w:b/>
          <w:sz w:val="18"/>
          <w:szCs w:val="18"/>
          <w:lang w:val="hy-AM"/>
        </w:rPr>
      </w:pPr>
    </w:p>
    <w:p w:rsidR="00924798" w:rsidRPr="006E68AD" w:rsidRDefault="00790AEF" w:rsidP="00924798">
      <w:pPr>
        <w:rPr>
          <w:rFonts w:ascii="Sylfaen" w:hAnsi="Sylfaen" w:cs="GHEA Grapalat"/>
          <w:sz w:val="18"/>
          <w:szCs w:val="18"/>
          <w:lang w:val="hy-AM"/>
        </w:rPr>
      </w:pPr>
      <w:r w:rsidRPr="006E68AD">
        <w:rPr>
          <w:rFonts w:ascii="Sylfaen" w:hAnsi="Sylfaen" w:cs="GHEA Grapalat"/>
          <w:sz w:val="18"/>
          <w:szCs w:val="18"/>
          <w:lang w:val="hy-AM"/>
        </w:rPr>
        <w:t xml:space="preserve">     </w:t>
      </w:r>
      <w:r w:rsidRPr="003516DA">
        <w:rPr>
          <w:rFonts w:ascii="Sylfaen" w:hAnsi="Sylfaen" w:cs="Sylfaen"/>
          <w:sz w:val="18"/>
          <w:szCs w:val="18"/>
          <w:lang w:val="hy-AM"/>
        </w:rPr>
        <w:t>Գ</w:t>
      </w:r>
      <w:r w:rsidRPr="003516DA">
        <w:rPr>
          <w:rFonts w:ascii="Sylfaen" w:hAnsi="Sylfaen" w:cs="GHEA Grapalat"/>
          <w:sz w:val="18"/>
          <w:szCs w:val="18"/>
          <w:lang w:val="hy-AM"/>
        </w:rPr>
        <w:t xml:space="preserve">. </w:t>
      </w:r>
      <w:r w:rsidR="00F75A86" w:rsidRPr="003516DA">
        <w:rPr>
          <w:rFonts w:ascii="Sylfaen" w:hAnsi="Sylfaen" w:cs="Sylfaen"/>
          <w:sz w:val="18"/>
          <w:szCs w:val="18"/>
          <w:lang w:val="hy-AM"/>
        </w:rPr>
        <w:t>Դալար</w:t>
      </w:r>
      <w:r w:rsidR="00924798" w:rsidRPr="006E68AD">
        <w:rPr>
          <w:rFonts w:ascii="Sylfaen" w:hAnsi="Sylfaen" w:cs="GHEA Grapalat"/>
          <w:sz w:val="18"/>
          <w:szCs w:val="18"/>
          <w:lang w:val="hy-AM"/>
        </w:rPr>
        <w:tab/>
      </w:r>
      <w:r w:rsidR="00924798" w:rsidRPr="006E68AD">
        <w:rPr>
          <w:rFonts w:ascii="Sylfaen" w:hAnsi="Sylfaen" w:cs="GHEA Grapalat"/>
          <w:sz w:val="18"/>
          <w:szCs w:val="18"/>
          <w:lang w:val="hy-AM"/>
        </w:rPr>
        <w:tab/>
      </w:r>
      <w:r w:rsidR="00924798" w:rsidRPr="006E68AD">
        <w:rPr>
          <w:rFonts w:ascii="Sylfaen" w:hAnsi="Sylfaen" w:cs="GHEA Grapalat"/>
          <w:sz w:val="18"/>
          <w:szCs w:val="18"/>
          <w:lang w:val="hy-AM"/>
        </w:rPr>
        <w:tab/>
      </w:r>
      <w:r w:rsidR="00924798" w:rsidRPr="006E68AD">
        <w:rPr>
          <w:rFonts w:ascii="Sylfaen" w:hAnsi="Sylfaen" w:cs="GHEA Grapalat"/>
          <w:sz w:val="18"/>
          <w:szCs w:val="18"/>
          <w:lang w:val="hy-AM"/>
        </w:rPr>
        <w:tab/>
      </w:r>
      <w:r w:rsidR="00924798" w:rsidRPr="006E68AD">
        <w:rPr>
          <w:rFonts w:ascii="Sylfaen" w:hAnsi="Sylfaen" w:cs="GHEA Grapalat"/>
          <w:sz w:val="18"/>
          <w:szCs w:val="18"/>
          <w:lang w:val="hy-AM"/>
        </w:rPr>
        <w:tab/>
      </w:r>
      <w:r w:rsidR="00924798" w:rsidRPr="006E68AD">
        <w:rPr>
          <w:rFonts w:ascii="Sylfaen" w:hAnsi="Sylfaen" w:cs="GHEA Grapalat"/>
          <w:sz w:val="18"/>
          <w:szCs w:val="18"/>
          <w:lang w:val="hy-AM"/>
        </w:rPr>
        <w:tab/>
        <w:t xml:space="preserve">            </w:t>
      </w:r>
      <w:r w:rsidR="00924798" w:rsidRPr="006E68AD">
        <w:rPr>
          <w:rFonts w:ascii="Sylfaen" w:hAnsi="Sylfaen"/>
          <w:sz w:val="18"/>
          <w:szCs w:val="18"/>
          <w:lang w:val="hy-AM"/>
        </w:rPr>
        <w:t>«</w:t>
      </w:r>
      <w:r w:rsidR="00924798" w:rsidRPr="006E68AD">
        <w:rPr>
          <w:rFonts w:ascii="Sylfaen" w:hAnsi="Sylfaen" w:cs="GHEA Grapalat"/>
          <w:sz w:val="18"/>
          <w:szCs w:val="18"/>
          <w:u w:val="single"/>
          <w:lang w:val="hy-AM"/>
        </w:rPr>
        <w:t xml:space="preserve">         </w:t>
      </w:r>
      <w:r w:rsidR="00924798" w:rsidRPr="006E68AD">
        <w:rPr>
          <w:rFonts w:ascii="Sylfaen" w:hAnsi="Sylfaen"/>
          <w:sz w:val="18"/>
          <w:szCs w:val="18"/>
          <w:lang w:val="hy-AM"/>
        </w:rPr>
        <w:t>»</w:t>
      </w:r>
      <w:r w:rsidR="00924798" w:rsidRPr="006E68AD">
        <w:rPr>
          <w:rFonts w:ascii="Sylfaen" w:hAnsi="Sylfaen" w:cs="GHEA Grapalat"/>
          <w:sz w:val="18"/>
          <w:szCs w:val="18"/>
          <w:u w:val="single"/>
          <w:lang w:val="hy-AM"/>
        </w:rPr>
        <w:t xml:space="preserve"> </w:t>
      </w:r>
      <w:r w:rsidR="00924798" w:rsidRPr="006E68AD">
        <w:rPr>
          <w:rFonts w:ascii="Sylfaen" w:hAnsi="Sylfaen" w:cs="GHEA Grapalat"/>
          <w:sz w:val="18"/>
          <w:szCs w:val="18"/>
          <w:u w:val="single"/>
          <w:lang w:val="hy-AM"/>
        </w:rPr>
        <w:tab/>
      </w:r>
      <w:r w:rsidR="00924798" w:rsidRPr="006E68AD">
        <w:rPr>
          <w:rFonts w:ascii="Sylfaen" w:hAnsi="Sylfaen" w:cs="GHEA Grapalat"/>
          <w:sz w:val="18"/>
          <w:szCs w:val="18"/>
          <w:u w:val="single"/>
          <w:lang w:val="hy-AM"/>
        </w:rPr>
        <w:tab/>
      </w:r>
      <w:r w:rsidR="00924798" w:rsidRPr="006E68AD">
        <w:rPr>
          <w:rFonts w:ascii="Sylfaen" w:hAnsi="Sylfaen" w:cs="GHEA Grapalat"/>
          <w:sz w:val="18"/>
          <w:szCs w:val="18"/>
          <w:u w:val="single"/>
          <w:lang w:val="hy-AM"/>
        </w:rPr>
        <w:tab/>
      </w:r>
      <w:r w:rsidR="00924798" w:rsidRPr="006E68AD">
        <w:rPr>
          <w:rFonts w:ascii="Sylfaen" w:hAnsi="Sylfaen" w:cs="GHEA Grapalat"/>
          <w:sz w:val="18"/>
          <w:szCs w:val="18"/>
          <w:lang w:val="hy-AM"/>
        </w:rPr>
        <w:t xml:space="preserve"> 20   </w:t>
      </w:r>
      <w:r w:rsidR="00924798" w:rsidRPr="006E68AD">
        <w:rPr>
          <w:rFonts w:ascii="Sylfaen" w:hAnsi="Sylfaen" w:cs="Sylfaen"/>
          <w:sz w:val="18"/>
          <w:szCs w:val="18"/>
          <w:lang w:val="hy-AM"/>
        </w:rPr>
        <w:t>թ</w:t>
      </w:r>
      <w:r w:rsidR="00924798" w:rsidRPr="006E68AD">
        <w:rPr>
          <w:rFonts w:ascii="Sylfaen" w:hAnsi="Sylfaen" w:cs="GHEA Grapalat"/>
          <w:sz w:val="18"/>
          <w:szCs w:val="18"/>
          <w:lang w:val="hy-AM"/>
        </w:rPr>
        <w:t>.**</w:t>
      </w:r>
    </w:p>
    <w:p w:rsidR="00924798" w:rsidRPr="006E68AD" w:rsidRDefault="00924798" w:rsidP="00924798">
      <w:pPr>
        <w:rPr>
          <w:rFonts w:ascii="Sylfaen" w:hAnsi="Sylfaen" w:cs="GHEA Grapalat"/>
          <w:sz w:val="20"/>
          <w:szCs w:val="20"/>
          <w:lang w:val="hy-AM"/>
        </w:rPr>
      </w:pPr>
    </w:p>
    <w:p w:rsidR="00924798" w:rsidRPr="006E68AD" w:rsidRDefault="00924798" w:rsidP="00924798">
      <w:pPr>
        <w:jc w:val="both"/>
        <w:rPr>
          <w:rFonts w:ascii="Sylfaen" w:hAnsi="Sylfaen" w:cs="GHEA Grapalat"/>
          <w:sz w:val="18"/>
          <w:szCs w:val="18"/>
          <w:u w:val="single"/>
          <w:vertAlign w:val="subscript"/>
          <w:lang w:val="hy-AM"/>
        </w:rPr>
      </w:pPr>
      <w:r w:rsidRPr="006E68AD">
        <w:rPr>
          <w:rFonts w:ascii="Sylfaen" w:hAnsi="Sylfaen" w:cs="GHEA Grapalat"/>
          <w:sz w:val="18"/>
          <w:szCs w:val="18"/>
          <w:u w:val="single"/>
          <w:vertAlign w:val="subscript"/>
          <w:lang w:val="hy-AM"/>
        </w:rPr>
        <w:tab/>
      </w:r>
      <w:r w:rsidRPr="006E68AD">
        <w:rPr>
          <w:rFonts w:ascii="Sylfaen" w:hAnsi="Sylfaen" w:cs="GHEA Grapalat"/>
          <w:sz w:val="18"/>
          <w:szCs w:val="18"/>
          <w:u w:val="single"/>
          <w:vertAlign w:val="subscript"/>
          <w:lang w:val="hy-AM"/>
        </w:rPr>
        <w:tab/>
      </w:r>
      <w:r w:rsidRPr="006E68AD">
        <w:rPr>
          <w:rFonts w:ascii="Sylfaen" w:hAnsi="Sylfaen" w:cs="GHEA Grapalat"/>
          <w:sz w:val="18"/>
          <w:szCs w:val="18"/>
          <w:u w:val="single"/>
          <w:vertAlign w:val="subscript"/>
          <w:lang w:val="hy-AM"/>
        </w:rPr>
        <w:tab/>
      </w:r>
      <w:r w:rsidRPr="006E68AD">
        <w:rPr>
          <w:rFonts w:ascii="Sylfaen" w:hAnsi="Sylfaen" w:cs="GHEA Grapalat"/>
          <w:sz w:val="18"/>
          <w:szCs w:val="18"/>
          <w:vertAlign w:val="subscript"/>
          <w:lang w:val="hy-AM"/>
        </w:rPr>
        <w:t xml:space="preserve">, </w:t>
      </w:r>
      <w:r w:rsidRPr="006E68AD">
        <w:rPr>
          <w:rFonts w:ascii="Sylfaen" w:hAnsi="Sylfaen" w:cs="Sylfaen"/>
          <w:sz w:val="18"/>
          <w:szCs w:val="18"/>
          <w:lang w:val="hy-AM"/>
        </w:rPr>
        <w:t>ի</w:t>
      </w:r>
      <w:r w:rsidRPr="006E68AD">
        <w:rPr>
          <w:rFonts w:ascii="Sylfaen" w:hAnsi="Sylfaen" w:cs="GHEA Grapalat"/>
          <w:sz w:val="18"/>
          <w:szCs w:val="18"/>
          <w:lang w:val="hy-AM"/>
        </w:rPr>
        <w:t xml:space="preserve"> </w:t>
      </w:r>
      <w:r w:rsidRPr="006E68AD">
        <w:rPr>
          <w:rFonts w:ascii="Sylfaen" w:hAnsi="Sylfaen" w:cs="Sylfaen"/>
          <w:sz w:val="18"/>
          <w:szCs w:val="18"/>
          <w:lang w:val="hy-AM"/>
        </w:rPr>
        <w:t>դեմս</w:t>
      </w:r>
      <w:r w:rsidRPr="006E68AD">
        <w:rPr>
          <w:rFonts w:ascii="Sylfaen" w:hAnsi="Sylfaen" w:cs="GHEA Grapalat"/>
          <w:sz w:val="18"/>
          <w:szCs w:val="18"/>
          <w:lang w:val="hy-AM"/>
        </w:rPr>
        <w:t xml:space="preserve"> </w:t>
      </w:r>
      <w:r w:rsidRPr="006E68AD">
        <w:rPr>
          <w:rFonts w:ascii="Sylfaen" w:hAnsi="Sylfaen" w:cs="Sylfaen"/>
          <w:sz w:val="18"/>
          <w:szCs w:val="18"/>
          <w:lang w:val="hy-AM"/>
        </w:rPr>
        <w:t>Ընկերության</w:t>
      </w:r>
      <w:r w:rsidRPr="006E68AD">
        <w:rPr>
          <w:rFonts w:ascii="Sylfaen" w:hAnsi="Sylfaen" w:cs="GHEA Grapalat"/>
          <w:sz w:val="18"/>
          <w:szCs w:val="18"/>
          <w:lang w:val="hy-AM"/>
        </w:rPr>
        <w:t xml:space="preserve"> </w:t>
      </w:r>
      <w:r w:rsidRPr="006E68AD">
        <w:rPr>
          <w:rFonts w:ascii="Sylfaen" w:hAnsi="Sylfaen" w:cs="Sylfaen"/>
          <w:sz w:val="18"/>
          <w:szCs w:val="18"/>
          <w:lang w:val="hy-AM"/>
        </w:rPr>
        <w:t>տնօրեն</w:t>
      </w:r>
      <w:r w:rsidRPr="006E68AD">
        <w:rPr>
          <w:rFonts w:ascii="Sylfaen" w:hAnsi="Sylfaen" w:cs="GHEA Grapalat"/>
          <w:sz w:val="18"/>
          <w:szCs w:val="18"/>
          <w:lang w:val="hy-AM"/>
        </w:rPr>
        <w:t xml:space="preserve"> </w:t>
      </w:r>
      <w:r w:rsidRPr="006E68AD">
        <w:rPr>
          <w:rFonts w:ascii="Sylfaen" w:hAnsi="Sylfaen" w:cs="GHEA Grapalat"/>
          <w:sz w:val="18"/>
          <w:szCs w:val="18"/>
          <w:u w:val="single"/>
          <w:lang w:val="hy-AM"/>
        </w:rPr>
        <w:tab/>
      </w:r>
      <w:r w:rsidRPr="006E68AD">
        <w:rPr>
          <w:rFonts w:ascii="Sylfaen" w:hAnsi="Sylfaen" w:cs="GHEA Grapalat"/>
          <w:sz w:val="18"/>
          <w:szCs w:val="18"/>
          <w:u w:val="single"/>
          <w:lang w:val="hy-AM"/>
        </w:rPr>
        <w:tab/>
      </w:r>
      <w:r w:rsidRPr="006E68AD">
        <w:rPr>
          <w:rFonts w:ascii="Sylfaen" w:hAnsi="Sylfaen" w:cs="GHEA Grapalat"/>
          <w:sz w:val="18"/>
          <w:szCs w:val="18"/>
          <w:u w:val="single"/>
          <w:lang w:val="hy-AM"/>
        </w:rPr>
        <w:tab/>
      </w:r>
      <w:r w:rsidRPr="006E68AD">
        <w:rPr>
          <w:rFonts w:ascii="Sylfaen" w:hAnsi="Sylfaen" w:cs="GHEA Grapalat"/>
          <w:sz w:val="18"/>
          <w:szCs w:val="18"/>
          <w:u w:val="single"/>
          <w:lang w:val="hy-AM"/>
        </w:rPr>
        <w:tab/>
      </w:r>
      <w:r w:rsidRPr="006E68AD">
        <w:rPr>
          <w:rFonts w:ascii="Sylfaen" w:hAnsi="Sylfaen" w:cs="GHEA Grapalat"/>
          <w:sz w:val="18"/>
          <w:szCs w:val="18"/>
          <w:u w:val="single"/>
          <w:lang w:val="hy-AM"/>
        </w:rPr>
        <w:tab/>
      </w:r>
      <w:r w:rsidRPr="006E68AD">
        <w:rPr>
          <w:rFonts w:ascii="Sylfaen" w:hAnsi="Sylfaen" w:cs="GHEA Grapalat"/>
          <w:sz w:val="18"/>
          <w:szCs w:val="18"/>
          <w:u w:val="single"/>
          <w:lang w:val="hy-AM"/>
        </w:rPr>
        <w:tab/>
      </w:r>
      <w:r w:rsidRPr="006E68AD">
        <w:rPr>
          <w:rFonts w:ascii="Sylfaen" w:hAnsi="Sylfaen" w:cs="GHEA Grapalat"/>
          <w:sz w:val="18"/>
          <w:szCs w:val="18"/>
          <w:u w:val="single"/>
          <w:lang w:val="hy-AM"/>
        </w:rPr>
        <w:tab/>
      </w:r>
    </w:p>
    <w:p w:rsidR="00924798" w:rsidRPr="006E68AD" w:rsidRDefault="00924798" w:rsidP="00924798">
      <w:pPr>
        <w:jc w:val="both"/>
        <w:rPr>
          <w:rFonts w:ascii="Sylfaen" w:hAnsi="Sylfaen" w:cs="GHEA Grapalat"/>
          <w:sz w:val="18"/>
          <w:szCs w:val="18"/>
          <w:lang w:val="hy-AM"/>
        </w:rPr>
      </w:pPr>
      <w:r w:rsidRPr="006E68AD">
        <w:rPr>
          <w:rFonts w:ascii="Sylfaen" w:hAnsi="Sylfaen"/>
          <w:sz w:val="18"/>
          <w:szCs w:val="18"/>
          <w:vertAlign w:val="superscript"/>
          <w:lang w:val="hy-AM"/>
        </w:rPr>
        <w:t xml:space="preserve">       </w:t>
      </w:r>
      <w:r w:rsidRPr="006E68AD">
        <w:rPr>
          <w:rFonts w:ascii="Sylfaen" w:hAnsi="Sylfaen" w:cs="Sylfaen"/>
          <w:sz w:val="18"/>
          <w:szCs w:val="18"/>
          <w:vertAlign w:val="superscript"/>
          <w:lang w:val="hy-AM"/>
        </w:rPr>
        <w:t>Ընկերության</w:t>
      </w:r>
      <w:r w:rsidRPr="006E68AD">
        <w:rPr>
          <w:rFonts w:ascii="Sylfaen" w:hAnsi="Sylfaen"/>
          <w:sz w:val="18"/>
          <w:szCs w:val="18"/>
          <w:vertAlign w:val="superscript"/>
          <w:lang w:val="hy-AM"/>
        </w:rPr>
        <w:t xml:space="preserve"> </w:t>
      </w:r>
      <w:r w:rsidRPr="006E68AD">
        <w:rPr>
          <w:rFonts w:ascii="Sylfaen" w:hAnsi="Sylfaen" w:cs="Sylfaen"/>
          <w:sz w:val="18"/>
          <w:szCs w:val="18"/>
          <w:vertAlign w:val="superscript"/>
          <w:lang w:val="hy-AM"/>
        </w:rPr>
        <w:t>անվանումը</w:t>
      </w:r>
      <w:r w:rsidRPr="006E68AD">
        <w:rPr>
          <w:rFonts w:ascii="Sylfaen" w:hAnsi="Sylfaen" w:cs="GHEA Grapalat"/>
          <w:sz w:val="18"/>
          <w:szCs w:val="18"/>
          <w:vertAlign w:val="subscript"/>
          <w:lang w:val="hy-AM"/>
        </w:rPr>
        <w:tab/>
      </w:r>
      <w:r w:rsidRPr="006E68AD">
        <w:rPr>
          <w:rFonts w:ascii="Sylfaen" w:hAnsi="Sylfaen" w:cs="GHEA Grapalat"/>
          <w:sz w:val="18"/>
          <w:szCs w:val="18"/>
          <w:vertAlign w:val="subscript"/>
          <w:lang w:val="hy-AM"/>
        </w:rPr>
        <w:tab/>
      </w:r>
      <w:r w:rsidRPr="006E68AD">
        <w:rPr>
          <w:rFonts w:ascii="Sylfaen" w:hAnsi="Sylfaen" w:cs="GHEA Grapalat"/>
          <w:sz w:val="18"/>
          <w:szCs w:val="18"/>
          <w:vertAlign w:val="subscript"/>
          <w:lang w:val="hy-AM"/>
        </w:rPr>
        <w:tab/>
      </w:r>
      <w:r w:rsidRPr="006E68AD">
        <w:rPr>
          <w:rFonts w:ascii="Sylfaen" w:hAnsi="Sylfaen" w:cs="GHEA Grapalat"/>
          <w:sz w:val="18"/>
          <w:szCs w:val="18"/>
          <w:vertAlign w:val="subscript"/>
          <w:lang w:val="hy-AM"/>
        </w:rPr>
        <w:tab/>
      </w:r>
      <w:r w:rsidRPr="006E68AD">
        <w:rPr>
          <w:rFonts w:ascii="Sylfaen" w:hAnsi="Sylfaen" w:cs="GHEA Grapalat"/>
          <w:sz w:val="18"/>
          <w:szCs w:val="18"/>
          <w:vertAlign w:val="subscript"/>
          <w:lang w:val="hy-AM"/>
        </w:rPr>
        <w:tab/>
        <w:t xml:space="preserve">    </w:t>
      </w:r>
      <w:r w:rsidRPr="006E68AD">
        <w:rPr>
          <w:rFonts w:ascii="Sylfaen" w:hAnsi="Sylfaen" w:cs="Sylfaen"/>
          <w:sz w:val="18"/>
          <w:szCs w:val="18"/>
          <w:vertAlign w:val="superscript"/>
          <w:lang w:val="hy-AM"/>
        </w:rPr>
        <w:t>Ընկերության</w:t>
      </w:r>
      <w:r w:rsidRPr="006E68AD">
        <w:rPr>
          <w:rFonts w:ascii="Sylfaen" w:hAnsi="Sylfaen"/>
          <w:sz w:val="18"/>
          <w:szCs w:val="18"/>
          <w:vertAlign w:val="superscript"/>
          <w:lang w:val="hy-AM"/>
        </w:rPr>
        <w:t xml:space="preserve"> </w:t>
      </w:r>
      <w:r w:rsidRPr="006E68AD">
        <w:rPr>
          <w:rFonts w:ascii="Sylfaen" w:hAnsi="Sylfaen" w:cs="Sylfaen"/>
          <w:sz w:val="18"/>
          <w:szCs w:val="18"/>
          <w:vertAlign w:val="superscript"/>
          <w:lang w:val="hy-AM"/>
        </w:rPr>
        <w:t>տնօրենի</w:t>
      </w:r>
      <w:r w:rsidRPr="006E68AD">
        <w:rPr>
          <w:rFonts w:ascii="Sylfaen" w:hAnsi="Sylfaen"/>
          <w:sz w:val="18"/>
          <w:szCs w:val="18"/>
          <w:vertAlign w:val="superscript"/>
          <w:lang w:val="hy-AM"/>
        </w:rPr>
        <w:t xml:space="preserve"> </w:t>
      </w:r>
      <w:r w:rsidRPr="006E68AD">
        <w:rPr>
          <w:rFonts w:ascii="Sylfaen" w:hAnsi="Sylfaen" w:cs="Sylfaen"/>
          <w:sz w:val="18"/>
          <w:szCs w:val="18"/>
          <w:vertAlign w:val="superscript"/>
          <w:lang w:val="hy-AM"/>
        </w:rPr>
        <w:t>անուն</w:t>
      </w:r>
      <w:r w:rsidRPr="006E68AD">
        <w:rPr>
          <w:rFonts w:ascii="Sylfaen" w:hAnsi="Sylfaen"/>
          <w:sz w:val="18"/>
          <w:szCs w:val="18"/>
          <w:vertAlign w:val="superscript"/>
          <w:lang w:val="hy-AM"/>
        </w:rPr>
        <w:t xml:space="preserve"> </w:t>
      </w:r>
      <w:r w:rsidRPr="006E68AD">
        <w:rPr>
          <w:rFonts w:ascii="Sylfaen" w:hAnsi="Sylfaen" w:cs="Sylfaen"/>
          <w:sz w:val="18"/>
          <w:szCs w:val="18"/>
          <w:vertAlign w:val="superscript"/>
          <w:lang w:val="hy-AM"/>
        </w:rPr>
        <w:t>ազգանունը</w:t>
      </w:r>
      <w:r w:rsidRPr="006E68AD">
        <w:rPr>
          <w:rFonts w:ascii="Sylfaen" w:hAnsi="Sylfaen"/>
          <w:sz w:val="18"/>
          <w:szCs w:val="18"/>
          <w:vertAlign w:val="superscript"/>
          <w:lang w:val="hy-AM"/>
        </w:rPr>
        <w:t xml:space="preserve">, </w:t>
      </w:r>
      <w:r w:rsidRPr="006E68AD">
        <w:rPr>
          <w:rFonts w:ascii="Sylfaen" w:hAnsi="Sylfaen" w:cs="Sylfaen"/>
          <w:sz w:val="18"/>
          <w:szCs w:val="18"/>
          <w:vertAlign w:val="superscript"/>
          <w:lang w:val="hy-AM"/>
        </w:rPr>
        <w:t>անձնագրային</w:t>
      </w:r>
      <w:r w:rsidRPr="006E68AD">
        <w:rPr>
          <w:rFonts w:ascii="Sylfaen" w:hAnsi="Sylfaen"/>
          <w:sz w:val="18"/>
          <w:szCs w:val="18"/>
          <w:vertAlign w:val="superscript"/>
          <w:lang w:val="hy-AM"/>
        </w:rPr>
        <w:t xml:space="preserve"> </w:t>
      </w:r>
      <w:r w:rsidRPr="006E68AD">
        <w:rPr>
          <w:rFonts w:ascii="Sylfaen" w:hAnsi="Sylfaen" w:cs="Sylfaen"/>
          <w:sz w:val="18"/>
          <w:szCs w:val="18"/>
          <w:vertAlign w:val="superscript"/>
          <w:lang w:val="hy-AM"/>
        </w:rPr>
        <w:t>տվյալները</w:t>
      </w:r>
      <w:r w:rsidRPr="006E68AD">
        <w:rPr>
          <w:rFonts w:ascii="Sylfaen" w:hAnsi="Sylfaen" w:cs="GHEA Grapalat"/>
          <w:sz w:val="18"/>
          <w:szCs w:val="18"/>
          <w:vertAlign w:val="subscript"/>
          <w:lang w:val="hy-AM"/>
        </w:rPr>
        <w:t xml:space="preserve">, </w:t>
      </w:r>
      <w:r w:rsidRPr="006E68AD">
        <w:rPr>
          <w:rFonts w:ascii="Sylfaen" w:hAnsi="Sylfaen" w:cs="Sylfaen"/>
          <w:sz w:val="18"/>
          <w:szCs w:val="18"/>
          <w:lang w:val="hy-AM"/>
        </w:rPr>
        <w:t>որը</w:t>
      </w:r>
      <w:r w:rsidRPr="006E68AD">
        <w:rPr>
          <w:rFonts w:ascii="Sylfaen" w:hAnsi="Sylfaen" w:cs="GHEA Grapalat"/>
          <w:sz w:val="18"/>
          <w:szCs w:val="18"/>
          <w:lang w:val="hy-AM"/>
        </w:rPr>
        <w:t xml:space="preserve"> </w:t>
      </w:r>
      <w:r w:rsidRPr="006E68AD">
        <w:rPr>
          <w:rFonts w:ascii="Sylfaen" w:hAnsi="Sylfaen" w:cs="Sylfaen"/>
          <w:sz w:val="18"/>
          <w:szCs w:val="18"/>
          <w:lang w:val="hy-AM"/>
        </w:rPr>
        <w:t>գործում</w:t>
      </w:r>
      <w:r w:rsidRPr="006E68AD">
        <w:rPr>
          <w:rFonts w:ascii="Sylfaen" w:hAnsi="Sylfaen" w:cs="GHEA Grapalat"/>
          <w:sz w:val="18"/>
          <w:szCs w:val="18"/>
          <w:lang w:val="hy-AM"/>
        </w:rPr>
        <w:t xml:space="preserve"> </w:t>
      </w:r>
      <w:r w:rsidRPr="006E68AD">
        <w:rPr>
          <w:rFonts w:ascii="Sylfaen" w:hAnsi="Sylfaen" w:cs="Sylfaen"/>
          <w:sz w:val="18"/>
          <w:szCs w:val="18"/>
          <w:lang w:val="hy-AM"/>
        </w:rPr>
        <w:t>է</w:t>
      </w:r>
      <w:r w:rsidRPr="006E68AD">
        <w:rPr>
          <w:rFonts w:ascii="Sylfaen" w:hAnsi="Sylfaen" w:cs="GHEA Grapalat"/>
          <w:sz w:val="18"/>
          <w:szCs w:val="18"/>
          <w:lang w:val="hy-AM"/>
        </w:rPr>
        <w:t xml:space="preserve"> </w:t>
      </w:r>
      <w:r w:rsidRPr="006E68AD">
        <w:rPr>
          <w:rFonts w:ascii="Sylfaen" w:hAnsi="Sylfaen" w:cs="Sylfaen"/>
          <w:sz w:val="18"/>
          <w:szCs w:val="18"/>
          <w:lang w:val="hy-AM"/>
        </w:rPr>
        <w:t>Ընկերության</w:t>
      </w:r>
      <w:r w:rsidRPr="006E68AD">
        <w:rPr>
          <w:rFonts w:ascii="Sylfaen" w:hAnsi="Sylfaen" w:cs="GHEA Grapalat"/>
          <w:sz w:val="18"/>
          <w:szCs w:val="18"/>
          <w:lang w:val="hy-AM"/>
        </w:rPr>
        <w:t xml:space="preserve"> </w:t>
      </w:r>
      <w:r w:rsidRPr="006E68AD">
        <w:rPr>
          <w:rFonts w:ascii="Sylfaen" w:hAnsi="Sylfaen" w:cs="Sylfaen"/>
          <w:sz w:val="18"/>
          <w:szCs w:val="18"/>
          <w:lang w:val="hy-AM"/>
        </w:rPr>
        <w:t>կանոնադրության</w:t>
      </w:r>
      <w:r w:rsidRPr="006E68AD">
        <w:rPr>
          <w:rFonts w:ascii="Sylfaen" w:hAnsi="Sylfaen" w:cs="GHEA Grapalat"/>
          <w:sz w:val="18"/>
          <w:szCs w:val="18"/>
          <w:lang w:val="hy-AM"/>
        </w:rPr>
        <w:t xml:space="preserve"> </w:t>
      </w:r>
      <w:r w:rsidRPr="006E68AD">
        <w:rPr>
          <w:rFonts w:ascii="Sylfaen" w:hAnsi="Sylfaen" w:cs="Sylfaen"/>
          <w:sz w:val="18"/>
          <w:szCs w:val="18"/>
          <w:lang w:val="hy-AM"/>
        </w:rPr>
        <w:t>հիման</w:t>
      </w:r>
      <w:r w:rsidRPr="006E68AD">
        <w:rPr>
          <w:rFonts w:ascii="Sylfaen" w:hAnsi="Sylfaen" w:cs="GHEA Grapalat"/>
          <w:sz w:val="18"/>
          <w:szCs w:val="18"/>
          <w:lang w:val="hy-AM"/>
        </w:rPr>
        <w:t xml:space="preserve"> </w:t>
      </w:r>
      <w:r w:rsidRPr="006E68AD">
        <w:rPr>
          <w:rFonts w:ascii="Sylfaen" w:hAnsi="Sylfaen" w:cs="Sylfaen"/>
          <w:sz w:val="18"/>
          <w:szCs w:val="18"/>
          <w:lang w:val="hy-AM"/>
        </w:rPr>
        <w:t>վրա</w:t>
      </w:r>
      <w:r w:rsidRPr="006E68AD">
        <w:rPr>
          <w:rFonts w:ascii="Sylfaen" w:hAnsi="Sylfaen" w:cs="GHEA Grapalat"/>
          <w:sz w:val="18"/>
          <w:szCs w:val="18"/>
          <w:lang w:val="hy-AM"/>
        </w:rPr>
        <w:t>` (</w:t>
      </w:r>
      <w:r w:rsidRPr="006E68AD">
        <w:rPr>
          <w:rFonts w:ascii="Sylfaen" w:hAnsi="Sylfaen" w:cs="Sylfaen"/>
          <w:sz w:val="18"/>
          <w:szCs w:val="18"/>
          <w:lang w:val="hy-AM"/>
        </w:rPr>
        <w:t>այսուհետև</w:t>
      </w:r>
      <w:r w:rsidRPr="006E68AD">
        <w:rPr>
          <w:rFonts w:ascii="Sylfaen" w:hAnsi="Sylfaen" w:cs="GHEA Grapalat"/>
          <w:sz w:val="18"/>
          <w:szCs w:val="18"/>
          <w:lang w:val="hy-AM"/>
        </w:rPr>
        <w:t xml:space="preserve">` </w:t>
      </w:r>
      <w:r w:rsidRPr="006E68AD">
        <w:rPr>
          <w:rFonts w:ascii="Sylfaen" w:hAnsi="Sylfaen" w:cs="Sylfaen"/>
          <w:sz w:val="18"/>
          <w:szCs w:val="18"/>
          <w:lang w:val="hy-AM"/>
        </w:rPr>
        <w:t>Ընկերություն</w:t>
      </w:r>
      <w:r w:rsidRPr="006E68AD">
        <w:rPr>
          <w:rFonts w:ascii="Sylfaen" w:hAnsi="Sylfaen" w:cs="GHEA Grapalat"/>
          <w:sz w:val="18"/>
          <w:szCs w:val="18"/>
          <w:lang w:val="hy-AM"/>
        </w:rPr>
        <w:t xml:space="preserve">), </w:t>
      </w:r>
      <w:r w:rsidRPr="006E68AD">
        <w:rPr>
          <w:rFonts w:ascii="Sylfaen" w:hAnsi="Sylfaen" w:cs="Sylfaen"/>
          <w:sz w:val="18"/>
          <w:szCs w:val="18"/>
          <w:lang w:val="hy-AM"/>
        </w:rPr>
        <w:t>սույնով</w:t>
      </w:r>
      <w:r w:rsidRPr="006E68AD">
        <w:rPr>
          <w:rFonts w:ascii="Sylfaen" w:hAnsi="Sylfaen" w:cs="GHEA Grapalat"/>
          <w:sz w:val="18"/>
          <w:szCs w:val="18"/>
          <w:lang w:val="hy-AM"/>
        </w:rPr>
        <w:t xml:space="preserve"> </w:t>
      </w:r>
      <w:r w:rsidRPr="006E68AD">
        <w:rPr>
          <w:rFonts w:ascii="Sylfaen" w:hAnsi="Sylfaen" w:cs="Sylfaen"/>
          <w:sz w:val="18"/>
          <w:szCs w:val="18"/>
          <w:lang w:val="hy-AM"/>
        </w:rPr>
        <w:t>միակողմանի</w:t>
      </w:r>
      <w:r w:rsidRPr="006E68AD">
        <w:rPr>
          <w:rFonts w:ascii="Sylfaen" w:hAnsi="Sylfaen" w:cs="GHEA Grapalat"/>
          <w:sz w:val="18"/>
          <w:szCs w:val="18"/>
          <w:lang w:val="hy-AM"/>
        </w:rPr>
        <w:t xml:space="preserve"> </w:t>
      </w:r>
      <w:r w:rsidRPr="006E68AD">
        <w:rPr>
          <w:rFonts w:ascii="Sylfaen" w:hAnsi="Sylfaen" w:cs="Sylfaen"/>
          <w:sz w:val="18"/>
          <w:szCs w:val="18"/>
          <w:lang w:val="hy-AM"/>
        </w:rPr>
        <w:t>սահմանում</w:t>
      </w:r>
      <w:r w:rsidRPr="006E68AD">
        <w:rPr>
          <w:rFonts w:ascii="Sylfaen" w:hAnsi="Sylfaen" w:cs="GHEA Grapalat"/>
          <w:sz w:val="18"/>
          <w:szCs w:val="18"/>
          <w:lang w:val="hy-AM"/>
        </w:rPr>
        <w:t xml:space="preserve"> </w:t>
      </w:r>
      <w:r w:rsidRPr="006E68AD">
        <w:rPr>
          <w:rFonts w:ascii="Sylfaen" w:hAnsi="Sylfaen" w:cs="Sylfaen"/>
          <w:sz w:val="18"/>
          <w:szCs w:val="18"/>
          <w:lang w:val="hy-AM"/>
        </w:rPr>
        <w:t>է</w:t>
      </w:r>
      <w:r w:rsidRPr="006E68AD">
        <w:rPr>
          <w:rFonts w:ascii="Sylfaen" w:hAnsi="Sylfaen" w:cs="GHEA Grapalat"/>
          <w:sz w:val="18"/>
          <w:szCs w:val="18"/>
          <w:lang w:val="hy-AM"/>
        </w:rPr>
        <w:t xml:space="preserve"> </w:t>
      </w:r>
      <w:r w:rsidRPr="006E68AD">
        <w:rPr>
          <w:rFonts w:ascii="Sylfaen" w:hAnsi="Sylfaen" w:cs="Sylfaen"/>
          <w:sz w:val="18"/>
          <w:szCs w:val="18"/>
          <w:lang w:val="hy-AM"/>
        </w:rPr>
        <w:t>հետևյալ</w:t>
      </w:r>
      <w:r w:rsidRPr="006E68AD">
        <w:rPr>
          <w:rFonts w:ascii="Sylfaen" w:hAnsi="Sylfaen" w:cs="GHEA Grapalat"/>
          <w:sz w:val="18"/>
          <w:szCs w:val="18"/>
          <w:lang w:val="hy-AM"/>
        </w:rPr>
        <w:t xml:space="preserve"> </w:t>
      </w:r>
      <w:r w:rsidRPr="006E68AD">
        <w:rPr>
          <w:rFonts w:ascii="Sylfaen" w:hAnsi="Sylfaen" w:cs="Sylfaen"/>
          <w:sz w:val="18"/>
          <w:szCs w:val="18"/>
          <w:lang w:val="hy-AM"/>
        </w:rPr>
        <w:t>տուժանքի</w:t>
      </w:r>
      <w:r w:rsidRPr="006E68AD">
        <w:rPr>
          <w:rFonts w:ascii="Sylfaen" w:hAnsi="Sylfaen" w:cs="GHEA Grapalat"/>
          <w:sz w:val="18"/>
          <w:szCs w:val="18"/>
          <w:lang w:val="hy-AM"/>
        </w:rPr>
        <w:t xml:space="preserve"> </w:t>
      </w:r>
      <w:r w:rsidRPr="006E68AD">
        <w:rPr>
          <w:rFonts w:ascii="Sylfaen" w:hAnsi="Sylfaen" w:cs="Sylfaen"/>
          <w:sz w:val="18"/>
          <w:szCs w:val="18"/>
          <w:lang w:val="hy-AM"/>
        </w:rPr>
        <w:t>վճարման</w:t>
      </w:r>
      <w:r w:rsidRPr="006E68AD">
        <w:rPr>
          <w:rFonts w:ascii="Sylfaen" w:hAnsi="Sylfaen" w:cs="GHEA Grapalat"/>
          <w:sz w:val="18"/>
          <w:szCs w:val="18"/>
          <w:lang w:val="hy-AM"/>
        </w:rPr>
        <w:t xml:space="preserve"> </w:t>
      </w:r>
      <w:r w:rsidRPr="006E68AD">
        <w:rPr>
          <w:rFonts w:ascii="Sylfaen" w:hAnsi="Sylfaen" w:cs="Sylfaen"/>
          <w:sz w:val="18"/>
          <w:szCs w:val="18"/>
          <w:lang w:val="hy-AM"/>
        </w:rPr>
        <w:t>համաձայնությունը</w:t>
      </w:r>
      <w:r w:rsidRPr="006E68AD">
        <w:rPr>
          <w:rFonts w:ascii="Sylfaen" w:hAnsi="Sylfaen" w:cs="GHEA Grapalat"/>
          <w:sz w:val="18"/>
          <w:szCs w:val="18"/>
          <w:lang w:val="hy-AM"/>
        </w:rPr>
        <w:t>.</w:t>
      </w:r>
    </w:p>
    <w:p w:rsidR="00924798" w:rsidRPr="006E68AD" w:rsidRDefault="00924798" w:rsidP="00924798">
      <w:pPr>
        <w:ind w:firstLine="708"/>
        <w:jc w:val="both"/>
        <w:rPr>
          <w:rFonts w:ascii="Sylfaen" w:hAnsi="Sylfaen" w:cs="GHEA Grapalat"/>
          <w:sz w:val="20"/>
          <w:szCs w:val="20"/>
          <w:lang w:val="hy-AM"/>
        </w:rPr>
      </w:pPr>
    </w:p>
    <w:p w:rsidR="00924798" w:rsidRPr="006E68AD" w:rsidRDefault="00924798" w:rsidP="00924798">
      <w:pPr>
        <w:numPr>
          <w:ilvl w:val="0"/>
          <w:numId w:val="6"/>
        </w:numPr>
        <w:jc w:val="center"/>
        <w:rPr>
          <w:rFonts w:ascii="Sylfaen" w:hAnsi="Sylfaen" w:cs="GHEA Grapalat"/>
          <w:b/>
          <w:bCs/>
          <w:sz w:val="18"/>
          <w:szCs w:val="18"/>
          <w:lang w:val="pt-BR"/>
        </w:rPr>
      </w:pPr>
      <w:r w:rsidRPr="006E68AD">
        <w:rPr>
          <w:rFonts w:ascii="Sylfaen" w:hAnsi="Sylfaen" w:cs="GHEA Grapalat"/>
          <w:b/>
          <w:sz w:val="18"/>
          <w:szCs w:val="18"/>
          <w:lang w:val="hy-AM"/>
        </w:rPr>
        <w:t xml:space="preserve"> </w:t>
      </w:r>
      <w:r w:rsidRPr="006E68AD">
        <w:rPr>
          <w:rFonts w:ascii="Sylfaen" w:hAnsi="Sylfaen" w:cs="Sylfaen"/>
          <w:b/>
          <w:sz w:val="18"/>
          <w:szCs w:val="18"/>
          <w:lang w:val="hy-AM"/>
        </w:rPr>
        <w:t>Հ</w:t>
      </w:r>
      <w:r w:rsidRPr="006E68AD">
        <w:rPr>
          <w:rFonts w:ascii="Sylfaen" w:hAnsi="Sylfaen" w:cs="Sylfaen"/>
          <w:b/>
          <w:sz w:val="18"/>
          <w:szCs w:val="18"/>
        </w:rPr>
        <w:t>ամաձայնության</w:t>
      </w:r>
      <w:r w:rsidRPr="006E68AD">
        <w:rPr>
          <w:rFonts w:ascii="Sylfaen" w:hAnsi="Sylfaen" w:cs="GHEA Grapalat"/>
          <w:b/>
          <w:sz w:val="18"/>
          <w:szCs w:val="18"/>
        </w:rPr>
        <w:t xml:space="preserve"> </w:t>
      </w:r>
      <w:r w:rsidRPr="006E68AD">
        <w:rPr>
          <w:rFonts w:ascii="Sylfaen" w:hAnsi="Sylfaen" w:cs="Sylfaen"/>
          <w:b/>
          <w:sz w:val="18"/>
          <w:szCs w:val="18"/>
        </w:rPr>
        <w:t>առարկան</w:t>
      </w:r>
    </w:p>
    <w:p w:rsidR="00924798" w:rsidRPr="006E68AD" w:rsidRDefault="00924798" w:rsidP="00924798">
      <w:pPr>
        <w:jc w:val="both"/>
        <w:rPr>
          <w:rFonts w:ascii="Sylfaen" w:hAnsi="Sylfaen" w:cs="GHEA Grapalat"/>
          <w:b/>
          <w:bCs/>
          <w:sz w:val="18"/>
          <w:szCs w:val="18"/>
          <w:lang w:val="pt-BR"/>
        </w:rPr>
      </w:pPr>
      <w:r w:rsidRPr="006E68AD">
        <w:rPr>
          <w:rFonts w:ascii="Sylfaen" w:hAnsi="Sylfaen" w:cs="GHEA Grapalat"/>
          <w:sz w:val="18"/>
          <w:szCs w:val="18"/>
          <w:lang w:val="pt-BR"/>
        </w:rPr>
        <w:tab/>
      </w:r>
      <w:r w:rsidRPr="006E68AD">
        <w:rPr>
          <w:rFonts w:ascii="Sylfaen" w:hAnsi="Sylfaen" w:cs="GHEA Grapalat"/>
          <w:sz w:val="18"/>
          <w:szCs w:val="18"/>
          <w:lang w:val="pt-BR"/>
        </w:rPr>
        <w:tab/>
        <w:t xml:space="preserve">                               </w:t>
      </w:r>
    </w:p>
    <w:p w:rsidR="00924798" w:rsidRPr="006E68AD" w:rsidRDefault="00924798" w:rsidP="00924798">
      <w:pPr>
        <w:numPr>
          <w:ilvl w:val="1"/>
          <w:numId w:val="7"/>
        </w:numPr>
        <w:ind w:left="426" w:firstLine="426"/>
        <w:jc w:val="both"/>
        <w:rPr>
          <w:rFonts w:ascii="Sylfaen" w:hAnsi="Sylfaen" w:cs="GHEA Grapalat"/>
          <w:sz w:val="18"/>
          <w:szCs w:val="18"/>
          <w:lang w:val="pt-BR"/>
        </w:rPr>
      </w:pPr>
      <w:r w:rsidRPr="006E68AD">
        <w:rPr>
          <w:rFonts w:ascii="Sylfaen" w:hAnsi="Sylfaen" w:cs="Sylfaen"/>
          <w:sz w:val="18"/>
          <w:szCs w:val="18"/>
          <w:lang w:val="pt-BR"/>
        </w:rPr>
        <w:t>Ընկերությունը</w:t>
      </w:r>
      <w:r w:rsidRPr="006E68AD">
        <w:rPr>
          <w:rFonts w:ascii="Sylfaen" w:hAnsi="Sylfaen" w:cs="GHEA Grapalat"/>
          <w:sz w:val="18"/>
          <w:szCs w:val="18"/>
          <w:lang w:val="pt-BR"/>
        </w:rPr>
        <w:t xml:space="preserve"> </w:t>
      </w:r>
      <w:r w:rsidRPr="006E68AD">
        <w:rPr>
          <w:rFonts w:ascii="Sylfaen" w:hAnsi="Sylfaen" w:cs="Sylfaen"/>
          <w:sz w:val="18"/>
          <w:szCs w:val="18"/>
          <w:lang w:val="pt-BR"/>
        </w:rPr>
        <w:t>մասնակցում</w:t>
      </w:r>
      <w:r w:rsidRPr="006E68AD">
        <w:rPr>
          <w:rFonts w:ascii="Sylfaen" w:hAnsi="Sylfaen" w:cs="GHEA Grapalat"/>
          <w:sz w:val="18"/>
          <w:szCs w:val="18"/>
          <w:lang w:val="pt-BR"/>
        </w:rPr>
        <w:t xml:space="preserve"> </w:t>
      </w:r>
      <w:r w:rsidRPr="006E68AD">
        <w:rPr>
          <w:rFonts w:ascii="Sylfaen" w:hAnsi="Sylfaen" w:cs="Sylfaen"/>
          <w:sz w:val="18"/>
          <w:szCs w:val="18"/>
          <w:lang w:val="pt-BR"/>
        </w:rPr>
        <w:t>է</w:t>
      </w:r>
      <w:r w:rsidRPr="006E68AD">
        <w:rPr>
          <w:rFonts w:ascii="Sylfaen" w:hAnsi="Sylfaen" w:cs="GHEA Grapalat"/>
          <w:sz w:val="18"/>
          <w:szCs w:val="18"/>
          <w:lang w:val="pt-BR"/>
        </w:rPr>
        <w:t xml:space="preserve"> </w:t>
      </w:r>
      <w:r w:rsidR="00790AEF" w:rsidRPr="006E68AD">
        <w:rPr>
          <w:rFonts w:ascii="Sylfaen" w:hAnsi="Sylfaen" w:cs="GHEA Grapalat"/>
          <w:sz w:val="18"/>
          <w:szCs w:val="18"/>
          <w:lang w:val="pt-BR"/>
        </w:rPr>
        <w:t>«</w:t>
      </w:r>
      <w:r w:rsidR="00790AEF" w:rsidRPr="006E68AD">
        <w:rPr>
          <w:rFonts w:ascii="Sylfaen" w:hAnsi="Sylfaen" w:cs="Sylfaen"/>
          <w:sz w:val="18"/>
          <w:szCs w:val="18"/>
          <w:lang w:val="pt-BR"/>
        </w:rPr>
        <w:t>ՀՀ</w:t>
      </w:r>
      <w:r w:rsidR="00790AEF" w:rsidRPr="006E68AD">
        <w:rPr>
          <w:rFonts w:ascii="Sylfaen" w:hAnsi="Sylfaen" w:cs="GHEA Grapalat"/>
          <w:sz w:val="18"/>
          <w:szCs w:val="18"/>
          <w:lang w:val="pt-BR"/>
        </w:rPr>
        <w:t xml:space="preserve"> </w:t>
      </w:r>
      <w:r w:rsidR="00790AEF" w:rsidRPr="006E68AD">
        <w:rPr>
          <w:rFonts w:ascii="Sylfaen" w:hAnsi="Sylfaen" w:cs="Sylfaen"/>
          <w:sz w:val="18"/>
          <w:szCs w:val="18"/>
          <w:lang w:val="pt-BR"/>
        </w:rPr>
        <w:t>Արարատի</w:t>
      </w:r>
      <w:r w:rsidR="00790AEF" w:rsidRPr="006E68AD">
        <w:rPr>
          <w:rFonts w:ascii="Sylfaen" w:hAnsi="Sylfaen" w:cs="GHEA Grapalat"/>
          <w:sz w:val="18"/>
          <w:szCs w:val="18"/>
          <w:lang w:val="pt-BR"/>
        </w:rPr>
        <w:t xml:space="preserve"> </w:t>
      </w:r>
      <w:r w:rsidR="00790AEF" w:rsidRPr="006E68AD">
        <w:rPr>
          <w:rFonts w:ascii="Sylfaen" w:hAnsi="Sylfaen" w:cs="Sylfaen"/>
          <w:sz w:val="18"/>
          <w:szCs w:val="18"/>
          <w:lang w:val="pt-BR"/>
        </w:rPr>
        <w:t>մարզի</w:t>
      </w:r>
      <w:r w:rsidR="00790AEF" w:rsidRPr="006E68AD">
        <w:rPr>
          <w:rFonts w:ascii="Sylfaen" w:hAnsi="Sylfaen" w:cs="GHEA Grapalat"/>
          <w:sz w:val="18"/>
          <w:szCs w:val="18"/>
          <w:lang w:val="pt-BR"/>
        </w:rPr>
        <w:t xml:space="preserve"> </w:t>
      </w:r>
      <w:r w:rsidR="00F75A86">
        <w:rPr>
          <w:rFonts w:ascii="Sylfaen" w:hAnsi="Sylfaen" w:cs="Sylfaen"/>
          <w:sz w:val="18"/>
          <w:szCs w:val="18"/>
          <w:lang w:val="pt-BR"/>
        </w:rPr>
        <w:t>Դալարի միջնակարգ</w:t>
      </w:r>
      <w:r w:rsidR="00790AEF" w:rsidRPr="006E68AD">
        <w:rPr>
          <w:rFonts w:ascii="Sylfaen" w:hAnsi="Sylfaen" w:cs="GHEA Grapalat"/>
          <w:sz w:val="18"/>
          <w:szCs w:val="18"/>
          <w:lang w:val="pt-BR"/>
        </w:rPr>
        <w:t xml:space="preserve"> </w:t>
      </w:r>
      <w:r w:rsidR="00790AEF" w:rsidRPr="006E68AD">
        <w:rPr>
          <w:rFonts w:ascii="Sylfaen" w:hAnsi="Sylfaen" w:cs="Sylfaen"/>
          <w:sz w:val="18"/>
          <w:szCs w:val="18"/>
          <w:lang w:val="pt-BR"/>
        </w:rPr>
        <w:t>դպրոց</w:t>
      </w:r>
      <w:r w:rsidR="00790AEF" w:rsidRPr="006E68AD">
        <w:rPr>
          <w:rFonts w:ascii="Sylfaen" w:hAnsi="Sylfaen" w:cs="Arial Armenian"/>
          <w:sz w:val="18"/>
          <w:szCs w:val="18"/>
          <w:lang w:val="pt-BR"/>
        </w:rPr>
        <w:t>»</w:t>
      </w:r>
      <w:r w:rsidR="00790AEF" w:rsidRPr="006E68AD">
        <w:rPr>
          <w:rFonts w:ascii="Sylfaen" w:hAnsi="Sylfaen" w:cs="GHEA Grapalat"/>
          <w:sz w:val="18"/>
          <w:szCs w:val="18"/>
          <w:lang w:val="pt-BR"/>
        </w:rPr>
        <w:t xml:space="preserve"> </w:t>
      </w:r>
      <w:r w:rsidR="00790AEF" w:rsidRPr="006E68AD">
        <w:rPr>
          <w:rFonts w:ascii="Sylfaen" w:hAnsi="Sylfaen" w:cs="Sylfaen"/>
          <w:sz w:val="18"/>
          <w:szCs w:val="18"/>
          <w:lang w:val="pt-BR"/>
        </w:rPr>
        <w:t>ՊՈԱԿ</w:t>
      </w:r>
      <w:r w:rsidR="00790AEF" w:rsidRPr="006E68AD">
        <w:rPr>
          <w:rFonts w:ascii="Sylfaen" w:hAnsi="Sylfaen" w:cs="GHEA Grapalat"/>
          <w:sz w:val="18"/>
          <w:szCs w:val="18"/>
          <w:lang w:val="pt-BR"/>
        </w:rPr>
        <w:t>-</w:t>
      </w:r>
      <w:r w:rsidR="00790AEF" w:rsidRPr="006E68AD">
        <w:rPr>
          <w:rFonts w:ascii="Sylfaen" w:hAnsi="Sylfaen" w:cs="Sylfaen"/>
          <w:sz w:val="18"/>
          <w:szCs w:val="18"/>
          <w:lang w:val="pt-BR"/>
        </w:rPr>
        <w:t>ի</w:t>
      </w:r>
      <w:r w:rsidRPr="006E68AD">
        <w:rPr>
          <w:rFonts w:ascii="Sylfaen" w:hAnsi="Sylfaen" w:cs="GHEA Grapalat"/>
          <w:sz w:val="18"/>
          <w:szCs w:val="18"/>
          <w:lang w:val="pt-BR"/>
        </w:rPr>
        <w:t xml:space="preserve">  (</w:t>
      </w:r>
      <w:r w:rsidRPr="006E68AD">
        <w:rPr>
          <w:rFonts w:ascii="Sylfaen" w:hAnsi="Sylfaen" w:cs="Sylfaen"/>
          <w:sz w:val="18"/>
          <w:szCs w:val="18"/>
          <w:lang w:val="pt-BR"/>
        </w:rPr>
        <w:t>այսուհետ</w:t>
      </w:r>
      <w:r w:rsidRPr="006E68AD">
        <w:rPr>
          <w:rFonts w:ascii="Sylfaen" w:hAnsi="Sylfaen" w:cs="GHEA Grapalat"/>
          <w:sz w:val="18"/>
          <w:szCs w:val="18"/>
          <w:lang w:val="pt-BR"/>
        </w:rPr>
        <w:t xml:space="preserve">` </w:t>
      </w:r>
      <w:r w:rsidRPr="006E68AD">
        <w:rPr>
          <w:rFonts w:ascii="Sylfaen" w:hAnsi="Sylfaen" w:cs="Sylfaen"/>
          <w:sz w:val="18"/>
          <w:szCs w:val="18"/>
          <w:lang w:val="pt-BR"/>
        </w:rPr>
        <w:t>Պատվիրատու</w:t>
      </w:r>
      <w:r w:rsidRPr="006E68AD">
        <w:rPr>
          <w:rFonts w:ascii="Sylfaen" w:hAnsi="Sylfaen" w:cs="GHEA Grapalat"/>
          <w:sz w:val="18"/>
          <w:szCs w:val="18"/>
          <w:lang w:val="pt-BR"/>
        </w:rPr>
        <w:t xml:space="preserve">) </w:t>
      </w:r>
      <w:r w:rsidRPr="006E68AD">
        <w:rPr>
          <w:rFonts w:ascii="Sylfaen" w:hAnsi="Sylfaen" w:cs="Sylfaen"/>
          <w:sz w:val="18"/>
          <w:szCs w:val="18"/>
          <w:lang w:val="pt-BR"/>
        </w:rPr>
        <w:t>կողմից</w:t>
      </w:r>
      <w:r w:rsidRPr="006E68AD">
        <w:rPr>
          <w:rFonts w:ascii="Sylfaen" w:hAnsi="Sylfaen" w:cs="GHEA Grapalat"/>
          <w:sz w:val="18"/>
          <w:szCs w:val="18"/>
          <w:lang w:val="pt-BR"/>
        </w:rPr>
        <w:t xml:space="preserve"> </w:t>
      </w:r>
      <w:r w:rsidR="00790AEF" w:rsidRPr="006E68AD">
        <w:rPr>
          <w:rFonts w:ascii="Sylfaen" w:hAnsi="Sylfaen" w:cs="GHEA Grapalat"/>
          <w:sz w:val="18"/>
          <w:szCs w:val="18"/>
          <w:lang w:val="pt-BR"/>
        </w:rPr>
        <w:t xml:space="preserve"> </w:t>
      </w:r>
      <w:r w:rsidRPr="006E68AD">
        <w:rPr>
          <w:rFonts w:ascii="Sylfaen" w:hAnsi="Sylfaen" w:cs="Sylfaen"/>
          <w:sz w:val="18"/>
          <w:szCs w:val="18"/>
          <w:lang w:val="pt-BR"/>
        </w:rPr>
        <w:t>կազմակերպված</w:t>
      </w:r>
      <w:r w:rsidRPr="006E68AD">
        <w:rPr>
          <w:rFonts w:ascii="Sylfaen" w:hAnsi="Sylfaen" w:cs="GHEA Grapalat"/>
          <w:sz w:val="18"/>
          <w:szCs w:val="18"/>
          <w:lang w:val="pt-BR"/>
        </w:rPr>
        <w:t xml:space="preserve">` </w:t>
      </w:r>
      <w:r w:rsidR="00F321AD">
        <w:rPr>
          <w:rFonts w:ascii="Sylfaen" w:hAnsi="Sylfaen" w:cs="Sylfaen"/>
          <w:sz w:val="18"/>
          <w:szCs w:val="18"/>
          <w:lang w:val="pt-BR"/>
        </w:rPr>
        <w:t>ԱՄԴՀՄԴ-ԳՀԱՊՁԲ-20/1</w:t>
      </w:r>
      <w:r w:rsidR="00790AEF" w:rsidRPr="006E68AD">
        <w:rPr>
          <w:rFonts w:ascii="Sylfaen" w:hAnsi="Sylfaen" w:cs="GHEA Grapalat"/>
          <w:sz w:val="18"/>
          <w:szCs w:val="18"/>
          <w:lang w:val="pt-BR"/>
        </w:rPr>
        <w:t xml:space="preserve"> </w:t>
      </w:r>
      <w:r w:rsidRPr="006E68AD">
        <w:rPr>
          <w:rFonts w:ascii="Sylfaen" w:hAnsi="Sylfaen" w:cs="Sylfaen"/>
          <w:sz w:val="18"/>
          <w:szCs w:val="18"/>
          <w:lang w:val="pt-BR"/>
        </w:rPr>
        <w:t>ծածկագրով</w:t>
      </w:r>
      <w:r w:rsidRPr="006E68AD">
        <w:rPr>
          <w:rFonts w:ascii="Sylfaen" w:hAnsi="Sylfaen" w:cs="GHEA Grapalat"/>
          <w:sz w:val="18"/>
          <w:szCs w:val="18"/>
          <w:lang w:val="pt-BR"/>
        </w:rPr>
        <w:t xml:space="preserve"> </w:t>
      </w:r>
      <w:r w:rsidRPr="006E68AD">
        <w:rPr>
          <w:rFonts w:ascii="Sylfaen" w:hAnsi="Sylfaen" w:cs="Sylfaen"/>
          <w:sz w:val="18"/>
          <w:szCs w:val="18"/>
          <w:lang w:val="pt-BR"/>
        </w:rPr>
        <w:t>գնման</w:t>
      </w:r>
      <w:r w:rsidRPr="006E68AD">
        <w:rPr>
          <w:rFonts w:ascii="Sylfaen" w:hAnsi="Sylfaen" w:cs="GHEA Grapalat"/>
          <w:sz w:val="18"/>
          <w:szCs w:val="18"/>
          <w:lang w:val="pt-BR"/>
        </w:rPr>
        <w:t xml:space="preserve"> </w:t>
      </w:r>
      <w:r w:rsidRPr="006E68AD">
        <w:rPr>
          <w:rFonts w:ascii="Sylfaen" w:hAnsi="Sylfaen" w:cs="Sylfaen"/>
          <w:sz w:val="18"/>
          <w:szCs w:val="18"/>
          <w:lang w:val="pt-BR"/>
        </w:rPr>
        <w:t>ընթացակարգին</w:t>
      </w:r>
      <w:r w:rsidRPr="006E68AD">
        <w:rPr>
          <w:rFonts w:ascii="Sylfaen" w:hAnsi="Sylfaen" w:cs="GHEA Grapalat"/>
          <w:sz w:val="18"/>
          <w:szCs w:val="18"/>
          <w:lang w:val="pt-BR"/>
        </w:rPr>
        <w:t>:</w:t>
      </w:r>
      <w:r w:rsidRPr="006E68AD">
        <w:rPr>
          <w:rFonts w:ascii="Sylfaen" w:hAnsi="Sylfaen"/>
          <w:sz w:val="18"/>
          <w:szCs w:val="18"/>
          <w:vertAlign w:val="superscript"/>
          <w:lang w:val="pt-BR"/>
        </w:rPr>
        <w:t xml:space="preserve">                    </w:t>
      </w:r>
    </w:p>
    <w:p w:rsidR="00924798" w:rsidRPr="006E68AD" w:rsidRDefault="00924798" w:rsidP="00924798">
      <w:pPr>
        <w:numPr>
          <w:ilvl w:val="1"/>
          <w:numId w:val="7"/>
        </w:numPr>
        <w:ind w:left="0" w:firstLine="450"/>
        <w:jc w:val="both"/>
        <w:rPr>
          <w:rFonts w:ascii="Sylfaen" w:hAnsi="Sylfaen" w:cs="GHEA Grapalat"/>
          <w:color w:val="5B9BD5"/>
          <w:sz w:val="18"/>
          <w:szCs w:val="18"/>
          <w:lang w:val="hy-AM"/>
        </w:rPr>
      </w:pPr>
      <w:r w:rsidRPr="006E68AD">
        <w:rPr>
          <w:rFonts w:ascii="Sylfaen" w:hAnsi="Sylfaen" w:cs="GHEA Grapalat"/>
          <w:sz w:val="18"/>
          <w:szCs w:val="18"/>
          <w:lang w:val="pt-BR"/>
        </w:rPr>
        <w:t xml:space="preserve"> </w:t>
      </w:r>
      <w:r w:rsidRPr="006E68AD">
        <w:rPr>
          <w:rFonts w:ascii="Sylfaen" w:hAnsi="Sylfaen" w:cs="Sylfaen"/>
          <w:sz w:val="18"/>
          <w:szCs w:val="18"/>
          <w:lang w:val="pt-BR"/>
        </w:rPr>
        <w:t>Որպես</w:t>
      </w:r>
      <w:r w:rsidRPr="006E68AD">
        <w:rPr>
          <w:rFonts w:ascii="Sylfaen" w:hAnsi="Sylfaen" w:cs="GHEA Grapalat"/>
          <w:sz w:val="18"/>
          <w:szCs w:val="18"/>
          <w:lang w:val="pt-BR"/>
        </w:rPr>
        <w:t xml:space="preserve"> </w:t>
      </w:r>
      <w:r w:rsidRPr="006E68AD">
        <w:rPr>
          <w:rFonts w:ascii="Sylfaen" w:hAnsi="Sylfaen" w:cs="Sylfaen"/>
          <w:sz w:val="18"/>
          <w:szCs w:val="18"/>
          <w:lang w:val="pt-BR"/>
        </w:rPr>
        <w:t>գնման</w:t>
      </w:r>
      <w:r w:rsidRPr="006E68AD">
        <w:rPr>
          <w:rFonts w:ascii="Sylfaen" w:hAnsi="Sylfaen" w:cs="GHEA Grapalat"/>
          <w:sz w:val="18"/>
          <w:szCs w:val="18"/>
          <w:lang w:val="pt-BR"/>
        </w:rPr>
        <w:t xml:space="preserve"> </w:t>
      </w:r>
      <w:r w:rsidRPr="006E68AD">
        <w:rPr>
          <w:rFonts w:ascii="Sylfaen" w:hAnsi="Sylfaen" w:cs="Sylfaen"/>
          <w:sz w:val="18"/>
          <w:szCs w:val="18"/>
          <w:lang w:val="pt-BR"/>
        </w:rPr>
        <w:t>ընթացակարգի</w:t>
      </w:r>
      <w:r w:rsidRPr="006E68AD">
        <w:rPr>
          <w:rFonts w:ascii="Sylfaen" w:hAnsi="Sylfaen" w:cs="GHEA Grapalat"/>
          <w:sz w:val="18"/>
          <w:szCs w:val="18"/>
          <w:lang w:val="pt-BR"/>
        </w:rPr>
        <w:t xml:space="preserve"> </w:t>
      </w:r>
      <w:r w:rsidRPr="006E68AD">
        <w:rPr>
          <w:rFonts w:ascii="Sylfaen" w:hAnsi="Sylfaen" w:cs="Sylfaen"/>
          <w:sz w:val="18"/>
          <w:szCs w:val="18"/>
          <w:lang w:val="pt-BR"/>
        </w:rPr>
        <w:t>արդյունքում</w:t>
      </w:r>
      <w:r w:rsidRPr="006E68AD">
        <w:rPr>
          <w:rFonts w:ascii="Sylfaen" w:hAnsi="Sylfaen" w:cs="GHEA Grapalat"/>
          <w:sz w:val="18"/>
          <w:szCs w:val="18"/>
          <w:lang w:val="pt-BR"/>
        </w:rPr>
        <w:t xml:space="preserve"> </w:t>
      </w:r>
      <w:r w:rsidRPr="006E68AD">
        <w:rPr>
          <w:rFonts w:ascii="Sylfaen" w:hAnsi="Sylfaen" w:cs="Sylfaen"/>
          <w:sz w:val="18"/>
          <w:szCs w:val="18"/>
          <w:lang w:val="pt-BR"/>
        </w:rPr>
        <w:t>կնքվելիք</w:t>
      </w:r>
      <w:r w:rsidRPr="006E68AD">
        <w:rPr>
          <w:rFonts w:ascii="Sylfaen" w:hAnsi="Sylfaen" w:cs="GHEA Grapalat"/>
          <w:sz w:val="18"/>
          <w:szCs w:val="18"/>
          <w:lang w:val="pt-BR"/>
        </w:rPr>
        <w:t xml:space="preserve"> </w:t>
      </w:r>
      <w:r w:rsidRPr="006E68AD">
        <w:rPr>
          <w:rFonts w:ascii="Sylfaen" w:hAnsi="Sylfaen" w:cs="Sylfaen"/>
          <w:sz w:val="18"/>
          <w:szCs w:val="18"/>
          <w:lang w:val="pt-BR"/>
        </w:rPr>
        <w:t>պայմանագրի</w:t>
      </w:r>
      <w:r w:rsidRPr="006E68AD">
        <w:rPr>
          <w:rFonts w:ascii="Sylfaen" w:hAnsi="Sylfaen" w:cs="GHEA Grapalat"/>
          <w:sz w:val="18"/>
          <w:szCs w:val="18"/>
          <w:lang w:val="pt-BR"/>
        </w:rPr>
        <w:t xml:space="preserve"> </w:t>
      </w:r>
      <w:r w:rsidRPr="006E68AD">
        <w:rPr>
          <w:rFonts w:ascii="Sylfaen" w:hAnsi="Sylfaen" w:cs="Sylfaen"/>
          <w:sz w:val="18"/>
          <w:szCs w:val="18"/>
          <w:lang w:val="pt-BR"/>
        </w:rPr>
        <w:t>կատարման</w:t>
      </w:r>
      <w:r w:rsidRPr="006E68AD">
        <w:rPr>
          <w:rFonts w:ascii="Sylfaen" w:hAnsi="Sylfaen" w:cs="GHEA Grapalat"/>
          <w:sz w:val="18"/>
          <w:szCs w:val="18"/>
          <w:lang w:val="pt-BR"/>
        </w:rPr>
        <w:t xml:space="preserve"> </w:t>
      </w:r>
      <w:r w:rsidRPr="006E68AD">
        <w:rPr>
          <w:rFonts w:ascii="Sylfaen" w:hAnsi="Sylfaen" w:cs="Sylfaen"/>
          <w:sz w:val="18"/>
          <w:szCs w:val="18"/>
          <w:lang w:val="pt-BR"/>
        </w:rPr>
        <w:t>ապահովում</w:t>
      </w:r>
      <w:r w:rsidRPr="006E68AD">
        <w:rPr>
          <w:rFonts w:ascii="Sylfaen" w:hAnsi="Sylfaen" w:cs="GHEA Grapalat"/>
          <w:sz w:val="18"/>
          <w:szCs w:val="18"/>
          <w:lang w:val="pt-BR"/>
        </w:rPr>
        <w:t xml:space="preserve">, </w:t>
      </w:r>
      <w:r w:rsidRPr="006E68AD">
        <w:rPr>
          <w:rFonts w:ascii="Sylfaen" w:hAnsi="Sylfaen" w:cs="Sylfaen"/>
          <w:sz w:val="18"/>
          <w:szCs w:val="18"/>
          <w:lang w:val="pt-BR"/>
        </w:rPr>
        <w:t>Ընկերությունը</w:t>
      </w:r>
      <w:r w:rsidRPr="006E68AD">
        <w:rPr>
          <w:rFonts w:ascii="Sylfaen" w:hAnsi="Sylfaen" w:cs="GHEA Grapalat"/>
          <w:sz w:val="18"/>
          <w:szCs w:val="18"/>
          <w:lang w:val="pt-BR"/>
        </w:rPr>
        <w:t xml:space="preserve"> </w:t>
      </w:r>
      <w:r w:rsidRPr="006E68AD">
        <w:rPr>
          <w:rFonts w:ascii="Sylfaen" w:hAnsi="Sylfaen" w:cs="Sylfaen"/>
          <w:sz w:val="18"/>
          <w:szCs w:val="18"/>
          <w:lang w:val="pt-BR"/>
        </w:rPr>
        <w:t>Պատվիրատուին</w:t>
      </w:r>
      <w:r w:rsidRPr="006E68AD">
        <w:rPr>
          <w:rFonts w:ascii="Sylfaen" w:hAnsi="Sylfaen" w:cs="GHEA Grapalat"/>
          <w:sz w:val="18"/>
          <w:szCs w:val="18"/>
          <w:lang w:val="pt-BR"/>
        </w:rPr>
        <w:t xml:space="preserve"> </w:t>
      </w:r>
      <w:r w:rsidRPr="006E68AD">
        <w:rPr>
          <w:rFonts w:ascii="Sylfaen" w:hAnsi="Sylfaen" w:cs="Sylfaen"/>
          <w:sz w:val="18"/>
          <w:szCs w:val="18"/>
          <w:lang w:val="pt-BR"/>
        </w:rPr>
        <w:t>է</w:t>
      </w:r>
      <w:r w:rsidRPr="006E68AD">
        <w:rPr>
          <w:rFonts w:ascii="Sylfaen" w:hAnsi="Sylfaen" w:cs="GHEA Grapalat"/>
          <w:sz w:val="18"/>
          <w:szCs w:val="18"/>
          <w:lang w:val="pt-BR"/>
        </w:rPr>
        <w:t xml:space="preserve"> </w:t>
      </w:r>
      <w:r w:rsidRPr="006E68AD">
        <w:rPr>
          <w:rFonts w:ascii="Sylfaen" w:hAnsi="Sylfaen" w:cs="Sylfaen"/>
          <w:sz w:val="18"/>
          <w:szCs w:val="18"/>
          <w:lang w:val="pt-BR"/>
        </w:rPr>
        <w:t>ներկայացնում</w:t>
      </w:r>
      <w:r w:rsidRPr="006E68AD">
        <w:rPr>
          <w:rFonts w:ascii="Sylfaen" w:hAnsi="Sylfaen" w:cs="GHEA Grapalat"/>
          <w:sz w:val="18"/>
          <w:szCs w:val="18"/>
          <w:lang w:val="pt-BR"/>
        </w:rPr>
        <w:t xml:space="preserve"> </w:t>
      </w:r>
      <w:r w:rsidRPr="006E68AD">
        <w:rPr>
          <w:rFonts w:ascii="Sylfaen" w:hAnsi="Sylfaen" w:cs="Sylfaen"/>
          <w:sz w:val="18"/>
          <w:szCs w:val="18"/>
          <w:lang w:val="pt-BR"/>
        </w:rPr>
        <w:t>սույն</w:t>
      </w:r>
      <w:r w:rsidRPr="006E68AD">
        <w:rPr>
          <w:rFonts w:ascii="Sylfaen" w:hAnsi="Sylfaen" w:cs="GHEA Grapalat"/>
          <w:sz w:val="18"/>
          <w:szCs w:val="18"/>
          <w:lang w:val="pt-BR"/>
        </w:rPr>
        <w:t xml:space="preserve"> </w:t>
      </w:r>
      <w:r w:rsidRPr="006E68AD">
        <w:rPr>
          <w:rFonts w:ascii="Sylfaen" w:hAnsi="Sylfaen" w:cs="Sylfaen"/>
          <w:sz w:val="18"/>
          <w:szCs w:val="18"/>
          <w:lang w:val="pt-BR"/>
        </w:rPr>
        <w:t>տուժանքի</w:t>
      </w:r>
      <w:r w:rsidRPr="006E68AD">
        <w:rPr>
          <w:rFonts w:ascii="Sylfaen" w:hAnsi="Sylfaen" w:cs="GHEA Grapalat"/>
          <w:sz w:val="18"/>
          <w:szCs w:val="18"/>
          <w:lang w:val="pt-BR"/>
        </w:rPr>
        <w:t xml:space="preserve"> </w:t>
      </w:r>
      <w:r w:rsidRPr="006E68AD">
        <w:rPr>
          <w:rFonts w:ascii="Sylfaen" w:hAnsi="Sylfaen" w:cs="Sylfaen"/>
          <w:sz w:val="18"/>
          <w:szCs w:val="18"/>
          <w:lang w:val="pt-BR"/>
        </w:rPr>
        <w:t>համաձայնագիրը</w:t>
      </w:r>
      <w:r w:rsidRPr="006E68AD">
        <w:rPr>
          <w:rFonts w:ascii="Sylfaen" w:hAnsi="Sylfaen" w:cs="GHEA Grapalat"/>
          <w:sz w:val="18"/>
          <w:szCs w:val="18"/>
          <w:lang w:val="pt-BR"/>
        </w:rPr>
        <w:t xml:space="preserve"> </w:t>
      </w:r>
      <w:r w:rsidRPr="006E68AD">
        <w:rPr>
          <w:rFonts w:ascii="Sylfaen" w:hAnsi="Sylfaen" w:cs="Sylfaen"/>
          <w:sz w:val="18"/>
          <w:szCs w:val="18"/>
          <w:lang w:val="pt-BR"/>
        </w:rPr>
        <w:t>և</w:t>
      </w:r>
      <w:r w:rsidRPr="006E68AD">
        <w:rPr>
          <w:rFonts w:ascii="Sylfaen" w:hAnsi="Sylfaen" w:cs="GHEA Grapalat"/>
          <w:sz w:val="18"/>
          <w:szCs w:val="18"/>
          <w:lang w:val="pt-BR"/>
        </w:rPr>
        <w:t xml:space="preserve"> </w:t>
      </w:r>
      <w:r w:rsidRPr="006E68AD">
        <w:rPr>
          <w:rFonts w:ascii="Sylfaen" w:hAnsi="Sylfaen" w:cs="Sylfaen"/>
          <w:sz w:val="18"/>
          <w:szCs w:val="18"/>
          <w:lang w:val="pt-BR"/>
        </w:rPr>
        <w:t>կից</w:t>
      </w:r>
      <w:r w:rsidRPr="006E68AD">
        <w:rPr>
          <w:rFonts w:ascii="Sylfaen" w:hAnsi="Sylfaen" w:cs="GHEA Grapalat"/>
          <w:sz w:val="18"/>
          <w:szCs w:val="18"/>
          <w:lang w:val="pt-BR"/>
        </w:rPr>
        <w:t xml:space="preserve"> </w:t>
      </w:r>
      <w:r w:rsidRPr="006E68AD">
        <w:rPr>
          <w:rFonts w:ascii="Sylfaen" w:hAnsi="Sylfaen" w:cs="Sylfaen"/>
          <w:sz w:val="18"/>
          <w:szCs w:val="18"/>
          <w:lang w:val="pt-BR"/>
        </w:rPr>
        <w:t>վճարման</w:t>
      </w:r>
      <w:r w:rsidRPr="006E68AD">
        <w:rPr>
          <w:rFonts w:ascii="Sylfaen" w:hAnsi="Sylfaen" w:cs="GHEA Grapalat"/>
          <w:sz w:val="18"/>
          <w:szCs w:val="18"/>
          <w:lang w:val="pt-BR"/>
        </w:rPr>
        <w:t xml:space="preserve"> </w:t>
      </w:r>
      <w:r w:rsidRPr="006E68AD">
        <w:rPr>
          <w:rFonts w:ascii="Sylfaen" w:hAnsi="Sylfaen" w:cs="Sylfaen"/>
          <w:sz w:val="18"/>
          <w:szCs w:val="18"/>
          <w:lang w:val="pt-BR"/>
        </w:rPr>
        <w:t>պահանջագիրը</w:t>
      </w:r>
      <w:r w:rsidRPr="006E68AD">
        <w:rPr>
          <w:rFonts w:ascii="Sylfaen" w:hAnsi="Sylfaen" w:cs="GHEA Grapalat"/>
          <w:sz w:val="18"/>
          <w:szCs w:val="18"/>
          <w:lang w:val="pt-BR"/>
        </w:rPr>
        <w:t xml:space="preserve">` </w:t>
      </w:r>
      <w:r w:rsidRPr="006E68AD">
        <w:rPr>
          <w:rFonts w:ascii="Sylfaen" w:hAnsi="Sylfaen" w:cs="Sylfaen"/>
          <w:sz w:val="18"/>
          <w:szCs w:val="18"/>
          <w:lang w:val="pt-BR"/>
        </w:rPr>
        <w:t>լրացված</w:t>
      </w:r>
      <w:r w:rsidRPr="006E68AD">
        <w:rPr>
          <w:rFonts w:ascii="Sylfaen" w:hAnsi="Sylfaen" w:cs="GHEA Grapalat"/>
          <w:sz w:val="18"/>
          <w:szCs w:val="18"/>
          <w:lang w:val="pt-BR"/>
        </w:rPr>
        <w:t xml:space="preserve"> </w:t>
      </w:r>
      <w:r w:rsidRPr="006E68AD">
        <w:rPr>
          <w:rFonts w:ascii="Sylfaen" w:hAnsi="Sylfaen" w:cs="Sylfaen"/>
          <w:sz w:val="18"/>
          <w:szCs w:val="18"/>
          <w:lang w:val="pt-BR"/>
        </w:rPr>
        <w:t>և</w:t>
      </w:r>
      <w:r w:rsidRPr="006E68AD">
        <w:rPr>
          <w:rFonts w:ascii="Sylfaen" w:hAnsi="Sylfaen" w:cs="GHEA Grapalat"/>
          <w:sz w:val="18"/>
          <w:szCs w:val="18"/>
          <w:lang w:val="pt-BR"/>
        </w:rPr>
        <w:t xml:space="preserve"> </w:t>
      </w:r>
      <w:r w:rsidRPr="006E68AD">
        <w:rPr>
          <w:rFonts w:ascii="Sylfaen" w:hAnsi="Sylfaen" w:cs="Sylfaen"/>
          <w:sz w:val="18"/>
          <w:szCs w:val="18"/>
          <w:lang w:val="pt-BR"/>
        </w:rPr>
        <w:t>հաստատված</w:t>
      </w:r>
      <w:r w:rsidRPr="006E68AD">
        <w:rPr>
          <w:rFonts w:ascii="Sylfaen" w:hAnsi="Sylfaen" w:cs="GHEA Grapalat"/>
          <w:sz w:val="18"/>
          <w:szCs w:val="18"/>
          <w:lang w:val="pt-BR"/>
        </w:rPr>
        <w:t xml:space="preserve"> </w:t>
      </w:r>
      <w:r w:rsidRPr="006E68AD">
        <w:rPr>
          <w:rFonts w:ascii="Sylfaen" w:hAnsi="Sylfaen" w:cs="Sylfaen"/>
          <w:sz w:val="18"/>
          <w:szCs w:val="18"/>
          <w:lang w:val="pt-BR"/>
        </w:rPr>
        <w:t>Ընկերության</w:t>
      </w:r>
      <w:r w:rsidRPr="006E68AD">
        <w:rPr>
          <w:rFonts w:ascii="Sylfaen" w:hAnsi="Sylfaen" w:cs="GHEA Grapalat"/>
          <w:sz w:val="18"/>
          <w:szCs w:val="18"/>
          <w:lang w:val="pt-BR"/>
        </w:rPr>
        <w:t xml:space="preserve"> </w:t>
      </w:r>
      <w:r w:rsidRPr="006E68AD">
        <w:rPr>
          <w:rFonts w:ascii="Sylfaen" w:hAnsi="Sylfaen" w:cs="Sylfaen"/>
          <w:sz w:val="18"/>
          <w:szCs w:val="18"/>
          <w:lang w:val="pt-BR"/>
        </w:rPr>
        <w:t>կողմից</w:t>
      </w:r>
      <w:r w:rsidRPr="006E68AD">
        <w:rPr>
          <w:rFonts w:ascii="Sylfaen" w:hAnsi="Sylfaen" w:cs="GHEA Grapalat"/>
          <w:sz w:val="18"/>
          <w:szCs w:val="18"/>
          <w:lang w:val="pt-BR"/>
        </w:rPr>
        <w:t xml:space="preserve">: </w:t>
      </w:r>
    </w:p>
    <w:p w:rsidR="00924798" w:rsidRPr="006E68AD" w:rsidRDefault="00924798" w:rsidP="00924798">
      <w:pPr>
        <w:numPr>
          <w:ilvl w:val="1"/>
          <w:numId w:val="7"/>
        </w:numPr>
        <w:ind w:left="0" w:firstLine="426"/>
        <w:jc w:val="both"/>
        <w:rPr>
          <w:rFonts w:ascii="Sylfaen" w:hAnsi="Sylfaen" w:cs="GHEA Grapalat"/>
          <w:color w:val="000000"/>
          <w:sz w:val="18"/>
          <w:szCs w:val="18"/>
          <w:lang w:val="pt-BR"/>
        </w:rPr>
      </w:pPr>
      <w:r w:rsidRPr="006E68AD">
        <w:rPr>
          <w:rFonts w:ascii="Sylfaen" w:hAnsi="Sylfaen" w:cs="Sylfaen"/>
          <w:color w:val="000000"/>
          <w:sz w:val="18"/>
          <w:szCs w:val="18"/>
          <w:lang w:val="pt-BR"/>
        </w:rPr>
        <w:t>Ընկերությունը</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սույն</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pt-BR"/>
        </w:rPr>
        <w:t>տուժանքի</w:t>
      </w:r>
      <w:r w:rsidRPr="006E68AD">
        <w:rPr>
          <w:rFonts w:ascii="Sylfaen" w:hAnsi="Sylfaen" w:cs="GHEA Grapalat"/>
          <w:color w:val="000000"/>
          <w:sz w:val="18"/>
          <w:szCs w:val="18"/>
          <w:lang w:val="pt-BR"/>
        </w:rPr>
        <w:t xml:space="preserve"> </w:t>
      </w:r>
      <w:r w:rsidRPr="006E68AD">
        <w:rPr>
          <w:rFonts w:ascii="Sylfaen" w:hAnsi="Sylfaen" w:cs="Sylfaen"/>
          <w:color w:val="000000"/>
          <w:sz w:val="18"/>
          <w:szCs w:val="18"/>
          <w:lang w:val="pt-BR"/>
        </w:rPr>
        <w:t>համաձայնագ</w:t>
      </w:r>
      <w:r w:rsidRPr="006E68AD">
        <w:rPr>
          <w:rFonts w:ascii="Sylfaen" w:hAnsi="Sylfaen" w:cs="Sylfaen"/>
          <w:color w:val="000000"/>
          <w:sz w:val="18"/>
          <w:szCs w:val="18"/>
          <w:lang w:val="hy-AM"/>
        </w:rPr>
        <w:t>ր</w:t>
      </w:r>
      <w:r w:rsidRPr="006E68AD">
        <w:rPr>
          <w:rFonts w:ascii="Sylfaen" w:hAnsi="Sylfaen" w:cs="Sylfaen"/>
          <w:color w:val="000000"/>
          <w:sz w:val="18"/>
          <w:szCs w:val="18"/>
          <w:lang w:val="pt-BR"/>
        </w:rPr>
        <w:t>ի</w:t>
      </w:r>
      <w:r w:rsidRPr="006E68AD">
        <w:rPr>
          <w:rFonts w:ascii="Sylfaen" w:hAnsi="Sylfaen" w:cs="Sylfaen"/>
          <w:color w:val="000000"/>
          <w:sz w:val="18"/>
          <w:szCs w:val="18"/>
          <w:lang w:val="hy-AM"/>
        </w:rPr>
        <w:t>ն</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կից</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ներկայացվող</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վճարման</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պահանջագրի</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այսուհետ</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Պահանջագիր</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ստորագրմամբ</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անհետկանչելիորեն</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համաձայնվում</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է</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որ</w:t>
      </w:r>
      <w:r w:rsidRPr="006E68AD">
        <w:rPr>
          <w:rFonts w:ascii="Sylfaen" w:hAnsi="Sylfaen" w:cs="GHEA Grapalat"/>
          <w:color w:val="000000"/>
          <w:sz w:val="18"/>
          <w:szCs w:val="18"/>
          <w:lang w:val="hy-AM"/>
        </w:rPr>
        <w:t xml:space="preserve"> </w:t>
      </w:r>
    </w:p>
    <w:p w:rsidR="00924798" w:rsidRPr="006E68AD" w:rsidRDefault="00924798" w:rsidP="00924798">
      <w:pPr>
        <w:ind w:firstLine="426"/>
        <w:jc w:val="both"/>
        <w:rPr>
          <w:rFonts w:ascii="Sylfaen" w:hAnsi="Sylfaen" w:cs="GHEA Grapalat"/>
          <w:color w:val="000000"/>
          <w:sz w:val="18"/>
          <w:szCs w:val="18"/>
          <w:lang w:val="hy-AM"/>
        </w:rPr>
      </w:pPr>
      <w:r w:rsidRPr="006E68AD">
        <w:rPr>
          <w:rFonts w:ascii="Sylfaen" w:hAnsi="Sylfaen" w:cs="Sylfaen"/>
          <w:color w:val="000000"/>
          <w:sz w:val="18"/>
          <w:szCs w:val="18"/>
          <w:lang w:val="hy-AM"/>
        </w:rPr>
        <w:t>ա</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Պահանջագրի</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ստորագրմամբ</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Ընկերությունը</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տալիս</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է</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իր</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հավաստումը</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Պահանջագրի</w:t>
      </w:r>
      <w:r w:rsidRPr="006E68AD">
        <w:rPr>
          <w:rFonts w:ascii="Sylfaen" w:hAnsi="Sylfaen" w:cs="GHEA Grapalat"/>
          <w:color w:val="000000"/>
          <w:sz w:val="18"/>
          <w:szCs w:val="18"/>
          <w:lang w:val="hy-AM"/>
        </w:rPr>
        <w:t xml:space="preserve"> </w:t>
      </w:r>
      <w:r w:rsidRPr="006E68AD">
        <w:rPr>
          <w:rFonts w:ascii="Sylfaen" w:hAnsi="Sylfaen" w:cs="Arial Armenian"/>
          <w:color w:val="000000"/>
          <w:sz w:val="18"/>
          <w:szCs w:val="18"/>
          <w:lang w:val="hy-AM"/>
        </w:rPr>
        <w:t>«</w:t>
      </w:r>
      <w:r w:rsidRPr="006E68AD">
        <w:rPr>
          <w:rFonts w:ascii="Sylfaen" w:hAnsi="Sylfaen" w:cs="Sylfaen"/>
          <w:color w:val="000000"/>
          <w:sz w:val="18"/>
          <w:szCs w:val="18"/>
          <w:lang w:val="hy-AM"/>
        </w:rPr>
        <w:t>Վճարման</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պայմանները</w:t>
      </w:r>
      <w:r w:rsidRPr="006E68AD">
        <w:rPr>
          <w:rFonts w:ascii="Sylfaen" w:hAnsi="Sylfaen" w:cs="Arial Armenian"/>
          <w:color w:val="000000"/>
          <w:sz w:val="18"/>
          <w:szCs w:val="18"/>
          <w:lang w:val="hy-AM"/>
        </w:rPr>
        <w:t>»</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դաշտում</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լրացված</w:t>
      </w:r>
      <w:r w:rsidRPr="006E68AD">
        <w:rPr>
          <w:rFonts w:ascii="Sylfaen" w:hAnsi="Sylfaen" w:cs="GHEA Grapalat"/>
          <w:color w:val="000000"/>
          <w:sz w:val="18"/>
          <w:szCs w:val="18"/>
          <w:lang w:val="hy-AM"/>
        </w:rPr>
        <w:t xml:space="preserve">  </w:t>
      </w:r>
      <w:r w:rsidRPr="006E68AD">
        <w:rPr>
          <w:rFonts w:ascii="Sylfaen" w:hAnsi="Sylfaen" w:cs="Arial Armenian"/>
          <w:color w:val="000000"/>
          <w:sz w:val="18"/>
          <w:szCs w:val="18"/>
          <w:lang w:val="hy-AM"/>
        </w:rPr>
        <w:t>«</w:t>
      </w:r>
      <w:r w:rsidRPr="006E68AD">
        <w:rPr>
          <w:rFonts w:ascii="Sylfaen" w:hAnsi="Sylfaen" w:cs="Sylfaen"/>
          <w:color w:val="000000"/>
          <w:sz w:val="18"/>
          <w:szCs w:val="18"/>
          <w:lang w:val="hy-AM"/>
        </w:rPr>
        <w:t>ակցեպտավորված</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վճարման</w:t>
      </w:r>
      <w:r w:rsidRPr="006E68AD">
        <w:rPr>
          <w:rFonts w:ascii="Sylfaen" w:hAnsi="Sylfaen" w:cs="Arial Armenian"/>
          <w:color w:val="000000"/>
          <w:sz w:val="18"/>
          <w:szCs w:val="18"/>
          <w:lang w:val="hy-AM"/>
        </w:rPr>
        <w:t>»</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համար</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որի</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դեպքում</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նշված</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գումարի</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գանձման</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հետ</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կապված</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Ընկերությանը</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սպասարկող</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վճարող</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Բանկը</w:t>
      </w:r>
      <w:r w:rsidRPr="006E68AD">
        <w:rPr>
          <w:rFonts w:ascii="Sylfaen" w:hAnsi="Sylfaen" w:cs="GHEA Grapalat"/>
          <w:color w:val="000000"/>
          <w:sz w:val="18"/>
          <w:szCs w:val="18"/>
          <w:lang w:val="hy-AM"/>
        </w:rPr>
        <w:t>` /</w:t>
      </w:r>
      <w:r w:rsidRPr="006E68AD">
        <w:rPr>
          <w:rFonts w:ascii="Sylfaen" w:hAnsi="Sylfaen" w:cs="Sylfaen"/>
          <w:color w:val="000000"/>
          <w:sz w:val="18"/>
          <w:szCs w:val="18"/>
          <w:lang w:val="hy-AM"/>
        </w:rPr>
        <w:t>այսուհետ</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Վճարող</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Բանկ</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ստացված</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Պահանջագիրը</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չի</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ներկայացնում</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Ընկերությանը</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լրացուցիչ</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համաձայնություն</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ստանալու</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համար</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քանի</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որ</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Ընկերության</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կողմից</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Պահանջագրի</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վրա</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արդեն</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դրվել</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է</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ստորագրությունը՝</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ակցեպտավորման</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նպատակով</w:t>
      </w:r>
      <w:r w:rsidRPr="006E68AD">
        <w:rPr>
          <w:rFonts w:ascii="Sylfaen" w:hAnsi="Sylfaen" w:cs="GHEA Grapalat"/>
          <w:color w:val="000000"/>
          <w:sz w:val="18"/>
          <w:szCs w:val="18"/>
          <w:lang w:val="hy-AM"/>
        </w:rPr>
        <w:t xml:space="preserve">: </w:t>
      </w:r>
    </w:p>
    <w:p w:rsidR="00924798" w:rsidRPr="006E68AD" w:rsidRDefault="00924798" w:rsidP="00924798">
      <w:pPr>
        <w:ind w:firstLine="426"/>
        <w:jc w:val="both"/>
        <w:rPr>
          <w:rFonts w:ascii="Sylfaen" w:hAnsi="Sylfaen" w:cs="GHEA Grapalat"/>
          <w:color w:val="000000"/>
          <w:sz w:val="18"/>
          <w:szCs w:val="18"/>
          <w:lang w:val="hy-AM"/>
        </w:rPr>
      </w:pP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բ</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Պահանջագիրը</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հիմք</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է</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հանդիսանում</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Վճարող</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Բանկի</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համար</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Պահանջագրով</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նշված</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ամբողջ</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գումարը</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pt-BR"/>
        </w:rPr>
        <w:t>Ընկերության</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հաշվից</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գանձելու</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համար՝</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առանց</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լրացուցիչ</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ակցեպտավորման</w:t>
      </w:r>
      <w:r w:rsidRPr="006E68AD">
        <w:rPr>
          <w:rFonts w:ascii="Sylfaen" w:hAnsi="Sylfaen" w:cs="GHEA Grapalat"/>
          <w:color w:val="000000"/>
          <w:sz w:val="18"/>
          <w:szCs w:val="18"/>
          <w:lang w:val="hy-AM"/>
        </w:rPr>
        <w:t xml:space="preserve">: </w:t>
      </w:r>
    </w:p>
    <w:p w:rsidR="00924798" w:rsidRPr="006E68AD" w:rsidRDefault="00924798" w:rsidP="00924798">
      <w:pPr>
        <w:ind w:firstLine="426"/>
        <w:jc w:val="both"/>
        <w:rPr>
          <w:rFonts w:ascii="Sylfaen" w:hAnsi="Sylfaen" w:cs="GHEA Grapalat"/>
          <w:color w:val="000000"/>
          <w:sz w:val="18"/>
          <w:szCs w:val="18"/>
          <w:lang w:val="hy-AM"/>
        </w:rPr>
      </w:pPr>
      <w:r w:rsidRPr="006E68AD">
        <w:rPr>
          <w:rFonts w:ascii="Sylfaen" w:hAnsi="Sylfaen" w:cs="Sylfaen"/>
          <w:color w:val="000000"/>
          <w:sz w:val="18"/>
          <w:szCs w:val="18"/>
          <w:lang w:val="hy-AM"/>
        </w:rPr>
        <w:t>գ</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pt-BR"/>
        </w:rPr>
        <w:t>Ընկերությունը</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չի</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կարող</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գրավոր</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կամ</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այլ</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եղանակով</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Վճարող</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Բանկին</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կարգադրել</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Պահանջագրի</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վրա</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դրված</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իր</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ակցեպտը</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հետ</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կանչելու</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մասին</w:t>
      </w:r>
      <w:r w:rsidRPr="006E68AD">
        <w:rPr>
          <w:rFonts w:ascii="Sylfaen" w:hAnsi="Sylfaen" w:cs="GHEA Grapalat"/>
          <w:color w:val="000000"/>
          <w:sz w:val="18"/>
          <w:szCs w:val="18"/>
          <w:lang w:val="hy-AM"/>
        </w:rPr>
        <w:t>:</w:t>
      </w:r>
    </w:p>
    <w:p w:rsidR="00924798" w:rsidRPr="006E68AD" w:rsidRDefault="00924798" w:rsidP="00924798">
      <w:pPr>
        <w:ind w:left="426"/>
        <w:jc w:val="both"/>
        <w:rPr>
          <w:rFonts w:ascii="Sylfaen" w:hAnsi="Sylfaen" w:cs="GHEA Grapalat"/>
          <w:color w:val="000000"/>
          <w:sz w:val="18"/>
          <w:szCs w:val="18"/>
          <w:lang w:val="hy-AM"/>
        </w:rPr>
      </w:pPr>
      <w:r w:rsidRPr="006E68AD">
        <w:rPr>
          <w:rFonts w:ascii="Sylfaen" w:hAnsi="Sylfaen" w:cs="Sylfaen"/>
          <w:color w:val="000000"/>
          <w:sz w:val="18"/>
          <w:szCs w:val="18"/>
          <w:lang w:val="hy-AM"/>
        </w:rPr>
        <w:t>դ</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pt-BR"/>
        </w:rPr>
        <w:t>Ընկերությունը</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հավաստում</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է</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որ</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Պահանջագիրը</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ակցեպտավորել</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է</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տուժանքի</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ամբողջ</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գումարով</w:t>
      </w:r>
      <w:r w:rsidRPr="006E68AD">
        <w:rPr>
          <w:rFonts w:ascii="Sylfaen" w:hAnsi="Sylfaen" w:cs="GHEA Grapalat"/>
          <w:color w:val="000000"/>
          <w:sz w:val="18"/>
          <w:szCs w:val="18"/>
          <w:lang w:val="hy-AM"/>
        </w:rPr>
        <w:t>:</w:t>
      </w:r>
    </w:p>
    <w:p w:rsidR="00924798" w:rsidRPr="006E68AD" w:rsidRDefault="00924798" w:rsidP="00924798">
      <w:pPr>
        <w:ind w:firstLine="426"/>
        <w:jc w:val="both"/>
        <w:rPr>
          <w:rFonts w:ascii="Sylfaen" w:hAnsi="Sylfaen" w:cs="GHEA Grapalat"/>
          <w:sz w:val="18"/>
          <w:szCs w:val="18"/>
          <w:lang w:val="hy-AM"/>
        </w:rPr>
      </w:pPr>
      <w:r w:rsidRPr="006E68AD">
        <w:rPr>
          <w:rFonts w:ascii="Sylfaen" w:hAnsi="Sylfaen" w:cs="Sylfaen"/>
          <w:sz w:val="18"/>
          <w:szCs w:val="18"/>
          <w:lang w:val="hy-AM"/>
        </w:rPr>
        <w:t>ե</w:t>
      </w:r>
      <w:r w:rsidRPr="006E68AD">
        <w:rPr>
          <w:rFonts w:ascii="Sylfaen" w:hAnsi="Sylfaen" w:cs="GHEA Grapalat"/>
          <w:sz w:val="18"/>
          <w:szCs w:val="18"/>
          <w:lang w:val="hy-AM"/>
        </w:rPr>
        <w:t xml:space="preserve">) </w:t>
      </w:r>
      <w:r w:rsidRPr="006E68AD">
        <w:rPr>
          <w:rFonts w:ascii="Sylfaen" w:hAnsi="Sylfaen" w:cs="Sylfaen"/>
          <w:sz w:val="18"/>
          <w:szCs w:val="18"/>
          <w:lang w:val="hy-AM"/>
        </w:rPr>
        <w:t>Ընկերությունը</w:t>
      </w:r>
      <w:r w:rsidRPr="006E68AD">
        <w:rPr>
          <w:rFonts w:ascii="Sylfaen" w:hAnsi="Sylfaen" w:cs="GHEA Grapalat"/>
          <w:sz w:val="18"/>
          <w:szCs w:val="18"/>
          <w:lang w:val="hy-AM"/>
        </w:rPr>
        <w:t xml:space="preserve"> </w:t>
      </w:r>
      <w:r w:rsidRPr="006E68AD">
        <w:rPr>
          <w:rFonts w:ascii="Sylfaen" w:hAnsi="Sylfaen" w:cs="Sylfaen"/>
          <w:sz w:val="18"/>
          <w:szCs w:val="18"/>
          <w:lang w:val="hy-AM"/>
        </w:rPr>
        <w:t>սույնով</w:t>
      </w:r>
      <w:r w:rsidRPr="006E68AD">
        <w:rPr>
          <w:rFonts w:ascii="Sylfaen" w:hAnsi="Sylfaen" w:cs="GHEA Grapalat"/>
          <w:sz w:val="18"/>
          <w:szCs w:val="18"/>
          <w:lang w:val="hy-AM"/>
        </w:rPr>
        <w:t xml:space="preserve"> </w:t>
      </w:r>
      <w:r w:rsidRPr="006E68AD">
        <w:rPr>
          <w:rFonts w:ascii="Sylfaen" w:hAnsi="Sylfaen" w:cs="Sylfaen"/>
          <w:sz w:val="18"/>
          <w:szCs w:val="18"/>
          <w:lang w:val="hy-AM"/>
        </w:rPr>
        <w:t>համաձայնում</w:t>
      </w:r>
      <w:r w:rsidRPr="006E68AD">
        <w:rPr>
          <w:rFonts w:ascii="Sylfaen" w:hAnsi="Sylfaen" w:cs="GHEA Grapalat"/>
          <w:sz w:val="18"/>
          <w:szCs w:val="18"/>
          <w:lang w:val="hy-AM"/>
        </w:rPr>
        <w:t xml:space="preserve"> </w:t>
      </w:r>
      <w:r w:rsidRPr="006E68AD">
        <w:rPr>
          <w:rFonts w:ascii="Sylfaen" w:hAnsi="Sylfaen" w:cs="Sylfaen"/>
          <w:sz w:val="18"/>
          <w:szCs w:val="18"/>
          <w:lang w:val="hy-AM"/>
        </w:rPr>
        <w:t>է</w:t>
      </w:r>
      <w:r w:rsidRPr="006E68AD">
        <w:rPr>
          <w:rFonts w:ascii="Sylfaen" w:hAnsi="Sylfaen" w:cs="GHEA Grapalat"/>
          <w:sz w:val="18"/>
          <w:szCs w:val="18"/>
          <w:lang w:val="hy-AM"/>
        </w:rPr>
        <w:t xml:space="preserve">, </w:t>
      </w:r>
      <w:r w:rsidRPr="006E68AD">
        <w:rPr>
          <w:rFonts w:ascii="Sylfaen" w:hAnsi="Sylfaen" w:cs="Sylfaen"/>
          <w:sz w:val="18"/>
          <w:szCs w:val="18"/>
          <w:lang w:val="hy-AM"/>
        </w:rPr>
        <w:t>որ</w:t>
      </w:r>
      <w:r w:rsidRPr="006E68AD">
        <w:rPr>
          <w:rFonts w:ascii="Sylfaen" w:hAnsi="Sylfaen" w:cs="GHEA Grapalat"/>
          <w:sz w:val="18"/>
          <w:szCs w:val="18"/>
          <w:lang w:val="hy-AM"/>
        </w:rPr>
        <w:t xml:space="preserve"> </w:t>
      </w:r>
      <w:r w:rsidRPr="006E68AD">
        <w:rPr>
          <w:rFonts w:ascii="Sylfaen" w:hAnsi="Sylfaen" w:cs="Sylfaen"/>
          <w:sz w:val="18"/>
          <w:szCs w:val="18"/>
          <w:lang w:val="hy-AM"/>
        </w:rPr>
        <w:t>Վճարող</w:t>
      </w:r>
      <w:r w:rsidRPr="006E68AD">
        <w:rPr>
          <w:rFonts w:ascii="Sylfaen" w:hAnsi="Sylfaen" w:cs="GHEA Grapalat"/>
          <w:sz w:val="18"/>
          <w:szCs w:val="18"/>
          <w:lang w:val="hy-AM"/>
        </w:rPr>
        <w:t xml:space="preserve"> </w:t>
      </w:r>
      <w:r w:rsidRPr="006E68AD">
        <w:rPr>
          <w:rFonts w:ascii="Sylfaen" w:hAnsi="Sylfaen" w:cs="Sylfaen"/>
          <w:sz w:val="18"/>
          <w:szCs w:val="18"/>
          <w:lang w:val="hy-AM"/>
        </w:rPr>
        <w:t>Բանկը</w:t>
      </w:r>
      <w:r w:rsidRPr="006E68AD">
        <w:rPr>
          <w:rFonts w:ascii="Sylfaen" w:hAnsi="Sylfaen" w:cs="GHEA Grapalat"/>
          <w:sz w:val="18"/>
          <w:szCs w:val="18"/>
          <w:lang w:val="hy-AM"/>
        </w:rPr>
        <w:t xml:space="preserve"> </w:t>
      </w:r>
      <w:r w:rsidRPr="006E68AD">
        <w:rPr>
          <w:rFonts w:ascii="Sylfaen" w:hAnsi="Sylfaen" w:cs="Sylfaen"/>
          <w:sz w:val="18"/>
          <w:szCs w:val="18"/>
          <w:lang w:val="hy-AM"/>
        </w:rPr>
        <w:t>որևէ</w:t>
      </w:r>
      <w:r w:rsidRPr="006E68AD">
        <w:rPr>
          <w:rFonts w:ascii="Sylfaen" w:hAnsi="Sylfaen" w:cs="GHEA Grapalat"/>
          <w:sz w:val="18"/>
          <w:szCs w:val="18"/>
          <w:lang w:val="hy-AM"/>
        </w:rPr>
        <w:t xml:space="preserve"> </w:t>
      </w:r>
      <w:r w:rsidRPr="006E68AD">
        <w:rPr>
          <w:rFonts w:ascii="Sylfaen" w:hAnsi="Sylfaen" w:cs="Sylfaen"/>
          <w:sz w:val="18"/>
          <w:szCs w:val="18"/>
          <w:lang w:val="hy-AM"/>
        </w:rPr>
        <w:t>պատասխանատվություն</w:t>
      </w:r>
      <w:r w:rsidRPr="006E68AD">
        <w:rPr>
          <w:rFonts w:ascii="Sylfaen" w:hAnsi="Sylfaen" w:cs="GHEA Grapalat"/>
          <w:sz w:val="18"/>
          <w:szCs w:val="18"/>
          <w:lang w:val="hy-AM"/>
        </w:rPr>
        <w:t xml:space="preserve"> </w:t>
      </w:r>
      <w:r w:rsidRPr="006E68AD">
        <w:rPr>
          <w:rFonts w:ascii="Sylfaen" w:hAnsi="Sylfaen" w:cs="Sylfaen"/>
          <w:sz w:val="18"/>
          <w:szCs w:val="18"/>
          <w:lang w:val="hy-AM"/>
        </w:rPr>
        <w:t>չի</w:t>
      </w:r>
      <w:r w:rsidRPr="006E68AD">
        <w:rPr>
          <w:rFonts w:ascii="Sylfaen" w:hAnsi="Sylfaen" w:cs="GHEA Grapalat"/>
          <w:sz w:val="18"/>
          <w:szCs w:val="18"/>
          <w:lang w:val="hy-AM"/>
        </w:rPr>
        <w:t xml:space="preserve"> </w:t>
      </w:r>
      <w:r w:rsidRPr="006E68AD">
        <w:rPr>
          <w:rFonts w:ascii="Sylfaen" w:hAnsi="Sylfaen" w:cs="Sylfaen"/>
          <w:sz w:val="18"/>
          <w:szCs w:val="18"/>
          <w:lang w:val="hy-AM"/>
        </w:rPr>
        <w:t>կրում</w:t>
      </w:r>
      <w:r w:rsidRPr="006E68AD">
        <w:rPr>
          <w:rFonts w:ascii="Sylfaen" w:hAnsi="Sylfaen" w:cs="GHEA Grapalat"/>
          <w:sz w:val="18"/>
          <w:szCs w:val="18"/>
          <w:lang w:val="hy-AM"/>
        </w:rPr>
        <w:t xml:space="preserve"> </w:t>
      </w:r>
      <w:r w:rsidRPr="006E68AD">
        <w:rPr>
          <w:rFonts w:ascii="Sylfaen" w:hAnsi="Sylfaen" w:cs="Sylfaen"/>
          <w:sz w:val="18"/>
          <w:szCs w:val="18"/>
          <w:lang w:val="hy-AM"/>
        </w:rPr>
        <w:t>Պատվիրատուի</w:t>
      </w:r>
      <w:r w:rsidRPr="006E68AD">
        <w:rPr>
          <w:rFonts w:ascii="Sylfaen" w:hAnsi="Sylfaen" w:cs="GHEA Grapalat"/>
          <w:sz w:val="18"/>
          <w:szCs w:val="18"/>
          <w:lang w:val="hy-AM"/>
        </w:rPr>
        <w:t xml:space="preserve"> </w:t>
      </w:r>
      <w:r w:rsidRPr="006E68AD">
        <w:rPr>
          <w:rFonts w:ascii="Sylfaen" w:hAnsi="Sylfaen" w:cs="Sylfaen"/>
          <w:sz w:val="18"/>
          <w:szCs w:val="18"/>
          <w:lang w:val="hy-AM"/>
        </w:rPr>
        <w:t>կողմից</w:t>
      </w:r>
      <w:r w:rsidRPr="006E68AD">
        <w:rPr>
          <w:rFonts w:ascii="Sylfaen" w:hAnsi="Sylfaen" w:cs="GHEA Grapalat"/>
          <w:sz w:val="18"/>
          <w:szCs w:val="18"/>
          <w:lang w:val="hy-AM"/>
        </w:rPr>
        <w:t xml:space="preserve"> </w:t>
      </w:r>
      <w:r w:rsidRPr="006E68AD">
        <w:rPr>
          <w:rFonts w:ascii="Sylfaen" w:hAnsi="Sylfaen" w:cs="Sylfaen"/>
          <w:sz w:val="18"/>
          <w:szCs w:val="18"/>
          <w:lang w:val="hy-AM"/>
        </w:rPr>
        <w:t>ներկայացված</w:t>
      </w:r>
      <w:r w:rsidRPr="006E68AD">
        <w:rPr>
          <w:rFonts w:ascii="Sylfaen" w:hAnsi="Sylfaen" w:cs="GHEA Grapalat"/>
          <w:sz w:val="18"/>
          <w:szCs w:val="18"/>
          <w:lang w:val="hy-AM"/>
        </w:rPr>
        <w:t xml:space="preserve"> </w:t>
      </w:r>
      <w:r w:rsidRPr="006E68AD">
        <w:rPr>
          <w:rFonts w:ascii="Sylfaen" w:hAnsi="Sylfaen" w:cs="Sylfaen"/>
          <w:sz w:val="18"/>
          <w:szCs w:val="18"/>
          <w:lang w:val="hy-AM"/>
        </w:rPr>
        <w:t>վճարման</w:t>
      </w:r>
      <w:r w:rsidRPr="006E68AD">
        <w:rPr>
          <w:rFonts w:ascii="Sylfaen" w:hAnsi="Sylfaen" w:cs="GHEA Grapalat"/>
          <w:sz w:val="18"/>
          <w:szCs w:val="18"/>
          <w:lang w:val="hy-AM"/>
        </w:rPr>
        <w:t xml:space="preserve"> </w:t>
      </w:r>
      <w:r w:rsidRPr="006E68AD">
        <w:rPr>
          <w:rFonts w:ascii="Sylfaen" w:hAnsi="Sylfaen" w:cs="Sylfaen"/>
          <w:sz w:val="18"/>
          <w:szCs w:val="18"/>
          <w:lang w:val="hy-AM"/>
        </w:rPr>
        <w:t>պահանջի</w:t>
      </w:r>
      <w:r w:rsidRPr="006E68AD">
        <w:rPr>
          <w:rFonts w:ascii="Sylfaen" w:hAnsi="Sylfaen" w:cs="GHEA Grapalat"/>
          <w:sz w:val="18"/>
          <w:szCs w:val="18"/>
          <w:lang w:val="hy-AM"/>
        </w:rPr>
        <w:t xml:space="preserve"> </w:t>
      </w:r>
      <w:r w:rsidRPr="006E68AD">
        <w:rPr>
          <w:rFonts w:ascii="Sylfaen" w:hAnsi="Sylfaen" w:cs="Sylfaen"/>
          <w:sz w:val="18"/>
          <w:szCs w:val="18"/>
          <w:lang w:val="hy-AM"/>
        </w:rPr>
        <w:t>և</w:t>
      </w:r>
      <w:r w:rsidRPr="006E68AD">
        <w:rPr>
          <w:rFonts w:ascii="Sylfaen" w:hAnsi="Sylfaen" w:cs="GHEA Grapalat"/>
          <w:sz w:val="18"/>
          <w:szCs w:val="18"/>
          <w:lang w:val="hy-AM"/>
        </w:rPr>
        <w:t xml:space="preserve"> </w:t>
      </w:r>
      <w:r w:rsidRPr="006E68AD">
        <w:rPr>
          <w:rFonts w:ascii="Sylfaen" w:hAnsi="Sylfaen" w:cs="Sylfaen"/>
          <w:sz w:val="18"/>
          <w:szCs w:val="18"/>
          <w:lang w:val="hy-AM"/>
        </w:rPr>
        <w:t>Պահանջագրի</w:t>
      </w:r>
      <w:r w:rsidRPr="006E68AD">
        <w:rPr>
          <w:rFonts w:ascii="Sylfaen" w:hAnsi="Sylfaen" w:cs="GHEA Grapalat"/>
          <w:sz w:val="18"/>
          <w:szCs w:val="18"/>
          <w:lang w:val="hy-AM"/>
        </w:rPr>
        <w:t xml:space="preserve"> </w:t>
      </w:r>
      <w:r w:rsidRPr="006E68AD">
        <w:rPr>
          <w:rFonts w:ascii="Sylfaen" w:hAnsi="Sylfaen" w:cs="Sylfaen"/>
          <w:sz w:val="18"/>
          <w:szCs w:val="18"/>
          <w:lang w:val="hy-AM"/>
        </w:rPr>
        <w:t>իրավաչափության</w:t>
      </w:r>
      <w:r w:rsidRPr="006E68AD">
        <w:rPr>
          <w:rFonts w:ascii="Sylfaen" w:hAnsi="Sylfaen" w:cs="GHEA Grapalat"/>
          <w:sz w:val="18"/>
          <w:szCs w:val="18"/>
          <w:lang w:val="hy-AM"/>
        </w:rPr>
        <w:t xml:space="preserve">, </w:t>
      </w:r>
      <w:r w:rsidRPr="006E68AD">
        <w:rPr>
          <w:rFonts w:ascii="Sylfaen" w:hAnsi="Sylfaen" w:cs="Sylfaen"/>
          <w:sz w:val="18"/>
          <w:szCs w:val="18"/>
          <w:lang w:val="hy-AM"/>
        </w:rPr>
        <w:t>վավերականության</w:t>
      </w:r>
      <w:r w:rsidRPr="006E68AD">
        <w:rPr>
          <w:rFonts w:ascii="Sylfaen" w:hAnsi="Sylfaen" w:cs="GHEA Grapalat"/>
          <w:sz w:val="18"/>
          <w:szCs w:val="18"/>
          <w:lang w:val="hy-AM"/>
        </w:rPr>
        <w:t xml:space="preserve">, </w:t>
      </w:r>
      <w:r w:rsidRPr="006E68AD">
        <w:rPr>
          <w:rFonts w:ascii="Sylfaen" w:hAnsi="Sylfaen" w:cs="Sylfaen"/>
          <w:sz w:val="18"/>
          <w:szCs w:val="18"/>
          <w:lang w:val="hy-AM"/>
        </w:rPr>
        <w:t>ներկայացման</w:t>
      </w:r>
      <w:r w:rsidRPr="006E68AD">
        <w:rPr>
          <w:rFonts w:ascii="Sylfaen" w:hAnsi="Sylfaen" w:cs="GHEA Grapalat"/>
          <w:sz w:val="18"/>
          <w:szCs w:val="18"/>
          <w:lang w:val="hy-AM"/>
        </w:rPr>
        <w:t xml:space="preserve"> </w:t>
      </w:r>
      <w:r w:rsidRPr="006E68AD">
        <w:rPr>
          <w:rFonts w:ascii="Sylfaen" w:hAnsi="Sylfaen" w:cs="Sylfaen"/>
          <w:sz w:val="18"/>
          <w:szCs w:val="18"/>
          <w:lang w:val="hy-AM"/>
        </w:rPr>
        <w:t>ժամկետների</w:t>
      </w:r>
      <w:r w:rsidRPr="006E68AD">
        <w:rPr>
          <w:rFonts w:ascii="Sylfaen" w:hAnsi="Sylfaen" w:cs="GHEA Grapalat"/>
          <w:sz w:val="18"/>
          <w:szCs w:val="18"/>
          <w:lang w:val="hy-AM"/>
        </w:rPr>
        <w:t xml:space="preserve"> </w:t>
      </w:r>
      <w:r w:rsidRPr="006E68AD">
        <w:rPr>
          <w:rFonts w:ascii="Sylfaen" w:hAnsi="Sylfaen" w:cs="Sylfaen"/>
          <w:sz w:val="18"/>
          <w:szCs w:val="18"/>
          <w:lang w:val="hy-AM"/>
        </w:rPr>
        <w:t>և</w:t>
      </w:r>
      <w:r w:rsidRPr="006E68AD">
        <w:rPr>
          <w:rFonts w:ascii="Sylfaen" w:hAnsi="Sylfaen" w:cs="GHEA Grapalat"/>
          <w:sz w:val="18"/>
          <w:szCs w:val="18"/>
          <w:lang w:val="hy-AM"/>
        </w:rPr>
        <w:t xml:space="preserve"> </w:t>
      </w:r>
      <w:r w:rsidRPr="006E68AD">
        <w:rPr>
          <w:rFonts w:ascii="Sylfaen" w:hAnsi="Sylfaen" w:cs="Sylfaen"/>
          <w:sz w:val="18"/>
          <w:szCs w:val="18"/>
          <w:lang w:val="hy-AM"/>
        </w:rPr>
        <w:t>Պահանջագրի</w:t>
      </w:r>
      <w:r w:rsidRPr="006E68AD">
        <w:rPr>
          <w:rFonts w:ascii="Sylfaen" w:hAnsi="Sylfaen" w:cs="GHEA Grapalat"/>
          <w:sz w:val="18"/>
          <w:szCs w:val="18"/>
          <w:lang w:val="hy-AM"/>
        </w:rPr>
        <w:t xml:space="preserve"> </w:t>
      </w:r>
      <w:r w:rsidRPr="006E68AD">
        <w:rPr>
          <w:rFonts w:ascii="Sylfaen" w:hAnsi="Sylfaen" w:cs="Sylfaen"/>
          <w:sz w:val="18"/>
          <w:szCs w:val="18"/>
          <w:lang w:val="hy-AM"/>
        </w:rPr>
        <w:t>կատարումն</w:t>
      </w:r>
      <w:r w:rsidRPr="006E68AD">
        <w:rPr>
          <w:rFonts w:ascii="Sylfaen" w:hAnsi="Sylfaen" w:cs="GHEA Grapalat"/>
          <w:sz w:val="18"/>
          <w:szCs w:val="18"/>
          <w:lang w:val="hy-AM"/>
        </w:rPr>
        <w:t xml:space="preserve"> </w:t>
      </w:r>
      <w:r w:rsidRPr="006E68AD">
        <w:rPr>
          <w:rFonts w:ascii="Sylfaen" w:hAnsi="Sylfaen" w:cs="Sylfaen"/>
          <w:sz w:val="18"/>
          <w:szCs w:val="18"/>
          <w:lang w:val="hy-AM"/>
        </w:rPr>
        <w:t>ապահովելու</w:t>
      </w:r>
      <w:r w:rsidRPr="006E68AD">
        <w:rPr>
          <w:rFonts w:ascii="Sylfaen" w:hAnsi="Sylfaen" w:cs="GHEA Grapalat"/>
          <w:sz w:val="18"/>
          <w:szCs w:val="18"/>
          <w:lang w:val="hy-AM"/>
        </w:rPr>
        <w:t xml:space="preserve"> </w:t>
      </w:r>
      <w:r w:rsidRPr="006E68AD">
        <w:rPr>
          <w:rFonts w:ascii="Sylfaen" w:hAnsi="Sylfaen" w:cs="Sylfaen"/>
          <w:sz w:val="18"/>
          <w:szCs w:val="18"/>
          <w:lang w:val="hy-AM"/>
        </w:rPr>
        <w:t>համար</w:t>
      </w:r>
      <w:r w:rsidRPr="006E68AD">
        <w:rPr>
          <w:rFonts w:ascii="Sylfaen" w:hAnsi="Sylfaen" w:cs="GHEA Grapalat"/>
          <w:sz w:val="18"/>
          <w:szCs w:val="18"/>
          <w:lang w:val="hy-AM"/>
        </w:rPr>
        <w:t xml:space="preserve"> </w:t>
      </w:r>
      <w:r w:rsidRPr="006E68AD">
        <w:rPr>
          <w:rFonts w:ascii="Sylfaen" w:hAnsi="Sylfaen" w:cs="Sylfaen"/>
          <w:sz w:val="18"/>
          <w:szCs w:val="18"/>
          <w:lang w:val="hy-AM"/>
        </w:rPr>
        <w:t>Վճարող</w:t>
      </w:r>
      <w:r w:rsidRPr="006E68AD">
        <w:rPr>
          <w:rFonts w:ascii="Sylfaen" w:hAnsi="Sylfaen" w:cs="GHEA Grapalat"/>
          <w:sz w:val="18"/>
          <w:szCs w:val="18"/>
          <w:lang w:val="hy-AM"/>
        </w:rPr>
        <w:t xml:space="preserve"> </w:t>
      </w:r>
      <w:r w:rsidRPr="006E68AD">
        <w:rPr>
          <w:rFonts w:ascii="Sylfaen" w:hAnsi="Sylfaen" w:cs="Sylfaen"/>
          <w:sz w:val="18"/>
          <w:szCs w:val="18"/>
          <w:lang w:val="hy-AM"/>
        </w:rPr>
        <w:t>Բանկի</w:t>
      </w:r>
      <w:r w:rsidRPr="006E68AD">
        <w:rPr>
          <w:rFonts w:ascii="Sylfaen" w:hAnsi="Sylfaen" w:cs="GHEA Grapalat"/>
          <w:sz w:val="18"/>
          <w:szCs w:val="18"/>
          <w:lang w:val="hy-AM"/>
        </w:rPr>
        <w:t xml:space="preserve"> </w:t>
      </w:r>
      <w:r w:rsidRPr="006E68AD">
        <w:rPr>
          <w:rFonts w:ascii="Sylfaen" w:hAnsi="Sylfaen" w:cs="Sylfaen"/>
          <w:sz w:val="18"/>
          <w:szCs w:val="18"/>
          <w:lang w:val="hy-AM"/>
        </w:rPr>
        <w:t>կողմից</w:t>
      </w:r>
      <w:r w:rsidRPr="006E68AD">
        <w:rPr>
          <w:rFonts w:ascii="Sylfaen" w:hAnsi="Sylfaen" w:cs="GHEA Grapalat"/>
          <w:sz w:val="18"/>
          <w:szCs w:val="18"/>
          <w:lang w:val="hy-AM"/>
        </w:rPr>
        <w:t xml:space="preserve"> </w:t>
      </w:r>
      <w:r w:rsidRPr="006E68AD">
        <w:rPr>
          <w:rFonts w:ascii="Sylfaen" w:hAnsi="Sylfaen" w:cs="Sylfaen"/>
          <w:sz w:val="18"/>
          <w:szCs w:val="18"/>
          <w:lang w:val="hy-AM"/>
        </w:rPr>
        <w:t>իրականացվող</w:t>
      </w:r>
      <w:r w:rsidRPr="006E68AD">
        <w:rPr>
          <w:rFonts w:ascii="Sylfaen" w:hAnsi="Sylfaen" w:cs="GHEA Grapalat"/>
          <w:sz w:val="18"/>
          <w:szCs w:val="18"/>
          <w:lang w:val="hy-AM"/>
        </w:rPr>
        <w:t xml:space="preserve"> </w:t>
      </w:r>
      <w:r w:rsidRPr="006E68AD">
        <w:rPr>
          <w:rFonts w:ascii="Sylfaen" w:hAnsi="Sylfaen" w:cs="Sylfaen"/>
          <w:sz w:val="18"/>
          <w:szCs w:val="18"/>
          <w:lang w:val="hy-AM"/>
        </w:rPr>
        <w:t>գործողությունների</w:t>
      </w:r>
      <w:r w:rsidRPr="006E68AD">
        <w:rPr>
          <w:rFonts w:ascii="Sylfaen" w:hAnsi="Sylfaen" w:cs="GHEA Grapalat"/>
          <w:sz w:val="18"/>
          <w:szCs w:val="18"/>
          <w:lang w:val="hy-AM"/>
        </w:rPr>
        <w:t xml:space="preserve"> </w:t>
      </w:r>
      <w:r w:rsidRPr="006E68AD">
        <w:rPr>
          <w:rFonts w:ascii="Sylfaen" w:hAnsi="Sylfaen" w:cs="Sylfaen"/>
          <w:sz w:val="18"/>
          <w:szCs w:val="18"/>
          <w:lang w:val="hy-AM"/>
        </w:rPr>
        <w:t>համար</w:t>
      </w:r>
      <w:r w:rsidRPr="006E68AD">
        <w:rPr>
          <w:rFonts w:ascii="Sylfaen" w:hAnsi="Sylfaen" w:cs="GHEA Grapalat"/>
          <w:sz w:val="18"/>
          <w:szCs w:val="18"/>
          <w:lang w:val="hy-AM"/>
        </w:rPr>
        <w:t xml:space="preserve">: </w:t>
      </w:r>
    </w:p>
    <w:p w:rsidR="00924798" w:rsidRPr="006E68AD" w:rsidRDefault="00924798" w:rsidP="00924798">
      <w:pPr>
        <w:numPr>
          <w:ilvl w:val="1"/>
          <w:numId w:val="7"/>
        </w:numPr>
        <w:ind w:left="0" w:firstLine="426"/>
        <w:jc w:val="both"/>
        <w:rPr>
          <w:rFonts w:ascii="Sylfaen" w:hAnsi="Sylfaen" w:cs="GHEA Grapalat"/>
          <w:sz w:val="18"/>
          <w:szCs w:val="18"/>
          <w:lang w:val="pt-BR"/>
        </w:rPr>
      </w:pPr>
      <w:r w:rsidRPr="006E68AD">
        <w:rPr>
          <w:rFonts w:ascii="Sylfaen" w:hAnsi="Sylfaen" w:cs="GHEA Grapalat"/>
          <w:sz w:val="18"/>
          <w:szCs w:val="18"/>
          <w:lang w:val="pt-BR"/>
        </w:rPr>
        <w:t xml:space="preserve">  </w:t>
      </w:r>
      <w:r w:rsidRPr="006E68AD">
        <w:rPr>
          <w:rFonts w:ascii="Sylfaen" w:hAnsi="Sylfaen" w:cs="Sylfaen"/>
          <w:sz w:val="18"/>
          <w:szCs w:val="18"/>
          <w:lang w:val="pt-BR"/>
        </w:rPr>
        <w:t>Ընկերության</w:t>
      </w:r>
      <w:r w:rsidRPr="006E68AD">
        <w:rPr>
          <w:rFonts w:ascii="Sylfaen" w:hAnsi="Sylfaen" w:cs="GHEA Grapalat"/>
          <w:sz w:val="18"/>
          <w:szCs w:val="18"/>
          <w:lang w:val="pt-BR"/>
        </w:rPr>
        <w:t xml:space="preserve"> </w:t>
      </w:r>
      <w:r w:rsidRPr="006E68AD">
        <w:rPr>
          <w:rFonts w:ascii="Sylfaen" w:hAnsi="Sylfaen" w:cs="Sylfaen"/>
          <w:sz w:val="18"/>
          <w:szCs w:val="18"/>
          <w:lang w:val="pt-BR"/>
        </w:rPr>
        <w:t>կողմից</w:t>
      </w:r>
      <w:r w:rsidRPr="006E68AD">
        <w:rPr>
          <w:rFonts w:ascii="Sylfaen" w:hAnsi="Sylfaen" w:cs="GHEA Grapalat"/>
          <w:sz w:val="18"/>
          <w:szCs w:val="18"/>
          <w:lang w:val="pt-BR"/>
        </w:rPr>
        <w:t xml:space="preserve"> </w:t>
      </w:r>
      <w:r w:rsidRPr="006E68AD">
        <w:rPr>
          <w:rFonts w:ascii="Sylfaen" w:hAnsi="Sylfaen" w:cs="Sylfaen"/>
          <w:sz w:val="18"/>
          <w:szCs w:val="18"/>
          <w:lang w:val="pt-BR"/>
        </w:rPr>
        <w:t>գնման</w:t>
      </w:r>
      <w:r w:rsidRPr="006E68AD">
        <w:rPr>
          <w:rFonts w:ascii="Sylfaen" w:hAnsi="Sylfaen" w:cs="GHEA Grapalat"/>
          <w:sz w:val="18"/>
          <w:szCs w:val="18"/>
          <w:lang w:val="pt-BR"/>
        </w:rPr>
        <w:t xml:space="preserve"> </w:t>
      </w:r>
      <w:r w:rsidRPr="006E68AD">
        <w:rPr>
          <w:rFonts w:ascii="Sylfaen" w:hAnsi="Sylfaen" w:cs="Sylfaen"/>
          <w:sz w:val="18"/>
          <w:szCs w:val="18"/>
          <w:lang w:val="pt-BR"/>
        </w:rPr>
        <w:t>ընթացակարգի</w:t>
      </w:r>
      <w:r w:rsidRPr="006E68AD">
        <w:rPr>
          <w:rFonts w:ascii="Sylfaen" w:hAnsi="Sylfaen" w:cs="GHEA Grapalat"/>
          <w:sz w:val="18"/>
          <w:szCs w:val="18"/>
          <w:lang w:val="pt-BR"/>
        </w:rPr>
        <w:t xml:space="preserve"> </w:t>
      </w:r>
      <w:r w:rsidRPr="006E68AD">
        <w:rPr>
          <w:rFonts w:ascii="Sylfaen" w:hAnsi="Sylfaen" w:cs="Sylfaen"/>
          <w:sz w:val="18"/>
          <w:szCs w:val="18"/>
          <w:lang w:val="pt-BR"/>
        </w:rPr>
        <w:t>արդյունքում</w:t>
      </w:r>
      <w:r w:rsidRPr="006E68AD">
        <w:rPr>
          <w:rFonts w:ascii="Sylfaen" w:hAnsi="Sylfaen" w:cs="GHEA Grapalat"/>
          <w:sz w:val="18"/>
          <w:szCs w:val="18"/>
          <w:lang w:val="pt-BR"/>
        </w:rPr>
        <w:t xml:space="preserve"> </w:t>
      </w:r>
      <w:r w:rsidRPr="006E68AD">
        <w:rPr>
          <w:rFonts w:ascii="Sylfaen" w:hAnsi="Sylfaen" w:cs="Sylfaen"/>
          <w:sz w:val="18"/>
          <w:szCs w:val="18"/>
          <w:lang w:val="pt-BR"/>
        </w:rPr>
        <w:t>կնքված</w:t>
      </w:r>
      <w:r w:rsidRPr="006E68AD">
        <w:rPr>
          <w:rFonts w:ascii="Sylfaen" w:hAnsi="Sylfaen" w:cs="GHEA Grapalat"/>
          <w:sz w:val="18"/>
          <w:szCs w:val="18"/>
          <w:lang w:val="pt-BR"/>
        </w:rPr>
        <w:t xml:space="preserve"> </w:t>
      </w:r>
      <w:r w:rsidRPr="006E68AD">
        <w:rPr>
          <w:rFonts w:ascii="Sylfaen" w:hAnsi="Sylfaen" w:cs="Sylfaen"/>
          <w:sz w:val="18"/>
          <w:szCs w:val="18"/>
          <w:lang w:val="pt-BR"/>
        </w:rPr>
        <w:t>պայմանագիրը</w:t>
      </w:r>
      <w:r w:rsidRPr="006E68AD">
        <w:rPr>
          <w:rFonts w:ascii="Sylfaen" w:hAnsi="Sylfaen" w:cs="GHEA Grapalat"/>
          <w:sz w:val="18"/>
          <w:szCs w:val="18"/>
          <w:lang w:val="pt-BR"/>
        </w:rPr>
        <w:t xml:space="preserve"> </w:t>
      </w:r>
      <w:r w:rsidRPr="006E68AD">
        <w:rPr>
          <w:rFonts w:ascii="Sylfaen" w:hAnsi="Sylfaen" w:cs="Sylfaen"/>
          <w:sz w:val="18"/>
          <w:szCs w:val="18"/>
          <w:lang w:val="pt-BR"/>
        </w:rPr>
        <w:t>չկատարելու</w:t>
      </w:r>
      <w:r w:rsidRPr="006E68AD">
        <w:rPr>
          <w:rFonts w:ascii="Sylfaen" w:hAnsi="Sylfaen" w:cs="GHEA Grapalat"/>
          <w:sz w:val="18"/>
          <w:szCs w:val="18"/>
          <w:lang w:val="pt-BR"/>
        </w:rPr>
        <w:t xml:space="preserve"> </w:t>
      </w:r>
      <w:r w:rsidRPr="006E68AD">
        <w:rPr>
          <w:rFonts w:ascii="Sylfaen" w:hAnsi="Sylfaen" w:cs="Sylfaen"/>
          <w:sz w:val="18"/>
          <w:szCs w:val="18"/>
          <w:lang w:val="pt-BR"/>
        </w:rPr>
        <w:t>կամ</w:t>
      </w:r>
      <w:r w:rsidRPr="006E68AD">
        <w:rPr>
          <w:rFonts w:ascii="Sylfaen" w:hAnsi="Sylfaen" w:cs="GHEA Grapalat"/>
          <w:sz w:val="18"/>
          <w:szCs w:val="18"/>
          <w:lang w:val="pt-BR"/>
        </w:rPr>
        <w:t xml:space="preserve"> </w:t>
      </w:r>
      <w:r w:rsidRPr="006E68AD">
        <w:rPr>
          <w:rFonts w:ascii="Sylfaen" w:hAnsi="Sylfaen" w:cs="Sylfaen"/>
          <w:sz w:val="18"/>
          <w:szCs w:val="18"/>
          <w:lang w:val="pt-BR"/>
        </w:rPr>
        <w:t>ոչ</w:t>
      </w:r>
      <w:r w:rsidRPr="006E68AD">
        <w:rPr>
          <w:rFonts w:ascii="Sylfaen" w:hAnsi="Sylfaen" w:cs="GHEA Grapalat"/>
          <w:sz w:val="18"/>
          <w:szCs w:val="18"/>
          <w:lang w:val="pt-BR"/>
        </w:rPr>
        <w:t xml:space="preserve"> </w:t>
      </w:r>
      <w:r w:rsidRPr="006E68AD">
        <w:rPr>
          <w:rFonts w:ascii="Sylfaen" w:hAnsi="Sylfaen" w:cs="Sylfaen"/>
          <w:sz w:val="18"/>
          <w:szCs w:val="18"/>
          <w:lang w:val="pt-BR"/>
        </w:rPr>
        <w:t>պատշաճ</w:t>
      </w:r>
      <w:r w:rsidRPr="006E68AD">
        <w:rPr>
          <w:rFonts w:ascii="Sylfaen" w:hAnsi="Sylfaen" w:cs="GHEA Grapalat"/>
          <w:sz w:val="18"/>
          <w:szCs w:val="18"/>
          <w:lang w:val="pt-BR"/>
        </w:rPr>
        <w:t xml:space="preserve"> </w:t>
      </w:r>
      <w:r w:rsidRPr="006E68AD">
        <w:rPr>
          <w:rFonts w:ascii="Sylfaen" w:hAnsi="Sylfaen" w:cs="Sylfaen"/>
          <w:sz w:val="18"/>
          <w:szCs w:val="18"/>
          <w:lang w:val="pt-BR"/>
        </w:rPr>
        <w:t>կատարելու</w:t>
      </w:r>
      <w:r w:rsidRPr="006E68AD">
        <w:rPr>
          <w:rFonts w:ascii="Sylfaen" w:hAnsi="Sylfaen" w:cs="GHEA Grapalat"/>
          <w:sz w:val="18"/>
          <w:szCs w:val="18"/>
          <w:lang w:val="pt-BR"/>
        </w:rPr>
        <w:t xml:space="preserve"> </w:t>
      </w:r>
      <w:r w:rsidRPr="006E68AD">
        <w:rPr>
          <w:rFonts w:ascii="Sylfaen" w:hAnsi="Sylfaen" w:cs="Sylfaen"/>
          <w:sz w:val="18"/>
          <w:szCs w:val="18"/>
          <w:lang w:val="pt-BR"/>
        </w:rPr>
        <w:t>դեպքում</w:t>
      </w:r>
      <w:r w:rsidRPr="006E68AD">
        <w:rPr>
          <w:rFonts w:ascii="Sylfaen" w:hAnsi="Sylfaen" w:cs="GHEA Grapalat"/>
          <w:sz w:val="18"/>
          <w:szCs w:val="18"/>
          <w:lang w:val="pt-BR"/>
        </w:rPr>
        <w:t xml:space="preserve"> </w:t>
      </w:r>
      <w:r w:rsidRPr="006E68AD">
        <w:rPr>
          <w:rFonts w:ascii="Sylfaen" w:hAnsi="Sylfaen" w:cs="Sylfaen"/>
          <w:sz w:val="18"/>
          <w:szCs w:val="18"/>
          <w:lang w:val="pt-BR"/>
        </w:rPr>
        <w:t>Պատվիրատուն</w:t>
      </w:r>
      <w:r w:rsidRPr="006E68AD">
        <w:rPr>
          <w:rFonts w:ascii="Sylfaen" w:hAnsi="Sylfaen" w:cs="GHEA Grapalat"/>
          <w:sz w:val="18"/>
          <w:szCs w:val="18"/>
          <w:lang w:val="pt-BR"/>
        </w:rPr>
        <w:t xml:space="preserve"> </w:t>
      </w:r>
      <w:r w:rsidRPr="006E68AD">
        <w:rPr>
          <w:rFonts w:ascii="Sylfaen" w:hAnsi="Sylfaen" w:cs="Sylfaen"/>
          <w:sz w:val="18"/>
          <w:szCs w:val="18"/>
          <w:lang w:val="pt-BR"/>
        </w:rPr>
        <w:t>սույն</w:t>
      </w:r>
      <w:r w:rsidRPr="006E68AD">
        <w:rPr>
          <w:rFonts w:ascii="Sylfaen" w:hAnsi="Sylfaen" w:cs="GHEA Grapalat"/>
          <w:sz w:val="18"/>
          <w:szCs w:val="18"/>
          <w:lang w:val="pt-BR"/>
        </w:rPr>
        <w:t xml:space="preserve"> </w:t>
      </w:r>
      <w:r w:rsidRPr="006E68AD">
        <w:rPr>
          <w:rFonts w:ascii="Sylfaen" w:hAnsi="Sylfaen" w:cs="Sylfaen"/>
          <w:sz w:val="18"/>
          <w:szCs w:val="18"/>
          <w:lang w:val="pt-BR"/>
        </w:rPr>
        <w:t>տուժանքի</w:t>
      </w:r>
      <w:r w:rsidRPr="006E68AD">
        <w:rPr>
          <w:rFonts w:ascii="Sylfaen" w:hAnsi="Sylfaen" w:cs="GHEA Grapalat"/>
          <w:sz w:val="18"/>
          <w:szCs w:val="18"/>
          <w:lang w:val="pt-BR"/>
        </w:rPr>
        <w:t xml:space="preserve"> </w:t>
      </w:r>
      <w:r w:rsidRPr="006E68AD">
        <w:rPr>
          <w:rFonts w:ascii="Sylfaen" w:hAnsi="Sylfaen" w:cs="Sylfaen"/>
          <w:sz w:val="18"/>
          <w:szCs w:val="18"/>
          <w:lang w:val="pt-BR"/>
        </w:rPr>
        <w:t>համաձայնագիրը</w:t>
      </w:r>
      <w:r w:rsidRPr="006E68AD">
        <w:rPr>
          <w:rFonts w:ascii="Sylfaen" w:hAnsi="Sylfaen" w:cs="GHEA Grapalat"/>
          <w:sz w:val="18"/>
          <w:szCs w:val="18"/>
          <w:lang w:val="pt-BR"/>
        </w:rPr>
        <w:t xml:space="preserve"> </w:t>
      </w:r>
      <w:r w:rsidRPr="006E68AD">
        <w:rPr>
          <w:rFonts w:ascii="Sylfaen" w:hAnsi="Sylfaen" w:cs="Sylfaen"/>
          <w:sz w:val="18"/>
          <w:szCs w:val="18"/>
          <w:lang w:val="pt-BR"/>
        </w:rPr>
        <w:t>և</w:t>
      </w:r>
      <w:r w:rsidRPr="006E68AD">
        <w:rPr>
          <w:rFonts w:ascii="Sylfaen" w:hAnsi="Sylfaen" w:cs="GHEA Grapalat"/>
          <w:sz w:val="18"/>
          <w:szCs w:val="18"/>
          <w:lang w:val="pt-BR"/>
        </w:rPr>
        <w:t xml:space="preserve"> </w:t>
      </w:r>
      <w:r w:rsidRPr="006E68AD">
        <w:rPr>
          <w:rFonts w:ascii="Sylfaen" w:hAnsi="Sylfaen" w:cs="Sylfaen"/>
          <w:sz w:val="18"/>
          <w:szCs w:val="18"/>
          <w:lang w:val="pt-BR"/>
        </w:rPr>
        <w:t>կից</w:t>
      </w:r>
      <w:r w:rsidRPr="006E68AD">
        <w:rPr>
          <w:rFonts w:ascii="Sylfaen" w:hAnsi="Sylfaen" w:cs="GHEA Grapalat"/>
          <w:sz w:val="18"/>
          <w:szCs w:val="18"/>
          <w:lang w:val="pt-BR"/>
        </w:rPr>
        <w:t xml:space="preserve"> </w:t>
      </w:r>
      <w:r w:rsidRPr="006E68AD">
        <w:rPr>
          <w:rFonts w:ascii="Sylfaen" w:hAnsi="Sylfaen" w:cs="Sylfaen"/>
          <w:sz w:val="18"/>
          <w:szCs w:val="18"/>
          <w:lang w:val="hy-AM"/>
        </w:rPr>
        <w:t>Պահանջագիրը</w:t>
      </w:r>
      <w:r w:rsidRPr="006E68AD">
        <w:rPr>
          <w:rFonts w:ascii="Sylfaen" w:hAnsi="Sylfaen" w:cs="GHEA Grapalat"/>
          <w:sz w:val="18"/>
          <w:szCs w:val="18"/>
          <w:lang w:val="hy-AM"/>
        </w:rPr>
        <w:t xml:space="preserve"> </w:t>
      </w:r>
      <w:r w:rsidRPr="006E68AD">
        <w:rPr>
          <w:rFonts w:ascii="Sylfaen" w:hAnsi="Sylfaen" w:cs="Sylfaen"/>
          <w:sz w:val="18"/>
          <w:szCs w:val="18"/>
          <w:lang w:val="hy-AM"/>
        </w:rPr>
        <w:t>բնօրինակներով</w:t>
      </w:r>
      <w:r w:rsidRPr="006E68AD">
        <w:rPr>
          <w:rFonts w:ascii="Sylfaen" w:hAnsi="Sylfaen" w:cs="GHEA Grapalat"/>
          <w:sz w:val="18"/>
          <w:szCs w:val="18"/>
          <w:lang w:val="hy-AM"/>
        </w:rPr>
        <w:t xml:space="preserve"> </w:t>
      </w:r>
      <w:r w:rsidRPr="006E68AD">
        <w:rPr>
          <w:rFonts w:ascii="Sylfaen" w:hAnsi="Sylfaen" w:cs="Sylfaen"/>
          <w:sz w:val="18"/>
          <w:szCs w:val="18"/>
          <w:lang w:val="pt-BR"/>
        </w:rPr>
        <w:t>ներկայացնում</w:t>
      </w:r>
      <w:r w:rsidRPr="006E68AD">
        <w:rPr>
          <w:rFonts w:ascii="Sylfaen" w:hAnsi="Sylfaen" w:cs="GHEA Grapalat"/>
          <w:sz w:val="18"/>
          <w:szCs w:val="18"/>
          <w:lang w:val="pt-BR"/>
        </w:rPr>
        <w:t xml:space="preserve"> </w:t>
      </w:r>
      <w:r w:rsidRPr="006E68AD">
        <w:rPr>
          <w:rFonts w:ascii="Sylfaen" w:hAnsi="Sylfaen" w:cs="Sylfaen"/>
          <w:sz w:val="18"/>
          <w:szCs w:val="18"/>
          <w:lang w:val="pt-BR"/>
        </w:rPr>
        <w:t>է</w:t>
      </w:r>
      <w:r w:rsidRPr="006E68AD">
        <w:rPr>
          <w:rFonts w:ascii="Sylfaen" w:hAnsi="Sylfaen" w:cs="GHEA Grapalat"/>
          <w:sz w:val="18"/>
          <w:szCs w:val="18"/>
          <w:lang w:val="pt-BR"/>
        </w:rPr>
        <w:t xml:space="preserve"> </w:t>
      </w:r>
      <w:r w:rsidRPr="006E68AD">
        <w:rPr>
          <w:rFonts w:ascii="Sylfaen" w:hAnsi="Sylfaen" w:cs="Sylfaen"/>
          <w:sz w:val="18"/>
          <w:szCs w:val="18"/>
          <w:lang w:val="hy-AM"/>
        </w:rPr>
        <w:t>Վճարող</w:t>
      </w:r>
      <w:r w:rsidRPr="006E68AD">
        <w:rPr>
          <w:rFonts w:ascii="Sylfaen" w:hAnsi="Sylfaen" w:cs="GHEA Grapalat"/>
          <w:sz w:val="18"/>
          <w:szCs w:val="18"/>
          <w:lang w:val="hy-AM"/>
        </w:rPr>
        <w:t xml:space="preserve"> </w:t>
      </w:r>
      <w:r w:rsidRPr="006E68AD">
        <w:rPr>
          <w:rFonts w:ascii="Sylfaen" w:hAnsi="Sylfaen" w:cs="Sylfaen"/>
          <w:sz w:val="18"/>
          <w:szCs w:val="18"/>
          <w:lang w:val="hy-AM"/>
        </w:rPr>
        <w:t>Բանկին</w:t>
      </w:r>
      <w:r w:rsidRPr="006E68AD">
        <w:rPr>
          <w:rFonts w:ascii="Sylfaen" w:hAnsi="Sylfaen" w:cs="GHEA Grapalat"/>
          <w:sz w:val="18"/>
          <w:szCs w:val="18"/>
          <w:lang w:val="pt-BR"/>
        </w:rPr>
        <w:t xml:space="preserve">` </w:t>
      </w:r>
      <w:r w:rsidRPr="006E68AD">
        <w:rPr>
          <w:rFonts w:ascii="Sylfaen" w:hAnsi="Sylfaen" w:cs="Sylfaen"/>
          <w:sz w:val="18"/>
          <w:szCs w:val="18"/>
          <w:lang w:val="pt-BR"/>
        </w:rPr>
        <w:t>այդ</w:t>
      </w:r>
      <w:r w:rsidRPr="006E68AD">
        <w:rPr>
          <w:rFonts w:ascii="Sylfaen" w:hAnsi="Sylfaen" w:cs="GHEA Grapalat"/>
          <w:sz w:val="18"/>
          <w:szCs w:val="18"/>
          <w:lang w:val="pt-BR"/>
        </w:rPr>
        <w:t xml:space="preserve"> </w:t>
      </w:r>
      <w:r w:rsidRPr="006E68AD">
        <w:rPr>
          <w:rFonts w:ascii="Sylfaen" w:hAnsi="Sylfaen" w:cs="Sylfaen"/>
          <w:sz w:val="18"/>
          <w:szCs w:val="18"/>
          <w:lang w:val="pt-BR"/>
        </w:rPr>
        <w:t>մասին</w:t>
      </w:r>
      <w:r w:rsidRPr="006E68AD">
        <w:rPr>
          <w:rFonts w:ascii="Sylfaen" w:hAnsi="Sylfaen" w:cs="GHEA Grapalat"/>
          <w:sz w:val="18"/>
          <w:szCs w:val="18"/>
          <w:lang w:val="pt-BR"/>
        </w:rPr>
        <w:t xml:space="preserve"> </w:t>
      </w:r>
      <w:r w:rsidRPr="006E68AD">
        <w:rPr>
          <w:rFonts w:ascii="Sylfaen" w:hAnsi="Sylfaen" w:cs="Sylfaen"/>
          <w:sz w:val="18"/>
          <w:szCs w:val="18"/>
          <w:lang w:val="pt-BR"/>
        </w:rPr>
        <w:t>գրավոր</w:t>
      </w:r>
      <w:r w:rsidRPr="006E68AD">
        <w:rPr>
          <w:rFonts w:ascii="Sylfaen" w:hAnsi="Sylfaen" w:cs="GHEA Grapalat"/>
          <w:sz w:val="18"/>
          <w:szCs w:val="18"/>
          <w:lang w:val="pt-BR"/>
        </w:rPr>
        <w:t xml:space="preserve"> </w:t>
      </w:r>
      <w:r w:rsidRPr="006E68AD">
        <w:rPr>
          <w:rFonts w:ascii="Sylfaen" w:hAnsi="Sylfaen" w:cs="Sylfaen"/>
          <w:sz w:val="18"/>
          <w:szCs w:val="18"/>
          <w:lang w:val="pt-BR"/>
        </w:rPr>
        <w:t>տեղեկացնելով</w:t>
      </w:r>
      <w:r w:rsidRPr="006E68AD">
        <w:rPr>
          <w:rFonts w:ascii="Sylfaen" w:hAnsi="Sylfaen" w:cs="GHEA Grapalat"/>
          <w:sz w:val="18"/>
          <w:szCs w:val="18"/>
          <w:lang w:val="pt-BR"/>
        </w:rPr>
        <w:t xml:space="preserve"> </w:t>
      </w:r>
      <w:r w:rsidRPr="006E68AD">
        <w:rPr>
          <w:rFonts w:ascii="Sylfaen" w:hAnsi="Sylfaen" w:cs="Sylfaen"/>
          <w:sz w:val="18"/>
          <w:szCs w:val="18"/>
          <w:lang w:val="pt-BR"/>
        </w:rPr>
        <w:t>Ընկերությանը</w:t>
      </w:r>
      <w:r w:rsidRPr="006E68AD">
        <w:rPr>
          <w:rFonts w:ascii="Sylfaen" w:hAnsi="Sylfaen" w:cs="GHEA Grapalat"/>
          <w:sz w:val="18"/>
          <w:szCs w:val="18"/>
          <w:lang w:val="pt-BR"/>
        </w:rPr>
        <w:t xml:space="preserve">: </w:t>
      </w:r>
      <w:r w:rsidRPr="006E68AD">
        <w:rPr>
          <w:rFonts w:ascii="Sylfaen" w:hAnsi="Sylfaen" w:cs="Sylfaen"/>
          <w:sz w:val="18"/>
          <w:szCs w:val="18"/>
          <w:lang w:val="pt-BR"/>
        </w:rPr>
        <w:t>Սույն</w:t>
      </w:r>
      <w:r w:rsidRPr="006E68AD">
        <w:rPr>
          <w:rFonts w:ascii="Sylfaen" w:hAnsi="Sylfaen" w:cs="GHEA Grapalat"/>
          <w:sz w:val="18"/>
          <w:szCs w:val="18"/>
          <w:lang w:val="pt-BR"/>
        </w:rPr>
        <w:t xml:space="preserve"> </w:t>
      </w:r>
      <w:r w:rsidRPr="006E68AD">
        <w:rPr>
          <w:rFonts w:ascii="Sylfaen" w:hAnsi="Sylfaen" w:cs="Sylfaen"/>
          <w:sz w:val="18"/>
          <w:szCs w:val="18"/>
          <w:lang w:val="pt-BR"/>
        </w:rPr>
        <w:t>տուժանքի</w:t>
      </w:r>
      <w:r w:rsidRPr="006E68AD">
        <w:rPr>
          <w:rFonts w:ascii="Sylfaen" w:hAnsi="Sylfaen" w:cs="GHEA Grapalat"/>
          <w:sz w:val="18"/>
          <w:szCs w:val="18"/>
          <w:lang w:val="pt-BR"/>
        </w:rPr>
        <w:t xml:space="preserve"> </w:t>
      </w:r>
      <w:r w:rsidRPr="006E68AD">
        <w:rPr>
          <w:rFonts w:ascii="Sylfaen" w:hAnsi="Sylfaen" w:cs="Sylfaen"/>
          <w:sz w:val="18"/>
          <w:szCs w:val="18"/>
          <w:lang w:val="pt-BR"/>
        </w:rPr>
        <w:t>համաձայնագիրը</w:t>
      </w:r>
      <w:r w:rsidRPr="006E68AD">
        <w:rPr>
          <w:rFonts w:ascii="Sylfaen" w:hAnsi="Sylfaen" w:cs="GHEA Grapalat"/>
          <w:sz w:val="18"/>
          <w:szCs w:val="18"/>
          <w:lang w:val="pt-BR"/>
        </w:rPr>
        <w:t xml:space="preserve"> </w:t>
      </w:r>
      <w:r w:rsidRPr="006E68AD">
        <w:rPr>
          <w:rFonts w:ascii="Sylfaen" w:hAnsi="Sylfaen" w:cs="Sylfaen"/>
          <w:sz w:val="18"/>
          <w:szCs w:val="18"/>
          <w:lang w:val="pt-BR"/>
        </w:rPr>
        <w:t>և</w:t>
      </w:r>
      <w:r w:rsidRPr="006E68AD">
        <w:rPr>
          <w:rFonts w:ascii="Sylfaen" w:hAnsi="Sylfaen" w:cs="GHEA Grapalat"/>
          <w:sz w:val="18"/>
          <w:szCs w:val="18"/>
          <w:lang w:val="pt-BR"/>
        </w:rPr>
        <w:t xml:space="preserve"> </w:t>
      </w:r>
      <w:r w:rsidRPr="006E68AD">
        <w:rPr>
          <w:rFonts w:ascii="Sylfaen" w:hAnsi="Sylfaen" w:cs="Sylfaen"/>
          <w:sz w:val="18"/>
          <w:szCs w:val="18"/>
          <w:lang w:val="pt-BR"/>
        </w:rPr>
        <w:t>կից</w:t>
      </w:r>
      <w:r w:rsidRPr="006E68AD">
        <w:rPr>
          <w:rFonts w:ascii="Sylfaen" w:hAnsi="Sylfaen" w:cs="GHEA Grapalat"/>
          <w:sz w:val="18"/>
          <w:szCs w:val="18"/>
          <w:lang w:val="pt-BR"/>
        </w:rPr>
        <w:t xml:space="preserve"> </w:t>
      </w:r>
      <w:r w:rsidRPr="006E68AD">
        <w:rPr>
          <w:rFonts w:ascii="Sylfaen" w:hAnsi="Sylfaen" w:cs="Sylfaen"/>
          <w:sz w:val="18"/>
          <w:szCs w:val="18"/>
          <w:lang w:val="hy-AM"/>
        </w:rPr>
        <w:t>Պահանջագիրը</w:t>
      </w:r>
      <w:r w:rsidRPr="006E68AD">
        <w:rPr>
          <w:rFonts w:ascii="Sylfaen" w:hAnsi="Sylfaen" w:cs="GHEA Grapalat"/>
          <w:sz w:val="18"/>
          <w:szCs w:val="18"/>
          <w:lang w:val="pt-BR"/>
        </w:rPr>
        <w:t xml:space="preserve"> </w:t>
      </w:r>
      <w:r w:rsidRPr="006E68AD">
        <w:rPr>
          <w:rFonts w:ascii="Sylfaen" w:hAnsi="Sylfaen" w:cs="Sylfaen"/>
          <w:sz w:val="18"/>
          <w:szCs w:val="18"/>
        </w:rPr>
        <w:t>էլեկտրոնային</w:t>
      </w:r>
      <w:r w:rsidRPr="006E68AD">
        <w:rPr>
          <w:rFonts w:ascii="Sylfaen" w:hAnsi="Sylfaen" w:cs="GHEA Grapalat"/>
          <w:sz w:val="18"/>
          <w:szCs w:val="18"/>
          <w:lang w:val="pt-BR"/>
        </w:rPr>
        <w:t xml:space="preserve"> </w:t>
      </w:r>
      <w:r w:rsidRPr="006E68AD">
        <w:rPr>
          <w:rFonts w:ascii="Sylfaen" w:hAnsi="Sylfaen" w:cs="Sylfaen"/>
          <w:sz w:val="18"/>
          <w:szCs w:val="18"/>
        </w:rPr>
        <w:t>թվային</w:t>
      </w:r>
      <w:r w:rsidRPr="006E68AD">
        <w:rPr>
          <w:rFonts w:ascii="Sylfaen" w:hAnsi="Sylfaen" w:cs="GHEA Grapalat"/>
          <w:sz w:val="18"/>
          <w:szCs w:val="18"/>
          <w:lang w:val="pt-BR"/>
        </w:rPr>
        <w:t xml:space="preserve"> </w:t>
      </w:r>
      <w:r w:rsidRPr="006E68AD">
        <w:rPr>
          <w:rFonts w:ascii="Sylfaen" w:hAnsi="Sylfaen" w:cs="Sylfaen"/>
          <w:sz w:val="18"/>
          <w:szCs w:val="18"/>
        </w:rPr>
        <w:t>ստորագրությամբ</w:t>
      </w:r>
      <w:r w:rsidRPr="006E68AD">
        <w:rPr>
          <w:rFonts w:ascii="Sylfaen" w:hAnsi="Sylfaen" w:cs="GHEA Grapalat"/>
          <w:sz w:val="18"/>
          <w:szCs w:val="18"/>
          <w:lang w:val="pt-BR"/>
        </w:rPr>
        <w:t xml:space="preserve"> </w:t>
      </w:r>
      <w:r w:rsidRPr="006E68AD">
        <w:rPr>
          <w:rFonts w:ascii="Sylfaen" w:hAnsi="Sylfaen" w:cs="Sylfaen"/>
          <w:sz w:val="18"/>
          <w:szCs w:val="18"/>
        </w:rPr>
        <w:t>հաստատված</w:t>
      </w:r>
      <w:r w:rsidRPr="006E68AD">
        <w:rPr>
          <w:rFonts w:ascii="Sylfaen" w:hAnsi="Sylfaen" w:cs="GHEA Grapalat"/>
          <w:sz w:val="18"/>
          <w:szCs w:val="18"/>
          <w:lang w:val="pt-BR"/>
        </w:rPr>
        <w:t xml:space="preserve"> </w:t>
      </w:r>
      <w:r w:rsidRPr="006E68AD">
        <w:rPr>
          <w:rFonts w:ascii="Sylfaen" w:hAnsi="Sylfaen" w:cs="Sylfaen"/>
          <w:sz w:val="18"/>
          <w:szCs w:val="18"/>
        </w:rPr>
        <w:t>լինելու</w:t>
      </w:r>
      <w:r w:rsidRPr="006E68AD">
        <w:rPr>
          <w:rFonts w:ascii="Sylfaen" w:hAnsi="Sylfaen" w:cs="GHEA Grapalat"/>
          <w:sz w:val="18"/>
          <w:szCs w:val="18"/>
          <w:lang w:val="pt-BR"/>
        </w:rPr>
        <w:t xml:space="preserve"> </w:t>
      </w:r>
      <w:r w:rsidRPr="006E68AD">
        <w:rPr>
          <w:rFonts w:ascii="Sylfaen" w:hAnsi="Sylfaen" w:cs="Sylfaen"/>
          <w:sz w:val="18"/>
          <w:szCs w:val="18"/>
        </w:rPr>
        <w:t>դեպքում</w:t>
      </w:r>
      <w:r w:rsidRPr="006E68AD">
        <w:rPr>
          <w:rFonts w:ascii="Sylfaen" w:hAnsi="Sylfaen" w:cs="GHEA Grapalat"/>
          <w:sz w:val="18"/>
          <w:szCs w:val="18"/>
          <w:lang w:val="pt-BR"/>
        </w:rPr>
        <w:t xml:space="preserve"> </w:t>
      </w:r>
      <w:r w:rsidRPr="006E68AD">
        <w:rPr>
          <w:rFonts w:ascii="Sylfaen" w:hAnsi="Sylfaen" w:cs="Sylfaen"/>
          <w:sz w:val="18"/>
          <w:szCs w:val="18"/>
        </w:rPr>
        <w:t>դրանք</w:t>
      </w:r>
      <w:r w:rsidRPr="006E68AD">
        <w:rPr>
          <w:rFonts w:ascii="Sylfaen" w:hAnsi="Sylfaen" w:cs="GHEA Grapalat"/>
          <w:sz w:val="18"/>
          <w:szCs w:val="18"/>
          <w:lang w:val="pt-BR"/>
        </w:rPr>
        <w:t xml:space="preserve"> </w:t>
      </w:r>
      <w:r w:rsidRPr="006E68AD">
        <w:rPr>
          <w:rFonts w:ascii="Sylfaen" w:hAnsi="Sylfaen" w:cs="Sylfaen"/>
          <w:sz w:val="18"/>
          <w:szCs w:val="18"/>
        </w:rPr>
        <w:t>Վճարող</w:t>
      </w:r>
      <w:r w:rsidRPr="006E68AD">
        <w:rPr>
          <w:rFonts w:ascii="Sylfaen" w:hAnsi="Sylfaen" w:cs="GHEA Grapalat"/>
          <w:sz w:val="18"/>
          <w:szCs w:val="18"/>
          <w:lang w:val="pt-BR"/>
        </w:rPr>
        <w:t xml:space="preserve"> </w:t>
      </w:r>
      <w:r w:rsidRPr="006E68AD">
        <w:rPr>
          <w:rFonts w:ascii="Sylfaen" w:hAnsi="Sylfaen" w:cs="Sylfaen"/>
          <w:sz w:val="18"/>
          <w:szCs w:val="18"/>
        </w:rPr>
        <w:t>Բանկին</w:t>
      </w:r>
      <w:r w:rsidRPr="006E68AD">
        <w:rPr>
          <w:rFonts w:ascii="Sylfaen" w:hAnsi="Sylfaen" w:cs="GHEA Grapalat"/>
          <w:sz w:val="18"/>
          <w:szCs w:val="18"/>
          <w:lang w:val="pt-BR"/>
        </w:rPr>
        <w:t xml:space="preserve"> </w:t>
      </w:r>
      <w:r w:rsidRPr="006E68AD">
        <w:rPr>
          <w:rFonts w:ascii="Sylfaen" w:hAnsi="Sylfaen" w:cs="Sylfaen"/>
          <w:sz w:val="18"/>
          <w:szCs w:val="18"/>
        </w:rPr>
        <w:t>են</w:t>
      </w:r>
      <w:r w:rsidRPr="006E68AD">
        <w:rPr>
          <w:rFonts w:ascii="Sylfaen" w:hAnsi="Sylfaen" w:cs="GHEA Grapalat"/>
          <w:sz w:val="18"/>
          <w:szCs w:val="18"/>
          <w:lang w:val="pt-BR"/>
        </w:rPr>
        <w:t xml:space="preserve"> </w:t>
      </w:r>
      <w:r w:rsidRPr="006E68AD">
        <w:rPr>
          <w:rFonts w:ascii="Sylfaen" w:hAnsi="Sylfaen" w:cs="Sylfaen"/>
          <w:sz w:val="18"/>
          <w:szCs w:val="18"/>
        </w:rPr>
        <w:t>ներկայացվում</w:t>
      </w:r>
      <w:r w:rsidRPr="006E68AD">
        <w:rPr>
          <w:rFonts w:ascii="Sylfaen" w:hAnsi="Sylfaen" w:cs="GHEA Grapalat"/>
          <w:sz w:val="18"/>
          <w:szCs w:val="18"/>
          <w:lang w:val="pt-BR"/>
        </w:rPr>
        <w:t xml:space="preserve"> </w:t>
      </w:r>
      <w:r w:rsidRPr="006E68AD">
        <w:rPr>
          <w:rFonts w:ascii="Sylfaen" w:hAnsi="Sylfaen" w:cs="Sylfaen"/>
          <w:sz w:val="18"/>
          <w:szCs w:val="18"/>
        </w:rPr>
        <w:t>էլեկտրոնային</w:t>
      </w:r>
      <w:r w:rsidRPr="006E68AD">
        <w:rPr>
          <w:rFonts w:ascii="Sylfaen" w:hAnsi="Sylfaen" w:cs="GHEA Grapalat"/>
          <w:sz w:val="18"/>
          <w:szCs w:val="18"/>
          <w:lang w:val="pt-BR"/>
        </w:rPr>
        <w:t xml:space="preserve"> </w:t>
      </w:r>
      <w:r w:rsidRPr="006E68AD">
        <w:rPr>
          <w:rFonts w:ascii="Sylfaen" w:hAnsi="Sylfaen" w:cs="Sylfaen"/>
          <w:sz w:val="18"/>
          <w:szCs w:val="18"/>
        </w:rPr>
        <w:t>կրիչներով</w:t>
      </w:r>
      <w:r w:rsidRPr="006E68AD">
        <w:rPr>
          <w:rFonts w:ascii="Sylfaen" w:hAnsi="Sylfaen" w:cs="GHEA Grapalat"/>
          <w:sz w:val="18"/>
          <w:szCs w:val="18"/>
          <w:lang w:val="pt-BR"/>
        </w:rPr>
        <w:t xml:space="preserve">, </w:t>
      </w:r>
      <w:r w:rsidRPr="006E68AD">
        <w:rPr>
          <w:rFonts w:ascii="Sylfaen" w:hAnsi="Sylfaen" w:cs="Sylfaen"/>
          <w:sz w:val="18"/>
          <w:szCs w:val="18"/>
        </w:rPr>
        <w:t>ինչպես</w:t>
      </w:r>
      <w:r w:rsidRPr="006E68AD">
        <w:rPr>
          <w:rFonts w:ascii="Sylfaen" w:hAnsi="Sylfaen" w:cs="GHEA Grapalat"/>
          <w:sz w:val="18"/>
          <w:szCs w:val="18"/>
          <w:lang w:val="pt-BR"/>
        </w:rPr>
        <w:t xml:space="preserve"> </w:t>
      </w:r>
      <w:r w:rsidRPr="006E68AD">
        <w:rPr>
          <w:rFonts w:ascii="Sylfaen" w:hAnsi="Sylfaen" w:cs="Sylfaen"/>
          <w:sz w:val="18"/>
          <w:szCs w:val="18"/>
        </w:rPr>
        <w:t>նաև</w:t>
      </w:r>
      <w:r w:rsidRPr="006E68AD">
        <w:rPr>
          <w:rFonts w:ascii="Sylfaen" w:hAnsi="Sylfaen" w:cs="GHEA Grapalat"/>
          <w:sz w:val="18"/>
          <w:szCs w:val="18"/>
          <w:lang w:val="pt-BR"/>
        </w:rPr>
        <w:t xml:space="preserve"> </w:t>
      </w:r>
      <w:r w:rsidRPr="006E68AD">
        <w:rPr>
          <w:rFonts w:ascii="Sylfaen" w:hAnsi="Sylfaen" w:cs="Sylfaen"/>
          <w:sz w:val="18"/>
          <w:szCs w:val="18"/>
        </w:rPr>
        <w:t>դրանցից</w:t>
      </w:r>
      <w:r w:rsidRPr="006E68AD">
        <w:rPr>
          <w:rFonts w:ascii="Sylfaen" w:hAnsi="Sylfaen" w:cs="GHEA Grapalat"/>
          <w:sz w:val="18"/>
          <w:szCs w:val="18"/>
          <w:lang w:val="pt-BR"/>
        </w:rPr>
        <w:t xml:space="preserve"> </w:t>
      </w:r>
      <w:r w:rsidRPr="006E68AD">
        <w:rPr>
          <w:rFonts w:ascii="Sylfaen" w:hAnsi="Sylfaen" w:cs="Sylfaen"/>
          <w:sz w:val="18"/>
          <w:szCs w:val="18"/>
        </w:rPr>
        <w:t>արտատպված</w:t>
      </w:r>
      <w:r w:rsidRPr="006E68AD">
        <w:rPr>
          <w:rFonts w:ascii="Sylfaen" w:hAnsi="Sylfaen" w:cs="GHEA Grapalat"/>
          <w:sz w:val="18"/>
          <w:szCs w:val="18"/>
          <w:lang w:val="pt-BR"/>
        </w:rPr>
        <w:t xml:space="preserve"> </w:t>
      </w:r>
      <w:r w:rsidRPr="006E68AD">
        <w:rPr>
          <w:rFonts w:ascii="Sylfaen" w:hAnsi="Sylfaen" w:cs="Sylfaen"/>
          <w:sz w:val="18"/>
          <w:szCs w:val="18"/>
        </w:rPr>
        <w:t>թղթային</w:t>
      </w:r>
      <w:r w:rsidRPr="006E68AD">
        <w:rPr>
          <w:rFonts w:ascii="Sylfaen" w:hAnsi="Sylfaen" w:cs="GHEA Grapalat"/>
          <w:sz w:val="18"/>
          <w:szCs w:val="18"/>
          <w:lang w:val="pt-BR"/>
        </w:rPr>
        <w:t xml:space="preserve"> </w:t>
      </w:r>
      <w:r w:rsidRPr="006E68AD">
        <w:rPr>
          <w:rFonts w:ascii="Sylfaen" w:hAnsi="Sylfaen" w:cs="Sylfaen"/>
          <w:sz w:val="18"/>
          <w:szCs w:val="18"/>
        </w:rPr>
        <w:t>տարբերակներով</w:t>
      </w:r>
      <w:r w:rsidRPr="006E68AD">
        <w:rPr>
          <w:rFonts w:ascii="Sylfaen" w:hAnsi="Sylfaen" w:cs="GHEA Grapalat"/>
          <w:sz w:val="18"/>
          <w:szCs w:val="18"/>
          <w:lang w:val="pt-BR"/>
        </w:rPr>
        <w:t>:</w:t>
      </w:r>
    </w:p>
    <w:p w:rsidR="00924798" w:rsidRPr="006E68AD" w:rsidRDefault="00924798" w:rsidP="00924798">
      <w:pPr>
        <w:numPr>
          <w:ilvl w:val="1"/>
          <w:numId w:val="7"/>
        </w:numPr>
        <w:ind w:left="0" w:firstLine="426"/>
        <w:jc w:val="both"/>
        <w:rPr>
          <w:rFonts w:ascii="Sylfaen" w:hAnsi="Sylfaen" w:cs="GHEA Grapalat"/>
          <w:color w:val="000000"/>
          <w:sz w:val="18"/>
          <w:szCs w:val="18"/>
          <w:lang w:val="hy-AM"/>
        </w:rPr>
      </w:pP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Պատվիրատուն</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Վճարող</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բանկին</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կարող</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է</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ներկայացնել</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այլ</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լրացուցիչ</w:t>
      </w:r>
      <w:r w:rsidRPr="006E68AD">
        <w:rPr>
          <w:rFonts w:ascii="Sylfaen" w:hAnsi="Sylfaen" w:cs="GHEA Grapalat"/>
          <w:color w:val="000000"/>
          <w:sz w:val="18"/>
          <w:szCs w:val="18"/>
          <w:lang w:val="hy-AM"/>
        </w:rPr>
        <w:t xml:space="preserve"> </w:t>
      </w:r>
      <w:r w:rsidRPr="006E68AD">
        <w:rPr>
          <w:rFonts w:ascii="Sylfaen" w:hAnsi="Sylfaen" w:cs="Sylfaen"/>
          <w:color w:val="000000"/>
          <w:sz w:val="18"/>
          <w:szCs w:val="18"/>
          <w:lang w:val="hy-AM"/>
        </w:rPr>
        <w:t>փաստաթղթեր</w:t>
      </w:r>
      <w:r w:rsidRPr="006E68AD">
        <w:rPr>
          <w:rFonts w:ascii="Sylfaen" w:hAnsi="Sylfaen" w:cs="GHEA Grapalat"/>
          <w:color w:val="000000"/>
          <w:sz w:val="18"/>
          <w:szCs w:val="18"/>
          <w:lang w:val="hy-AM"/>
        </w:rPr>
        <w:t>:</w:t>
      </w:r>
    </w:p>
    <w:p w:rsidR="00924798" w:rsidRPr="006E68AD" w:rsidRDefault="00924798" w:rsidP="00924798">
      <w:pPr>
        <w:numPr>
          <w:ilvl w:val="1"/>
          <w:numId w:val="7"/>
        </w:numPr>
        <w:ind w:left="0" w:firstLine="426"/>
        <w:jc w:val="both"/>
        <w:rPr>
          <w:rFonts w:ascii="Sylfaen" w:hAnsi="Sylfaen" w:cs="GHEA Grapalat"/>
          <w:sz w:val="18"/>
          <w:szCs w:val="18"/>
          <w:lang w:val="pt-BR"/>
        </w:rPr>
      </w:pPr>
      <w:r w:rsidRPr="006E68AD">
        <w:rPr>
          <w:rFonts w:ascii="Sylfaen" w:hAnsi="Sylfaen" w:cs="Sylfaen"/>
          <w:sz w:val="18"/>
          <w:szCs w:val="18"/>
          <w:lang w:val="hy-AM"/>
        </w:rPr>
        <w:t>Վճարող</w:t>
      </w:r>
      <w:r w:rsidRPr="006E68AD">
        <w:rPr>
          <w:rFonts w:ascii="Sylfaen" w:hAnsi="Sylfaen" w:cs="GHEA Grapalat"/>
          <w:sz w:val="18"/>
          <w:szCs w:val="18"/>
          <w:lang w:val="hy-AM"/>
        </w:rPr>
        <w:t xml:space="preserve"> </w:t>
      </w:r>
      <w:r w:rsidRPr="006E68AD">
        <w:rPr>
          <w:rFonts w:ascii="Sylfaen" w:hAnsi="Sylfaen" w:cs="Sylfaen"/>
          <w:sz w:val="18"/>
          <w:szCs w:val="18"/>
          <w:lang w:val="hy-AM"/>
        </w:rPr>
        <w:t>Բանկի</w:t>
      </w:r>
      <w:r w:rsidRPr="006E68AD">
        <w:rPr>
          <w:rFonts w:ascii="Sylfaen" w:hAnsi="Sylfaen" w:cs="GHEA Grapalat"/>
          <w:sz w:val="18"/>
          <w:szCs w:val="18"/>
          <w:lang w:val="hy-AM"/>
        </w:rPr>
        <w:t xml:space="preserve"> </w:t>
      </w:r>
      <w:r w:rsidRPr="006E68AD">
        <w:rPr>
          <w:rFonts w:ascii="Sylfaen" w:hAnsi="Sylfaen" w:cs="Sylfaen"/>
          <w:sz w:val="18"/>
          <w:szCs w:val="18"/>
          <w:lang w:val="hy-AM"/>
        </w:rPr>
        <w:t>կողմից</w:t>
      </w:r>
      <w:r w:rsidRPr="006E68AD">
        <w:rPr>
          <w:rFonts w:ascii="Sylfaen" w:hAnsi="Sylfaen" w:cs="GHEA Grapalat"/>
          <w:sz w:val="18"/>
          <w:szCs w:val="18"/>
          <w:lang w:val="hy-AM"/>
        </w:rPr>
        <w:t xml:space="preserve"> </w:t>
      </w:r>
      <w:r w:rsidRPr="006E68AD">
        <w:rPr>
          <w:rFonts w:ascii="Sylfaen" w:hAnsi="Sylfaen" w:cs="Sylfaen"/>
          <w:sz w:val="18"/>
          <w:szCs w:val="18"/>
          <w:lang w:val="hy-AM"/>
        </w:rPr>
        <w:t>Պ</w:t>
      </w:r>
      <w:r w:rsidRPr="006E68AD">
        <w:rPr>
          <w:rFonts w:ascii="Sylfaen" w:hAnsi="Sylfaen" w:cs="Sylfaen"/>
          <w:sz w:val="18"/>
          <w:szCs w:val="18"/>
          <w:lang w:val="pt-BR"/>
        </w:rPr>
        <w:t>ահանջագրում</w:t>
      </w:r>
      <w:r w:rsidRPr="006E68AD">
        <w:rPr>
          <w:rFonts w:ascii="Sylfaen" w:hAnsi="Sylfaen" w:cs="GHEA Grapalat"/>
          <w:sz w:val="18"/>
          <w:szCs w:val="18"/>
          <w:lang w:val="pt-BR"/>
        </w:rPr>
        <w:t xml:space="preserve"> </w:t>
      </w:r>
      <w:r w:rsidRPr="006E68AD">
        <w:rPr>
          <w:rFonts w:ascii="Sylfaen" w:hAnsi="Sylfaen" w:cs="Sylfaen"/>
          <w:sz w:val="18"/>
          <w:szCs w:val="18"/>
          <w:lang w:val="pt-BR"/>
        </w:rPr>
        <w:t>նշված</w:t>
      </w:r>
      <w:r w:rsidRPr="006E68AD">
        <w:rPr>
          <w:rFonts w:ascii="Sylfaen" w:hAnsi="Sylfaen" w:cs="GHEA Grapalat"/>
          <w:sz w:val="18"/>
          <w:szCs w:val="18"/>
          <w:lang w:val="pt-BR"/>
        </w:rPr>
        <w:t xml:space="preserve"> </w:t>
      </w:r>
      <w:r w:rsidRPr="006E68AD">
        <w:rPr>
          <w:rFonts w:ascii="Sylfaen" w:hAnsi="Sylfaen" w:cs="Sylfaen"/>
          <w:sz w:val="18"/>
          <w:szCs w:val="18"/>
          <w:lang w:val="pt-BR"/>
        </w:rPr>
        <w:t>գումարի</w:t>
      </w:r>
      <w:r w:rsidRPr="006E68AD">
        <w:rPr>
          <w:rFonts w:ascii="Sylfaen" w:hAnsi="Sylfaen" w:cs="GHEA Grapalat"/>
          <w:sz w:val="18"/>
          <w:szCs w:val="18"/>
          <w:lang w:val="pt-BR"/>
        </w:rPr>
        <w:t xml:space="preserve"> </w:t>
      </w:r>
      <w:r w:rsidRPr="006E68AD">
        <w:rPr>
          <w:rFonts w:ascii="Sylfaen" w:hAnsi="Sylfaen" w:cs="Sylfaen"/>
          <w:sz w:val="18"/>
          <w:szCs w:val="18"/>
          <w:lang w:val="pt-BR"/>
        </w:rPr>
        <w:t>վճարման</w:t>
      </w:r>
      <w:r w:rsidRPr="006E68AD">
        <w:rPr>
          <w:rFonts w:ascii="Sylfaen" w:hAnsi="Sylfaen" w:cs="GHEA Grapalat"/>
          <w:sz w:val="18"/>
          <w:szCs w:val="18"/>
          <w:lang w:val="pt-BR"/>
        </w:rPr>
        <w:t xml:space="preserve"> </w:t>
      </w:r>
      <w:r w:rsidRPr="006E68AD">
        <w:rPr>
          <w:rFonts w:ascii="Sylfaen" w:hAnsi="Sylfaen" w:cs="Sylfaen"/>
          <w:sz w:val="18"/>
          <w:szCs w:val="18"/>
          <w:lang w:val="pt-BR"/>
        </w:rPr>
        <w:t>հետևանքով</w:t>
      </w:r>
      <w:r w:rsidRPr="006E68AD">
        <w:rPr>
          <w:rFonts w:ascii="Sylfaen" w:hAnsi="Sylfaen" w:cs="GHEA Grapalat"/>
          <w:sz w:val="18"/>
          <w:szCs w:val="18"/>
          <w:lang w:val="pt-BR"/>
        </w:rPr>
        <w:t xml:space="preserve"> </w:t>
      </w:r>
      <w:r w:rsidRPr="006E68AD">
        <w:rPr>
          <w:rFonts w:ascii="Sylfaen" w:hAnsi="Sylfaen" w:cs="Sylfaen"/>
          <w:sz w:val="18"/>
          <w:szCs w:val="18"/>
          <w:lang w:val="hy-AM"/>
        </w:rPr>
        <w:t>Ընկերության</w:t>
      </w:r>
      <w:r w:rsidRPr="006E68AD">
        <w:rPr>
          <w:rFonts w:ascii="Sylfaen" w:hAnsi="Sylfaen" w:cs="GHEA Grapalat"/>
          <w:sz w:val="18"/>
          <w:szCs w:val="18"/>
          <w:lang w:val="hy-AM"/>
        </w:rPr>
        <w:t xml:space="preserve"> </w:t>
      </w:r>
      <w:r w:rsidRPr="006E68AD">
        <w:rPr>
          <w:rFonts w:ascii="Sylfaen" w:hAnsi="Sylfaen" w:cs="Sylfaen"/>
          <w:sz w:val="18"/>
          <w:szCs w:val="18"/>
          <w:lang w:val="pt-BR"/>
        </w:rPr>
        <w:t>առաջացած</w:t>
      </w:r>
      <w:r w:rsidRPr="006E68AD">
        <w:rPr>
          <w:rFonts w:ascii="Sylfaen" w:hAnsi="Sylfaen" w:cs="GHEA Grapalat"/>
          <w:sz w:val="18"/>
          <w:szCs w:val="18"/>
          <w:lang w:val="pt-BR"/>
        </w:rPr>
        <w:t xml:space="preserve"> </w:t>
      </w:r>
      <w:r w:rsidRPr="006E68AD">
        <w:rPr>
          <w:rFonts w:ascii="Sylfaen" w:hAnsi="Sylfaen" w:cs="Sylfaen"/>
          <w:sz w:val="18"/>
          <w:szCs w:val="18"/>
          <w:lang w:val="pt-BR"/>
        </w:rPr>
        <w:t>ռիսկերի</w:t>
      </w:r>
      <w:r w:rsidRPr="006E68AD">
        <w:rPr>
          <w:rFonts w:ascii="Sylfaen" w:hAnsi="Sylfaen" w:cs="GHEA Grapalat"/>
          <w:sz w:val="18"/>
          <w:szCs w:val="18"/>
          <w:lang w:val="pt-BR"/>
        </w:rPr>
        <w:t xml:space="preserve"> (</w:t>
      </w:r>
      <w:r w:rsidRPr="006E68AD">
        <w:rPr>
          <w:rFonts w:ascii="Sylfaen" w:hAnsi="Sylfaen" w:cs="Sylfaen"/>
          <w:sz w:val="18"/>
          <w:szCs w:val="18"/>
          <w:lang w:val="pt-BR"/>
        </w:rPr>
        <w:t>Ընկերության</w:t>
      </w:r>
      <w:r w:rsidRPr="006E68AD">
        <w:rPr>
          <w:rFonts w:ascii="Sylfaen" w:hAnsi="Sylfaen" w:cs="GHEA Grapalat"/>
          <w:sz w:val="18"/>
          <w:szCs w:val="18"/>
          <w:lang w:val="pt-BR"/>
        </w:rPr>
        <w:t xml:space="preserve"> </w:t>
      </w:r>
      <w:r w:rsidRPr="006E68AD">
        <w:rPr>
          <w:rFonts w:ascii="Sylfaen" w:hAnsi="Sylfaen" w:cs="Sylfaen"/>
          <w:sz w:val="18"/>
          <w:szCs w:val="18"/>
          <w:lang w:val="pt-BR"/>
        </w:rPr>
        <w:t>կրած</w:t>
      </w:r>
      <w:r w:rsidRPr="006E68AD">
        <w:rPr>
          <w:rFonts w:ascii="Sylfaen" w:hAnsi="Sylfaen" w:cs="GHEA Grapalat"/>
          <w:sz w:val="18"/>
          <w:szCs w:val="18"/>
          <w:lang w:val="pt-BR"/>
        </w:rPr>
        <w:t xml:space="preserve"> </w:t>
      </w:r>
      <w:r w:rsidRPr="006E68AD">
        <w:rPr>
          <w:rFonts w:ascii="Sylfaen" w:hAnsi="Sylfaen" w:cs="Sylfaen"/>
          <w:sz w:val="18"/>
          <w:szCs w:val="18"/>
          <w:lang w:val="pt-BR"/>
        </w:rPr>
        <w:t>վնասների</w:t>
      </w:r>
      <w:r w:rsidRPr="006E68AD">
        <w:rPr>
          <w:rFonts w:ascii="Sylfaen" w:hAnsi="Sylfaen" w:cs="GHEA Grapalat"/>
          <w:sz w:val="18"/>
          <w:szCs w:val="18"/>
          <w:lang w:val="pt-BR"/>
        </w:rPr>
        <w:t xml:space="preserve">) </w:t>
      </w:r>
      <w:r w:rsidRPr="006E68AD">
        <w:rPr>
          <w:rFonts w:ascii="Sylfaen" w:hAnsi="Sylfaen" w:cs="Sylfaen"/>
          <w:sz w:val="18"/>
          <w:szCs w:val="18"/>
          <w:lang w:val="hy-AM"/>
        </w:rPr>
        <w:t>և</w:t>
      </w:r>
      <w:r w:rsidRPr="006E68AD">
        <w:rPr>
          <w:rFonts w:ascii="Sylfaen" w:hAnsi="Sylfaen" w:cs="GHEA Grapalat"/>
          <w:sz w:val="18"/>
          <w:szCs w:val="18"/>
          <w:lang w:val="hy-AM"/>
        </w:rPr>
        <w:t xml:space="preserve"> </w:t>
      </w:r>
      <w:r w:rsidRPr="006E68AD">
        <w:rPr>
          <w:rFonts w:ascii="Sylfaen" w:hAnsi="Sylfaen" w:cs="Sylfaen"/>
          <w:sz w:val="18"/>
          <w:szCs w:val="18"/>
          <w:lang w:val="hy-AM"/>
        </w:rPr>
        <w:t>բացասական</w:t>
      </w:r>
      <w:r w:rsidRPr="006E68AD">
        <w:rPr>
          <w:rFonts w:ascii="Sylfaen" w:hAnsi="Sylfaen" w:cs="GHEA Grapalat"/>
          <w:sz w:val="18"/>
          <w:szCs w:val="18"/>
          <w:lang w:val="hy-AM"/>
        </w:rPr>
        <w:t xml:space="preserve"> </w:t>
      </w:r>
      <w:r w:rsidRPr="006E68AD">
        <w:rPr>
          <w:rFonts w:ascii="Sylfaen" w:hAnsi="Sylfaen" w:cs="Sylfaen"/>
          <w:sz w:val="18"/>
          <w:szCs w:val="18"/>
          <w:lang w:val="hy-AM"/>
        </w:rPr>
        <w:t>հետևանքների</w:t>
      </w:r>
      <w:r w:rsidRPr="006E68AD">
        <w:rPr>
          <w:rFonts w:ascii="Sylfaen" w:hAnsi="Sylfaen" w:cs="GHEA Grapalat"/>
          <w:sz w:val="18"/>
          <w:szCs w:val="18"/>
          <w:lang w:val="hy-AM"/>
        </w:rPr>
        <w:t xml:space="preserve"> </w:t>
      </w:r>
      <w:r w:rsidRPr="006E68AD">
        <w:rPr>
          <w:rFonts w:ascii="Sylfaen" w:hAnsi="Sylfaen" w:cs="Sylfaen"/>
          <w:sz w:val="18"/>
          <w:szCs w:val="18"/>
          <w:lang w:val="pt-BR"/>
        </w:rPr>
        <w:t>համար</w:t>
      </w:r>
      <w:r w:rsidRPr="006E68AD">
        <w:rPr>
          <w:rFonts w:ascii="Sylfaen" w:hAnsi="Sylfaen" w:cs="GHEA Grapalat"/>
          <w:sz w:val="18"/>
          <w:szCs w:val="18"/>
          <w:lang w:val="pt-BR"/>
        </w:rPr>
        <w:t xml:space="preserve"> </w:t>
      </w:r>
      <w:r w:rsidRPr="006E68AD">
        <w:rPr>
          <w:rFonts w:ascii="Sylfaen" w:hAnsi="Sylfaen" w:cs="Sylfaen"/>
          <w:sz w:val="18"/>
          <w:szCs w:val="18"/>
          <w:lang w:val="pt-BR"/>
        </w:rPr>
        <w:t>Բանկը</w:t>
      </w:r>
      <w:r w:rsidRPr="006E68AD">
        <w:rPr>
          <w:rFonts w:ascii="Sylfaen" w:hAnsi="Sylfaen" w:cs="GHEA Grapalat"/>
          <w:sz w:val="18"/>
          <w:szCs w:val="18"/>
          <w:lang w:val="hy-AM"/>
        </w:rPr>
        <w:t xml:space="preserve"> </w:t>
      </w:r>
      <w:r w:rsidRPr="006E68AD">
        <w:rPr>
          <w:rFonts w:ascii="Sylfaen" w:hAnsi="Sylfaen" w:cs="Sylfaen"/>
          <w:sz w:val="18"/>
          <w:szCs w:val="18"/>
          <w:lang w:val="hy-AM"/>
        </w:rPr>
        <w:t>որևէ</w:t>
      </w:r>
      <w:r w:rsidRPr="006E68AD">
        <w:rPr>
          <w:rFonts w:ascii="Sylfaen" w:hAnsi="Sylfaen" w:cs="GHEA Grapalat"/>
          <w:sz w:val="18"/>
          <w:szCs w:val="18"/>
          <w:lang w:val="pt-BR"/>
        </w:rPr>
        <w:t xml:space="preserve"> </w:t>
      </w:r>
      <w:r w:rsidRPr="006E68AD">
        <w:rPr>
          <w:rFonts w:ascii="Sylfaen" w:hAnsi="Sylfaen" w:cs="Sylfaen"/>
          <w:sz w:val="18"/>
          <w:szCs w:val="18"/>
          <w:lang w:val="pt-BR"/>
        </w:rPr>
        <w:t>պատասխանատվություն</w:t>
      </w:r>
      <w:r w:rsidRPr="006E68AD">
        <w:rPr>
          <w:rFonts w:ascii="Sylfaen" w:hAnsi="Sylfaen" w:cs="GHEA Grapalat"/>
          <w:sz w:val="18"/>
          <w:szCs w:val="18"/>
          <w:lang w:val="pt-BR"/>
        </w:rPr>
        <w:t xml:space="preserve"> </w:t>
      </w:r>
      <w:r w:rsidRPr="006E68AD">
        <w:rPr>
          <w:rFonts w:ascii="Sylfaen" w:hAnsi="Sylfaen" w:cs="Sylfaen"/>
          <w:sz w:val="18"/>
          <w:szCs w:val="18"/>
          <w:lang w:val="pt-BR"/>
        </w:rPr>
        <w:t>չի</w:t>
      </w:r>
      <w:r w:rsidRPr="006E68AD">
        <w:rPr>
          <w:rFonts w:ascii="Sylfaen" w:hAnsi="Sylfaen" w:cs="GHEA Grapalat"/>
          <w:sz w:val="18"/>
          <w:szCs w:val="18"/>
          <w:lang w:val="pt-BR"/>
        </w:rPr>
        <w:t xml:space="preserve"> </w:t>
      </w:r>
      <w:r w:rsidRPr="006E68AD">
        <w:rPr>
          <w:rFonts w:ascii="Sylfaen" w:hAnsi="Sylfaen" w:cs="Sylfaen"/>
          <w:sz w:val="18"/>
          <w:szCs w:val="18"/>
          <w:lang w:val="pt-BR"/>
        </w:rPr>
        <w:t>կրում</w:t>
      </w:r>
      <w:r w:rsidRPr="006E68AD">
        <w:rPr>
          <w:rFonts w:ascii="Sylfaen" w:hAnsi="Sylfaen" w:cs="GHEA Grapalat"/>
          <w:sz w:val="18"/>
          <w:szCs w:val="18"/>
          <w:lang w:val="hy-AM"/>
        </w:rPr>
        <w:t>:</w:t>
      </w:r>
      <w:r w:rsidRPr="006E68AD">
        <w:rPr>
          <w:rFonts w:ascii="Sylfaen" w:hAnsi="Sylfaen" w:cs="GHEA Grapalat"/>
          <w:sz w:val="18"/>
          <w:szCs w:val="18"/>
          <w:lang w:val="pt-BR"/>
        </w:rPr>
        <w:t xml:space="preserve"> </w:t>
      </w:r>
      <w:r w:rsidRPr="006E68AD">
        <w:rPr>
          <w:rFonts w:ascii="Sylfaen" w:hAnsi="Sylfaen" w:cs="Sylfaen"/>
          <w:sz w:val="18"/>
          <w:szCs w:val="18"/>
          <w:lang w:val="hy-AM"/>
        </w:rPr>
        <w:t>Բանկը</w:t>
      </w:r>
      <w:r w:rsidRPr="006E68AD">
        <w:rPr>
          <w:rFonts w:ascii="Sylfaen" w:hAnsi="Sylfaen" w:cs="GHEA Grapalat"/>
          <w:sz w:val="18"/>
          <w:szCs w:val="18"/>
          <w:lang w:val="hy-AM"/>
        </w:rPr>
        <w:t xml:space="preserve"> </w:t>
      </w:r>
      <w:r w:rsidRPr="006E68AD">
        <w:rPr>
          <w:rFonts w:ascii="Sylfaen" w:hAnsi="Sylfaen" w:cs="Sylfaen"/>
          <w:sz w:val="18"/>
          <w:szCs w:val="18"/>
          <w:lang w:val="hy-AM"/>
        </w:rPr>
        <w:t>պարտավոր</w:t>
      </w:r>
      <w:r w:rsidRPr="006E68AD">
        <w:rPr>
          <w:rFonts w:ascii="Sylfaen" w:hAnsi="Sylfaen" w:cs="GHEA Grapalat"/>
          <w:sz w:val="18"/>
          <w:szCs w:val="18"/>
          <w:lang w:val="hy-AM"/>
        </w:rPr>
        <w:t xml:space="preserve"> </w:t>
      </w:r>
      <w:r w:rsidRPr="006E68AD">
        <w:rPr>
          <w:rFonts w:ascii="Sylfaen" w:hAnsi="Sylfaen" w:cs="Sylfaen"/>
          <w:sz w:val="18"/>
          <w:szCs w:val="18"/>
          <w:lang w:val="hy-AM"/>
        </w:rPr>
        <w:t>չէ</w:t>
      </w:r>
      <w:r w:rsidRPr="006E68AD">
        <w:rPr>
          <w:rFonts w:ascii="Sylfaen" w:hAnsi="Sylfaen" w:cs="GHEA Grapalat"/>
          <w:sz w:val="18"/>
          <w:szCs w:val="18"/>
          <w:lang w:val="hy-AM"/>
        </w:rPr>
        <w:t xml:space="preserve"> </w:t>
      </w:r>
      <w:r w:rsidRPr="006E68AD">
        <w:rPr>
          <w:rFonts w:ascii="Sylfaen" w:hAnsi="Sylfaen" w:cs="Sylfaen"/>
          <w:sz w:val="18"/>
          <w:szCs w:val="18"/>
          <w:lang w:val="hy-AM"/>
        </w:rPr>
        <w:t>ստուգելու</w:t>
      </w:r>
      <w:r w:rsidRPr="006E68AD">
        <w:rPr>
          <w:rFonts w:ascii="Sylfaen" w:hAnsi="Sylfaen" w:cs="GHEA Grapalat"/>
          <w:sz w:val="18"/>
          <w:szCs w:val="18"/>
          <w:lang w:val="hy-AM"/>
        </w:rPr>
        <w:t xml:space="preserve"> </w:t>
      </w:r>
      <w:r w:rsidRPr="006E68AD">
        <w:rPr>
          <w:rFonts w:ascii="Sylfaen" w:hAnsi="Sylfaen" w:cs="Sylfaen"/>
          <w:sz w:val="18"/>
          <w:szCs w:val="18"/>
          <w:lang w:val="hy-AM"/>
        </w:rPr>
        <w:t>Ընկերության</w:t>
      </w:r>
      <w:r w:rsidRPr="006E68AD">
        <w:rPr>
          <w:rFonts w:ascii="Sylfaen" w:hAnsi="Sylfaen" w:cs="GHEA Grapalat"/>
          <w:sz w:val="18"/>
          <w:szCs w:val="18"/>
          <w:lang w:val="hy-AM"/>
        </w:rPr>
        <w:t xml:space="preserve"> </w:t>
      </w:r>
      <w:r w:rsidRPr="006E68AD">
        <w:rPr>
          <w:rFonts w:ascii="Sylfaen" w:hAnsi="Sylfaen" w:cs="Sylfaen"/>
          <w:sz w:val="18"/>
          <w:szCs w:val="18"/>
          <w:lang w:val="hy-AM"/>
        </w:rPr>
        <w:t>կողմից</w:t>
      </w:r>
      <w:r w:rsidRPr="006E68AD">
        <w:rPr>
          <w:rFonts w:ascii="Sylfaen" w:hAnsi="Sylfaen" w:cs="GHEA Grapalat"/>
          <w:sz w:val="18"/>
          <w:szCs w:val="18"/>
          <w:lang w:val="hy-AM"/>
        </w:rPr>
        <w:t xml:space="preserve"> </w:t>
      </w:r>
      <w:r w:rsidRPr="006E68AD">
        <w:rPr>
          <w:rFonts w:ascii="Sylfaen" w:hAnsi="Sylfaen" w:cs="Sylfaen"/>
          <w:sz w:val="18"/>
          <w:szCs w:val="18"/>
          <w:lang w:val="hy-AM"/>
        </w:rPr>
        <w:t>պայմանագրի</w:t>
      </w:r>
      <w:r w:rsidRPr="006E68AD">
        <w:rPr>
          <w:rFonts w:ascii="Sylfaen" w:hAnsi="Sylfaen" w:cs="GHEA Grapalat"/>
          <w:sz w:val="18"/>
          <w:szCs w:val="18"/>
          <w:lang w:val="hy-AM"/>
        </w:rPr>
        <w:t xml:space="preserve"> </w:t>
      </w:r>
      <w:r w:rsidRPr="006E68AD">
        <w:rPr>
          <w:rFonts w:ascii="Sylfaen" w:hAnsi="Sylfaen" w:cs="Sylfaen"/>
          <w:sz w:val="18"/>
          <w:szCs w:val="18"/>
          <w:lang w:val="hy-AM"/>
        </w:rPr>
        <w:t>պայմանները</w:t>
      </w:r>
      <w:r w:rsidRPr="006E68AD">
        <w:rPr>
          <w:rFonts w:ascii="Sylfaen" w:hAnsi="Sylfaen" w:cs="GHEA Grapalat"/>
          <w:sz w:val="18"/>
          <w:szCs w:val="18"/>
          <w:lang w:val="hy-AM"/>
        </w:rPr>
        <w:t xml:space="preserve"> </w:t>
      </w:r>
      <w:r w:rsidRPr="006E68AD">
        <w:rPr>
          <w:rFonts w:ascii="Sylfaen" w:hAnsi="Sylfaen" w:cs="Sylfaen"/>
          <w:sz w:val="18"/>
          <w:szCs w:val="18"/>
          <w:lang w:val="hy-AM"/>
        </w:rPr>
        <w:t>խախտելու</w:t>
      </w:r>
      <w:r w:rsidRPr="006E68AD">
        <w:rPr>
          <w:rFonts w:ascii="Sylfaen" w:hAnsi="Sylfaen" w:cs="GHEA Grapalat"/>
          <w:sz w:val="18"/>
          <w:szCs w:val="18"/>
          <w:lang w:val="hy-AM"/>
        </w:rPr>
        <w:t xml:space="preserve"> </w:t>
      </w:r>
      <w:r w:rsidRPr="006E68AD">
        <w:rPr>
          <w:rFonts w:ascii="Sylfaen" w:hAnsi="Sylfaen" w:cs="Sylfaen"/>
          <w:sz w:val="18"/>
          <w:szCs w:val="18"/>
          <w:lang w:val="hy-AM"/>
        </w:rPr>
        <w:t>փաստերը</w:t>
      </w:r>
      <w:r w:rsidRPr="006E68AD">
        <w:rPr>
          <w:rFonts w:ascii="Sylfaen" w:hAnsi="Sylfaen" w:cs="GHEA Grapalat"/>
          <w:sz w:val="18"/>
          <w:szCs w:val="18"/>
          <w:lang w:val="hy-AM"/>
        </w:rPr>
        <w:t>:</w:t>
      </w:r>
    </w:p>
    <w:p w:rsidR="00924798" w:rsidRPr="006E68AD" w:rsidRDefault="00924798" w:rsidP="00924798">
      <w:pPr>
        <w:numPr>
          <w:ilvl w:val="1"/>
          <w:numId w:val="7"/>
        </w:numPr>
        <w:ind w:left="0" w:firstLine="426"/>
        <w:jc w:val="both"/>
        <w:rPr>
          <w:rFonts w:ascii="Sylfaen" w:hAnsi="Sylfaen" w:cs="GHEA Grapalat"/>
          <w:sz w:val="18"/>
          <w:szCs w:val="18"/>
          <w:lang w:val="pt-BR"/>
        </w:rPr>
      </w:pPr>
      <w:r w:rsidRPr="006E68AD">
        <w:rPr>
          <w:rFonts w:ascii="Sylfaen" w:hAnsi="Sylfaen" w:cs="Sylfaen"/>
          <w:sz w:val="18"/>
          <w:szCs w:val="18"/>
          <w:lang w:val="hy-AM"/>
        </w:rPr>
        <w:t>Այն</w:t>
      </w:r>
      <w:r w:rsidRPr="006E68AD">
        <w:rPr>
          <w:rFonts w:ascii="Sylfaen" w:hAnsi="Sylfaen" w:cs="GHEA Grapalat"/>
          <w:sz w:val="18"/>
          <w:szCs w:val="18"/>
          <w:lang w:val="hy-AM"/>
        </w:rPr>
        <w:t xml:space="preserve"> </w:t>
      </w:r>
      <w:r w:rsidRPr="006E68AD">
        <w:rPr>
          <w:rFonts w:ascii="Sylfaen" w:hAnsi="Sylfaen" w:cs="Sylfaen"/>
          <w:sz w:val="18"/>
          <w:szCs w:val="18"/>
          <w:lang w:val="hy-AM"/>
        </w:rPr>
        <w:t>դեպքում</w:t>
      </w:r>
      <w:r w:rsidRPr="006E68AD">
        <w:rPr>
          <w:rFonts w:ascii="Sylfaen" w:hAnsi="Sylfaen" w:cs="GHEA Grapalat"/>
          <w:sz w:val="18"/>
          <w:szCs w:val="18"/>
          <w:lang w:val="pt-BR"/>
        </w:rPr>
        <w:t>,</w:t>
      </w:r>
      <w:r w:rsidRPr="006E68AD">
        <w:rPr>
          <w:rFonts w:ascii="Sylfaen" w:hAnsi="Sylfaen" w:cs="GHEA Grapalat"/>
          <w:sz w:val="18"/>
          <w:szCs w:val="18"/>
          <w:lang w:val="hy-AM"/>
        </w:rPr>
        <w:t xml:space="preserve"> </w:t>
      </w:r>
      <w:r w:rsidRPr="006E68AD">
        <w:rPr>
          <w:rFonts w:ascii="Sylfaen" w:hAnsi="Sylfaen" w:cs="Sylfaen"/>
          <w:sz w:val="18"/>
          <w:szCs w:val="18"/>
          <w:lang w:val="hy-AM"/>
        </w:rPr>
        <w:t>երբ</w:t>
      </w:r>
      <w:r w:rsidRPr="006E68AD">
        <w:rPr>
          <w:rFonts w:ascii="Sylfaen" w:hAnsi="Sylfaen" w:cs="GHEA Grapalat"/>
          <w:sz w:val="18"/>
          <w:szCs w:val="18"/>
          <w:lang w:val="hy-AM"/>
        </w:rPr>
        <w:t xml:space="preserve"> </w:t>
      </w:r>
      <w:r w:rsidRPr="006E68AD">
        <w:rPr>
          <w:rFonts w:ascii="Sylfaen" w:hAnsi="Sylfaen" w:cs="Sylfaen"/>
          <w:sz w:val="18"/>
          <w:szCs w:val="18"/>
          <w:lang w:val="hy-AM"/>
        </w:rPr>
        <w:t>Ընկերության</w:t>
      </w:r>
      <w:r w:rsidRPr="006E68AD">
        <w:rPr>
          <w:rFonts w:ascii="Sylfaen" w:hAnsi="Sylfaen" w:cs="GHEA Grapalat"/>
          <w:sz w:val="18"/>
          <w:szCs w:val="18"/>
          <w:lang w:val="hy-AM"/>
        </w:rPr>
        <w:t xml:space="preserve"> </w:t>
      </w:r>
      <w:r w:rsidRPr="006E68AD">
        <w:rPr>
          <w:rFonts w:ascii="Sylfaen" w:hAnsi="Sylfaen" w:cs="Sylfaen"/>
          <w:sz w:val="18"/>
          <w:szCs w:val="18"/>
          <w:lang w:val="hy-AM"/>
        </w:rPr>
        <w:t>հաշվի</w:t>
      </w:r>
      <w:r w:rsidRPr="006E68AD">
        <w:rPr>
          <w:rFonts w:ascii="Sylfaen" w:hAnsi="Sylfaen" w:cs="GHEA Grapalat"/>
          <w:sz w:val="18"/>
          <w:szCs w:val="18"/>
          <w:lang w:val="hy-AM"/>
        </w:rPr>
        <w:t xml:space="preserve"> </w:t>
      </w:r>
      <w:r w:rsidRPr="006E68AD">
        <w:rPr>
          <w:rFonts w:ascii="Sylfaen" w:hAnsi="Sylfaen" w:cs="Sylfaen"/>
          <w:sz w:val="18"/>
          <w:szCs w:val="18"/>
          <w:lang w:val="hy-AM"/>
        </w:rPr>
        <w:t>միջոցները</w:t>
      </w:r>
      <w:r w:rsidRPr="006E68AD">
        <w:rPr>
          <w:rFonts w:ascii="Sylfaen" w:hAnsi="Sylfaen" w:cs="GHEA Grapalat"/>
          <w:sz w:val="18"/>
          <w:szCs w:val="18"/>
          <w:lang w:val="hy-AM"/>
        </w:rPr>
        <w:t xml:space="preserve"> </w:t>
      </w:r>
      <w:r w:rsidRPr="006E68AD">
        <w:rPr>
          <w:rFonts w:ascii="Sylfaen" w:hAnsi="Sylfaen" w:cs="Sylfaen"/>
          <w:sz w:val="18"/>
          <w:szCs w:val="18"/>
          <w:lang w:val="hy-AM"/>
        </w:rPr>
        <w:t>չեն</w:t>
      </w:r>
      <w:r w:rsidRPr="006E68AD">
        <w:rPr>
          <w:rFonts w:ascii="Sylfaen" w:hAnsi="Sylfaen" w:cs="GHEA Grapalat"/>
          <w:sz w:val="18"/>
          <w:szCs w:val="18"/>
          <w:lang w:val="hy-AM"/>
        </w:rPr>
        <w:t xml:space="preserve"> </w:t>
      </w:r>
      <w:r w:rsidRPr="006E68AD">
        <w:rPr>
          <w:rFonts w:ascii="Sylfaen" w:hAnsi="Sylfaen" w:cs="Sylfaen"/>
          <w:sz w:val="18"/>
          <w:szCs w:val="18"/>
          <w:lang w:val="hy-AM"/>
        </w:rPr>
        <w:t>բավարարում</w:t>
      </w:r>
      <w:r w:rsidRPr="006E68AD">
        <w:rPr>
          <w:rFonts w:ascii="Sylfaen" w:hAnsi="Sylfaen" w:cs="Sylfaen"/>
          <w:sz w:val="18"/>
          <w:szCs w:val="18"/>
        </w:rPr>
        <w:t>՝</w:t>
      </w:r>
      <w:r w:rsidRPr="006E68AD">
        <w:rPr>
          <w:rFonts w:ascii="Sylfaen" w:hAnsi="Sylfaen" w:cs="GHEA Grapalat"/>
          <w:sz w:val="18"/>
          <w:szCs w:val="18"/>
          <w:lang w:val="pt-BR"/>
        </w:rPr>
        <w:t xml:space="preserve"> </w:t>
      </w:r>
      <w:r w:rsidRPr="006E68AD">
        <w:rPr>
          <w:rFonts w:ascii="Sylfaen" w:hAnsi="Sylfaen" w:cs="Sylfaen"/>
          <w:sz w:val="18"/>
          <w:szCs w:val="18"/>
        </w:rPr>
        <w:t>Վճարող</w:t>
      </w:r>
      <w:r w:rsidRPr="006E68AD">
        <w:rPr>
          <w:rFonts w:ascii="Sylfaen" w:hAnsi="Sylfaen" w:cs="GHEA Grapalat"/>
          <w:sz w:val="18"/>
          <w:szCs w:val="18"/>
          <w:lang w:val="pt-BR"/>
        </w:rPr>
        <w:t xml:space="preserve"> </w:t>
      </w:r>
      <w:r w:rsidRPr="006E68AD">
        <w:rPr>
          <w:rFonts w:ascii="Sylfaen" w:hAnsi="Sylfaen" w:cs="Sylfaen"/>
          <w:sz w:val="18"/>
          <w:szCs w:val="18"/>
        </w:rPr>
        <w:t>բանկը</w:t>
      </w:r>
      <w:r w:rsidRPr="006E68AD">
        <w:rPr>
          <w:rFonts w:ascii="Sylfaen" w:hAnsi="Sylfaen" w:cs="GHEA Grapalat"/>
          <w:sz w:val="18"/>
          <w:szCs w:val="18"/>
          <w:lang w:val="pt-BR"/>
        </w:rPr>
        <w:t xml:space="preserve"> </w:t>
      </w:r>
      <w:r w:rsidRPr="006E68AD">
        <w:rPr>
          <w:rFonts w:ascii="Sylfaen" w:hAnsi="Sylfaen" w:cs="Sylfaen"/>
          <w:sz w:val="18"/>
          <w:szCs w:val="18"/>
        </w:rPr>
        <w:t>վճարման</w:t>
      </w:r>
      <w:r w:rsidRPr="006E68AD">
        <w:rPr>
          <w:rFonts w:ascii="Sylfaen" w:hAnsi="Sylfaen" w:cs="GHEA Grapalat"/>
          <w:sz w:val="18"/>
          <w:szCs w:val="18"/>
          <w:lang w:val="pt-BR"/>
        </w:rPr>
        <w:t xml:space="preserve"> </w:t>
      </w:r>
      <w:r w:rsidRPr="006E68AD">
        <w:rPr>
          <w:rFonts w:ascii="Sylfaen" w:hAnsi="Sylfaen" w:cs="Sylfaen"/>
          <w:sz w:val="18"/>
          <w:szCs w:val="18"/>
        </w:rPr>
        <w:t>պահանջագիրը</w:t>
      </w:r>
      <w:r w:rsidRPr="006E68AD">
        <w:rPr>
          <w:rFonts w:ascii="Sylfaen" w:hAnsi="Sylfaen" w:cs="GHEA Grapalat"/>
          <w:sz w:val="18"/>
          <w:szCs w:val="18"/>
          <w:lang w:val="pt-BR"/>
        </w:rPr>
        <w:t xml:space="preserve"> </w:t>
      </w:r>
      <w:r w:rsidRPr="006E68AD">
        <w:rPr>
          <w:rFonts w:ascii="Sylfaen" w:hAnsi="Sylfaen" w:cs="Sylfaen"/>
          <w:sz w:val="18"/>
          <w:szCs w:val="18"/>
        </w:rPr>
        <w:t>ստանալուց</w:t>
      </w:r>
      <w:r w:rsidRPr="006E68AD">
        <w:rPr>
          <w:rFonts w:ascii="Sylfaen" w:hAnsi="Sylfaen" w:cs="GHEA Grapalat"/>
          <w:sz w:val="18"/>
          <w:szCs w:val="18"/>
          <w:lang w:val="pt-BR"/>
        </w:rPr>
        <w:t xml:space="preserve"> </w:t>
      </w:r>
      <w:r w:rsidRPr="006E68AD">
        <w:rPr>
          <w:rFonts w:ascii="Sylfaen" w:hAnsi="Sylfaen" w:cs="Sylfaen"/>
          <w:sz w:val="18"/>
          <w:szCs w:val="18"/>
        </w:rPr>
        <w:t>հետո՝</w:t>
      </w:r>
      <w:r w:rsidRPr="006E68AD">
        <w:rPr>
          <w:rFonts w:ascii="Sylfaen" w:hAnsi="Sylfaen" w:cs="GHEA Grapalat"/>
          <w:sz w:val="18"/>
          <w:szCs w:val="18"/>
          <w:lang w:val="pt-BR"/>
        </w:rPr>
        <w:t xml:space="preserve"> 2 (</w:t>
      </w:r>
      <w:r w:rsidRPr="006E68AD">
        <w:rPr>
          <w:rFonts w:ascii="Sylfaen" w:hAnsi="Sylfaen" w:cs="Sylfaen"/>
          <w:sz w:val="18"/>
          <w:szCs w:val="18"/>
        </w:rPr>
        <w:t>երկու</w:t>
      </w:r>
      <w:r w:rsidRPr="006E68AD">
        <w:rPr>
          <w:rFonts w:ascii="Sylfaen" w:hAnsi="Sylfaen" w:cs="GHEA Grapalat"/>
          <w:sz w:val="18"/>
          <w:szCs w:val="18"/>
          <w:lang w:val="pt-BR"/>
        </w:rPr>
        <w:t xml:space="preserve">) </w:t>
      </w:r>
      <w:r w:rsidRPr="006E68AD">
        <w:rPr>
          <w:rFonts w:ascii="Sylfaen" w:hAnsi="Sylfaen" w:cs="Sylfaen"/>
          <w:sz w:val="18"/>
          <w:szCs w:val="18"/>
        </w:rPr>
        <w:t>աշխատանքային</w:t>
      </w:r>
      <w:r w:rsidRPr="006E68AD">
        <w:rPr>
          <w:rFonts w:ascii="Sylfaen" w:hAnsi="Sylfaen" w:cs="GHEA Grapalat"/>
          <w:sz w:val="18"/>
          <w:szCs w:val="18"/>
          <w:lang w:val="pt-BR"/>
        </w:rPr>
        <w:t xml:space="preserve"> </w:t>
      </w:r>
      <w:r w:rsidRPr="006E68AD">
        <w:rPr>
          <w:rFonts w:ascii="Sylfaen" w:hAnsi="Sylfaen" w:cs="Sylfaen"/>
          <w:sz w:val="18"/>
          <w:szCs w:val="18"/>
        </w:rPr>
        <w:t>օրվա</w:t>
      </w:r>
      <w:r w:rsidRPr="006E68AD">
        <w:rPr>
          <w:rFonts w:ascii="Sylfaen" w:hAnsi="Sylfaen" w:cs="GHEA Grapalat"/>
          <w:sz w:val="18"/>
          <w:szCs w:val="18"/>
          <w:lang w:val="pt-BR"/>
        </w:rPr>
        <w:t xml:space="preserve"> </w:t>
      </w:r>
      <w:r w:rsidRPr="006E68AD">
        <w:rPr>
          <w:rFonts w:ascii="Sylfaen" w:hAnsi="Sylfaen" w:cs="Sylfaen"/>
          <w:sz w:val="18"/>
          <w:szCs w:val="18"/>
        </w:rPr>
        <w:t>ընթացքում</w:t>
      </w:r>
      <w:r w:rsidRPr="006E68AD">
        <w:rPr>
          <w:rFonts w:ascii="Sylfaen" w:hAnsi="Sylfaen" w:cs="GHEA Grapalat"/>
          <w:sz w:val="18"/>
          <w:szCs w:val="18"/>
          <w:lang w:val="pt-BR"/>
        </w:rPr>
        <w:t xml:space="preserve"> </w:t>
      </w:r>
      <w:r w:rsidRPr="006E68AD">
        <w:rPr>
          <w:rFonts w:ascii="Sylfaen" w:hAnsi="Sylfaen" w:cs="Sylfaen"/>
          <w:sz w:val="18"/>
          <w:szCs w:val="18"/>
        </w:rPr>
        <w:t>պետք</w:t>
      </w:r>
      <w:r w:rsidRPr="006E68AD">
        <w:rPr>
          <w:rFonts w:ascii="Sylfaen" w:hAnsi="Sylfaen" w:cs="GHEA Grapalat"/>
          <w:sz w:val="18"/>
          <w:szCs w:val="18"/>
          <w:lang w:val="pt-BR"/>
        </w:rPr>
        <w:t xml:space="preserve"> </w:t>
      </w:r>
      <w:r w:rsidRPr="006E68AD">
        <w:rPr>
          <w:rFonts w:ascii="Sylfaen" w:hAnsi="Sylfaen" w:cs="Sylfaen"/>
          <w:sz w:val="18"/>
          <w:szCs w:val="18"/>
        </w:rPr>
        <w:t>է</w:t>
      </w:r>
      <w:r w:rsidRPr="006E68AD">
        <w:rPr>
          <w:rFonts w:ascii="Sylfaen" w:hAnsi="Sylfaen" w:cs="GHEA Grapalat"/>
          <w:sz w:val="18"/>
          <w:szCs w:val="18"/>
          <w:lang w:val="pt-BR"/>
        </w:rPr>
        <w:t xml:space="preserve"> </w:t>
      </w:r>
      <w:r w:rsidRPr="006E68AD">
        <w:rPr>
          <w:rFonts w:ascii="Sylfaen" w:hAnsi="Sylfaen" w:cs="Sylfaen"/>
          <w:sz w:val="18"/>
          <w:szCs w:val="18"/>
        </w:rPr>
        <w:t>տեղեկացնի</w:t>
      </w:r>
      <w:r w:rsidRPr="006E68AD">
        <w:rPr>
          <w:rFonts w:ascii="Sylfaen" w:hAnsi="Sylfaen" w:cs="GHEA Grapalat"/>
          <w:sz w:val="18"/>
          <w:szCs w:val="18"/>
          <w:lang w:val="pt-BR"/>
        </w:rPr>
        <w:t xml:space="preserve"> </w:t>
      </w:r>
      <w:r w:rsidRPr="006E68AD">
        <w:rPr>
          <w:rFonts w:ascii="Sylfaen" w:hAnsi="Sylfaen" w:cs="Sylfaen"/>
          <w:sz w:val="18"/>
          <w:szCs w:val="18"/>
        </w:rPr>
        <w:t>Պատվիրատուին՝</w:t>
      </w:r>
      <w:r w:rsidRPr="006E68AD">
        <w:rPr>
          <w:rFonts w:ascii="Sylfaen" w:hAnsi="Sylfaen" w:cs="GHEA Grapalat"/>
          <w:sz w:val="18"/>
          <w:szCs w:val="18"/>
          <w:lang w:val="pt-BR"/>
        </w:rPr>
        <w:t xml:space="preserve"> </w:t>
      </w:r>
      <w:r w:rsidRPr="006E68AD">
        <w:rPr>
          <w:rFonts w:ascii="Sylfaen" w:hAnsi="Sylfaen" w:cs="Sylfaen"/>
          <w:sz w:val="18"/>
          <w:szCs w:val="18"/>
        </w:rPr>
        <w:t>գրավոր</w:t>
      </w:r>
      <w:r w:rsidRPr="006E68AD">
        <w:rPr>
          <w:rFonts w:ascii="Sylfaen" w:hAnsi="Sylfaen" w:cs="GHEA Grapalat"/>
          <w:sz w:val="18"/>
          <w:szCs w:val="18"/>
          <w:lang w:val="pt-BR"/>
        </w:rPr>
        <w:t xml:space="preserve"> </w:t>
      </w:r>
      <w:r w:rsidRPr="006E68AD">
        <w:rPr>
          <w:rFonts w:ascii="Sylfaen" w:hAnsi="Sylfaen" w:cs="Sylfaen"/>
          <w:sz w:val="18"/>
          <w:szCs w:val="18"/>
        </w:rPr>
        <w:t>ձևով</w:t>
      </w:r>
      <w:r w:rsidRPr="006E68AD">
        <w:rPr>
          <w:rFonts w:ascii="Sylfaen" w:hAnsi="Sylfaen" w:cs="GHEA Grapalat"/>
          <w:sz w:val="18"/>
          <w:szCs w:val="18"/>
          <w:lang w:val="pt-BR"/>
        </w:rPr>
        <w:t>:</w:t>
      </w:r>
    </w:p>
    <w:p w:rsidR="00924798" w:rsidRPr="006E68AD" w:rsidRDefault="00924798" w:rsidP="00924798">
      <w:pPr>
        <w:numPr>
          <w:ilvl w:val="1"/>
          <w:numId w:val="7"/>
        </w:numPr>
        <w:ind w:left="0" w:firstLine="426"/>
        <w:jc w:val="both"/>
        <w:rPr>
          <w:rFonts w:ascii="Sylfaen" w:hAnsi="Sylfaen" w:cs="GHEA Grapalat"/>
          <w:sz w:val="18"/>
          <w:szCs w:val="18"/>
          <w:lang w:val="pt-BR"/>
        </w:rPr>
      </w:pPr>
      <w:r w:rsidRPr="006E68AD">
        <w:rPr>
          <w:rFonts w:ascii="Sylfaen" w:hAnsi="Sylfaen" w:cs="GHEA Grapalat"/>
          <w:sz w:val="18"/>
          <w:szCs w:val="18"/>
          <w:lang w:val="pt-BR"/>
        </w:rPr>
        <w:t xml:space="preserve"> </w:t>
      </w:r>
      <w:r w:rsidRPr="006E68AD">
        <w:rPr>
          <w:rFonts w:ascii="Sylfaen" w:hAnsi="Sylfaen" w:cs="Sylfaen"/>
          <w:sz w:val="18"/>
          <w:szCs w:val="18"/>
          <w:lang w:val="pt-BR"/>
        </w:rPr>
        <w:t>Սույն</w:t>
      </w:r>
      <w:r w:rsidRPr="006E68AD">
        <w:rPr>
          <w:rFonts w:ascii="Sylfaen" w:hAnsi="Sylfaen" w:cs="GHEA Grapalat"/>
          <w:sz w:val="18"/>
          <w:szCs w:val="18"/>
          <w:lang w:val="pt-BR"/>
        </w:rPr>
        <w:t xml:space="preserve"> </w:t>
      </w:r>
      <w:r w:rsidRPr="006E68AD">
        <w:rPr>
          <w:rFonts w:ascii="Sylfaen" w:hAnsi="Sylfaen" w:cs="Sylfaen"/>
          <w:sz w:val="18"/>
          <w:szCs w:val="18"/>
          <w:lang w:val="pt-BR"/>
        </w:rPr>
        <w:t>համաձայնագիրը</w:t>
      </w:r>
      <w:r w:rsidRPr="006E68AD">
        <w:rPr>
          <w:rFonts w:ascii="Sylfaen" w:hAnsi="Sylfaen" w:cs="GHEA Grapalat"/>
          <w:sz w:val="18"/>
          <w:szCs w:val="18"/>
          <w:lang w:val="pt-BR"/>
        </w:rPr>
        <w:t xml:space="preserve"> </w:t>
      </w:r>
      <w:r w:rsidRPr="006E68AD">
        <w:rPr>
          <w:rFonts w:ascii="Sylfaen" w:hAnsi="Sylfaen" w:cs="Sylfaen"/>
          <w:sz w:val="18"/>
          <w:szCs w:val="18"/>
          <w:lang w:val="pt-BR"/>
        </w:rPr>
        <w:t>և</w:t>
      </w:r>
      <w:r w:rsidRPr="006E68AD">
        <w:rPr>
          <w:rFonts w:ascii="Sylfaen" w:hAnsi="Sylfaen" w:cs="GHEA Grapalat"/>
          <w:sz w:val="18"/>
          <w:szCs w:val="18"/>
          <w:lang w:val="pt-BR"/>
        </w:rPr>
        <w:t xml:space="preserve"> </w:t>
      </w:r>
      <w:r w:rsidRPr="006E68AD">
        <w:rPr>
          <w:rFonts w:ascii="Sylfaen" w:hAnsi="Sylfaen" w:cs="Sylfaen"/>
          <w:sz w:val="18"/>
          <w:szCs w:val="18"/>
          <w:lang w:val="pt-BR"/>
        </w:rPr>
        <w:t>կից</w:t>
      </w:r>
      <w:r w:rsidRPr="006E68AD">
        <w:rPr>
          <w:rFonts w:ascii="Sylfaen" w:hAnsi="Sylfaen" w:cs="GHEA Grapalat"/>
          <w:sz w:val="18"/>
          <w:szCs w:val="18"/>
          <w:lang w:val="pt-BR"/>
        </w:rPr>
        <w:t xml:space="preserve"> </w:t>
      </w:r>
      <w:r w:rsidRPr="006E68AD">
        <w:rPr>
          <w:rFonts w:ascii="Sylfaen" w:hAnsi="Sylfaen" w:cs="Sylfaen"/>
          <w:sz w:val="18"/>
          <w:szCs w:val="18"/>
          <w:lang w:val="hy-AM"/>
        </w:rPr>
        <w:t>Պ</w:t>
      </w:r>
      <w:r w:rsidRPr="006E68AD">
        <w:rPr>
          <w:rFonts w:ascii="Sylfaen" w:hAnsi="Sylfaen" w:cs="Sylfaen"/>
          <w:sz w:val="18"/>
          <w:szCs w:val="18"/>
          <w:lang w:val="pt-BR"/>
        </w:rPr>
        <w:t>ահանջագիրը</w:t>
      </w:r>
      <w:r w:rsidRPr="006E68AD">
        <w:rPr>
          <w:rFonts w:ascii="Sylfaen" w:hAnsi="Sylfaen" w:cs="GHEA Grapalat"/>
          <w:sz w:val="18"/>
          <w:szCs w:val="18"/>
          <w:lang w:val="pt-BR"/>
        </w:rPr>
        <w:t xml:space="preserve"> </w:t>
      </w:r>
      <w:r w:rsidRPr="006E68AD">
        <w:rPr>
          <w:rFonts w:ascii="Sylfaen" w:hAnsi="Sylfaen" w:cs="Sylfaen"/>
          <w:sz w:val="18"/>
          <w:szCs w:val="18"/>
          <w:lang w:val="pt-BR"/>
        </w:rPr>
        <w:t>Բանկ</w:t>
      </w:r>
      <w:r w:rsidRPr="006E68AD">
        <w:rPr>
          <w:rFonts w:ascii="Sylfaen" w:hAnsi="Sylfaen" w:cs="GHEA Grapalat"/>
          <w:sz w:val="18"/>
          <w:szCs w:val="18"/>
          <w:lang w:val="pt-BR"/>
        </w:rPr>
        <w:t xml:space="preserve"> </w:t>
      </w:r>
      <w:r w:rsidRPr="006E68AD">
        <w:rPr>
          <w:rFonts w:ascii="Sylfaen" w:hAnsi="Sylfaen" w:cs="Sylfaen"/>
          <w:sz w:val="18"/>
          <w:szCs w:val="18"/>
          <w:lang w:val="pt-BR"/>
        </w:rPr>
        <w:t>ներկայացնելուց</w:t>
      </w:r>
      <w:r w:rsidRPr="006E68AD">
        <w:rPr>
          <w:rFonts w:ascii="Sylfaen" w:hAnsi="Sylfaen" w:cs="GHEA Grapalat"/>
          <w:sz w:val="18"/>
          <w:szCs w:val="18"/>
          <w:lang w:val="pt-BR"/>
        </w:rPr>
        <w:t xml:space="preserve"> </w:t>
      </w:r>
      <w:r w:rsidRPr="006E68AD">
        <w:rPr>
          <w:rFonts w:ascii="Sylfaen" w:hAnsi="Sylfaen" w:cs="Sylfaen"/>
          <w:sz w:val="18"/>
          <w:szCs w:val="18"/>
          <w:lang w:val="pt-BR"/>
        </w:rPr>
        <w:t>հետո</w:t>
      </w:r>
      <w:r w:rsidRPr="006E68AD">
        <w:rPr>
          <w:rFonts w:ascii="Sylfaen" w:hAnsi="Sylfaen" w:cs="GHEA Grapalat"/>
          <w:sz w:val="18"/>
          <w:szCs w:val="18"/>
          <w:lang w:val="pt-BR"/>
        </w:rPr>
        <w:t xml:space="preserve">, </w:t>
      </w:r>
      <w:r w:rsidRPr="006E68AD">
        <w:rPr>
          <w:rFonts w:ascii="Sylfaen" w:hAnsi="Sylfaen" w:cs="Sylfaen"/>
          <w:sz w:val="18"/>
          <w:szCs w:val="18"/>
          <w:lang w:val="pt-BR"/>
        </w:rPr>
        <w:t>Բանկից</w:t>
      </w:r>
      <w:r w:rsidRPr="006E68AD">
        <w:rPr>
          <w:rFonts w:ascii="Sylfaen" w:hAnsi="Sylfaen" w:cs="GHEA Grapalat"/>
          <w:sz w:val="18"/>
          <w:szCs w:val="18"/>
          <w:lang w:val="pt-BR"/>
        </w:rPr>
        <w:t xml:space="preserve"> </w:t>
      </w:r>
      <w:r w:rsidRPr="006E68AD">
        <w:rPr>
          <w:rFonts w:ascii="Sylfaen" w:hAnsi="Sylfaen" w:cs="Sylfaen"/>
          <w:sz w:val="18"/>
          <w:szCs w:val="18"/>
          <w:lang w:val="pt-BR"/>
        </w:rPr>
        <w:t>անկախ</w:t>
      </w:r>
      <w:r w:rsidRPr="006E68AD">
        <w:rPr>
          <w:rFonts w:ascii="Sylfaen" w:hAnsi="Sylfaen" w:cs="GHEA Grapalat"/>
          <w:sz w:val="18"/>
          <w:szCs w:val="18"/>
          <w:lang w:val="pt-BR"/>
        </w:rPr>
        <w:t xml:space="preserve"> </w:t>
      </w:r>
      <w:r w:rsidRPr="006E68AD">
        <w:rPr>
          <w:rFonts w:ascii="Sylfaen" w:hAnsi="Sylfaen" w:cs="Sylfaen"/>
          <w:sz w:val="18"/>
          <w:szCs w:val="18"/>
          <w:lang w:val="pt-BR"/>
        </w:rPr>
        <w:t>պատճառներով</w:t>
      </w:r>
      <w:r w:rsidRPr="006E68AD">
        <w:rPr>
          <w:rFonts w:ascii="Sylfaen" w:hAnsi="Sylfaen" w:cs="GHEA Grapalat"/>
          <w:sz w:val="18"/>
          <w:szCs w:val="18"/>
          <w:lang w:val="pt-BR"/>
        </w:rPr>
        <w:t xml:space="preserve">, </w:t>
      </w:r>
      <w:r w:rsidRPr="006E68AD">
        <w:rPr>
          <w:rFonts w:ascii="Sylfaen" w:hAnsi="Sylfaen" w:cs="Sylfaen"/>
          <w:sz w:val="18"/>
          <w:szCs w:val="18"/>
          <w:lang w:val="pt-BR"/>
        </w:rPr>
        <w:t>տասն</w:t>
      </w:r>
      <w:r w:rsidRPr="006E68AD">
        <w:rPr>
          <w:rFonts w:ascii="Sylfaen" w:hAnsi="Sylfaen" w:cs="GHEA Grapalat"/>
          <w:sz w:val="18"/>
          <w:szCs w:val="18"/>
          <w:lang w:val="pt-BR"/>
        </w:rPr>
        <w:t xml:space="preserve"> </w:t>
      </w:r>
      <w:r w:rsidRPr="006E68AD">
        <w:rPr>
          <w:rFonts w:ascii="Sylfaen" w:hAnsi="Sylfaen" w:cs="Sylfaen"/>
          <w:sz w:val="18"/>
          <w:szCs w:val="18"/>
          <w:lang w:val="pt-BR"/>
        </w:rPr>
        <w:t>աշխատանքային</w:t>
      </w:r>
      <w:r w:rsidRPr="006E68AD">
        <w:rPr>
          <w:rFonts w:ascii="Sylfaen" w:hAnsi="Sylfaen" w:cs="GHEA Grapalat"/>
          <w:sz w:val="18"/>
          <w:szCs w:val="18"/>
          <w:lang w:val="pt-BR"/>
        </w:rPr>
        <w:t xml:space="preserve"> </w:t>
      </w:r>
      <w:r w:rsidRPr="006E68AD">
        <w:rPr>
          <w:rFonts w:ascii="Sylfaen" w:hAnsi="Sylfaen" w:cs="Sylfaen"/>
          <w:sz w:val="18"/>
          <w:szCs w:val="18"/>
          <w:lang w:val="pt-BR"/>
        </w:rPr>
        <w:t>օրվա</w:t>
      </w:r>
      <w:r w:rsidRPr="006E68AD">
        <w:rPr>
          <w:rFonts w:ascii="Sylfaen" w:hAnsi="Sylfaen" w:cs="GHEA Grapalat"/>
          <w:sz w:val="18"/>
          <w:szCs w:val="18"/>
          <w:lang w:val="pt-BR"/>
        </w:rPr>
        <w:t xml:space="preserve"> </w:t>
      </w:r>
      <w:r w:rsidRPr="006E68AD">
        <w:rPr>
          <w:rFonts w:ascii="Sylfaen" w:hAnsi="Sylfaen" w:cs="Sylfaen"/>
          <w:sz w:val="18"/>
          <w:szCs w:val="18"/>
          <w:lang w:val="pt-BR"/>
        </w:rPr>
        <w:t>ընթացքում</w:t>
      </w:r>
      <w:r w:rsidRPr="006E68AD">
        <w:rPr>
          <w:rFonts w:ascii="Sylfaen" w:hAnsi="Sylfaen" w:cs="GHEA Grapalat"/>
          <w:sz w:val="18"/>
          <w:szCs w:val="18"/>
          <w:lang w:val="pt-BR"/>
        </w:rPr>
        <w:t xml:space="preserve"> </w:t>
      </w:r>
      <w:r w:rsidRPr="006E68AD">
        <w:rPr>
          <w:rFonts w:ascii="Sylfaen" w:hAnsi="Sylfaen" w:cs="Sylfaen"/>
          <w:sz w:val="18"/>
          <w:szCs w:val="18"/>
          <w:lang w:val="pt-BR"/>
        </w:rPr>
        <w:t>Պատվիրատուին</w:t>
      </w:r>
      <w:r w:rsidRPr="006E68AD">
        <w:rPr>
          <w:rFonts w:ascii="Sylfaen" w:hAnsi="Sylfaen" w:cs="GHEA Grapalat"/>
          <w:sz w:val="18"/>
          <w:szCs w:val="18"/>
          <w:lang w:val="pt-BR"/>
        </w:rPr>
        <w:t xml:space="preserve"> </w:t>
      </w:r>
      <w:r w:rsidRPr="006E68AD">
        <w:rPr>
          <w:rFonts w:ascii="Sylfaen" w:hAnsi="Sylfaen" w:cs="Sylfaen"/>
          <w:sz w:val="18"/>
          <w:szCs w:val="18"/>
          <w:lang w:val="pt-BR"/>
        </w:rPr>
        <w:t>գումարը</w:t>
      </w:r>
      <w:r w:rsidRPr="006E68AD">
        <w:rPr>
          <w:rFonts w:ascii="Sylfaen" w:hAnsi="Sylfaen" w:cs="GHEA Grapalat"/>
          <w:sz w:val="18"/>
          <w:szCs w:val="18"/>
          <w:lang w:val="pt-BR"/>
        </w:rPr>
        <w:t xml:space="preserve"> </w:t>
      </w:r>
      <w:r w:rsidRPr="006E68AD">
        <w:rPr>
          <w:rFonts w:ascii="Sylfaen" w:hAnsi="Sylfaen" w:cs="Sylfaen"/>
          <w:sz w:val="18"/>
          <w:szCs w:val="18"/>
          <w:lang w:val="pt-BR"/>
        </w:rPr>
        <w:t>չվճարվելու</w:t>
      </w:r>
      <w:r w:rsidRPr="006E68AD">
        <w:rPr>
          <w:rFonts w:ascii="Sylfaen" w:hAnsi="Sylfaen" w:cs="GHEA Grapalat"/>
          <w:sz w:val="18"/>
          <w:szCs w:val="18"/>
          <w:lang w:val="pt-BR"/>
        </w:rPr>
        <w:t xml:space="preserve"> </w:t>
      </w:r>
      <w:r w:rsidRPr="006E68AD">
        <w:rPr>
          <w:rFonts w:ascii="Sylfaen" w:hAnsi="Sylfaen" w:cs="Sylfaen"/>
          <w:sz w:val="18"/>
          <w:szCs w:val="18"/>
          <w:lang w:val="pt-BR"/>
        </w:rPr>
        <w:t>դեպքում</w:t>
      </w:r>
      <w:r w:rsidRPr="006E68AD">
        <w:rPr>
          <w:rFonts w:ascii="Sylfaen" w:hAnsi="Sylfaen" w:cs="GHEA Grapalat"/>
          <w:sz w:val="18"/>
          <w:szCs w:val="18"/>
          <w:lang w:val="pt-BR"/>
        </w:rPr>
        <w:t xml:space="preserve">, </w:t>
      </w:r>
      <w:r w:rsidRPr="006E68AD">
        <w:rPr>
          <w:rFonts w:ascii="Sylfaen" w:hAnsi="Sylfaen" w:cs="Sylfaen"/>
          <w:sz w:val="18"/>
          <w:szCs w:val="18"/>
          <w:lang w:val="pt-BR"/>
        </w:rPr>
        <w:t>Պատվիրատուն</w:t>
      </w:r>
      <w:r w:rsidRPr="006E68AD">
        <w:rPr>
          <w:rFonts w:ascii="Sylfaen" w:hAnsi="Sylfaen" w:cs="GHEA Grapalat"/>
          <w:sz w:val="18"/>
          <w:szCs w:val="18"/>
          <w:lang w:val="pt-BR"/>
        </w:rPr>
        <w:t xml:space="preserve"> </w:t>
      </w:r>
      <w:r w:rsidRPr="006E68AD">
        <w:rPr>
          <w:rFonts w:ascii="Sylfaen" w:hAnsi="Sylfaen" w:cs="Sylfaen"/>
          <w:sz w:val="18"/>
          <w:szCs w:val="18"/>
          <w:lang w:val="pt-BR"/>
        </w:rPr>
        <w:t>չվճարման</w:t>
      </w:r>
      <w:r w:rsidRPr="006E68AD">
        <w:rPr>
          <w:rFonts w:ascii="Sylfaen" w:hAnsi="Sylfaen" w:cs="GHEA Grapalat"/>
          <w:sz w:val="18"/>
          <w:szCs w:val="18"/>
          <w:lang w:val="pt-BR"/>
        </w:rPr>
        <w:t xml:space="preserve"> </w:t>
      </w:r>
      <w:r w:rsidRPr="006E68AD">
        <w:rPr>
          <w:rFonts w:ascii="Sylfaen" w:hAnsi="Sylfaen" w:cs="Sylfaen"/>
          <w:sz w:val="18"/>
          <w:szCs w:val="18"/>
          <w:lang w:val="pt-BR"/>
        </w:rPr>
        <w:t>հետ</w:t>
      </w:r>
      <w:r w:rsidRPr="006E68AD">
        <w:rPr>
          <w:rFonts w:ascii="Sylfaen" w:hAnsi="Sylfaen" w:cs="GHEA Grapalat"/>
          <w:sz w:val="18"/>
          <w:szCs w:val="18"/>
          <w:lang w:val="pt-BR"/>
        </w:rPr>
        <w:t xml:space="preserve"> </w:t>
      </w:r>
      <w:r w:rsidRPr="006E68AD">
        <w:rPr>
          <w:rFonts w:ascii="Sylfaen" w:hAnsi="Sylfaen" w:cs="Sylfaen"/>
          <w:sz w:val="18"/>
          <w:szCs w:val="18"/>
          <w:lang w:val="pt-BR"/>
        </w:rPr>
        <w:t>կապված</w:t>
      </w:r>
      <w:r w:rsidRPr="006E68AD">
        <w:rPr>
          <w:rFonts w:ascii="Sylfaen" w:hAnsi="Sylfaen" w:cs="GHEA Grapalat"/>
          <w:sz w:val="18"/>
          <w:szCs w:val="18"/>
          <w:lang w:val="pt-BR"/>
        </w:rPr>
        <w:t xml:space="preserve"> </w:t>
      </w:r>
      <w:r w:rsidRPr="006E68AD">
        <w:rPr>
          <w:rFonts w:ascii="Sylfaen" w:hAnsi="Sylfaen" w:cs="Sylfaen"/>
          <w:sz w:val="18"/>
          <w:szCs w:val="18"/>
          <w:lang w:val="pt-BR"/>
        </w:rPr>
        <w:t>Ընկերության</w:t>
      </w:r>
      <w:r w:rsidRPr="006E68AD">
        <w:rPr>
          <w:rFonts w:ascii="Sylfaen" w:hAnsi="Sylfaen" w:cs="GHEA Grapalat"/>
          <w:sz w:val="18"/>
          <w:szCs w:val="18"/>
          <w:lang w:val="pt-BR"/>
        </w:rPr>
        <w:t xml:space="preserve"> </w:t>
      </w:r>
      <w:r w:rsidRPr="006E68AD">
        <w:rPr>
          <w:rFonts w:ascii="Sylfaen" w:hAnsi="Sylfaen" w:cs="Sylfaen"/>
          <w:sz w:val="18"/>
          <w:szCs w:val="18"/>
          <w:lang w:val="pt-BR"/>
        </w:rPr>
        <w:t>մասին</w:t>
      </w:r>
      <w:r w:rsidRPr="006E68AD">
        <w:rPr>
          <w:rFonts w:ascii="Sylfaen" w:hAnsi="Sylfaen" w:cs="GHEA Grapalat"/>
          <w:sz w:val="18"/>
          <w:szCs w:val="18"/>
          <w:lang w:val="pt-BR"/>
        </w:rPr>
        <w:t xml:space="preserve"> </w:t>
      </w:r>
      <w:r w:rsidRPr="006E68AD">
        <w:rPr>
          <w:rFonts w:ascii="Sylfaen" w:hAnsi="Sylfaen" w:cs="Sylfaen"/>
          <w:sz w:val="18"/>
          <w:szCs w:val="18"/>
          <w:lang w:val="pt-BR"/>
        </w:rPr>
        <w:t>տեղեկությունները</w:t>
      </w:r>
      <w:r w:rsidRPr="006E68AD">
        <w:rPr>
          <w:rFonts w:ascii="Sylfaen" w:hAnsi="Sylfaen" w:cs="GHEA Grapalat"/>
          <w:sz w:val="18"/>
          <w:szCs w:val="18"/>
          <w:lang w:val="pt-BR"/>
        </w:rPr>
        <w:t xml:space="preserve"> </w:t>
      </w:r>
      <w:r w:rsidRPr="006E68AD">
        <w:rPr>
          <w:rFonts w:ascii="Sylfaen" w:hAnsi="Sylfaen" w:cs="Sylfaen"/>
          <w:sz w:val="18"/>
          <w:szCs w:val="18"/>
          <w:lang w:val="pt-BR"/>
        </w:rPr>
        <w:t>փոխանցում</w:t>
      </w:r>
      <w:r w:rsidRPr="006E68AD">
        <w:rPr>
          <w:rFonts w:ascii="Sylfaen" w:hAnsi="Sylfaen" w:cs="GHEA Grapalat"/>
          <w:sz w:val="18"/>
          <w:szCs w:val="18"/>
          <w:lang w:val="pt-BR"/>
        </w:rPr>
        <w:t xml:space="preserve"> </w:t>
      </w:r>
      <w:r w:rsidRPr="006E68AD">
        <w:rPr>
          <w:rFonts w:ascii="Sylfaen" w:hAnsi="Sylfaen" w:cs="Sylfaen"/>
          <w:sz w:val="18"/>
          <w:szCs w:val="18"/>
          <w:lang w:val="pt-BR"/>
        </w:rPr>
        <w:t>է</w:t>
      </w:r>
      <w:r w:rsidRPr="006E68AD">
        <w:rPr>
          <w:rFonts w:ascii="Sylfaen" w:hAnsi="Sylfaen" w:cs="GHEA Grapalat"/>
          <w:sz w:val="18"/>
          <w:szCs w:val="18"/>
          <w:lang w:val="pt-BR"/>
        </w:rPr>
        <w:t xml:space="preserve"> &lt;&lt;</w:t>
      </w:r>
      <w:r w:rsidRPr="006E68AD">
        <w:rPr>
          <w:rFonts w:ascii="Sylfaen" w:hAnsi="Sylfaen" w:cs="Sylfaen"/>
          <w:sz w:val="18"/>
          <w:szCs w:val="18"/>
          <w:lang w:val="pt-BR"/>
        </w:rPr>
        <w:t>ԱՔՌԱ</w:t>
      </w:r>
      <w:r w:rsidRPr="006E68AD">
        <w:rPr>
          <w:rFonts w:ascii="Sylfaen" w:hAnsi="Sylfaen" w:cs="GHEA Grapalat"/>
          <w:sz w:val="18"/>
          <w:szCs w:val="18"/>
          <w:lang w:val="pt-BR"/>
        </w:rPr>
        <w:t xml:space="preserve"> </w:t>
      </w:r>
      <w:r w:rsidRPr="006E68AD">
        <w:rPr>
          <w:rFonts w:ascii="Sylfaen" w:hAnsi="Sylfaen" w:cs="Sylfaen"/>
          <w:sz w:val="18"/>
          <w:szCs w:val="18"/>
          <w:lang w:val="pt-BR"/>
        </w:rPr>
        <w:t>Քրեդիթ</w:t>
      </w:r>
      <w:r w:rsidRPr="006E68AD">
        <w:rPr>
          <w:rFonts w:ascii="Sylfaen" w:hAnsi="Sylfaen" w:cs="GHEA Grapalat"/>
          <w:sz w:val="18"/>
          <w:szCs w:val="18"/>
          <w:lang w:val="pt-BR"/>
        </w:rPr>
        <w:t xml:space="preserve"> </w:t>
      </w:r>
      <w:r w:rsidRPr="006E68AD">
        <w:rPr>
          <w:rFonts w:ascii="Sylfaen" w:hAnsi="Sylfaen" w:cs="Sylfaen"/>
          <w:sz w:val="18"/>
          <w:szCs w:val="18"/>
          <w:lang w:val="pt-BR"/>
        </w:rPr>
        <w:t>Ռեփորթինգ</w:t>
      </w:r>
      <w:r w:rsidRPr="006E68AD">
        <w:rPr>
          <w:rFonts w:ascii="Sylfaen" w:hAnsi="Sylfaen" w:cs="GHEA Grapalat"/>
          <w:sz w:val="18"/>
          <w:szCs w:val="18"/>
          <w:lang w:val="pt-BR"/>
        </w:rPr>
        <w:t xml:space="preserve">&gt;&gt; </w:t>
      </w:r>
      <w:r w:rsidRPr="006E68AD">
        <w:rPr>
          <w:rFonts w:ascii="Sylfaen" w:hAnsi="Sylfaen" w:cs="Sylfaen"/>
          <w:sz w:val="18"/>
          <w:szCs w:val="18"/>
          <w:lang w:val="pt-BR"/>
        </w:rPr>
        <w:t>ՓԲԸ</w:t>
      </w:r>
      <w:r w:rsidRPr="006E68AD">
        <w:rPr>
          <w:rFonts w:ascii="Sylfaen" w:hAnsi="Sylfaen" w:cs="GHEA Grapalat"/>
          <w:sz w:val="18"/>
          <w:szCs w:val="18"/>
          <w:lang w:val="pt-BR"/>
        </w:rPr>
        <w:t xml:space="preserve"> (</w:t>
      </w:r>
      <w:r w:rsidRPr="006E68AD">
        <w:rPr>
          <w:rFonts w:ascii="Sylfaen" w:hAnsi="Sylfaen" w:cs="Sylfaen"/>
          <w:sz w:val="18"/>
          <w:szCs w:val="18"/>
          <w:lang w:val="pt-BR"/>
        </w:rPr>
        <w:t>Վարկային</w:t>
      </w:r>
      <w:r w:rsidRPr="006E68AD">
        <w:rPr>
          <w:rFonts w:ascii="Sylfaen" w:hAnsi="Sylfaen" w:cs="GHEA Grapalat"/>
          <w:sz w:val="18"/>
          <w:szCs w:val="18"/>
          <w:lang w:val="pt-BR"/>
        </w:rPr>
        <w:t xml:space="preserve"> </w:t>
      </w:r>
      <w:r w:rsidRPr="006E68AD">
        <w:rPr>
          <w:rFonts w:ascii="Sylfaen" w:hAnsi="Sylfaen" w:cs="Sylfaen"/>
          <w:sz w:val="18"/>
          <w:szCs w:val="18"/>
          <w:lang w:val="pt-BR"/>
        </w:rPr>
        <w:t>բյուրո</w:t>
      </w:r>
      <w:r w:rsidRPr="006E68AD">
        <w:rPr>
          <w:rFonts w:ascii="Sylfaen" w:hAnsi="Sylfaen" w:cs="GHEA Grapalat"/>
          <w:sz w:val="18"/>
          <w:szCs w:val="18"/>
          <w:lang w:val="pt-BR"/>
        </w:rPr>
        <w:t>):</w:t>
      </w:r>
    </w:p>
    <w:p w:rsidR="00924798" w:rsidRPr="006E68AD" w:rsidRDefault="00924798" w:rsidP="00924798">
      <w:pPr>
        <w:jc w:val="both"/>
        <w:rPr>
          <w:rFonts w:ascii="Sylfaen" w:hAnsi="Sylfaen" w:cs="GHEA Grapalat"/>
          <w:sz w:val="20"/>
          <w:szCs w:val="20"/>
          <w:lang w:val="hy-AM"/>
        </w:rPr>
      </w:pPr>
    </w:p>
    <w:p w:rsidR="00924798" w:rsidRPr="006E68AD" w:rsidRDefault="00924798" w:rsidP="00924798">
      <w:pPr>
        <w:numPr>
          <w:ilvl w:val="0"/>
          <w:numId w:val="6"/>
        </w:numPr>
        <w:jc w:val="center"/>
        <w:rPr>
          <w:rFonts w:ascii="Sylfaen" w:hAnsi="Sylfaen" w:cs="GHEA Grapalat"/>
          <w:b/>
          <w:bCs/>
          <w:sz w:val="18"/>
          <w:szCs w:val="18"/>
        </w:rPr>
      </w:pPr>
      <w:r w:rsidRPr="006E68AD">
        <w:rPr>
          <w:rFonts w:ascii="Sylfaen" w:hAnsi="Sylfaen" w:cs="Sylfaen"/>
          <w:b/>
          <w:bCs/>
          <w:sz w:val="18"/>
          <w:szCs w:val="18"/>
        </w:rPr>
        <w:t>Այլ</w:t>
      </w:r>
      <w:r w:rsidRPr="006E68AD">
        <w:rPr>
          <w:rFonts w:ascii="Sylfaen" w:hAnsi="Sylfaen" w:cs="GHEA Grapalat"/>
          <w:b/>
          <w:bCs/>
          <w:sz w:val="18"/>
          <w:szCs w:val="18"/>
        </w:rPr>
        <w:t xml:space="preserve"> </w:t>
      </w:r>
      <w:r w:rsidRPr="006E68AD">
        <w:rPr>
          <w:rFonts w:ascii="Sylfaen" w:hAnsi="Sylfaen" w:cs="Sylfaen"/>
          <w:b/>
          <w:bCs/>
          <w:sz w:val="18"/>
          <w:szCs w:val="18"/>
        </w:rPr>
        <w:t>պայմաններ</w:t>
      </w:r>
    </w:p>
    <w:p w:rsidR="00924798" w:rsidRPr="006E68AD" w:rsidRDefault="00924798" w:rsidP="00924798">
      <w:pPr>
        <w:ind w:firstLine="567"/>
        <w:jc w:val="both"/>
        <w:rPr>
          <w:rFonts w:ascii="Sylfaen" w:hAnsi="Sylfaen" w:cs="GHEA Grapalat"/>
          <w:sz w:val="18"/>
          <w:szCs w:val="18"/>
          <w:lang w:val="hy-AM"/>
        </w:rPr>
      </w:pPr>
      <w:r w:rsidRPr="006E68AD">
        <w:rPr>
          <w:rFonts w:ascii="Sylfaen" w:hAnsi="Sylfaen" w:cs="GHEA Grapalat"/>
          <w:sz w:val="18"/>
          <w:szCs w:val="18"/>
        </w:rPr>
        <w:t xml:space="preserve">2.1 </w:t>
      </w:r>
      <w:r w:rsidRPr="006E68AD">
        <w:rPr>
          <w:rFonts w:ascii="Sylfaen" w:hAnsi="Sylfaen" w:cs="Sylfaen"/>
          <w:sz w:val="18"/>
          <w:szCs w:val="18"/>
        </w:rPr>
        <w:t>Սույն</w:t>
      </w:r>
      <w:r w:rsidRPr="006E68AD">
        <w:rPr>
          <w:rFonts w:ascii="Sylfaen" w:hAnsi="Sylfaen" w:cs="GHEA Grapalat"/>
          <w:sz w:val="18"/>
          <w:szCs w:val="18"/>
        </w:rPr>
        <w:t xml:space="preserve"> </w:t>
      </w:r>
      <w:r w:rsidRPr="006E68AD">
        <w:rPr>
          <w:rFonts w:ascii="Sylfaen" w:hAnsi="Sylfaen" w:cs="Sylfaen"/>
          <w:sz w:val="18"/>
          <w:szCs w:val="18"/>
        </w:rPr>
        <w:t>համաձայնագիրը</w:t>
      </w:r>
      <w:r w:rsidRPr="006E68AD">
        <w:rPr>
          <w:rFonts w:ascii="Sylfaen" w:hAnsi="Sylfaen" w:cs="GHEA Grapalat"/>
          <w:sz w:val="18"/>
          <w:szCs w:val="18"/>
          <w:lang w:val="hy-AM"/>
        </w:rPr>
        <w:t xml:space="preserve"> </w:t>
      </w:r>
      <w:r w:rsidRPr="006E68AD">
        <w:rPr>
          <w:rFonts w:ascii="Sylfaen" w:hAnsi="Sylfaen" w:cs="Sylfaen"/>
          <w:sz w:val="18"/>
          <w:szCs w:val="18"/>
          <w:lang w:val="hy-AM"/>
        </w:rPr>
        <w:t>և</w:t>
      </w:r>
      <w:r w:rsidRPr="006E68AD">
        <w:rPr>
          <w:rFonts w:ascii="Sylfaen" w:hAnsi="Sylfaen" w:cs="GHEA Grapalat"/>
          <w:sz w:val="18"/>
          <w:szCs w:val="18"/>
          <w:lang w:val="hy-AM"/>
        </w:rPr>
        <w:t xml:space="preserve"> </w:t>
      </w:r>
      <w:r w:rsidRPr="006E68AD">
        <w:rPr>
          <w:rFonts w:ascii="Sylfaen" w:hAnsi="Sylfaen" w:cs="Sylfaen"/>
          <w:sz w:val="18"/>
          <w:szCs w:val="18"/>
          <w:lang w:val="hy-AM"/>
        </w:rPr>
        <w:t>Պահանջագիրը</w:t>
      </w:r>
      <w:r w:rsidRPr="006E68AD">
        <w:rPr>
          <w:rFonts w:ascii="Sylfaen" w:hAnsi="Sylfaen" w:cs="GHEA Grapalat"/>
          <w:sz w:val="18"/>
          <w:szCs w:val="18"/>
          <w:lang w:val="hy-AM"/>
        </w:rPr>
        <w:t xml:space="preserve"> </w:t>
      </w:r>
      <w:r w:rsidRPr="006E68AD">
        <w:rPr>
          <w:rFonts w:ascii="Sylfaen" w:hAnsi="Sylfaen" w:cs="Sylfaen"/>
          <w:sz w:val="18"/>
          <w:szCs w:val="18"/>
          <w:lang w:val="hy-AM"/>
        </w:rPr>
        <w:t>անհետկանչելի</w:t>
      </w:r>
      <w:r w:rsidRPr="006E68AD">
        <w:rPr>
          <w:rFonts w:ascii="Sylfaen" w:hAnsi="Sylfaen" w:cs="GHEA Grapalat"/>
          <w:sz w:val="18"/>
          <w:szCs w:val="18"/>
          <w:lang w:val="hy-AM"/>
        </w:rPr>
        <w:t xml:space="preserve"> </w:t>
      </w:r>
      <w:r w:rsidRPr="006E68AD">
        <w:rPr>
          <w:rFonts w:ascii="Sylfaen" w:hAnsi="Sylfaen" w:cs="Sylfaen"/>
          <w:sz w:val="18"/>
          <w:szCs w:val="18"/>
          <w:lang w:val="hy-AM"/>
        </w:rPr>
        <w:t>են</w:t>
      </w:r>
      <w:r w:rsidRPr="006E68AD">
        <w:rPr>
          <w:rFonts w:ascii="Sylfaen" w:hAnsi="Sylfaen" w:cs="GHEA Grapalat"/>
          <w:sz w:val="18"/>
          <w:szCs w:val="18"/>
          <w:lang w:val="hy-AM"/>
        </w:rPr>
        <w:t>,</w:t>
      </w:r>
      <w:r w:rsidRPr="006E68AD">
        <w:rPr>
          <w:rFonts w:ascii="Sylfaen" w:hAnsi="Sylfaen" w:cs="GHEA Grapalat"/>
          <w:sz w:val="18"/>
          <w:szCs w:val="18"/>
        </w:rPr>
        <w:t xml:space="preserve"> </w:t>
      </w:r>
      <w:r w:rsidRPr="006E68AD">
        <w:rPr>
          <w:rFonts w:ascii="Sylfaen" w:hAnsi="Sylfaen" w:cs="Sylfaen"/>
          <w:sz w:val="18"/>
          <w:szCs w:val="18"/>
        </w:rPr>
        <w:t>ուժի</w:t>
      </w:r>
      <w:r w:rsidRPr="006E68AD">
        <w:rPr>
          <w:rFonts w:ascii="Sylfaen" w:hAnsi="Sylfaen" w:cs="GHEA Grapalat"/>
          <w:sz w:val="18"/>
          <w:szCs w:val="18"/>
        </w:rPr>
        <w:t xml:space="preserve"> </w:t>
      </w:r>
      <w:r w:rsidRPr="006E68AD">
        <w:rPr>
          <w:rFonts w:ascii="Sylfaen" w:hAnsi="Sylfaen" w:cs="Sylfaen"/>
          <w:sz w:val="18"/>
          <w:szCs w:val="18"/>
        </w:rPr>
        <w:t>մեջ</w:t>
      </w:r>
      <w:r w:rsidRPr="006E68AD">
        <w:rPr>
          <w:rFonts w:ascii="Sylfaen" w:hAnsi="Sylfaen" w:cs="GHEA Grapalat"/>
          <w:sz w:val="18"/>
          <w:szCs w:val="18"/>
        </w:rPr>
        <w:t xml:space="preserve"> </w:t>
      </w:r>
      <w:r w:rsidRPr="006E68AD">
        <w:rPr>
          <w:rFonts w:ascii="Sylfaen" w:hAnsi="Sylfaen" w:cs="Sylfaen"/>
          <w:sz w:val="18"/>
          <w:szCs w:val="18"/>
          <w:lang w:val="hy-AM"/>
        </w:rPr>
        <w:t>են</w:t>
      </w:r>
      <w:r w:rsidRPr="006E68AD">
        <w:rPr>
          <w:rFonts w:ascii="Sylfaen" w:hAnsi="Sylfaen" w:cs="GHEA Grapalat"/>
          <w:sz w:val="18"/>
          <w:szCs w:val="18"/>
        </w:rPr>
        <w:t xml:space="preserve"> </w:t>
      </w:r>
      <w:r w:rsidRPr="006E68AD">
        <w:rPr>
          <w:rFonts w:ascii="Sylfaen" w:hAnsi="Sylfaen" w:cs="Sylfaen"/>
          <w:sz w:val="18"/>
          <w:szCs w:val="18"/>
        </w:rPr>
        <w:t>մտնում</w:t>
      </w:r>
      <w:r w:rsidRPr="006E68AD">
        <w:rPr>
          <w:rFonts w:ascii="Sylfaen" w:hAnsi="Sylfaen" w:cs="GHEA Grapalat"/>
          <w:sz w:val="18"/>
          <w:szCs w:val="18"/>
        </w:rPr>
        <w:t xml:space="preserve"> </w:t>
      </w:r>
      <w:r w:rsidRPr="006E68AD">
        <w:rPr>
          <w:rFonts w:ascii="Sylfaen" w:hAnsi="Sylfaen" w:cs="Sylfaen"/>
          <w:sz w:val="18"/>
          <w:szCs w:val="18"/>
        </w:rPr>
        <w:t>Ընկերության</w:t>
      </w:r>
      <w:r w:rsidRPr="006E68AD">
        <w:rPr>
          <w:rFonts w:ascii="Sylfaen" w:hAnsi="Sylfaen" w:cs="GHEA Grapalat"/>
          <w:sz w:val="18"/>
          <w:szCs w:val="18"/>
        </w:rPr>
        <w:t xml:space="preserve"> </w:t>
      </w:r>
      <w:r w:rsidRPr="006E68AD">
        <w:rPr>
          <w:rFonts w:ascii="Sylfaen" w:hAnsi="Sylfaen" w:cs="Sylfaen"/>
          <w:sz w:val="18"/>
          <w:szCs w:val="18"/>
        </w:rPr>
        <w:t>կողմից</w:t>
      </w:r>
      <w:r w:rsidRPr="006E68AD">
        <w:rPr>
          <w:rFonts w:ascii="Sylfaen" w:hAnsi="Sylfaen" w:cs="GHEA Grapalat"/>
          <w:sz w:val="18"/>
          <w:szCs w:val="18"/>
        </w:rPr>
        <w:t xml:space="preserve"> </w:t>
      </w:r>
      <w:r w:rsidRPr="006E68AD">
        <w:rPr>
          <w:rFonts w:ascii="Sylfaen" w:hAnsi="Sylfaen" w:cs="Sylfaen"/>
          <w:sz w:val="18"/>
          <w:szCs w:val="18"/>
        </w:rPr>
        <w:t>վավերացման</w:t>
      </w:r>
      <w:r w:rsidRPr="006E68AD">
        <w:rPr>
          <w:rFonts w:ascii="Sylfaen" w:hAnsi="Sylfaen" w:cs="GHEA Grapalat"/>
          <w:sz w:val="18"/>
          <w:szCs w:val="18"/>
        </w:rPr>
        <w:t xml:space="preserve"> </w:t>
      </w:r>
      <w:r w:rsidRPr="006E68AD">
        <w:rPr>
          <w:rFonts w:ascii="Sylfaen" w:hAnsi="Sylfaen" w:cs="Sylfaen"/>
          <w:sz w:val="18"/>
          <w:szCs w:val="18"/>
        </w:rPr>
        <w:t>պահից</w:t>
      </w:r>
      <w:r w:rsidRPr="006E68AD">
        <w:rPr>
          <w:rFonts w:ascii="Sylfaen" w:hAnsi="Sylfaen" w:cs="GHEA Grapalat"/>
          <w:sz w:val="18"/>
          <w:szCs w:val="18"/>
        </w:rPr>
        <w:t xml:space="preserve"> </w:t>
      </w:r>
      <w:r w:rsidRPr="006E68AD">
        <w:rPr>
          <w:rFonts w:ascii="Sylfaen" w:hAnsi="Sylfaen" w:cs="Sylfaen"/>
          <w:sz w:val="18"/>
          <w:szCs w:val="18"/>
        </w:rPr>
        <w:t>և</w:t>
      </w:r>
      <w:r w:rsidRPr="006E68AD">
        <w:rPr>
          <w:rFonts w:ascii="Sylfaen" w:hAnsi="Sylfaen" w:cs="GHEA Grapalat"/>
          <w:sz w:val="18"/>
          <w:szCs w:val="18"/>
        </w:rPr>
        <w:t xml:space="preserve"> </w:t>
      </w:r>
      <w:r w:rsidRPr="006E68AD">
        <w:rPr>
          <w:rFonts w:ascii="Sylfaen" w:hAnsi="Sylfaen" w:cs="Sylfaen"/>
          <w:sz w:val="18"/>
          <w:szCs w:val="18"/>
        </w:rPr>
        <w:t>ուժի</w:t>
      </w:r>
      <w:r w:rsidRPr="006E68AD">
        <w:rPr>
          <w:rFonts w:ascii="Sylfaen" w:hAnsi="Sylfaen" w:cs="GHEA Grapalat"/>
          <w:sz w:val="18"/>
          <w:szCs w:val="18"/>
        </w:rPr>
        <w:t xml:space="preserve"> </w:t>
      </w:r>
      <w:r w:rsidRPr="006E68AD">
        <w:rPr>
          <w:rFonts w:ascii="Sylfaen" w:hAnsi="Sylfaen" w:cs="Sylfaen"/>
          <w:sz w:val="18"/>
          <w:szCs w:val="18"/>
        </w:rPr>
        <w:t>մեջ</w:t>
      </w:r>
      <w:r w:rsidRPr="006E68AD">
        <w:rPr>
          <w:rFonts w:ascii="Sylfaen" w:hAnsi="Sylfaen" w:cs="GHEA Grapalat"/>
          <w:sz w:val="18"/>
          <w:szCs w:val="18"/>
          <w:lang w:val="hy-AM"/>
        </w:rPr>
        <w:t xml:space="preserve"> </w:t>
      </w:r>
      <w:r w:rsidRPr="006E68AD">
        <w:rPr>
          <w:rFonts w:ascii="Sylfaen" w:hAnsi="Sylfaen" w:cs="Sylfaen"/>
          <w:sz w:val="18"/>
          <w:szCs w:val="18"/>
          <w:lang w:val="hy-AM"/>
        </w:rPr>
        <w:t>են</w:t>
      </w:r>
      <w:r w:rsidRPr="006E68AD">
        <w:rPr>
          <w:rFonts w:ascii="Sylfaen" w:hAnsi="Sylfaen" w:cs="GHEA Grapalat"/>
          <w:sz w:val="18"/>
          <w:szCs w:val="18"/>
          <w:lang w:val="hy-AM"/>
        </w:rPr>
        <w:t xml:space="preserve"> </w:t>
      </w:r>
      <w:r w:rsidRPr="006E68AD">
        <w:rPr>
          <w:rFonts w:ascii="Sylfaen" w:hAnsi="Sylfaen" w:cs="Sylfaen"/>
          <w:sz w:val="18"/>
          <w:szCs w:val="18"/>
          <w:lang w:val="hy-AM"/>
        </w:rPr>
        <w:t>մինչև</w:t>
      </w:r>
      <w:r w:rsidRPr="006E68AD">
        <w:rPr>
          <w:rFonts w:ascii="Sylfaen" w:hAnsi="Sylfaen" w:cs="GHEA Grapalat"/>
          <w:sz w:val="18"/>
          <w:szCs w:val="18"/>
          <w:lang w:val="hy-AM"/>
        </w:rPr>
        <w:t xml:space="preserve"> </w:t>
      </w:r>
      <w:r w:rsidRPr="006E68AD">
        <w:rPr>
          <w:rFonts w:ascii="Sylfaen" w:hAnsi="Sylfaen" w:cs="Sylfaen"/>
          <w:sz w:val="18"/>
          <w:szCs w:val="18"/>
        </w:rPr>
        <w:t>Ընկերության</w:t>
      </w:r>
      <w:r w:rsidRPr="006E68AD">
        <w:rPr>
          <w:rFonts w:ascii="Sylfaen" w:hAnsi="Sylfaen" w:cs="GHEA Grapalat"/>
          <w:sz w:val="18"/>
          <w:szCs w:val="18"/>
        </w:rPr>
        <w:t xml:space="preserve"> </w:t>
      </w:r>
      <w:r w:rsidRPr="006E68AD">
        <w:rPr>
          <w:rFonts w:ascii="Sylfaen" w:hAnsi="Sylfaen" w:cs="Sylfaen"/>
          <w:sz w:val="18"/>
          <w:szCs w:val="18"/>
        </w:rPr>
        <w:t>կողմից</w:t>
      </w:r>
      <w:r w:rsidRPr="006E68AD">
        <w:rPr>
          <w:rFonts w:ascii="Sylfaen" w:hAnsi="Sylfaen" w:cs="GHEA Grapalat"/>
          <w:sz w:val="18"/>
          <w:szCs w:val="18"/>
        </w:rPr>
        <w:t xml:space="preserve"> </w:t>
      </w:r>
      <w:r w:rsidRPr="006E68AD">
        <w:rPr>
          <w:rFonts w:ascii="Sylfaen" w:hAnsi="Sylfaen" w:cs="Sylfaen"/>
          <w:sz w:val="18"/>
          <w:szCs w:val="18"/>
        </w:rPr>
        <w:t>կնքվ</w:t>
      </w:r>
      <w:r w:rsidRPr="006E68AD">
        <w:rPr>
          <w:rFonts w:ascii="Sylfaen" w:hAnsi="Sylfaen" w:cs="Sylfaen"/>
          <w:sz w:val="18"/>
          <w:szCs w:val="18"/>
          <w:lang w:val="hy-AM"/>
        </w:rPr>
        <w:t>ելիք</w:t>
      </w:r>
      <w:r w:rsidRPr="006E68AD">
        <w:rPr>
          <w:rFonts w:ascii="Sylfaen" w:hAnsi="Sylfaen" w:cs="GHEA Grapalat"/>
          <w:sz w:val="18"/>
          <w:szCs w:val="18"/>
          <w:lang w:val="hy-AM"/>
        </w:rPr>
        <w:t xml:space="preserve"> </w:t>
      </w:r>
      <w:r w:rsidRPr="006E68AD">
        <w:rPr>
          <w:rFonts w:ascii="Sylfaen" w:hAnsi="Sylfaen" w:cs="Sylfaen"/>
          <w:sz w:val="18"/>
          <w:szCs w:val="18"/>
        </w:rPr>
        <w:t>պայմանագրով</w:t>
      </w:r>
      <w:r w:rsidRPr="006E68AD">
        <w:rPr>
          <w:rFonts w:ascii="Sylfaen" w:hAnsi="Sylfaen" w:cs="GHEA Grapalat"/>
          <w:sz w:val="18"/>
          <w:szCs w:val="18"/>
        </w:rPr>
        <w:t xml:space="preserve"> </w:t>
      </w:r>
      <w:r w:rsidRPr="006E68AD">
        <w:rPr>
          <w:rFonts w:ascii="Sylfaen" w:hAnsi="Sylfaen" w:cs="Sylfaen"/>
          <w:sz w:val="18"/>
          <w:szCs w:val="18"/>
          <w:lang w:val="hy-AM"/>
        </w:rPr>
        <w:t>ստանձնվող</w:t>
      </w:r>
      <w:r w:rsidRPr="006E68AD">
        <w:rPr>
          <w:rFonts w:ascii="Sylfaen" w:hAnsi="Sylfaen" w:cs="GHEA Grapalat"/>
          <w:sz w:val="18"/>
          <w:szCs w:val="18"/>
          <w:lang w:val="hy-AM"/>
        </w:rPr>
        <w:t xml:space="preserve"> </w:t>
      </w:r>
      <w:r w:rsidRPr="006E68AD">
        <w:rPr>
          <w:rFonts w:ascii="Sylfaen" w:hAnsi="Sylfaen" w:cs="Sylfaen"/>
          <w:sz w:val="18"/>
          <w:szCs w:val="18"/>
        </w:rPr>
        <w:t>պարտավորություններ</w:t>
      </w:r>
      <w:r w:rsidRPr="006E68AD">
        <w:rPr>
          <w:rFonts w:ascii="Sylfaen" w:hAnsi="Sylfaen" w:cs="Sylfaen"/>
          <w:sz w:val="18"/>
          <w:szCs w:val="18"/>
          <w:lang w:val="hy-AM"/>
        </w:rPr>
        <w:t>ը</w:t>
      </w:r>
      <w:r w:rsidRPr="006E68AD">
        <w:rPr>
          <w:rFonts w:ascii="Sylfaen" w:hAnsi="Sylfaen" w:cs="GHEA Grapalat"/>
          <w:sz w:val="18"/>
          <w:szCs w:val="18"/>
        </w:rPr>
        <w:t xml:space="preserve"> </w:t>
      </w:r>
      <w:r w:rsidRPr="006E68AD">
        <w:rPr>
          <w:rFonts w:ascii="Sylfaen" w:hAnsi="Sylfaen" w:cs="Sylfaen"/>
          <w:sz w:val="18"/>
          <w:szCs w:val="18"/>
        </w:rPr>
        <w:t>ողջ</w:t>
      </w:r>
      <w:r w:rsidRPr="006E68AD">
        <w:rPr>
          <w:rFonts w:ascii="Sylfaen" w:hAnsi="Sylfaen" w:cs="GHEA Grapalat"/>
          <w:sz w:val="18"/>
          <w:szCs w:val="18"/>
        </w:rPr>
        <w:t xml:space="preserve"> </w:t>
      </w:r>
      <w:r w:rsidRPr="006E68AD">
        <w:rPr>
          <w:rFonts w:ascii="Sylfaen" w:hAnsi="Sylfaen" w:cs="Sylfaen"/>
          <w:sz w:val="18"/>
          <w:szCs w:val="18"/>
        </w:rPr>
        <w:t>ծավալով</w:t>
      </w:r>
      <w:r w:rsidRPr="006E68AD">
        <w:rPr>
          <w:rFonts w:ascii="Sylfaen" w:hAnsi="Sylfaen" w:cs="GHEA Grapalat"/>
          <w:sz w:val="18"/>
          <w:szCs w:val="18"/>
        </w:rPr>
        <w:t xml:space="preserve"> </w:t>
      </w:r>
      <w:r w:rsidRPr="006E68AD">
        <w:rPr>
          <w:rFonts w:ascii="Sylfaen" w:hAnsi="Sylfaen" w:cs="Sylfaen"/>
          <w:sz w:val="18"/>
          <w:szCs w:val="18"/>
        </w:rPr>
        <w:t>կատար</w:t>
      </w:r>
      <w:r w:rsidRPr="006E68AD">
        <w:rPr>
          <w:rFonts w:ascii="Sylfaen" w:hAnsi="Sylfaen" w:cs="Sylfaen"/>
          <w:sz w:val="18"/>
          <w:szCs w:val="18"/>
          <w:lang w:val="hy-AM"/>
        </w:rPr>
        <w:t>ելու</w:t>
      </w:r>
      <w:r w:rsidRPr="006E68AD">
        <w:rPr>
          <w:rFonts w:ascii="Sylfaen" w:hAnsi="Sylfaen" w:cs="GHEA Grapalat"/>
          <w:sz w:val="18"/>
          <w:szCs w:val="18"/>
          <w:lang w:val="hy-AM"/>
        </w:rPr>
        <w:t xml:space="preserve"> </w:t>
      </w:r>
      <w:r w:rsidRPr="006E68AD">
        <w:rPr>
          <w:rFonts w:ascii="Sylfaen" w:hAnsi="Sylfaen" w:cs="Sylfaen"/>
          <w:sz w:val="18"/>
          <w:szCs w:val="18"/>
          <w:lang w:val="hy-AM"/>
        </w:rPr>
        <w:t>վերջին</w:t>
      </w:r>
      <w:r w:rsidRPr="006E68AD">
        <w:rPr>
          <w:rFonts w:ascii="Sylfaen" w:hAnsi="Sylfaen" w:cs="GHEA Grapalat"/>
          <w:sz w:val="18"/>
          <w:szCs w:val="18"/>
          <w:lang w:val="hy-AM"/>
        </w:rPr>
        <w:t xml:space="preserve"> </w:t>
      </w:r>
      <w:r w:rsidRPr="006E68AD">
        <w:rPr>
          <w:rFonts w:ascii="Sylfaen" w:hAnsi="Sylfaen" w:cs="Sylfaen"/>
          <w:sz w:val="18"/>
          <w:szCs w:val="18"/>
          <w:lang w:val="hy-AM"/>
        </w:rPr>
        <w:t>օրվան</w:t>
      </w:r>
      <w:r w:rsidRPr="006E68AD">
        <w:rPr>
          <w:rFonts w:ascii="Sylfaen" w:hAnsi="Sylfaen" w:cs="GHEA Grapalat"/>
          <w:sz w:val="18"/>
          <w:szCs w:val="18"/>
        </w:rPr>
        <w:t xml:space="preserve">, </w:t>
      </w:r>
      <w:r w:rsidRPr="006E68AD">
        <w:rPr>
          <w:rFonts w:ascii="Sylfaen" w:hAnsi="Sylfaen" w:cs="Sylfaen"/>
          <w:sz w:val="18"/>
          <w:szCs w:val="18"/>
        </w:rPr>
        <w:t>իսկ</w:t>
      </w:r>
      <w:r w:rsidRPr="006E68AD">
        <w:rPr>
          <w:rFonts w:ascii="Sylfaen" w:hAnsi="Sylfaen" w:cs="GHEA Grapalat"/>
          <w:sz w:val="18"/>
          <w:szCs w:val="18"/>
        </w:rPr>
        <w:t xml:space="preserve"> </w:t>
      </w:r>
      <w:r w:rsidRPr="006E68AD">
        <w:rPr>
          <w:rFonts w:ascii="Sylfaen" w:hAnsi="Sylfaen" w:cs="Sylfaen"/>
          <w:sz w:val="18"/>
          <w:szCs w:val="18"/>
        </w:rPr>
        <w:t>պայմանագրով</w:t>
      </w:r>
      <w:r w:rsidRPr="006E68AD">
        <w:rPr>
          <w:rFonts w:ascii="Sylfaen" w:hAnsi="Sylfaen" w:cs="GHEA Grapalat"/>
          <w:sz w:val="18"/>
          <w:szCs w:val="18"/>
        </w:rPr>
        <w:t xml:space="preserve"> </w:t>
      </w:r>
      <w:r w:rsidRPr="006E68AD">
        <w:rPr>
          <w:rFonts w:ascii="Sylfaen" w:hAnsi="Sylfaen" w:cs="Sylfaen"/>
          <w:sz w:val="18"/>
          <w:szCs w:val="18"/>
        </w:rPr>
        <w:t>երաշխիքային</w:t>
      </w:r>
      <w:r w:rsidRPr="006E68AD">
        <w:rPr>
          <w:rFonts w:ascii="Sylfaen" w:hAnsi="Sylfaen" w:cs="GHEA Grapalat"/>
          <w:sz w:val="18"/>
          <w:szCs w:val="18"/>
        </w:rPr>
        <w:t xml:space="preserve"> </w:t>
      </w:r>
      <w:r w:rsidRPr="006E68AD">
        <w:rPr>
          <w:rFonts w:ascii="Sylfaen" w:hAnsi="Sylfaen" w:cs="Sylfaen"/>
          <w:sz w:val="18"/>
          <w:szCs w:val="18"/>
        </w:rPr>
        <w:t>ժամկետ</w:t>
      </w:r>
      <w:r w:rsidRPr="006E68AD">
        <w:rPr>
          <w:rFonts w:ascii="Sylfaen" w:hAnsi="Sylfaen" w:cs="GHEA Grapalat"/>
          <w:sz w:val="18"/>
          <w:szCs w:val="18"/>
        </w:rPr>
        <w:t xml:space="preserve"> </w:t>
      </w:r>
      <w:r w:rsidRPr="006E68AD">
        <w:rPr>
          <w:rFonts w:ascii="Sylfaen" w:hAnsi="Sylfaen" w:cs="Sylfaen"/>
          <w:sz w:val="18"/>
          <w:szCs w:val="18"/>
        </w:rPr>
        <w:t>սահմանված</w:t>
      </w:r>
      <w:r w:rsidRPr="006E68AD">
        <w:rPr>
          <w:rFonts w:ascii="Sylfaen" w:hAnsi="Sylfaen" w:cs="GHEA Grapalat"/>
          <w:sz w:val="18"/>
          <w:szCs w:val="18"/>
        </w:rPr>
        <w:t xml:space="preserve"> </w:t>
      </w:r>
      <w:r w:rsidRPr="006E68AD">
        <w:rPr>
          <w:rFonts w:ascii="Sylfaen" w:hAnsi="Sylfaen" w:cs="Sylfaen"/>
          <w:sz w:val="18"/>
          <w:szCs w:val="18"/>
        </w:rPr>
        <w:t>լինելու</w:t>
      </w:r>
      <w:r w:rsidRPr="006E68AD">
        <w:rPr>
          <w:rFonts w:ascii="Sylfaen" w:hAnsi="Sylfaen" w:cs="GHEA Grapalat"/>
          <w:sz w:val="18"/>
          <w:szCs w:val="18"/>
        </w:rPr>
        <w:t xml:space="preserve"> </w:t>
      </w:r>
      <w:r w:rsidRPr="006E68AD">
        <w:rPr>
          <w:rFonts w:ascii="Sylfaen" w:hAnsi="Sylfaen" w:cs="Sylfaen"/>
          <w:sz w:val="18"/>
          <w:szCs w:val="18"/>
        </w:rPr>
        <w:t>դեպքում՝</w:t>
      </w:r>
      <w:r w:rsidRPr="006E68AD">
        <w:rPr>
          <w:rFonts w:ascii="Sylfaen" w:hAnsi="Sylfaen" w:cs="GHEA Grapalat"/>
          <w:sz w:val="18"/>
          <w:szCs w:val="18"/>
        </w:rPr>
        <w:t xml:space="preserve"> </w:t>
      </w:r>
      <w:r w:rsidRPr="006E68AD">
        <w:rPr>
          <w:rFonts w:ascii="Sylfaen" w:hAnsi="Sylfaen" w:cs="Sylfaen"/>
          <w:sz w:val="18"/>
          <w:szCs w:val="18"/>
        </w:rPr>
        <w:t>երաշխիքային</w:t>
      </w:r>
      <w:r w:rsidRPr="006E68AD">
        <w:rPr>
          <w:rFonts w:ascii="Sylfaen" w:hAnsi="Sylfaen" w:cs="GHEA Grapalat"/>
          <w:sz w:val="18"/>
          <w:szCs w:val="18"/>
          <w:lang w:val="hy-AM"/>
        </w:rPr>
        <w:t xml:space="preserve"> </w:t>
      </w:r>
      <w:r w:rsidRPr="006E68AD">
        <w:rPr>
          <w:rFonts w:ascii="Sylfaen" w:hAnsi="Sylfaen" w:cs="Sylfaen"/>
          <w:sz w:val="18"/>
          <w:szCs w:val="18"/>
        </w:rPr>
        <w:t>ժամկետի</w:t>
      </w:r>
      <w:r w:rsidRPr="006E68AD">
        <w:rPr>
          <w:rFonts w:ascii="Sylfaen" w:hAnsi="Sylfaen" w:cs="GHEA Grapalat"/>
          <w:sz w:val="18"/>
          <w:szCs w:val="18"/>
        </w:rPr>
        <w:t xml:space="preserve"> </w:t>
      </w:r>
      <w:r w:rsidRPr="006E68AD">
        <w:rPr>
          <w:rFonts w:ascii="Sylfaen" w:hAnsi="Sylfaen" w:cs="Sylfaen"/>
          <w:sz w:val="18"/>
          <w:szCs w:val="18"/>
        </w:rPr>
        <w:t>ավարտին</w:t>
      </w:r>
      <w:r w:rsidRPr="006E68AD">
        <w:rPr>
          <w:rFonts w:ascii="Sylfaen" w:hAnsi="Sylfaen" w:cs="GHEA Grapalat"/>
          <w:sz w:val="18"/>
          <w:szCs w:val="18"/>
        </w:rPr>
        <w:t xml:space="preserve"> </w:t>
      </w:r>
      <w:r w:rsidRPr="006E68AD">
        <w:rPr>
          <w:rFonts w:ascii="Sylfaen" w:hAnsi="Sylfaen" w:cs="Sylfaen"/>
          <w:sz w:val="18"/>
          <w:szCs w:val="18"/>
          <w:lang w:val="hy-AM"/>
        </w:rPr>
        <w:t>հաջորդող</w:t>
      </w:r>
      <w:r w:rsidRPr="006E68AD">
        <w:rPr>
          <w:rFonts w:ascii="Sylfaen" w:hAnsi="Sylfaen" w:cs="GHEA Grapalat"/>
          <w:sz w:val="18"/>
          <w:szCs w:val="18"/>
          <w:lang w:val="hy-AM"/>
        </w:rPr>
        <w:t xml:space="preserve"> </w:t>
      </w:r>
      <w:r w:rsidRPr="006E68AD">
        <w:rPr>
          <w:rFonts w:ascii="Sylfaen" w:hAnsi="Sylfaen" w:cs="GHEA Grapalat"/>
          <w:sz w:val="18"/>
          <w:szCs w:val="18"/>
        </w:rPr>
        <w:t>1</w:t>
      </w:r>
      <w:r w:rsidRPr="006E68AD">
        <w:rPr>
          <w:rFonts w:ascii="Sylfaen" w:hAnsi="Sylfaen" w:cs="GHEA Grapalat"/>
          <w:sz w:val="18"/>
          <w:szCs w:val="18"/>
          <w:lang w:val="hy-AM"/>
        </w:rPr>
        <w:t>0-</w:t>
      </w:r>
      <w:r w:rsidRPr="006E68AD">
        <w:rPr>
          <w:rFonts w:ascii="Sylfaen" w:hAnsi="Sylfaen" w:cs="Sylfaen"/>
          <w:sz w:val="18"/>
          <w:szCs w:val="18"/>
          <w:lang w:val="hy-AM"/>
        </w:rPr>
        <w:t>րդ</w:t>
      </w:r>
      <w:r w:rsidRPr="006E68AD">
        <w:rPr>
          <w:rFonts w:ascii="Sylfaen" w:hAnsi="Sylfaen" w:cs="GHEA Grapalat"/>
          <w:sz w:val="18"/>
          <w:szCs w:val="18"/>
          <w:lang w:val="hy-AM"/>
        </w:rPr>
        <w:t xml:space="preserve"> </w:t>
      </w:r>
      <w:r w:rsidRPr="006E68AD">
        <w:rPr>
          <w:rFonts w:ascii="Sylfaen" w:hAnsi="Sylfaen" w:cs="Sylfaen"/>
          <w:sz w:val="18"/>
          <w:szCs w:val="18"/>
          <w:lang w:val="hy-AM"/>
        </w:rPr>
        <w:t>աշխատանքային</w:t>
      </w:r>
      <w:r w:rsidRPr="006E68AD">
        <w:rPr>
          <w:rFonts w:ascii="Sylfaen" w:hAnsi="Sylfaen" w:cs="GHEA Grapalat"/>
          <w:sz w:val="18"/>
          <w:szCs w:val="18"/>
          <w:lang w:val="hy-AM"/>
        </w:rPr>
        <w:t xml:space="preserve"> </w:t>
      </w:r>
      <w:r w:rsidRPr="006E68AD">
        <w:rPr>
          <w:rFonts w:ascii="Sylfaen" w:hAnsi="Sylfaen" w:cs="Sylfaen"/>
          <w:sz w:val="18"/>
          <w:szCs w:val="18"/>
          <w:lang w:val="hy-AM"/>
        </w:rPr>
        <w:t>օրը</w:t>
      </w:r>
      <w:r w:rsidRPr="006E68AD">
        <w:rPr>
          <w:rFonts w:ascii="Sylfaen" w:hAnsi="Sylfaen" w:cs="GHEA Grapalat"/>
          <w:sz w:val="18"/>
          <w:szCs w:val="18"/>
          <w:lang w:val="hy-AM"/>
        </w:rPr>
        <w:t xml:space="preserve"> </w:t>
      </w:r>
      <w:r w:rsidRPr="006E68AD">
        <w:rPr>
          <w:rFonts w:ascii="Sylfaen" w:hAnsi="Sylfaen" w:cs="Sylfaen"/>
          <w:sz w:val="18"/>
          <w:szCs w:val="18"/>
          <w:lang w:val="hy-AM"/>
        </w:rPr>
        <w:t>ներառյալ</w:t>
      </w:r>
      <w:del w:id="35" w:author="User" w:date="2019-05-28T21:45:00Z">
        <w:r w:rsidRPr="006E68AD" w:rsidDel="00871622">
          <w:rPr>
            <w:rFonts w:ascii="Sylfaen" w:hAnsi="Sylfaen" w:cs="GHEA Grapalat"/>
            <w:sz w:val="18"/>
            <w:szCs w:val="18"/>
          </w:rPr>
          <w:delText>)</w:delText>
        </w:r>
      </w:del>
      <w:r w:rsidRPr="006E68AD">
        <w:rPr>
          <w:rFonts w:ascii="Sylfaen" w:hAnsi="Sylfaen" w:cs="Tahoma"/>
          <w:sz w:val="18"/>
          <w:szCs w:val="18"/>
        </w:rPr>
        <w:t>։</w:t>
      </w:r>
      <w:r w:rsidRPr="006E68AD">
        <w:rPr>
          <w:rFonts w:ascii="Sylfaen" w:hAnsi="Sylfaen" w:cs="GHEA Grapalat"/>
          <w:sz w:val="18"/>
          <w:szCs w:val="18"/>
        </w:rPr>
        <w:t xml:space="preserve"> </w:t>
      </w:r>
    </w:p>
    <w:p w:rsidR="00924798" w:rsidRPr="006E68AD" w:rsidRDefault="00924798" w:rsidP="00924798">
      <w:pPr>
        <w:ind w:firstLine="567"/>
        <w:jc w:val="both"/>
        <w:rPr>
          <w:rFonts w:ascii="Sylfaen" w:hAnsi="Sylfaen" w:cs="GHEA Grapalat"/>
          <w:sz w:val="18"/>
          <w:szCs w:val="18"/>
          <w:lang w:val="hy-AM"/>
        </w:rPr>
      </w:pPr>
      <w:r w:rsidRPr="006E68AD">
        <w:rPr>
          <w:rFonts w:ascii="Sylfaen" w:hAnsi="Sylfaen" w:cs="GHEA Grapalat"/>
          <w:sz w:val="18"/>
          <w:szCs w:val="18"/>
          <w:lang w:val="hy-AM"/>
        </w:rPr>
        <w:t xml:space="preserve"> 2.2.</w:t>
      </w:r>
      <w:r w:rsidRPr="006E68AD">
        <w:rPr>
          <w:rFonts w:ascii="Sylfaen" w:hAnsi="Sylfaen" w:cs="Sylfaen"/>
          <w:sz w:val="18"/>
          <w:szCs w:val="18"/>
          <w:lang w:val="hy-AM"/>
        </w:rPr>
        <w:t>Սույն</w:t>
      </w:r>
      <w:r w:rsidRPr="006E68AD">
        <w:rPr>
          <w:rFonts w:ascii="Sylfaen" w:hAnsi="Sylfaen" w:cs="GHEA Grapalat"/>
          <w:sz w:val="18"/>
          <w:szCs w:val="18"/>
          <w:lang w:val="hy-AM"/>
        </w:rPr>
        <w:t xml:space="preserve"> </w:t>
      </w:r>
      <w:r w:rsidRPr="006E68AD">
        <w:rPr>
          <w:rFonts w:ascii="Sylfaen" w:hAnsi="Sylfaen" w:cs="Sylfaen"/>
          <w:sz w:val="18"/>
          <w:szCs w:val="18"/>
          <w:lang w:val="hy-AM"/>
        </w:rPr>
        <w:t>համաձայնագիրը</w:t>
      </w:r>
      <w:r w:rsidRPr="006E68AD">
        <w:rPr>
          <w:rFonts w:ascii="Sylfaen" w:hAnsi="Sylfaen" w:cs="GHEA Grapalat"/>
          <w:sz w:val="18"/>
          <w:szCs w:val="18"/>
          <w:lang w:val="hy-AM"/>
        </w:rPr>
        <w:t xml:space="preserve"> </w:t>
      </w:r>
      <w:r w:rsidRPr="006E68AD">
        <w:rPr>
          <w:rFonts w:ascii="Sylfaen" w:hAnsi="Sylfaen" w:cs="Sylfaen"/>
          <w:sz w:val="18"/>
          <w:szCs w:val="18"/>
          <w:lang w:val="hy-AM"/>
        </w:rPr>
        <w:t>և</w:t>
      </w:r>
      <w:r w:rsidRPr="006E68AD">
        <w:rPr>
          <w:rFonts w:ascii="Sylfaen" w:hAnsi="Sylfaen" w:cs="GHEA Grapalat"/>
          <w:sz w:val="18"/>
          <w:szCs w:val="18"/>
          <w:lang w:val="hy-AM"/>
        </w:rPr>
        <w:t xml:space="preserve"> </w:t>
      </w:r>
      <w:r w:rsidRPr="006E68AD">
        <w:rPr>
          <w:rFonts w:ascii="Sylfaen" w:hAnsi="Sylfaen" w:cs="Sylfaen"/>
          <w:sz w:val="18"/>
          <w:szCs w:val="18"/>
          <w:lang w:val="hy-AM"/>
        </w:rPr>
        <w:t>կից</w:t>
      </w:r>
      <w:r w:rsidRPr="006E68AD">
        <w:rPr>
          <w:rFonts w:ascii="Sylfaen" w:hAnsi="Sylfaen" w:cs="GHEA Grapalat"/>
          <w:sz w:val="18"/>
          <w:szCs w:val="18"/>
          <w:lang w:val="hy-AM"/>
        </w:rPr>
        <w:t xml:space="preserve"> </w:t>
      </w:r>
      <w:r w:rsidRPr="006E68AD">
        <w:rPr>
          <w:rFonts w:ascii="Sylfaen" w:hAnsi="Sylfaen" w:cs="Sylfaen"/>
          <w:sz w:val="18"/>
          <w:szCs w:val="18"/>
          <w:lang w:val="hy-AM"/>
        </w:rPr>
        <w:t>Պահանջագիրը</w:t>
      </w:r>
      <w:r w:rsidRPr="006E68AD">
        <w:rPr>
          <w:rFonts w:ascii="Sylfaen" w:hAnsi="Sylfaen" w:cs="GHEA Grapalat"/>
          <w:sz w:val="18"/>
          <w:szCs w:val="18"/>
          <w:lang w:val="hy-AM"/>
        </w:rPr>
        <w:t xml:space="preserve"> </w:t>
      </w:r>
      <w:r w:rsidRPr="006E68AD">
        <w:rPr>
          <w:rFonts w:ascii="Sylfaen" w:hAnsi="Sylfaen" w:cs="Sylfaen"/>
          <w:sz w:val="18"/>
          <w:szCs w:val="18"/>
          <w:lang w:val="hy-AM"/>
        </w:rPr>
        <w:t>Պատվիրատուի</w:t>
      </w:r>
      <w:r w:rsidRPr="006E68AD">
        <w:rPr>
          <w:rFonts w:ascii="Sylfaen" w:hAnsi="Sylfaen" w:cs="GHEA Grapalat"/>
          <w:sz w:val="18"/>
          <w:szCs w:val="18"/>
          <w:lang w:val="hy-AM"/>
        </w:rPr>
        <w:t xml:space="preserve"> </w:t>
      </w:r>
      <w:r w:rsidRPr="006E68AD">
        <w:rPr>
          <w:rFonts w:ascii="Sylfaen" w:hAnsi="Sylfaen" w:cs="Sylfaen"/>
          <w:sz w:val="18"/>
          <w:szCs w:val="18"/>
          <w:lang w:val="hy-AM"/>
        </w:rPr>
        <w:t>կողմից</w:t>
      </w:r>
      <w:r w:rsidRPr="006E68AD">
        <w:rPr>
          <w:rFonts w:ascii="Sylfaen" w:hAnsi="Sylfaen" w:cs="GHEA Grapalat"/>
          <w:sz w:val="18"/>
          <w:szCs w:val="18"/>
          <w:lang w:val="hy-AM"/>
        </w:rPr>
        <w:t xml:space="preserve"> </w:t>
      </w:r>
      <w:r w:rsidRPr="006E68AD">
        <w:rPr>
          <w:rFonts w:ascii="Sylfaen" w:hAnsi="Sylfaen" w:cs="Sylfaen"/>
          <w:sz w:val="18"/>
          <w:szCs w:val="18"/>
          <w:lang w:val="hy-AM"/>
        </w:rPr>
        <w:t>Վճարող</w:t>
      </w:r>
      <w:r w:rsidRPr="006E68AD">
        <w:rPr>
          <w:rFonts w:ascii="Sylfaen" w:hAnsi="Sylfaen" w:cs="GHEA Grapalat"/>
          <w:sz w:val="18"/>
          <w:szCs w:val="18"/>
          <w:lang w:val="hy-AM"/>
        </w:rPr>
        <w:t xml:space="preserve"> </w:t>
      </w:r>
      <w:r w:rsidRPr="006E68AD">
        <w:rPr>
          <w:rFonts w:ascii="Sylfaen" w:hAnsi="Sylfaen" w:cs="Sylfaen"/>
          <w:sz w:val="18"/>
          <w:szCs w:val="18"/>
          <w:lang w:val="hy-AM"/>
        </w:rPr>
        <w:t>Բանկին</w:t>
      </w:r>
      <w:r w:rsidRPr="006E68AD">
        <w:rPr>
          <w:rFonts w:ascii="Sylfaen" w:hAnsi="Sylfaen" w:cs="GHEA Grapalat"/>
          <w:sz w:val="18"/>
          <w:szCs w:val="18"/>
          <w:lang w:val="hy-AM"/>
        </w:rPr>
        <w:t xml:space="preserve"> </w:t>
      </w:r>
      <w:r w:rsidRPr="006E68AD">
        <w:rPr>
          <w:rFonts w:ascii="Sylfaen" w:hAnsi="Sylfaen" w:cs="Sylfaen"/>
          <w:sz w:val="18"/>
          <w:szCs w:val="18"/>
          <w:lang w:val="hy-AM"/>
        </w:rPr>
        <w:t>ներկայացնելով</w:t>
      </w:r>
      <w:r w:rsidRPr="006E68AD">
        <w:rPr>
          <w:rFonts w:ascii="Sylfaen" w:hAnsi="Sylfaen" w:cs="GHEA Grapalat"/>
          <w:sz w:val="18"/>
          <w:szCs w:val="18"/>
          <w:lang w:val="hy-AM"/>
        </w:rPr>
        <w:t xml:space="preserve">` </w:t>
      </w:r>
    </w:p>
    <w:p w:rsidR="00924798" w:rsidRPr="006E68AD" w:rsidRDefault="00924798" w:rsidP="00924798">
      <w:pPr>
        <w:ind w:firstLine="567"/>
        <w:jc w:val="both"/>
        <w:rPr>
          <w:rFonts w:ascii="Sylfaen" w:hAnsi="Sylfaen" w:cs="GHEA Grapalat"/>
          <w:sz w:val="18"/>
          <w:szCs w:val="18"/>
          <w:lang w:val="hy-AM"/>
        </w:rPr>
      </w:pPr>
      <w:r w:rsidRPr="006E68AD">
        <w:rPr>
          <w:rFonts w:ascii="Sylfaen" w:hAnsi="Sylfaen" w:cs="GHEA Grapalat"/>
          <w:sz w:val="18"/>
          <w:szCs w:val="18"/>
          <w:lang w:val="hy-AM"/>
        </w:rPr>
        <w:t xml:space="preserve">2.2.1. </w:t>
      </w:r>
      <w:r w:rsidRPr="006E68AD">
        <w:rPr>
          <w:rFonts w:ascii="Sylfaen" w:hAnsi="Sylfaen" w:cs="Sylfaen"/>
          <w:sz w:val="18"/>
          <w:szCs w:val="18"/>
          <w:lang w:val="hy-AM"/>
        </w:rPr>
        <w:t>Պատվիրատուի</w:t>
      </w:r>
      <w:r w:rsidRPr="006E68AD">
        <w:rPr>
          <w:rFonts w:ascii="Sylfaen" w:hAnsi="Sylfaen" w:cs="GHEA Grapalat"/>
          <w:sz w:val="18"/>
          <w:szCs w:val="18"/>
          <w:lang w:val="hy-AM"/>
        </w:rPr>
        <w:t xml:space="preserve"> </w:t>
      </w:r>
      <w:r w:rsidRPr="006E68AD">
        <w:rPr>
          <w:rFonts w:ascii="Sylfaen" w:hAnsi="Sylfaen" w:cs="Sylfaen"/>
          <w:sz w:val="18"/>
          <w:szCs w:val="18"/>
          <w:lang w:val="hy-AM"/>
        </w:rPr>
        <w:t>կողմից</w:t>
      </w:r>
      <w:r w:rsidRPr="006E68AD">
        <w:rPr>
          <w:rFonts w:ascii="Sylfaen" w:hAnsi="Sylfaen" w:cs="GHEA Grapalat"/>
          <w:sz w:val="18"/>
          <w:szCs w:val="18"/>
          <w:lang w:val="hy-AM"/>
        </w:rPr>
        <w:t xml:space="preserve"> </w:t>
      </w:r>
      <w:r w:rsidRPr="006E68AD">
        <w:rPr>
          <w:rFonts w:ascii="Sylfaen" w:hAnsi="Sylfaen" w:cs="Sylfaen"/>
          <w:sz w:val="18"/>
          <w:szCs w:val="18"/>
          <w:lang w:val="hy-AM"/>
        </w:rPr>
        <w:t>հավաստվում</w:t>
      </w:r>
      <w:r w:rsidRPr="006E68AD">
        <w:rPr>
          <w:rFonts w:ascii="Sylfaen" w:hAnsi="Sylfaen" w:cs="GHEA Grapalat"/>
          <w:sz w:val="18"/>
          <w:szCs w:val="18"/>
          <w:lang w:val="hy-AM"/>
        </w:rPr>
        <w:t xml:space="preserve"> </w:t>
      </w:r>
      <w:r w:rsidRPr="006E68AD">
        <w:rPr>
          <w:rFonts w:ascii="Sylfaen" w:hAnsi="Sylfaen" w:cs="Sylfaen"/>
          <w:sz w:val="18"/>
          <w:szCs w:val="18"/>
          <w:lang w:val="hy-AM"/>
        </w:rPr>
        <w:t>է</w:t>
      </w:r>
      <w:r w:rsidRPr="006E68AD">
        <w:rPr>
          <w:rFonts w:ascii="Sylfaen" w:hAnsi="Sylfaen" w:cs="GHEA Grapalat"/>
          <w:sz w:val="18"/>
          <w:szCs w:val="18"/>
          <w:lang w:val="hy-AM"/>
        </w:rPr>
        <w:t xml:space="preserve">, </w:t>
      </w:r>
      <w:r w:rsidRPr="006E68AD">
        <w:rPr>
          <w:rFonts w:ascii="Sylfaen" w:hAnsi="Sylfaen" w:cs="Sylfaen"/>
          <w:sz w:val="18"/>
          <w:szCs w:val="18"/>
          <w:lang w:val="hy-AM"/>
        </w:rPr>
        <w:t>որ</w:t>
      </w:r>
      <w:r w:rsidRPr="006E68AD">
        <w:rPr>
          <w:rFonts w:ascii="Sylfaen" w:hAnsi="Sylfaen" w:cs="GHEA Grapalat"/>
          <w:sz w:val="18"/>
          <w:szCs w:val="18"/>
          <w:lang w:val="hy-AM"/>
        </w:rPr>
        <w:t xml:space="preserve"> </w:t>
      </w:r>
      <w:r w:rsidRPr="006E68AD">
        <w:rPr>
          <w:rFonts w:ascii="Sylfaen" w:hAnsi="Sylfaen" w:cs="Sylfaen"/>
          <w:sz w:val="18"/>
          <w:szCs w:val="18"/>
          <w:lang w:val="hy-AM"/>
        </w:rPr>
        <w:t>Ընկերությունը</w:t>
      </w:r>
      <w:r w:rsidRPr="006E68AD">
        <w:rPr>
          <w:rFonts w:ascii="Sylfaen" w:hAnsi="Sylfaen" w:cs="GHEA Grapalat"/>
          <w:sz w:val="18"/>
          <w:szCs w:val="18"/>
          <w:lang w:val="hy-AM"/>
        </w:rPr>
        <w:t xml:space="preserve"> </w:t>
      </w:r>
      <w:r w:rsidRPr="006E68AD">
        <w:rPr>
          <w:rFonts w:ascii="Sylfaen" w:hAnsi="Sylfaen" w:cs="Sylfaen"/>
          <w:sz w:val="18"/>
          <w:szCs w:val="18"/>
          <w:lang w:val="hy-AM"/>
        </w:rPr>
        <w:t>թույլ</w:t>
      </w:r>
      <w:r w:rsidRPr="006E68AD">
        <w:rPr>
          <w:rFonts w:ascii="Sylfaen" w:hAnsi="Sylfaen" w:cs="GHEA Grapalat"/>
          <w:sz w:val="18"/>
          <w:szCs w:val="18"/>
          <w:lang w:val="hy-AM"/>
        </w:rPr>
        <w:t xml:space="preserve"> </w:t>
      </w:r>
      <w:r w:rsidRPr="006E68AD">
        <w:rPr>
          <w:rFonts w:ascii="Sylfaen" w:hAnsi="Sylfaen" w:cs="Sylfaen"/>
          <w:sz w:val="18"/>
          <w:szCs w:val="18"/>
          <w:lang w:val="hy-AM"/>
        </w:rPr>
        <w:t>է</w:t>
      </w:r>
      <w:r w:rsidRPr="006E68AD">
        <w:rPr>
          <w:rFonts w:ascii="Sylfaen" w:hAnsi="Sylfaen" w:cs="GHEA Grapalat"/>
          <w:sz w:val="18"/>
          <w:szCs w:val="18"/>
          <w:lang w:val="hy-AM"/>
        </w:rPr>
        <w:t xml:space="preserve"> </w:t>
      </w:r>
      <w:r w:rsidRPr="006E68AD">
        <w:rPr>
          <w:rFonts w:ascii="Sylfaen" w:hAnsi="Sylfaen" w:cs="Sylfaen"/>
          <w:sz w:val="18"/>
          <w:szCs w:val="18"/>
          <w:lang w:val="hy-AM"/>
        </w:rPr>
        <w:t>տվել</w:t>
      </w:r>
      <w:r w:rsidRPr="006E68AD">
        <w:rPr>
          <w:rFonts w:ascii="Sylfaen" w:hAnsi="Sylfaen" w:cs="GHEA Grapalat"/>
          <w:sz w:val="18"/>
          <w:szCs w:val="18"/>
          <w:lang w:val="hy-AM"/>
        </w:rPr>
        <w:t xml:space="preserve"> </w:t>
      </w:r>
      <w:r w:rsidRPr="006E68AD">
        <w:rPr>
          <w:rFonts w:ascii="Sylfaen" w:hAnsi="Sylfaen" w:cs="Sylfaen"/>
          <w:sz w:val="18"/>
          <w:szCs w:val="18"/>
          <w:lang w:val="hy-AM"/>
        </w:rPr>
        <w:t>պայմանագրային</w:t>
      </w:r>
      <w:r w:rsidRPr="006E68AD">
        <w:rPr>
          <w:rFonts w:ascii="Sylfaen" w:hAnsi="Sylfaen" w:cs="GHEA Grapalat"/>
          <w:sz w:val="18"/>
          <w:szCs w:val="18"/>
          <w:lang w:val="hy-AM"/>
        </w:rPr>
        <w:t xml:space="preserve"> </w:t>
      </w:r>
      <w:r w:rsidRPr="006E68AD">
        <w:rPr>
          <w:rFonts w:ascii="Sylfaen" w:hAnsi="Sylfaen" w:cs="Sylfaen"/>
          <w:sz w:val="18"/>
          <w:szCs w:val="18"/>
          <w:lang w:val="hy-AM"/>
        </w:rPr>
        <w:t>պարտավորությունների</w:t>
      </w:r>
      <w:r w:rsidRPr="006E68AD">
        <w:rPr>
          <w:rFonts w:ascii="Sylfaen" w:hAnsi="Sylfaen" w:cs="GHEA Grapalat"/>
          <w:sz w:val="18"/>
          <w:szCs w:val="18"/>
          <w:lang w:val="hy-AM"/>
        </w:rPr>
        <w:t xml:space="preserve"> </w:t>
      </w:r>
      <w:r w:rsidRPr="006E68AD">
        <w:rPr>
          <w:rFonts w:ascii="Sylfaen" w:hAnsi="Sylfaen" w:cs="Sylfaen"/>
          <w:sz w:val="18"/>
          <w:szCs w:val="18"/>
          <w:lang w:val="hy-AM"/>
        </w:rPr>
        <w:t>խախտում</w:t>
      </w:r>
      <w:r w:rsidRPr="006E68AD">
        <w:rPr>
          <w:rFonts w:ascii="Sylfaen" w:hAnsi="Sylfaen" w:cs="GHEA Grapalat"/>
          <w:sz w:val="18"/>
          <w:szCs w:val="18"/>
          <w:lang w:val="hy-AM"/>
        </w:rPr>
        <w:t xml:space="preserve">, </w:t>
      </w:r>
      <w:r w:rsidRPr="006E68AD">
        <w:rPr>
          <w:rFonts w:ascii="Sylfaen" w:hAnsi="Sylfaen" w:cs="Sylfaen"/>
          <w:sz w:val="18"/>
          <w:szCs w:val="18"/>
          <w:lang w:val="hy-AM"/>
        </w:rPr>
        <w:t>իսկ</w:t>
      </w:r>
    </w:p>
    <w:p w:rsidR="00924798" w:rsidRPr="006E68AD" w:rsidDel="00A13215" w:rsidRDefault="00924798" w:rsidP="00924798">
      <w:pPr>
        <w:ind w:firstLine="567"/>
        <w:jc w:val="both"/>
        <w:rPr>
          <w:rFonts w:ascii="Sylfaen" w:hAnsi="Sylfaen" w:cs="GHEA Grapalat"/>
          <w:sz w:val="18"/>
          <w:szCs w:val="18"/>
          <w:lang w:val="hy-AM"/>
        </w:rPr>
      </w:pPr>
      <w:r w:rsidRPr="006E68AD">
        <w:rPr>
          <w:rFonts w:ascii="Sylfaen" w:hAnsi="Sylfaen" w:cs="GHEA Grapalat"/>
          <w:sz w:val="18"/>
          <w:szCs w:val="18"/>
          <w:lang w:val="hy-AM"/>
        </w:rPr>
        <w:t xml:space="preserve">2.2.2. </w:t>
      </w:r>
      <w:r w:rsidRPr="006E68AD">
        <w:rPr>
          <w:rFonts w:ascii="Sylfaen" w:hAnsi="Sylfaen" w:cs="Sylfaen"/>
          <w:sz w:val="18"/>
          <w:szCs w:val="18"/>
          <w:lang w:val="hy-AM"/>
        </w:rPr>
        <w:t>Ընկերության</w:t>
      </w:r>
      <w:r w:rsidRPr="006E68AD">
        <w:rPr>
          <w:rFonts w:ascii="Sylfaen" w:hAnsi="Sylfaen" w:cs="GHEA Grapalat"/>
          <w:sz w:val="18"/>
          <w:szCs w:val="18"/>
          <w:lang w:val="hy-AM"/>
        </w:rPr>
        <w:t xml:space="preserve"> </w:t>
      </w:r>
      <w:r w:rsidRPr="006E68AD">
        <w:rPr>
          <w:rFonts w:ascii="Sylfaen" w:hAnsi="Sylfaen" w:cs="Sylfaen"/>
          <w:sz w:val="18"/>
          <w:szCs w:val="18"/>
          <w:lang w:val="hy-AM"/>
        </w:rPr>
        <w:t>կողմից</w:t>
      </w:r>
      <w:r w:rsidRPr="006E68AD">
        <w:rPr>
          <w:rFonts w:ascii="Sylfaen" w:hAnsi="Sylfaen" w:cs="GHEA Grapalat"/>
          <w:sz w:val="18"/>
          <w:szCs w:val="18"/>
          <w:lang w:val="hy-AM"/>
        </w:rPr>
        <w:t xml:space="preserve"> </w:t>
      </w:r>
      <w:r w:rsidRPr="006E68AD">
        <w:rPr>
          <w:rFonts w:ascii="Sylfaen" w:hAnsi="Sylfaen" w:cs="Sylfaen"/>
          <w:sz w:val="18"/>
          <w:szCs w:val="18"/>
          <w:lang w:val="hy-AM"/>
        </w:rPr>
        <w:t>հավաստվում</w:t>
      </w:r>
      <w:r w:rsidRPr="006E68AD">
        <w:rPr>
          <w:rFonts w:ascii="Sylfaen" w:hAnsi="Sylfaen" w:cs="GHEA Grapalat"/>
          <w:sz w:val="18"/>
          <w:szCs w:val="18"/>
          <w:lang w:val="hy-AM"/>
        </w:rPr>
        <w:t xml:space="preserve"> </w:t>
      </w:r>
      <w:r w:rsidRPr="006E68AD">
        <w:rPr>
          <w:rFonts w:ascii="Sylfaen" w:hAnsi="Sylfaen" w:cs="Sylfaen"/>
          <w:sz w:val="18"/>
          <w:szCs w:val="18"/>
          <w:lang w:val="hy-AM"/>
        </w:rPr>
        <w:t>է</w:t>
      </w:r>
      <w:r w:rsidRPr="006E68AD">
        <w:rPr>
          <w:rFonts w:ascii="Sylfaen" w:hAnsi="Sylfaen" w:cs="GHEA Grapalat"/>
          <w:sz w:val="18"/>
          <w:szCs w:val="18"/>
          <w:lang w:val="hy-AM"/>
        </w:rPr>
        <w:t xml:space="preserve">, </w:t>
      </w:r>
      <w:r w:rsidRPr="006E68AD">
        <w:rPr>
          <w:rFonts w:ascii="Sylfaen" w:hAnsi="Sylfaen" w:cs="Sylfaen"/>
          <w:sz w:val="18"/>
          <w:szCs w:val="18"/>
          <w:lang w:val="hy-AM"/>
        </w:rPr>
        <w:t>որ</w:t>
      </w:r>
      <w:r w:rsidRPr="006E68AD">
        <w:rPr>
          <w:rFonts w:ascii="Sylfaen" w:hAnsi="Sylfaen" w:cs="GHEA Grapalat"/>
          <w:sz w:val="18"/>
          <w:szCs w:val="18"/>
          <w:lang w:val="hy-AM"/>
        </w:rPr>
        <w:t xml:space="preserve"> </w:t>
      </w:r>
      <w:r w:rsidRPr="006E68AD">
        <w:rPr>
          <w:rFonts w:ascii="Sylfaen" w:hAnsi="Sylfaen" w:cs="Sylfaen"/>
          <w:sz w:val="18"/>
          <w:szCs w:val="18"/>
          <w:lang w:val="hy-AM"/>
        </w:rPr>
        <w:t>սույն</w:t>
      </w:r>
      <w:r w:rsidRPr="006E68AD">
        <w:rPr>
          <w:rFonts w:ascii="Sylfaen" w:hAnsi="Sylfaen" w:cs="GHEA Grapalat"/>
          <w:sz w:val="18"/>
          <w:szCs w:val="18"/>
          <w:lang w:val="hy-AM"/>
        </w:rPr>
        <w:t xml:space="preserve"> </w:t>
      </w:r>
      <w:r w:rsidRPr="006E68AD">
        <w:rPr>
          <w:rFonts w:ascii="Sylfaen" w:hAnsi="Sylfaen" w:cs="Sylfaen"/>
          <w:sz w:val="18"/>
          <w:szCs w:val="18"/>
          <w:lang w:val="hy-AM"/>
        </w:rPr>
        <w:t>տուժանքի</w:t>
      </w:r>
      <w:r w:rsidRPr="006E68AD">
        <w:rPr>
          <w:rFonts w:ascii="Sylfaen" w:hAnsi="Sylfaen" w:cs="GHEA Grapalat"/>
          <w:sz w:val="18"/>
          <w:szCs w:val="18"/>
          <w:lang w:val="hy-AM"/>
        </w:rPr>
        <w:t xml:space="preserve"> </w:t>
      </w:r>
      <w:r w:rsidRPr="006E68AD">
        <w:rPr>
          <w:rFonts w:ascii="Sylfaen" w:hAnsi="Sylfaen" w:cs="Sylfaen"/>
          <w:sz w:val="18"/>
          <w:szCs w:val="18"/>
          <w:lang w:val="hy-AM"/>
        </w:rPr>
        <w:t>համաձայնագիրը</w:t>
      </w:r>
      <w:r w:rsidRPr="006E68AD">
        <w:rPr>
          <w:rFonts w:ascii="Sylfaen" w:hAnsi="Sylfaen" w:cs="GHEA Grapalat"/>
          <w:sz w:val="18"/>
          <w:szCs w:val="18"/>
          <w:lang w:val="hy-AM"/>
        </w:rPr>
        <w:t xml:space="preserve"> </w:t>
      </w:r>
      <w:r w:rsidRPr="006E68AD">
        <w:rPr>
          <w:rFonts w:ascii="Sylfaen" w:hAnsi="Sylfaen" w:cs="Sylfaen"/>
          <w:sz w:val="18"/>
          <w:szCs w:val="18"/>
          <w:lang w:val="hy-AM"/>
        </w:rPr>
        <w:t>և</w:t>
      </w:r>
      <w:r w:rsidRPr="006E68AD">
        <w:rPr>
          <w:rFonts w:ascii="Sylfaen" w:hAnsi="Sylfaen" w:cs="GHEA Grapalat"/>
          <w:sz w:val="18"/>
          <w:szCs w:val="18"/>
          <w:lang w:val="hy-AM"/>
        </w:rPr>
        <w:t xml:space="preserve"> </w:t>
      </w:r>
      <w:r w:rsidRPr="006E68AD">
        <w:rPr>
          <w:rFonts w:ascii="Sylfaen" w:hAnsi="Sylfaen" w:cs="Sylfaen"/>
          <w:sz w:val="18"/>
          <w:szCs w:val="18"/>
          <w:lang w:val="hy-AM"/>
        </w:rPr>
        <w:t>կից</w:t>
      </w:r>
      <w:r w:rsidRPr="006E68AD">
        <w:rPr>
          <w:rFonts w:ascii="Sylfaen" w:hAnsi="Sylfaen" w:cs="GHEA Grapalat"/>
          <w:sz w:val="18"/>
          <w:szCs w:val="18"/>
          <w:lang w:val="hy-AM"/>
        </w:rPr>
        <w:t xml:space="preserve"> </w:t>
      </w:r>
      <w:r w:rsidRPr="006E68AD">
        <w:rPr>
          <w:rFonts w:ascii="Sylfaen" w:hAnsi="Sylfaen" w:cs="Sylfaen"/>
          <w:sz w:val="18"/>
          <w:szCs w:val="18"/>
          <w:lang w:val="hy-AM"/>
        </w:rPr>
        <w:t>Պահանջագիրը</w:t>
      </w:r>
      <w:r w:rsidRPr="006E68AD">
        <w:rPr>
          <w:rFonts w:ascii="Sylfaen" w:hAnsi="Sylfaen" w:cs="GHEA Grapalat"/>
          <w:sz w:val="18"/>
          <w:szCs w:val="18"/>
          <w:lang w:val="hy-AM"/>
        </w:rPr>
        <w:t xml:space="preserve"> </w:t>
      </w:r>
      <w:r w:rsidRPr="006E68AD">
        <w:rPr>
          <w:rFonts w:ascii="Sylfaen" w:hAnsi="Sylfaen" w:cs="Sylfaen"/>
          <w:sz w:val="18"/>
          <w:szCs w:val="18"/>
          <w:lang w:val="hy-AM"/>
        </w:rPr>
        <w:t>պատշաճ</w:t>
      </w:r>
      <w:r w:rsidRPr="006E68AD">
        <w:rPr>
          <w:rFonts w:ascii="Sylfaen" w:hAnsi="Sylfaen" w:cs="GHEA Grapalat"/>
          <w:sz w:val="18"/>
          <w:szCs w:val="18"/>
          <w:lang w:val="hy-AM"/>
        </w:rPr>
        <w:t xml:space="preserve"> </w:t>
      </w:r>
      <w:r w:rsidRPr="006E68AD">
        <w:rPr>
          <w:rFonts w:ascii="Sylfaen" w:hAnsi="Sylfaen" w:cs="Sylfaen"/>
          <w:sz w:val="18"/>
          <w:szCs w:val="18"/>
          <w:lang w:val="hy-AM"/>
        </w:rPr>
        <w:t>ստորագրված</w:t>
      </w:r>
      <w:r w:rsidRPr="006E68AD">
        <w:rPr>
          <w:rFonts w:ascii="Sylfaen" w:hAnsi="Sylfaen" w:cs="GHEA Grapalat"/>
          <w:sz w:val="18"/>
          <w:szCs w:val="18"/>
          <w:lang w:val="hy-AM"/>
        </w:rPr>
        <w:t xml:space="preserve"> </w:t>
      </w:r>
      <w:r w:rsidRPr="006E68AD">
        <w:rPr>
          <w:rFonts w:ascii="Sylfaen" w:hAnsi="Sylfaen" w:cs="Sylfaen"/>
          <w:sz w:val="18"/>
          <w:szCs w:val="18"/>
          <w:lang w:val="hy-AM"/>
        </w:rPr>
        <w:t>է</w:t>
      </w:r>
      <w:r w:rsidRPr="006E68AD">
        <w:rPr>
          <w:rFonts w:ascii="Sylfaen" w:hAnsi="Sylfaen" w:cs="GHEA Grapalat"/>
          <w:sz w:val="18"/>
          <w:szCs w:val="18"/>
          <w:lang w:val="hy-AM"/>
        </w:rPr>
        <w:t xml:space="preserve"> </w:t>
      </w:r>
      <w:r w:rsidRPr="006E68AD">
        <w:rPr>
          <w:rFonts w:ascii="Sylfaen" w:hAnsi="Sylfaen" w:cs="Sylfaen"/>
          <w:sz w:val="18"/>
          <w:szCs w:val="18"/>
          <w:lang w:val="hy-AM"/>
        </w:rPr>
        <w:t>Ընկերության</w:t>
      </w:r>
      <w:r w:rsidRPr="006E68AD">
        <w:rPr>
          <w:rFonts w:ascii="Sylfaen" w:hAnsi="Sylfaen" w:cs="GHEA Grapalat"/>
          <w:sz w:val="18"/>
          <w:szCs w:val="18"/>
          <w:lang w:val="hy-AM"/>
        </w:rPr>
        <w:t xml:space="preserve"> </w:t>
      </w:r>
      <w:r w:rsidRPr="006E68AD">
        <w:rPr>
          <w:rFonts w:ascii="Sylfaen" w:hAnsi="Sylfaen" w:cs="Sylfaen"/>
          <w:sz w:val="18"/>
          <w:szCs w:val="18"/>
          <w:lang w:val="hy-AM"/>
        </w:rPr>
        <w:t>իրավասու</w:t>
      </w:r>
      <w:r w:rsidRPr="006E68AD">
        <w:rPr>
          <w:rFonts w:ascii="Sylfaen" w:hAnsi="Sylfaen" w:cs="GHEA Grapalat"/>
          <w:sz w:val="18"/>
          <w:szCs w:val="18"/>
          <w:lang w:val="hy-AM"/>
        </w:rPr>
        <w:t xml:space="preserve"> </w:t>
      </w:r>
      <w:r w:rsidRPr="006E68AD">
        <w:rPr>
          <w:rFonts w:ascii="Sylfaen" w:hAnsi="Sylfaen" w:cs="Sylfaen"/>
          <w:sz w:val="18"/>
          <w:szCs w:val="18"/>
          <w:lang w:val="hy-AM"/>
        </w:rPr>
        <w:t>անձի</w:t>
      </w:r>
      <w:r w:rsidRPr="006E68AD">
        <w:rPr>
          <w:rFonts w:ascii="Sylfaen" w:hAnsi="Sylfaen" w:cs="GHEA Grapalat"/>
          <w:sz w:val="18"/>
          <w:szCs w:val="18"/>
          <w:lang w:val="hy-AM"/>
        </w:rPr>
        <w:t xml:space="preserve"> </w:t>
      </w:r>
      <w:r w:rsidRPr="006E68AD">
        <w:rPr>
          <w:rFonts w:ascii="Sylfaen" w:hAnsi="Sylfaen" w:cs="Sylfaen"/>
          <w:sz w:val="18"/>
          <w:szCs w:val="18"/>
          <w:lang w:val="hy-AM"/>
        </w:rPr>
        <w:t>կողմից</w:t>
      </w:r>
      <w:r w:rsidRPr="006E68AD">
        <w:rPr>
          <w:rFonts w:ascii="Sylfaen" w:hAnsi="Sylfaen" w:cs="GHEA Grapalat"/>
          <w:sz w:val="18"/>
          <w:szCs w:val="18"/>
          <w:lang w:val="hy-AM"/>
        </w:rPr>
        <w:t>:</w:t>
      </w:r>
    </w:p>
    <w:p w:rsidR="00924798" w:rsidRPr="003516DA" w:rsidRDefault="00924798" w:rsidP="00924798">
      <w:pPr>
        <w:ind w:firstLine="567"/>
        <w:jc w:val="both"/>
        <w:rPr>
          <w:rFonts w:ascii="Sylfaen" w:hAnsi="Sylfaen" w:cs="GHEA Grapalat"/>
          <w:sz w:val="18"/>
          <w:szCs w:val="18"/>
          <w:lang w:val="hy-AM"/>
        </w:rPr>
      </w:pPr>
      <w:r w:rsidRPr="006E68AD">
        <w:rPr>
          <w:rFonts w:ascii="Sylfaen" w:hAnsi="Sylfaen" w:cs="GHEA Grapalat"/>
          <w:sz w:val="18"/>
          <w:szCs w:val="18"/>
          <w:lang w:val="hy-AM"/>
        </w:rPr>
        <w:lastRenderedPageBreak/>
        <w:t xml:space="preserve">2.3 </w:t>
      </w:r>
      <w:r w:rsidRPr="006E68AD">
        <w:rPr>
          <w:rFonts w:ascii="Sylfaen" w:hAnsi="Sylfaen" w:cs="Sylfaen"/>
          <w:sz w:val="18"/>
          <w:szCs w:val="18"/>
          <w:lang w:val="hy-AM"/>
        </w:rPr>
        <w:t>Սույն</w:t>
      </w:r>
      <w:r w:rsidRPr="006E68AD">
        <w:rPr>
          <w:rFonts w:ascii="Sylfaen" w:hAnsi="Sylfaen" w:cs="GHEA Grapalat"/>
          <w:sz w:val="18"/>
          <w:szCs w:val="18"/>
          <w:lang w:val="hy-AM"/>
        </w:rPr>
        <w:t xml:space="preserve"> </w:t>
      </w:r>
      <w:r w:rsidRPr="006E68AD">
        <w:rPr>
          <w:rFonts w:ascii="Sylfaen" w:hAnsi="Sylfaen" w:cs="Sylfaen"/>
          <w:sz w:val="18"/>
          <w:szCs w:val="18"/>
          <w:lang w:val="hy-AM"/>
        </w:rPr>
        <w:t>Համաձայնագրի</w:t>
      </w:r>
      <w:r w:rsidRPr="006E68AD">
        <w:rPr>
          <w:rFonts w:ascii="Sylfaen" w:hAnsi="Sylfaen" w:cs="GHEA Grapalat"/>
          <w:sz w:val="18"/>
          <w:szCs w:val="18"/>
          <w:lang w:val="hy-AM"/>
        </w:rPr>
        <w:t xml:space="preserve"> </w:t>
      </w:r>
      <w:r w:rsidRPr="006E68AD">
        <w:rPr>
          <w:rFonts w:ascii="Sylfaen" w:hAnsi="Sylfaen" w:cs="Sylfaen"/>
          <w:sz w:val="18"/>
          <w:szCs w:val="18"/>
          <w:lang w:val="hy-AM"/>
        </w:rPr>
        <w:t>կապակցությամբ</w:t>
      </w:r>
      <w:r w:rsidRPr="006E68AD">
        <w:rPr>
          <w:rFonts w:ascii="Sylfaen" w:hAnsi="Sylfaen" w:cs="GHEA Grapalat"/>
          <w:sz w:val="18"/>
          <w:szCs w:val="18"/>
          <w:lang w:val="hy-AM"/>
        </w:rPr>
        <w:t xml:space="preserve"> </w:t>
      </w:r>
      <w:r w:rsidRPr="006E68AD">
        <w:rPr>
          <w:rFonts w:ascii="Sylfaen" w:hAnsi="Sylfaen" w:cs="Sylfaen"/>
          <w:sz w:val="18"/>
          <w:szCs w:val="18"/>
          <w:lang w:val="hy-AM"/>
        </w:rPr>
        <w:t>ծագած</w:t>
      </w:r>
      <w:r w:rsidRPr="006E68AD">
        <w:rPr>
          <w:rFonts w:ascii="Sylfaen" w:hAnsi="Sylfaen" w:cs="GHEA Grapalat"/>
          <w:sz w:val="18"/>
          <w:szCs w:val="18"/>
          <w:lang w:val="hy-AM"/>
        </w:rPr>
        <w:t xml:space="preserve"> </w:t>
      </w:r>
      <w:r w:rsidRPr="006E68AD">
        <w:rPr>
          <w:rFonts w:ascii="Sylfaen" w:hAnsi="Sylfaen" w:cs="Sylfaen"/>
          <w:sz w:val="18"/>
          <w:szCs w:val="18"/>
          <w:lang w:val="hy-AM"/>
        </w:rPr>
        <w:t>վեճերը</w:t>
      </w:r>
      <w:r w:rsidRPr="006E68AD">
        <w:rPr>
          <w:rFonts w:ascii="Sylfaen" w:hAnsi="Sylfaen" w:cs="GHEA Grapalat"/>
          <w:sz w:val="18"/>
          <w:szCs w:val="18"/>
          <w:lang w:val="hy-AM"/>
        </w:rPr>
        <w:t xml:space="preserve"> </w:t>
      </w:r>
      <w:r w:rsidRPr="006E68AD">
        <w:rPr>
          <w:rFonts w:ascii="Sylfaen" w:hAnsi="Sylfaen" w:cs="Sylfaen"/>
          <w:sz w:val="18"/>
          <w:szCs w:val="18"/>
          <w:lang w:val="hy-AM"/>
        </w:rPr>
        <w:t>լուծվում</w:t>
      </w:r>
      <w:r w:rsidRPr="006E68AD">
        <w:rPr>
          <w:rFonts w:ascii="Sylfaen" w:hAnsi="Sylfaen" w:cs="GHEA Grapalat"/>
          <w:sz w:val="18"/>
          <w:szCs w:val="18"/>
          <w:lang w:val="hy-AM"/>
        </w:rPr>
        <w:t xml:space="preserve"> </w:t>
      </w:r>
      <w:r w:rsidRPr="006E68AD">
        <w:rPr>
          <w:rFonts w:ascii="Sylfaen" w:hAnsi="Sylfaen" w:cs="Sylfaen"/>
          <w:sz w:val="18"/>
          <w:szCs w:val="18"/>
          <w:lang w:val="hy-AM"/>
        </w:rPr>
        <w:t>են</w:t>
      </w:r>
      <w:r w:rsidRPr="006E68AD">
        <w:rPr>
          <w:rFonts w:ascii="Sylfaen" w:hAnsi="Sylfaen" w:cs="GHEA Grapalat"/>
          <w:sz w:val="18"/>
          <w:szCs w:val="18"/>
          <w:lang w:val="hy-AM"/>
        </w:rPr>
        <w:t xml:space="preserve"> </w:t>
      </w:r>
      <w:r w:rsidRPr="006E68AD">
        <w:rPr>
          <w:rFonts w:ascii="Sylfaen" w:hAnsi="Sylfaen" w:cs="Sylfaen"/>
          <w:sz w:val="18"/>
          <w:szCs w:val="18"/>
          <w:lang w:val="hy-AM"/>
        </w:rPr>
        <w:t>բանակցությունների</w:t>
      </w:r>
      <w:r w:rsidRPr="006E68AD">
        <w:rPr>
          <w:rFonts w:ascii="Sylfaen" w:hAnsi="Sylfaen" w:cs="GHEA Grapalat"/>
          <w:sz w:val="18"/>
          <w:szCs w:val="18"/>
          <w:lang w:val="hy-AM"/>
        </w:rPr>
        <w:t xml:space="preserve"> </w:t>
      </w:r>
      <w:r w:rsidRPr="006E68AD">
        <w:rPr>
          <w:rFonts w:ascii="Sylfaen" w:hAnsi="Sylfaen" w:cs="Sylfaen"/>
          <w:sz w:val="18"/>
          <w:szCs w:val="18"/>
          <w:lang w:val="hy-AM"/>
        </w:rPr>
        <w:t>միջոցով։</w:t>
      </w:r>
      <w:r w:rsidRPr="006E68AD">
        <w:rPr>
          <w:rFonts w:ascii="Sylfaen" w:hAnsi="Sylfaen" w:cs="GHEA Grapalat"/>
          <w:sz w:val="18"/>
          <w:szCs w:val="18"/>
          <w:lang w:val="hy-AM"/>
        </w:rPr>
        <w:t xml:space="preserve"> </w:t>
      </w:r>
      <w:r w:rsidRPr="006E68AD">
        <w:rPr>
          <w:rFonts w:ascii="Sylfaen" w:hAnsi="Sylfaen" w:cs="Sylfaen"/>
          <w:sz w:val="18"/>
          <w:szCs w:val="18"/>
          <w:lang w:val="hy-AM"/>
        </w:rPr>
        <w:t>Համաձայնություն</w:t>
      </w:r>
      <w:r w:rsidRPr="006E68AD">
        <w:rPr>
          <w:rFonts w:ascii="Sylfaen" w:hAnsi="Sylfaen" w:cs="GHEA Grapalat"/>
          <w:sz w:val="18"/>
          <w:szCs w:val="18"/>
          <w:lang w:val="hy-AM"/>
        </w:rPr>
        <w:t xml:space="preserve"> </w:t>
      </w:r>
      <w:r w:rsidRPr="006E68AD">
        <w:rPr>
          <w:rFonts w:ascii="Sylfaen" w:hAnsi="Sylfaen" w:cs="Sylfaen"/>
          <w:sz w:val="18"/>
          <w:szCs w:val="18"/>
          <w:lang w:val="hy-AM"/>
        </w:rPr>
        <w:t>ձեռք</w:t>
      </w:r>
      <w:r w:rsidRPr="006E68AD">
        <w:rPr>
          <w:rFonts w:ascii="Sylfaen" w:hAnsi="Sylfaen" w:cs="GHEA Grapalat"/>
          <w:sz w:val="18"/>
          <w:szCs w:val="18"/>
          <w:lang w:val="hy-AM"/>
        </w:rPr>
        <w:t xml:space="preserve"> </w:t>
      </w:r>
      <w:r w:rsidRPr="006E68AD">
        <w:rPr>
          <w:rFonts w:ascii="Sylfaen" w:hAnsi="Sylfaen" w:cs="Sylfaen"/>
          <w:sz w:val="18"/>
          <w:szCs w:val="18"/>
          <w:lang w:val="hy-AM"/>
        </w:rPr>
        <w:t>չբերելու</w:t>
      </w:r>
      <w:r w:rsidRPr="006E68AD">
        <w:rPr>
          <w:rFonts w:ascii="Sylfaen" w:hAnsi="Sylfaen" w:cs="GHEA Grapalat"/>
          <w:sz w:val="18"/>
          <w:szCs w:val="18"/>
          <w:lang w:val="hy-AM"/>
        </w:rPr>
        <w:t xml:space="preserve"> </w:t>
      </w:r>
      <w:r w:rsidRPr="006E68AD">
        <w:rPr>
          <w:rFonts w:ascii="Sylfaen" w:hAnsi="Sylfaen" w:cs="Sylfaen"/>
          <w:sz w:val="18"/>
          <w:szCs w:val="18"/>
          <w:lang w:val="hy-AM"/>
        </w:rPr>
        <w:t>դեպ</w:t>
      </w:r>
      <w:r w:rsidRPr="003516DA">
        <w:rPr>
          <w:rFonts w:ascii="Sylfaen" w:hAnsi="Sylfaen" w:cs="Sylfaen"/>
          <w:sz w:val="18"/>
          <w:szCs w:val="18"/>
          <w:lang w:val="hy-AM"/>
        </w:rPr>
        <w:t>քում</w:t>
      </w:r>
      <w:r w:rsidRPr="003516DA">
        <w:rPr>
          <w:rFonts w:ascii="Sylfaen" w:hAnsi="Sylfaen" w:cs="GHEA Grapalat"/>
          <w:sz w:val="18"/>
          <w:szCs w:val="18"/>
          <w:lang w:val="hy-AM"/>
        </w:rPr>
        <w:t xml:space="preserve"> </w:t>
      </w:r>
      <w:r w:rsidRPr="003516DA">
        <w:rPr>
          <w:rFonts w:ascii="Sylfaen" w:hAnsi="Sylfaen" w:cs="Sylfaen"/>
          <w:sz w:val="18"/>
          <w:szCs w:val="18"/>
          <w:lang w:val="hy-AM"/>
        </w:rPr>
        <w:t>վեճերը</w:t>
      </w:r>
      <w:r w:rsidRPr="003516DA">
        <w:rPr>
          <w:rFonts w:ascii="Sylfaen" w:hAnsi="Sylfaen" w:cs="GHEA Grapalat"/>
          <w:sz w:val="18"/>
          <w:szCs w:val="18"/>
          <w:lang w:val="hy-AM"/>
        </w:rPr>
        <w:t xml:space="preserve"> </w:t>
      </w:r>
      <w:r w:rsidRPr="003516DA">
        <w:rPr>
          <w:rFonts w:ascii="Sylfaen" w:hAnsi="Sylfaen" w:cs="Sylfaen"/>
          <w:sz w:val="18"/>
          <w:szCs w:val="18"/>
          <w:lang w:val="hy-AM"/>
        </w:rPr>
        <w:t>լուծվում</w:t>
      </w:r>
      <w:r w:rsidRPr="003516DA">
        <w:rPr>
          <w:rFonts w:ascii="Sylfaen" w:hAnsi="Sylfaen" w:cs="GHEA Grapalat"/>
          <w:sz w:val="18"/>
          <w:szCs w:val="18"/>
          <w:lang w:val="hy-AM"/>
        </w:rPr>
        <w:t xml:space="preserve"> </w:t>
      </w:r>
      <w:r w:rsidRPr="003516DA">
        <w:rPr>
          <w:rFonts w:ascii="Sylfaen" w:hAnsi="Sylfaen" w:cs="Sylfaen"/>
          <w:sz w:val="18"/>
          <w:szCs w:val="18"/>
          <w:lang w:val="hy-AM"/>
        </w:rPr>
        <w:t>են</w:t>
      </w:r>
      <w:r w:rsidRPr="003516DA">
        <w:rPr>
          <w:rFonts w:ascii="Sylfaen" w:hAnsi="Sylfaen" w:cs="GHEA Grapalat"/>
          <w:sz w:val="18"/>
          <w:szCs w:val="18"/>
          <w:lang w:val="hy-AM"/>
        </w:rPr>
        <w:t xml:space="preserve"> </w:t>
      </w:r>
      <w:r w:rsidRPr="003516DA">
        <w:rPr>
          <w:rFonts w:ascii="Sylfaen" w:hAnsi="Sylfaen" w:cs="Sylfaen"/>
          <w:sz w:val="18"/>
          <w:szCs w:val="18"/>
          <w:lang w:val="hy-AM"/>
        </w:rPr>
        <w:t>դատական</w:t>
      </w:r>
      <w:r w:rsidRPr="003516DA">
        <w:rPr>
          <w:rFonts w:ascii="Sylfaen" w:hAnsi="Sylfaen" w:cs="GHEA Grapalat"/>
          <w:sz w:val="18"/>
          <w:szCs w:val="18"/>
          <w:lang w:val="hy-AM"/>
        </w:rPr>
        <w:t xml:space="preserve"> </w:t>
      </w:r>
      <w:r w:rsidRPr="003516DA">
        <w:rPr>
          <w:rFonts w:ascii="Sylfaen" w:hAnsi="Sylfaen" w:cs="Sylfaen"/>
          <w:sz w:val="18"/>
          <w:szCs w:val="18"/>
          <w:lang w:val="hy-AM"/>
        </w:rPr>
        <w:t>կարգով։</w:t>
      </w:r>
    </w:p>
    <w:p w:rsidR="00924798" w:rsidRPr="006E68AD" w:rsidRDefault="00924798" w:rsidP="00924798">
      <w:pPr>
        <w:ind w:firstLine="567"/>
        <w:jc w:val="both"/>
        <w:rPr>
          <w:rFonts w:ascii="Sylfaen" w:hAnsi="Sylfaen" w:cs="GHEA Grapalat"/>
          <w:sz w:val="18"/>
          <w:szCs w:val="18"/>
          <w:lang w:val="hy-AM"/>
        </w:rPr>
      </w:pPr>
    </w:p>
    <w:p w:rsidR="00924798" w:rsidRPr="006E68AD" w:rsidRDefault="00924798" w:rsidP="00924798">
      <w:pPr>
        <w:ind w:firstLine="567"/>
        <w:jc w:val="center"/>
        <w:rPr>
          <w:rFonts w:ascii="Sylfaen" w:hAnsi="Sylfaen" w:cs="GHEA Grapalat"/>
          <w:sz w:val="20"/>
          <w:szCs w:val="20"/>
          <w:lang w:val="hy-AM"/>
        </w:rPr>
      </w:pPr>
      <w:r w:rsidRPr="006E68AD">
        <w:rPr>
          <w:rFonts w:ascii="Sylfaen" w:hAnsi="Sylfaen" w:cs="GHEA Grapalat"/>
          <w:b/>
          <w:sz w:val="18"/>
          <w:szCs w:val="18"/>
          <w:lang w:val="hy-AM"/>
        </w:rPr>
        <w:t xml:space="preserve">3. </w:t>
      </w:r>
      <w:r w:rsidRPr="006E68AD">
        <w:rPr>
          <w:rFonts w:ascii="Sylfaen" w:hAnsi="Sylfaen" w:cs="Sylfaen"/>
          <w:b/>
          <w:sz w:val="18"/>
          <w:szCs w:val="18"/>
          <w:lang w:val="hy-AM"/>
        </w:rPr>
        <w:t>Ընկերության</w:t>
      </w:r>
      <w:r w:rsidRPr="006E68AD">
        <w:rPr>
          <w:rFonts w:ascii="Sylfaen" w:hAnsi="Sylfaen" w:cs="GHEA Grapalat"/>
          <w:b/>
          <w:sz w:val="18"/>
          <w:szCs w:val="18"/>
          <w:lang w:val="hy-AM"/>
        </w:rPr>
        <w:t xml:space="preserve"> </w:t>
      </w:r>
      <w:r w:rsidRPr="006E68AD">
        <w:rPr>
          <w:rFonts w:ascii="Sylfaen" w:hAnsi="Sylfaen" w:cs="Sylfaen"/>
          <w:b/>
          <w:sz w:val="18"/>
          <w:szCs w:val="18"/>
          <w:lang w:val="hy-AM"/>
        </w:rPr>
        <w:t>հասցեն</w:t>
      </w:r>
      <w:r w:rsidRPr="006E68AD">
        <w:rPr>
          <w:rFonts w:ascii="Sylfaen" w:hAnsi="Sylfaen" w:cs="GHEA Grapalat"/>
          <w:b/>
          <w:sz w:val="18"/>
          <w:szCs w:val="18"/>
          <w:lang w:val="hy-AM"/>
        </w:rPr>
        <w:t xml:space="preserve">, </w:t>
      </w:r>
      <w:r w:rsidRPr="006E68AD">
        <w:rPr>
          <w:rFonts w:ascii="Sylfaen" w:hAnsi="Sylfaen" w:cs="Sylfaen"/>
          <w:b/>
          <w:sz w:val="18"/>
          <w:szCs w:val="18"/>
          <w:lang w:val="hy-AM"/>
        </w:rPr>
        <w:t>բանկային</w:t>
      </w:r>
      <w:r w:rsidRPr="006E68AD">
        <w:rPr>
          <w:rFonts w:ascii="Sylfaen" w:hAnsi="Sylfaen" w:cs="GHEA Grapalat"/>
          <w:b/>
          <w:sz w:val="18"/>
          <w:szCs w:val="18"/>
          <w:lang w:val="hy-AM"/>
        </w:rPr>
        <w:t xml:space="preserve"> </w:t>
      </w:r>
      <w:r w:rsidRPr="006E68AD">
        <w:rPr>
          <w:rFonts w:ascii="Sylfaen" w:hAnsi="Sylfaen" w:cs="Sylfaen"/>
          <w:b/>
          <w:sz w:val="18"/>
          <w:szCs w:val="18"/>
          <w:lang w:val="hy-AM"/>
        </w:rPr>
        <w:t>վավերապայմանները</w:t>
      </w:r>
      <w:r w:rsidRPr="006E68AD">
        <w:rPr>
          <w:rFonts w:ascii="Sylfaen" w:hAnsi="Sylfaen" w:cs="GHEA Grapalat"/>
          <w:b/>
          <w:sz w:val="18"/>
          <w:szCs w:val="18"/>
          <w:lang w:val="hy-AM"/>
        </w:rPr>
        <w:t>`</w:t>
      </w:r>
    </w:p>
    <w:p w:rsidR="00924798" w:rsidRPr="006E68AD" w:rsidRDefault="00924798" w:rsidP="00924798">
      <w:pPr>
        <w:jc w:val="both"/>
        <w:rPr>
          <w:rFonts w:ascii="Sylfaen" w:hAnsi="Sylfaen" w:cs="GHEA Grapalat"/>
          <w:sz w:val="20"/>
          <w:szCs w:val="20"/>
          <w:u w:val="single"/>
          <w:lang w:val="hy-AM"/>
        </w:rPr>
      </w:pPr>
      <w:r w:rsidRPr="006E68AD">
        <w:rPr>
          <w:rFonts w:ascii="Sylfaen" w:hAnsi="Sylfaen" w:cs="GHEA Grapalat"/>
          <w:sz w:val="20"/>
          <w:szCs w:val="20"/>
          <w:u w:val="single"/>
          <w:lang w:val="hy-AM"/>
        </w:rPr>
        <w:tab/>
      </w:r>
      <w:r w:rsidRPr="006E68AD">
        <w:rPr>
          <w:rFonts w:ascii="Sylfaen" w:hAnsi="Sylfaen" w:cs="GHEA Grapalat"/>
          <w:sz w:val="20"/>
          <w:szCs w:val="20"/>
          <w:u w:val="single"/>
          <w:lang w:val="hy-AM"/>
        </w:rPr>
        <w:tab/>
      </w:r>
      <w:r w:rsidRPr="006E68AD">
        <w:rPr>
          <w:rFonts w:ascii="Sylfaen" w:hAnsi="Sylfaen" w:cs="GHEA Grapalat"/>
          <w:sz w:val="20"/>
          <w:szCs w:val="20"/>
          <w:u w:val="single"/>
          <w:lang w:val="hy-AM"/>
        </w:rPr>
        <w:tab/>
      </w:r>
      <w:r w:rsidRPr="006E68AD">
        <w:rPr>
          <w:rFonts w:ascii="Sylfaen" w:hAnsi="Sylfaen" w:cs="GHEA Grapalat"/>
          <w:sz w:val="20"/>
          <w:szCs w:val="20"/>
          <w:u w:val="single"/>
          <w:lang w:val="hy-AM"/>
        </w:rPr>
        <w:tab/>
      </w:r>
      <w:r w:rsidRPr="006E68AD">
        <w:rPr>
          <w:rFonts w:ascii="Sylfaen" w:hAnsi="Sylfaen" w:cs="GHEA Grapalat"/>
          <w:sz w:val="20"/>
          <w:szCs w:val="20"/>
          <w:u w:val="single"/>
          <w:lang w:val="hy-AM"/>
        </w:rPr>
        <w:tab/>
      </w:r>
    </w:p>
    <w:p w:rsidR="00924798" w:rsidRPr="006E68AD" w:rsidRDefault="00924798" w:rsidP="00924798">
      <w:pPr>
        <w:jc w:val="both"/>
        <w:rPr>
          <w:rFonts w:ascii="Sylfaen" w:hAnsi="Sylfaen"/>
          <w:sz w:val="18"/>
          <w:szCs w:val="18"/>
          <w:vertAlign w:val="superscript"/>
          <w:lang w:val="hy-AM"/>
        </w:rPr>
      </w:pPr>
      <w:r w:rsidRPr="006E68AD">
        <w:rPr>
          <w:rFonts w:ascii="Sylfaen" w:hAnsi="Sylfaen"/>
          <w:sz w:val="18"/>
          <w:szCs w:val="18"/>
          <w:vertAlign w:val="superscript"/>
          <w:lang w:val="hy-AM"/>
        </w:rPr>
        <w:t xml:space="preserve">                               </w:t>
      </w:r>
      <w:r w:rsidRPr="006E68AD">
        <w:rPr>
          <w:rFonts w:ascii="Sylfaen" w:hAnsi="Sylfaen" w:cs="Sylfaen"/>
          <w:sz w:val="18"/>
          <w:szCs w:val="18"/>
          <w:vertAlign w:val="superscript"/>
          <w:lang w:val="hy-AM"/>
        </w:rPr>
        <w:t>ընկերության</w:t>
      </w:r>
      <w:r w:rsidRPr="006E68AD">
        <w:rPr>
          <w:rFonts w:ascii="Sylfaen" w:hAnsi="Sylfaen"/>
          <w:sz w:val="18"/>
          <w:szCs w:val="18"/>
          <w:vertAlign w:val="superscript"/>
          <w:lang w:val="hy-AM"/>
        </w:rPr>
        <w:t xml:space="preserve"> </w:t>
      </w:r>
      <w:r w:rsidRPr="006E68AD">
        <w:rPr>
          <w:rFonts w:ascii="Sylfaen" w:hAnsi="Sylfaen" w:cs="Sylfaen"/>
          <w:sz w:val="18"/>
          <w:szCs w:val="18"/>
          <w:vertAlign w:val="superscript"/>
          <w:lang w:val="hy-AM"/>
        </w:rPr>
        <w:t>անվանումը</w:t>
      </w:r>
    </w:p>
    <w:p w:rsidR="00924798" w:rsidRPr="006E68AD" w:rsidRDefault="00924798" w:rsidP="00924798">
      <w:pPr>
        <w:jc w:val="both"/>
        <w:rPr>
          <w:rFonts w:ascii="Sylfaen" w:hAnsi="Sylfaen"/>
          <w:sz w:val="18"/>
          <w:szCs w:val="18"/>
          <w:u w:val="single"/>
          <w:vertAlign w:val="superscript"/>
          <w:lang w:val="hy-AM"/>
        </w:rPr>
      </w:pPr>
      <w:r w:rsidRPr="006E68AD">
        <w:rPr>
          <w:rFonts w:ascii="Sylfaen" w:hAnsi="Sylfaen"/>
          <w:sz w:val="18"/>
          <w:szCs w:val="18"/>
          <w:vertAlign w:val="superscript"/>
          <w:lang w:val="hy-AM"/>
        </w:rPr>
        <w:t xml:space="preserve"> </w:t>
      </w:r>
      <w:r w:rsidRPr="006E68AD">
        <w:rPr>
          <w:rFonts w:ascii="Sylfaen" w:hAnsi="Sylfaen"/>
          <w:sz w:val="18"/>
          <w:szCs w:val="18"/>
          <w:u w:val="single"/>
          <w:vertAlign w:val="superscript"/>
          <w:lang w:val="hy-AM"/>
        </w:rPr>
        <w:tab/>
      </w:r>
      <w:r w:rsidRPr="006E68AD">
        <w:rPr>
          <w:rFonts w:ascii="Sylfaen" w:hAnsi="Sylfaen"/>
          <w:sz w:val="18"/>
          <w:szCs w:val="18"/>
          <w:u w:val="single"/>
          <w:vertAlign w:val="superscript"/>
          <w:lang w:val="hy-AM"/>
        </w:rPr>
        <w:tab/>
      </w:r>
      <w:r w:rsidRPr="006E68AD">
        <w:rPr>
          <w:rFonts w:ascii="Sylfaen" w:hAnsi="Sylfaen"/>
          <w:sz w:val="18"/>
          <w:szCs w:val="18"/>
          <w:u w:val="single"/>
          <w:vertAlign w:val="superscript"/>
          <w:lang w:val="hy-AM"/>
        </w:rPr>
        <w:tab/>
      </w:r>
      <w:r w:rsidRPr="006E68AD">
        <w:rPr>
          <w:rFonts w:ascii="Sylfaen" w:hAnsi="Sylfaen"/>
          <w:sz w:val="18"/>
          <w:szCs w:val="18"/>
          <w:u w:val="single"/>
          <w:vertAlign w:val="superscript"/>
          <w:lang w:val="hy-AM"/>
        </w:rPr>
        <w:tab/>
      </w:r>
      <w:r w:rsidRPr="006E68AD">
        <w:rPr>
          <w:rFonts w:ascii="Sylfaen" w:hAnsi="Sylfaen"/>
          <w:sz w:val="18"/>
          <w:szCs w:val="18"/>
          <w:u w:val="single"/>
          <w:vertAlign w:val="superscript"/>
          <w:lang w:val="hy-AM"/>
        </w:rPr>
        <w:tab/>
      </w:r>
    </w:p>
    <w:p w:rsidR="00924798" w:rsidRPr="006E68AD" w:rsidRDefault="00924798" w:rsidP="00924798">
      <w:pPr>
        <w:jc w:val="both"/>
        <w:rPr>
          <w:rFonts w:ascii="Sylfaen" w:hAnsi="Sylfaen"/>
          <w:sz w:val="18"/>
          <w:szCs w:val="18"/>
          <w:vertAlign w:val="superscript"/>
          <w:lang w:val="hy-AM"/>
        </w:rPr>
      </w:pPr>
      <w:r w:rsidRPr="006E68AD">
        <w:rPr>
          <w:rFonts w:ascii="Sylfaen" w:hAnsi="Sylfaen"/>
          <w:sz w:val="18"/>
          <w:szCs w:val="18"/>
          <w:vertAlign w:val="superscript"/>
          <w:lang w:val="hy-AM"/>
        </w:rPr>
        <w:t xml:space="preserve">                              </w:t>
      </w:r>
      <w:r w:rsidRPr="006E68AD">
        <w:rPr>
          <w:rFonts w:ascii="Sylfaen" w:hAnsi="Sylfaen" w:cs="Sylfaen"/>
          <w:sz w:val="18"/>
          <w:szCs w:val="18"/>
          <w:vertAlign w:val="superscript"/>
          <w:lang w:val="hy-AM"/>
        </w:rPr>
        <w:t>ընկերության</w:t>
      </w:r>
      <w:r w:rsidRPr="006E68AD">
        <w:rPr>
          <w:rFonts w:ascii="Sylfaen" w:hAnsi="Sylfaen"/>
          <w:sz w:val="18"/>
          <w:szCs w:val="18"/>
          <w:vertAlign w:val="superscript"/>
          <w:lang w:val="hy-AM"/>
        </w:rPr>
        <w:t xml:space="preserve"> </w:t>
      </w:r>
      <w:r w:rsidRPr="006E68AD">
        <w:rPr>
          <w:rFonts w:ascii="Sylfaen" w:hAnsi="Sylfaen" w:cs="Sylfaen"/>
          <w:sz w:val="18"/>
          <w:szCs w:val="18"/>
          <w:vertAlign w:val="superscript"/>
          <w:lang w:val="hy-AM"/>
        </w:rPr>
        <w:t>հասցեն</w:t>
      </w:r>
    </w:p>
    <w:p w:rsidR="00924798" w:rsidRPr="006E68AD" w:rsidRDefault="00924798" w:rsidP="00924798">
      <w:pPr>
        <w:jc w:val="both"/>
        <w:rPr>
          <w:rFonts w:ascii="Sylfaen" w:hAnsi="Sylfaen"/>
          <w:sz w:val="18"/>
          <w:szCs w:val="18"/>
          <w:u w:val="single"/>
          <w:vertAlign w:val="superscript"/>
          <w:lang w:val="hy-AM"/>
        </w:rPr>
      </w:pPr>
      <w:r w:rsidRPr="006E68AD">
        <w:rPr>
          <w:rFonts w:ascii="Sylfaen" w:hAnsi="Sylfaen"/>
          <w:sz w:val="18"/>
          <w:szCs w:val="18"/>
          <w:u w:val="single"/>
          <w:vertAlign w:val="superscript"/>
          <w:lang w:val="hy-AM"/>
        </w:rPr>
        <w:tab/>
      </w:r>
      <w:r w:rsidRPr="006E68AD">
        <w:rPr>
          <w:rFonts w:ascii="Sylfaen" w:hAnsi="Sylfaen"/>
          <w:sz w:val="18"/>
          <w:szCs w:val="18"/>
          <w:u w:val="single"/>
          <w:vertAlign w:val="superscript"/>
          <w:lang w:val="hy-AM"/>
        </w:rPr>
        <w:tab/>
      </w:r>
      <w:r w:rsidRPr="006E68AD">
        <w:rPr>
          <w:rFonts w:ascii="Sylfaen" w:hAnsi="Sylfaen"/>
          <w:sz w:val="18"/>
          <w:szCs w:val="18"/>
          <w:u w:val="single"/>
          <w:vertAlign w:val="superscript"/>
          <w:lang w:val="hy-AM"/>
        </w:rPr>
        <w:tab/>
      </w:r>
      <w:r w:rsidRPr="006E68AD">
        <w:rPr>
          <w:rFonts w:ascii="Sylfaen" w:hAnsi="Sylfaen"/>
          <w:sz w:val="18"/>
          <w:szCs w:val="18"/>
          <w:u w:val="single"/>
          <w:vertAlign w:val="superscript"/>
          <w:lang w:val="hy-AM"/>
        </w:rPr>
        <w:tab/>
      </w:r>
      <w:r w:rsidRPr="006E68AD">
        <w:rPr>
          <w:rFonts w:ascii="Sylfaen" w:hAnsi="Sylfaen"/>
          <w:sz w:val="18"/>
          <w:szCs w:val="18"/>
          <w:u w:val="single"/>
          <w:vertAlign w:val="superscript"/>
          <w:lang w:val="hy-AM"/>
        </w:rPr>
        <w:tab/>
      </w:r>
    </w:p>
    <w:p w:rsidR="00924798" w:rsidRPr="006E68AD" w:rsidRDefault="00924798" w:rsidP="00924798">
      <w:pPr>
        <w:jc w:val="both"/>
        <w:rPr>
          <w:rFonts w:ascii="Sylfaen" w:hAnsi="Sylfaen"/>
          <w:sz w:val="18"/>
          <w:szCs w:val="18"/>
          <w:vertAlign w:val="superscript"/>
          <w:lang w:val="hy-AM"/>
        </w:rPr>
      </w:pPr>
      <w:r w:rsidRPr="006E68AD">
        <w:rPr>
          <w:rFonts w:ascii="Sylfaen" w:hAnsi="Sylfaen"/>
          <w:sz w:val="18"/>
          <w:szCs w:val="18"/>
          <w:vertAlign w:val="superscript"/>
          <w:lang w:val="hy-AM"/>
        </w:rPr>
        <w:t xml:space="preserve">              </w:t>
      </w:r>
      <w:r w:rsidRPr="006E68AD">
        <w:rPr>
          <w:rFonts w:ascii="Sylfaen" w:hAnsi="Sylfaen" w:cs="Sylfaen"/>
          <w:sz w:val="18"/>
          <w:szCs w:val="18"/>
          <w:vertAlign w:val="superscript"/>
          <w:lang w:val="hy-AM"/>
        </w:rPr>
        <w:t>ընկերությանը</w:t>
      </w:r>
      <w:r w:rsidRPr="006E68AD">
        <w:rPr>
          <w:rFonts w:ascii="Sylfaen" w:hAnsi="Sylfaen"/>
          <w:sz w:val="18"/>
          <w:szCs w:val="18"/>
          <w:vertAlign w:val="superscript"/>
          <w:lang w:val="hy-AM"/>
        </w:rPr>
        <w:t xml:space="preserve"> </w:t>
      </w:r>
      <w:r w:rsidRPr="006E68AD">
        <w:rPr>
          <w:rFonts w:ascii="Sylfaen" w:hAnsi="Sylfaen" w:cs="Sylfaen"/>
          <w:sz w:val="18"/>
          <w:szCs w:val="18"/>
          <w:vertAlign w:val="superscript"/>
          <w:lang w:val="hy-AM"/>
        </w:rPr>
        <w:t>սպասարկող</w:t>
      </w:r>
      <w:r w:rsidRPr="006E68AD">
        <w:rPr>
          <w:rFonts w:ascii="Sylfaen" w:hAnsi="Sylfaen"/>
          <w:sz w:val="18"/>
          <w:szCs w:val="18"/>
          <w:vertAlign w:val="superscript"/>
          <w:lang w:val="hy-AM"/>
        </w:rPr>
        <w:t xml:space="preserve"> </w:t>
      </w:r>
      <w:r w:rsidRPr="006E68AD">
        <w:rPr>
          <w:rFonts w:ascii="Sylfaen" w:hAnsi="Sylfaen" w:cs="Sylfaen"/>
          <w:sz w:val="18"/>
          <w:szCs w:val="18"/>
          <w:vertAlign w:val="superscript"/>
          <w:lang w:val="hy-AM"/>
        </w:rPr>
        <w:t>բանկի</w:t>
      </w:r>
      <w:r w:rsidRPr="006E68AD">
        <w:rPr>
          <w:rFonts w:ascii="Sylfaen" w:hAnsi="Sylfaen"/>
          <w:sz w:val="18"/>
          <w:szCs w:val="18"/>
          <w:vertAlign w:val="superscript"/>
          <w:lang w:val="hy-AM"/>
        </w:rPr>
        <w:t xml:space="preserve"> </w:t>
      </w:r>
      <w:r w:rsidRPr="006E68AD">
        <w:rPr>
          <w:rFonts w:ascii="Sylfaen" w:hAnsi="Sylfaen" w:cs="Sylfaen"/>
          <w:sz w:val="18"/>
          <w:szCs w:val="18"/>
          <w:vertAlign w:val="superscript"/>
          <w:lang w:val="hy-AM"/>
        </w:rPr>
        <w:t>անվանումը</w:t>
      </w:r>
    </w:p>
    <w:p w:rsidR="00924798" w:rsidRPr="006E68AD" w:rsidRDefault="00924798" w:rsidP="00924798">
      <w:pPr>
        <w:jc w:val="both"/>
        <w:rPr>
          <w:rFonts w:ascii="Sylfaen" w:hAnsi="Sylfaen"/>
          <w:sz w:val="18"/>
          <w:szCs w:val="18"/>
          <w:vertAlign w:val="superscript"/>
          <w:lang w:val="hy-AM"/>
        </w:rPr>
      </w:pPr>
      <w:r w:rsidRPr="006E68AD">
        <w:rPr>
          <w:rFonts w:ascii="Sylfaen" w:hAnsi="Sylfaen"/>
          <w:sz w:val="18"/>
          <w:szCs w:val="18"/>
          <w:u w:val="single"/>
          <w:vertAlign w:val="superscript"/>
          <w:lang w:val="hy-AM"/>
        </w:rPr>
        <w:tab/>
      </w:r>
      <w:r w:rsidRPr="006E68AD">
        <w:rPr>
          <w:rFonts w:ascii="Sylfaen" w:hAnsi="Sylfaen"/>
          <w:sz w:val="18"/>
          <w:szCs w:val="18"/>
          <w:u w:val="single"/>
          <w:vertAlign w:val="superscript"/>
          <w:lang w:val="hy-AM"/>
        </w:rPr>
        <w:tab/>
      </w:r>
      <w:r w:rsidRPr="006E68AD">
        <w:rPr>
          <w:rFonts w:ascii="Sylfaen" w:hAnsi="Sylfaen"/>
          <w:sz w:val="18"/>
          <w:szCs w:val="18"/>
          <w:u w:val="single"/>
          <w:vertAlign w:val="superscript"/>
          <w:lang w:val="hy-AM"/>
        </w:rPr>
        <w:tab/>
      </w:r>
      <w:r w:rsidRPr="006E68AD">
        <w:rPr>
          <w:rFonts w:ascii="Sylfaen" w:hAnsi="Sylfaen"/>
          <w:sz w:val="18"/>
          <w:szCs w:val="18"/>
          <w:u w:val="single"/>
          <w:vertAlign w:val="superscript"/>
          <w:lang w:val="hy-AM"/>
        </w:rPr>
        <w:tab/>
      </w:r>
      <w:r w:rsidRPr="006E68AD">
        <w:rPr>
          <w:rFonts w:ascii="Sylfaen" w:hAnsi="Sylfaen"/>
          <w:sz w:val="18"/>
          <w:szCs w:val="18"/>
          <w:u w:val="single"/>
          <w:vertAlign w:val="superscript"/>
          <w:lang w:val="hy-AM"/>
        </w:rPr>
        <w:tab/>
      </w:r>
    </w:p>
    <w:p w:rsidR="00924798" w:rsidRPr="006E68AD" w:rsidRDefault="00924798" w:rsidP="00924798">
      <w:pPr>
        <w:jc w:val="both"/>
        <w:rPr>
          <w:rFonts w:ascii="Sylfaen" w:hAnsi="Sylfaen"/>
          <w:sz w:val="18"/>
          <w:szCs w:val="18"/>
          <w:vertAlign w:val="superscript"/>
          <w:lang w:val="hy-AM"/>
        </w:rPr>
      </w:pPr>
      <w:r w:rsidRPr="006E68AD">
        <w:rPr>
          <w:rFonts w:ascii="Sylfaen" w:hAnsi="Sylfaen"/>
          <w:sz w:val="18"/>
          <w:szCs w:val="18"/>
          <w:vertAlign w:val="superscript"/>
          <w:lang w:val="hy-AM"/>
        </w:rPr>
        <w:t xml:space="preserve">                   </w:t>
      </w:r>
      <w:r w:rsidRPr="006E68AD">
        <w:rPr>
          <w:rFonts w:ascii="Sylfaen" w:hAnsi="Sylfaen" w:cs="Sylfaen"/>
          <w:sz w:val="18"/>
          <w:szCs w:val="18"/>
          <w:vertAlign w:val="superscript"/>
          <w:lang w:val="hy-AM"/>
        </w:rPr>
        <w:t>ընկերության</w:t>
      </w:r>
      <w:r w:rsidRPr="006E68AD">
        <w:rPr>
          <w:rFonts w:ascii="Sylfaen" w:hAnsi="Sylfaen"/>
          <w:sz w:val="18"/>
          <w:szCs w:val="18"/>
          <w:vertAlign w:val="superscript"/>
          <w:lang w:val="hy-AM"/>
        </w:rPr>
        <w:t xml:space="preserve"> </w:t>
      </w:r>
      <w:r w:rsidRPr="006E68AD">
        <w:rPr>
          <w:rFonts w:ascii="Sylfaen" w:hAnsi="Sylfaen" w:cs="Sylfaen"/>
          <w:sz w:val="18"/>
          <w:szCs w:val="18"/>
          <w:vertAlign w:val="superscript"/>
          <w:lang w:val="hy-AM"/>
        </w:rPr>
        <w:t>բանկային</w:t>
      </w:r>
      <w:r w:rsidRPr="006E68AD">
        <w:rPr>
          <w:rFonts w:ascii="Sylfaen" w:hAnsi="Sylfaen"/>
          <w:sz w:val="18"/>
          <w:szCs w:val="18"/>
          <w:vertAlign w:val="superscript"/>
          <w:lang w:val="hy-AM"/>
        </w:rPr>
        <w:t xml:space="preserve"> </w:t>
      </w:r>
      <w:r w:rsidRPr="006E68AD">
        <w:rPr>
          <w:rFonts w:ascii="Sylfaen" w:hAnsi="Sylfaen" w:cs="Sylfaen"/>
          <w:sz w:val="18"/>
          <w:szCs w:val="18"/>
          <w:vertAlign w:val="superscript"/>
          <w:lang w:val="hy-AM"/>
        </w:rPr>
        <w:t>հաշվեհամարը</w:t>
      </w:r>
    </w:p>
    <w:p w:rsidR="00924798" w:rsidRPr="006E68AD" w:rsidRDefault="00924798" w:rsidP="00924798">
      <w:pPr>
        <w:jc w:val="both"/>
        <w:rPr>
          <w:rFonts w:ascii="Sylfaen" w:hAnsi="Sylfaen"/>
          <w:sz w:val="18"/>
          <w:szCs w:val="18"/>
          <w:vertAlign w:val="superscript"/>
          <w:lang w:val="hy-AM"/>
        </w:rPr>
      </w:pPr>
      <w:r w:rsidRPr="006E68AD">
        <w:rPr>
          <w:rFonts w:ascii="Sylfaen" w:hAnsi="Sylfaen"/>
          <w:sz w:val="18"/>
          <w:szCs w:val="18"/>
          <w:u w:val="single"/>
          <w:vertAlign w:val="superscript"/>
          <w:lang w:val="hy-AM"/>
        </w:rPr>
        <w:tab/>
      </w:r>
      <w:r w:rsidRPr="006E68AD">
        <w:rPr>
          <w:rFonts w:ascii="Sylfaen" w:hAnsi="Sylfaen"/>
          <w:sz w:val="18"/>
          <w:szCs w:val="18"/>
          <w:u w:val="single"/>
          <w:vertAlign w:val="superscript"/>
          <w:lang w:val="hy-AM"/>
        </w:rPr>
        <w:tab/>
      </w:r>
      <w:r w:rsidRPr="006E68AD">
        <w:rPr>
          <w:rFonts w:ascii="Sylfaen" w:hAnsi="Sylfaen"/>
          <w:sz w:val="18"/>
          <w:szCs w:val="18"/>
          <w:u w:val="single"/>
          <w:vertAlign w:val="superscript"/>
          <w:lang w:val="hy-AM"/>
        </w:rPr>
        <w:tab/>
      </w:r>
      <w:r w:rsidRPr="006E68AD">
        <w:rPr>
          <w:rFonts w:ascii="Sylfaen" w:hAnsi="Sylfaen"/>
          <w:sz w:val="18"/>
          <w:szCs w:val="18"/>
          <w:u w:val="single"/>
          <w:vertAlign w:val="superscript"/>
          <w:lang w:val="hy-AM"/>
        </w:rPr>
        <w:tab/>
      </w:r>
      <w:r w:rsidRPr="006E68AD">
        <w:rPr>
          <w:rFonts w:ascii="Sylfaen" w:hAnsi="Sylfaen"/>
          <w:sz w:val="18"/>
          <w:szCs w:val="18"/>
          <w:u w:val="single"/>
          <w:vertAlign w:val="superscript"/>
          <w:lang w:val="hy-AM"/>
        </w:rPr>
        <w:tab/>
      </w:r>
    </w:p>
    <w:p w:rsidR="00924798" w:rsidRPr="006E68AD" w:rsidRDefault="00924798" w:rsidP="00924798">
      <w:pPr>
        <w:jc w:val="both"/>
        <w:rPr>
          <w:rFonts w:ascii="Sylfaen" w:hAnsi="Sylfaen"/>
          <w:sz w:val="18"/>
          <w:szCs w:val="18"/>
          <w:vertAlign w:val="superscript"/>
          <w:lang w:val="hy-AM"/>
        </w:rPr>
      </w:pPr>
      <w:r w:rsidRPr="006E68AD">
        <w:rPr>
          <w:rFonts w:ascii="Sylfaen" w:hAnsi="Sylfaen"/>
          <w:sz w:val="18"/>
          <w:szCs w:val="18"/>
          <w:vertAlign w:val="superscript"/>
          <w:lang w:val="hy-AM"/>
        </w:rPr>
        <w:t xml:space="preserve">            </w:t>
      </w:r>
      <w:r w:rsidRPr="006E68AD">
        <w:rPr>
          <w:rFonts w:ascii="Sylfaen" w:hAnsi="Sylfaen" w:cs="Sylfaen"/>
          <w:sz w:val="18"/>
          <w:szCs w:val="18"/>
          <w:vertAlign w:val="superscript"/>
          <w:lang w:val="hy-AM"/>
        </w:rPr>
        <w:t>ընկերության</w:t>
      </w:r>
      <w:r w:rsidRPr="006E68AD">
        <w:rPr>
          <w:rFonts w:ascii="Sylfaen" w:hAnsi="Sylfaen"/>
          <w:sz w:val="18"/>
          <w:szCs w:val="18"/>
          <w:vertAlign w:val="superscript"/>
          <w:lang w:val="hy-AM"/>
        </w:rPr>
        <w:t xml:space="preserve"> </w:t>
      </w:r>
      <w:r w:rsidRPr="006E68AD">
        <w:rPr>
          <w:rFonts w:ascii="Sylfaen" w:hAnsi="Sylfaen" w:cs="Sylfaen"/>
          <w:sz w:val="18"/>
          <w:szCs w:val="18"/>
          <w:vertAlign w:val="superscript"/>
          <w:lang w:val="hy-AM"/>
        </w:rPr>
        <w:t>հարկ</w:t>
      </w:r>
      <w:r w:rsidRPr="006E68AD">
        <w:rPr>
          <w:rFonts w:ascii="Sylfaen" w:hAnsi="Sylfaen"/>
          <w:sz w:val="18"/>
          <w:szCs w:val="18"/>
          <w:vertAlign w:val="superscript"/>
          <w:lang w:val="hy-AM"/>
        </w:rPr>
        <w:t xml:space="preserve"> </w:t>
      </w:r>
      <w:r w:rsidRPr="006E68AD">
        <w:rPr>
          <w:rFonts w:ascii="Sylfaen" w:hAnsi="Sylfaen" w:cs="Sylfaen"/>
          <w:sz w:val="18"/>
          <w:szCs w:val="18"/>
          <w:vertAlign w:val="superscript"/>
          <w:lang w:val="hy-AM"/>
        </w:rPr>
        <w:t>վճարողի</w:t>
      </w:r>
      <w:r w:rsidRPr="006E68AD">
        <w:rPr>
          <w:rFonts w:ascii="Sylfaen" w:hAnsi="Sylfaen"/>
          <w:sz w:val="18"/>
          <w:szCs w:val="18"/>
          <w:vertAlign w:val="superscript"/>
          <w:lang w:val="hy-AM"/>
        </w:rPr>
        <w:t xml:space="preserve"> </w:t>
      </w:r>
      <w:r w:rsidRPr="006E68AD">
        <w:rPr>
          <w:rFonts w:ascii="Sylfaen" w:hAnsi="Sylfaen" w:cs="Sylfaen"/>
          <w:sz w:val="18"/>
          <w:szCs w:val="18"/>
          <w:vertAlign w:val="superscript"/>
          <w:lang w:val="hy-AM"/>
        </w:rPr>
        <w:t>հաշվառման</w:t>
      </w:r>
      <w:r w:rsidRPr="006E68AD">
        <w:rPr>
          <w:rFonts w:ascii="Sylfaen" w:hAnsi="Sylfaen"/>
          <w:sz w:val="18"/>
          <w:szCs w:val="18"/>
          <w:vertAlign w:val="superscript"/>
          <w:lang w:val="hy-AM"/>
        </w:rPr>
        <w:t xml:space="preserve"> </w:t>
      </w:r>
      <w:r w:rsidRPr="006E68AD">
        <w:rPr>
          <w:rFonts w:ascii="Sylfaen" w:hAnsi="Sylfaen" w:cs="Sylfaen"/>
          <w:sz w:val="18"/>
          <w:szCs w:val="18"/>
          <w:vertAlign w:val="superscript"/>
          <w:lang w:val="hy-AM"/>
        </w:rPr>
        <w:t>համարը</w:t>
      </w:r>
    </w:p>
    <w:p w:rsidR="00924798" w:rsidRPr="006E68AD" w:rsidRDefault="00924798" w:rsidP="00924798">
      <w:pPr>
        <w:jc w:val="both"/>
        <w:rPr>
          <w:rFonts w:ascii="Sylfaen" w:hAnsi="Sylfaen"/>
          <w:sz w:val="18"/>
          <w:szCs w:val="18"/>
          <w:u w:val="single"/>
          <w:vertAlign w:val="superscript"/>
          <w:lang w:val="hy-AM"/>
        </w:rPr>
      </w:pPr>
      <w:r w:rsidRPr="006E68AD">
        <w:rPr>
          <w:rFonts w:ascii="Sylfaen" w:hAnsi="Sylfaen"/>
          <w:sz w:val="18"/>
          <w:szCs w:val="18"/>
          <w:u w:val="single"/>
          <w:vertAlign w:val="superscript"/>
          <w:lang w:val="hy-AM"/>
        </w:rPr>
        <w:tab/>
      </w:r>
      <w:r w:rsidRPr="006E68AD">
        <w:rPr>
          <w:rFonts w:ascii="Sylfaen" w:hAnsi="Sylfaen"/>
          <w:sz w:val="18"/>
          <w:szCs w:val="18"/>
          <w:u w:val="single"/>
          <w:vertAlign w:val="superscript"/>
          <w:lang w:val="hy-AM"/>
        </w:rPr>
        <w:tab/>
      </w:r>
      <w:r w:rsidRPr="006E68AD">
        <w:rPr>
          <w:rFonts w:ascii="Sylfaen" w:hAnsi="Sylfaen"/>
          <w:sz w:val="18"/>
          <w:szCs w:val="18"/>
          <w:u w:val="single"/>
          <w:vertAlign w:val="superscript"/>
          <w:lang w:val="hy-AM"/>
        </w:rPr>
        <w:tab/>
      </w:r>
      <w:r w:rsidRPr="006E68AD">
        <w:rPr>
          <w:rFonts w:ascii="Sylfaen" w:hAnsi="Sylfaen"/>
          <w:sz w:val="18"/>
          <w:szCs w:val="18"/>
          <w:u w:val="single"/>
          <w:vertAlign w:val="superscript"/>
          <w:lang w:val="hy-AM"/>
        </w:rPr>
        <w:tab/>
      </w:r>
      <w:r w:rsidRPr="006E68AD">
        <w:rPr>
          <w:rFonts w:ascii="Sylfaen" w:hAnsi="Sylfaen"/>
          <w:sz w:val="18"/>
          <w:szCs w:val="18"/>
          <w:u w:val="single"/>
          <w:vertAlign w:val="superscript"/>
          <w:lang w:val="hy-AM"/>
        </w:rPr>
        <w:tab/>
      </w:r>
    </w:p>
    <w:p w:rsidR="00924798" w:rsidRPr="006E68AD" w:rsidRDefault="00924798" w:rsidP="00924798">
      <w:pPr>
        <w:jc w:val="both"/>
        <w:rPr>
          <w:rFonts w:ascii="Sylfaen" w:hAnsi="Sylfaen"/>
          <w:sz w:val="18"/>
          <w:szCs w:val="18"/>
          <w:vertAlign w:val="superscript"/>
          <w:lang w:val="hy-AM"/>
        </w:rPr>
      </w:pPr>
      <w:r w:rsidRPr="006E68AD">
        <w:rPr>
          <w:rFonts w:ascii="Sylfaen" w:hAnsi="Sylfaen"/>
          <w:sz w:val="18"/>
          <w:szCs w:val="18"/>
          <w:vertAlign w:val="superscript"/>
          <w:lang w:val="hy-AM"/>
        </w:rPr>
        <w:t xml:space="preserve">       </w:t>
      </w:r>
      <w:r w:rsidRPr="006E68AD">
        <w:rPr>
          <w:rFonts w:ascii="Sylfaen" w:hAnsi="Sylfaen" w:cs="Sylfaen"/>
          <w:sz w:val="18"/>
          <w:szCs w:val="18"/>
          <w:vertAlign w:val="superscript"/>
          <w:lang w:val="hy-AM"/>
        </w:rPr>
        <w:t>ընկերության</w:t>
      </w:r>
      <w:r w:rsidRPr="006E68AD">
        <w:rPr>
          <w:rFonts w:ascii="Sylfaen" w:hAnsi="Sylfaen"/>
          <w:sz w:val="18"/>
          <w:szCs w:val="18"/>
          <w:vertAlign w:val="superscript"/>
          <w:lang w:val="hy-AM"/>
        </w:rPr>
        <w:t xml:space="preserve"> </w:t>
      </w:r>
      <w:r w:rsidRPr="006E68AD">
        <w:rPr>
          <w:rFonts w:ascii="Sylfaen" w:hAnsi="Sylfaen" w:cs="Sylfaen"/>
          <w:sz w:val="18"/>
          <w:szCs w:val="18"/>
          <w:vertAlign w:val="superscript"/>
          <w:lang w:val="hy-AM"/>
        </w:rPr>
        <w:t>տնօրենի</w:t>
      </w:r>
      <w:r w:rsidRPr="006E68AD">
        <w:rPr>
          <w:rFonts w:ascii="Sylfaen" w:hAnsi="Sylfaen"/>
          <w:sz w:val="18"/>
          <w:szCs w:val="18"/>
          <w:vertAlign w:val="superscript"/>
          <w:lang w:val="hy-AM"/>
        </w:rPr>
        <w:t xml:space="preserve"> </w:t>
      </w:r>
      <w:r w:rsidRPr="006E68AD">
        <w:rPr>
          <w:rFonts w:ascii="Sylfaen" w:hAnsi="Sylfaen" w:cs="Sylfaen"/>
          <w:sz w:val="18"/>
          <w:szCs w:val="18"/>
          <w:vertAlign w:val="superscript"/>
          <w:lang w:val="hy-AM"/>
        </w:rPr>
        <w:t>անունը</w:t>
      </w:r>
      <w:r w:rsidRPr="006E68AD">
        <w:rPr>
          <w:rFonts w:ascii="Sylfaen" w:hAnsi="Sylfaen"/>
          <w:sz w:val="18"/>
          <w:szCs w:val="18"/>
          <w:vertAlign w:val="superscript"/>
          <w:lang w:val="hy-AM"/>
        </w:rPr>
        <w:t xml:space="preserve">, </w:t>
      </w:r>
      <w:r w:rsidRPr="006E68AD">
        <w:rPr>
          <w:rFonts w:ascii="Sylfaen" w:hAnsi="Sylfaen" w:cs="Sylfaen"/>
          <w:sz w:val="18"/>
          <w:szCs w:val="18"/>
          <w:vertAlign w:val="superscript"/>
          <w:lang w:val="hy-AM"/>
        </w:rPr>
        <w:t>ազգանունը</w:t>
      </w:r>
      <w:r w:rsidRPr="006E68AD">
        <w:rPr>
          <w:rFonts w:ascii="Sylfaen" w:hAnsi="Sylfaen"/>
          <w:sz w:val="18"/>
          <w:szCs w:val="18"/>
          <w:vertAlign w:val="superscript"/>
          <w:lang w:val="hy-AM"/>
        </w:rPr>
        <w:t xml:space="preserve"> </w:t>
      </w:r>
      <w:r w:rsidRPr="006E68AD">
        <w:rPr>
          <w:rFonts w:ascii="Sylfaen" w:hAnsi="Sylfaen" w:cs="Sylfaen"/>
          <w:sz w:val="18"/>
          <w:szCs w:val="18"/>
          <w:vertAlign w:val="superscript"/>
          <w:lang w:val="hy-AM"/>
        </w:rPr>
        <w:t>և</w:t>
      </w:r>
      <w:r w:rsidRPr="006E68AD">
        <w:rPr>
          <w:rFonts w:ascii="Sylfaen" w:hAnsi="Sylfaen"/>
          <w:sz w:val="18"/>
          <w:szCs w:val="18"/>
          <w:vertAlign w:val="superscript"/>
          <w:lang w:val="hy-AM"/>
        </w:rPr>
        <w:t xml:space="preserve"> </w:t>
      </w:r>
      <w:r w:rsidRPr="006E68AD">
        <w:rPr>
          <w:rFonts w:ascii="Sylfaen" w:hAnsi="Sylfaen" w:cs="Sylfaen"/>
          <w:sz w:val="18"/>
          <w:szCs w:val="18"/>
          <w:vertAlign w:val="superscript"/>
          <w:lang w:val="hy-AM"/>
        </w:rPr>
        <w:t>ստորագրությունը</w:t>
      </w:r>
    </w:p>
    <w:p w:rsidR="00924798" w:rsidRPr="006E68AD" w:rsidRDefault="00924798" w:rsidP="00924798">
      <w:pPr>
        <w:jc w:val="both"/>
        <w:rPr>
          <w:rFonts w:ascii="Sylfaen" w:hAnsi="Sylfaen"/>
          <w:sz w:val="16"/>
          <w:szCs w:val="16"/>
          <w:lang w:val="hy-AM"/>
        </w:rPr>
      </w:pPr>
      <w:r w:rsidRPr="006E68AD">
        <w:rPr>
          <w:rFonts w:ascii="Sylfaen" w:hAnsi="Sylfaen" w:cs="Sylfaen"/>
          <w:sz w:val="16"/>
          <w:szCs w:val="16"/>
          <w:lang w:val="hy-AM"/>
        </w:rPr>
        <w:t>Կ</w:t>
      </w:r>
      <w:r w:rsidRPr="006E68AD">
        <w:rPr>
          <w:rFonts w:ascii="Sylfaen" w:hAnsi="Sylfaen"/>
          <w:sz w:val="16"/>
          <w:szCs w:val="16"/>
          <w:lang w:val="hy-AM"/>
        </w:rPr>
        <w:t>.</w:t>
      </w:r>
      <w:r w:rsidRPr="006E68AD">
        <w:rPr>
          <w:rFonts w:ascii="Sylfaen" w:hAnsi="Sylfaen" w:cs="Sylfaen"/>
          <w:sz w:val="16"/>
          <w:szCs w:val="16"/>
          <w:lang w:val="hy-AM"/>
        </w:rPr>
        <w:t>Տ</w:t>
      </w:r>
    </w:p>
    <w:p w:rsidR="00924798" w:rsidRPr="006E68AD" w:rsidRDefault="00924798" w:rsidP="00924798">
      <w:pPr>
        <w:jc w:val="both"/>
        <w:rPr>
          <w:rFonts w:ascii="Sylfaen" w:hAnsi="Sylfaen"/>
          <w:sz w:val="16"/>
          <w:szCs w:val="16"/>
          <w:lang w:val="hy-AM"/>
        </w:rPr>
      </w:pPr>
    </w:p>
    <w:p w:rsidR="00924798" w:rsidRPr="006E68AD" w:rsidRDefault="00924798" w:rsidP="00924798">
      <w:pPr>
        <w:jc w:val="both"/>
        <w:rPr>
          <w:rFonts w:ascii="Sylfaen" w:hAnsi="Sylfaen"/>
          <w:sz w:val="16"/>
          <w:szCs w:val="16"/>
          <w:lang w:val="hy-AM"/>
        </w:rPr>
      </w:pPr>
      <w:r w:rsidRPr="006E68AD">
        <w:rPr>
          <w:rFonts w:ascii="Sylfaen" w:hAnsi="Sylfaen" w:cs="Sylfaen"/>
          <w:sz w:val="16"/>
          <w:szCs w:val="16"/>
          <w:lang w:val="hy-AM"/>
        </w:rPr>
        <w:t>Օր</w:t>
      </w:r>
      <w:r w:rsidRPr="006E68AD">
        <w:rPr>
          <w:rFonts w:ascii="Sylfaen" w:hAnsi="Sylfaen"/>
          <w:sz w:val="16"/>
          <w:szCs w:val="16"/>
          <w:lang w:val="hy-AM"/>
        </w:rPr>
        <w:t>/</w:t>
      </w:r>
      <w:r w:rsidRPr="006E68AD">
        <w:rPr>
          <w:rFonts w:ascii="Sylfaen" w:hAnsi="Sylfaen" w:cs="Sylfaen"/>
          <w:sz w:val="16"/>
          <w:szCs w:val="16"/>
          <w:lang w:val="hy-AM"/>
        </w:rPr>
        <w:t>ամիս</w:t>
      </w:r>
      <w:r w:rsidRPr="006E68AD">
        <w:rPr>
          <w:rFonts w:ascii="Sylfaen" w:hAnsi="Sylfaen"/>
          <w:sz w:val="16"/>
          <w:szCs w:val="16"/>
          <w:lang w:val="hy-AM"/>
        </w:rPr>
        <w:t>/</w:t>
      </w:r>
      <w:r w:rsidRPr="006E68AD">
        <w:rPr>
          <w:rFonts w:ascii="Sylfaen" w:hAnsi="Sylfaen" w:cs="Sylfaen"/>
          <w:sz w:val="16"/>
          <w:szCs w:val="16"/>
          <w:lang w:val="hy-AM"/>
        </w:rPr>
        <w:t>տարի</w:t>
      </w:r>
    </w:p>
    <w:p w:rsidR="00924798" w:rsidRPr="006E68AD" w:rsidRDefault="00924798" w:rsidP="00924798">
      <w:pPr>
        <w:jc w:val="center"/>
        <w:rPr>
          <w:rFonts w:ascii="Sylfaen" w:hAnsi="Sylfaen" w:cs="GHEA Grapalat"/>
          <w:sz w:val="22"/>
          <w:szCs w:val="22"/>
          <w:lang w:val="hy-AM"/>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924798" w:rsidRPr="006E68AD" w:rsidDel="00FE6740" w:rsidRDefault="00924798" w:rsidP="00924798">
      <w:pPr>
        <w:tabs>
          <w:tab w:val="left" w:pos="540"/>
        </w:tabs>
        <w:autoSpaceDE w:val="0"/>
        <w:autoSpaceDN w:val="0"/>
        <w:adjustRightInd w:val="0"/>
        <w:spacing w:before="100" w:beforeAutospacing="1" w:after="100" w:afterAutospacing="1"/>
        <w:contextualSpacing/>
        <w:jc w:val="both"/>
        <w:rPr>
          <w:del w:id="36" w:author="User" w:date="2019-05-28T21:47:00Z"/>
          <w:rFonts w:ascii="Sylfaen" w:hAnsi="Sylfaen" w:cs="Sylfaen"/>
          <w:i/>
          <w:sz w:val="16"/>
          <w:szCs w:val="16"/>
          <w:lang w:val="hy-AM"/>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rsidR="00924798"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p w:rsidR="003E4B11" w:rsidRPr="003E4B11" w:rsidRDefault="003E4B11" w:rsidP="0092479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E4B11" w:rsidRPr="00887EE7" w:rsidTr="008775F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4B11" w:rsidRPr="00887EE7" w:rsidRDefault="003E4B11" w:rsidP="008775F2">
            <w:pPr>
              <w:rPr>
                <w:rFonts w:ascii="Sylfaen" w:hAnsi="Sylfaen" w:cs="Sylfaen"/>
                <w:b/>
                <w:bCs/>
                <w:sz w:val="20"/>
                <w:szCs w:val="20"/>
                <w:lang w:val="hy-AM"/>
              </w:rPr>
            </w:pPr>
            <w:r w:rsidRPr="00887EE7">
              <w:rPr>
                <w:rFonts w:ascii="Sylfaen" w:hAnsi="Sylfaen" w:cs="Sylfaen"/>
                <w:sz w:val="20"/>
                <w:szCs w:val="20"/>
              </w:rPr>
              <w:t xml:space="preserve">1.                                                              </w:t>
            </w:r>
            <w:r w:rsidRPr="00887EE7">
              <w:rPr>
                <w:rFonts w:ascii="Sylfaen" w:hAnsi="Sylfaen" w:cs="Sylfaen"/>
                <w:b/>
                <w:bCs/>
                <w:sz w:val="20"/>
                <w:szCs w:val="20"/>
              </w:rPr>
              <w:t>ՎՃԱՐՄԱՆ</w:t>
            </w:r>
            <w:r w:rsidRPr="00887EE7">
              <w:rPr>
                <w:rFonts w:ascii="Sylfaen" w:hAnsi="Sylfaen" w:cs="Arial"/>
                <w:b/>
                <w:bCs/>
                <w:sz w:val="20"/>
                <w:szCs w:val="20"/>
              </w:rPr>
              <w:t xml:space="preserve"> </w:t>
            </w:r>
            <w:r w:rsidRPr="00887EE7">
              <w:rPr>
                <w:rFonts w:ascii="Sylfaen" w:hAnsi="Sylfaen" w:cs="Sylfaen"/>
                <w:b/>
                <w:bCs/>
                <w:sz w:val="20"/>
                <w:szCs w:val="20"/>
              </w:rPr>
              <w:t>ՊԱՀԱՆՋԱԳԻՐ</w:t>
            </w:r>
            <w:r w:rsidRPr="00887EE7">
              <w:rPr>
                <w:rStyle w:val="af6"/>
                <w:rFonts w:ascii="Sylfaen" w:hAnsi="Sylfaen" w:cs="Sylfaen"/>
                <w:b/>
                <w:bCs/>
                <w:sz w:val="20"/>
                <w:szCs w:val="20"/>
              </w:rPr>
              <w:footnoteReference w:id="15"/>
            </w:r>
            <w:r w:rsidRPr="00887EE7">
              <w:rPr>
                <w:rFonts w:ascii="Sylfaen" w:hAnsi="Sylfaen" w:cs="Sylfaen"/>
                <w:b/>
                <w:bCs/>
                <w:sz w:val="20"/>
                <w:szCs w:val="20"/>
              </w:rPr>
              <w:t xml:space="preserve"> </w:t>
            </w:r>
          </w:p>
          <w:p w:rsidR="003E4B11" w:rsidRPr="00887EE7" w:rsidRDefault="003E4B11" w:rsidP="008775F2">
            <w:pPr>
              <w:jc w:val="center"/>
              <w:rPr>
                <w:rFonts w:ascii="Sylfaen" w:hAnsi="Sylfaen" w:cs="Arial"/>
                <w:bCs/>
                <w:i/>
                <w:sz w:val="20"/>
                <w:szCs w:val="20"/>
              </w:rPr>
            </w:pPr>
          </w:p>
        </w:tc>
      </w:tr>
      <w:tr w:rsidR="003E4B11" w:rsidRPr="00887EE7" w:rsidTr="008775F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4B11" w:rsidRPr="00887EE7" w:rsidRDefault="003E4B11" w:rsidP="008775F2">
            <w:pPr>
              <w:rPr>
                <w:rFonts w:ascii="Sylfaen" w:hAnsi="Sylfaen" w:cs="Sylfaen"/>
                <w:sz w:val="20"/>
                <w:szCs w:val="20"/>
                <w:lang w:val="hy-AM"/>
              </w:rPr>
            </w:pPr>
            <w:r w:rsidRPr="00887EE7">
              <w:rPr>
                <w:rFonts w:ascii="Sylfaen" w:hAnsi="Sylfaen" w:cs="Sylfaen"/>
                <w:sz w:val="20"/>
                <w:szCs w:val="20"/>
                <w:lang w:val="hy-AM"/>
              </w:rPr>
              <w:t>2</w:t>
            </w:r>
            <w:r w:rsidRPr="00887EE7">
              <w:rPr>
                <w:rFonts w:ascii="Sylfaen" w:hAnsi="Sylfaen" w:cs="Sylfaen"/>
                <w:sz w:val="20"/>
                <w:szCs w:val="20"/>
              </w:rPr>
              <w:t>.</w:t>
            </w:r>
            <w:r w:rsidRPr="00887EE7">
              <w:rPr>
                <w:rFonts w:ascii="Sylfaen" w:hAnsi="Sylfaen" w:cs="Sylfaen"/>
                <w:sz w:val="20"/>
                <w:szCs w:val="20"/>
                <w:lang w:val="hy-AM"/>
              </w:rPr>
              <w:t xml:space="preserve"> Թիվ </w:t>
            </w:r>
          </w:p>
        </w:tc>
      </w:tr>
      <w:tr w:rsidR="003E4B11" w:rsidRPr="00887EE7" w:rsidTr="008775F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4B11" w:rsidRPr="00887EE7" w:rsidRDefault="003E4B11" w:rsidP="008775F2">
            <w:pPr>
              <w:rPr>
                <w:rFonts w:ascii="Sylfaen" w:hAnsi="Sylfaen" w:cs="Sylfaen"/>
                <w:sz w:val="20"/>
                <w:szCs w:val="20"/>
              </w:rPr>
            </w:pPr>
            <w:r w:rsidRPr="00887EE7">
              <w:rPr>
                <w:rFonts w:ascii="Sylfaen" w:hAnsi="Sylfaen" w:cs="Sylfaen"/>
                <w:sz w:val="20"/>
                <w:szCs w:val="20"/>
                <w:lang w:val="hy-AM"/>
              </w:rPr>
              <w:t>3</w:t>
            </w:r>
            <w:r w:rsidRPr="00887EE7">
              <w:rPr>
                <w:rFonts w:ascii="Sylfaen" w:hAnsi="Sylfaen" w:cs="Sylfaen"/>
                <w:sz w:val="20"/>
                <w:szCs w:val="20"/>
              </w:rPr>
              <w:t>.                                                         Ներկայացման</w:t>
            </w:r>
            <w:r w:rsidRPr="00887EE7">
              <w:rPr>
                <w:rFonts w:ascii="Sylfaen" w:hAnsi="Sylfaen" w:cs="Arial"/>
                <w:sz w:val="20"/>
                <w:szCs w:val="20"/>
              </w:rPr>
              <w:t xml:space="preserve"> </w:t>
            </w:r>
            <w:r w:rsidRPr="00887EE7">
              <w:rPr>
                <w:rFonts w:ascii="Sylfaen" w:hAnsi="Sylfaen" w:cs="Sylfaen"/>
                <w:sz w:val="20"/>
                <w:szCs w:val="20"/>
              </w:rPr>
              <w:t>ամսաթիվը</w:t>
            </w:r>
            <w:r w:rsidRPr="00887EE7">
              <w:rPr>
                <w:rFonts w:ascii="Sylfaen" w:hAnsi="Sylfaen" w:cs="Arial"/>
                <w:sz w:val="20"/>
                <w:szCs w:val="20"/>
              </w:rPr>
              <w:t xml:space="preserve">` </w:t>
            </w:r>
            <w:r w:rsidRPr="00887EE7">
              <w:rPr>
                <w:rFonts w:ascii="Sylfaen" w:hAnsi="Sylfaen" w:cs="Tahoma"/>
                <w:color w:val="000000"/>
                <w:sz w:val="20"/>
                <w:szCs w:val="20"/>
              </w:rPr>
              <w:t xml:space="preserve">"___" </w:t>
            </w:r>
            <w:r w:rsidRPr="00887EE7">
              <w:rPr>
                <w:rFonts w:ascii="Sylfaen" w:hAnsi="Sylfaen" w:cs="Sylfaen"/>
                <w:color w:val="000000"/>
                <w:sz w:val="20"/>
                <w:szCs w:val="20"/>
              </w:rPr>
              <w:t xml:space="preserve">___ </w:t>
            </w:r>
            <w:r w:rsidRPr="00887EE7">
              <w:rPr>
                <w:rFonts w:ascii="Sylfaen" w:hAnsi="Sylfaen" w:cs="Tahoma"/>
                <w:color w:val="000000"/>
                <w:sz w:val="20"/>
                <w:szCs w:val="20"/>
              </w:rPr>
              <w:t>20___</w:t>
            </w:r>
            <w:r w:rsidRPr="00887EE7">
              <w:rPr>
                <w:rFonts w:ascii="Sylfaen" w:hAnsi="Sylfaen" w:cs="Sylfaen"/>
                <w:color w:val="000000"/>
                <w:sz w:val="20"/>
                <w:szCs w:val="20"/>
              </w:rPr>
              <w:t>թ.</w:t>
            </w:r>
          </w:p>
        </w:tc>
      </w:tr>
      <w:tr w:rsidR="003E4B11" w:rsidRPr="00887EE7" w:rsidTr="008775F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4B11" w:rsidRPr="00887EE7" w:rsidRDefault="003E4B11" w:rsidP="008775F2">
            <w:pPr>
              <w:rPr>
                <w:rFonts w:ascii="Sylfaen" w:hAnsi="Sylfaen" w:cs="Arial"/>
                <w:sz w:val="20"/>
                <w:szCs w:val="20"/>
              </w:rPr>
            </w:pPr>
            <w:r w:rsidRPr="00887EE7">
              <w:rPr>
                <w:rFonts w:ascii="Sylfaen" w:hAnsi="Sylfaen" w:cs="Sylfaen"/>
                <w:sz w:val="20"/>
                <w:szCs w:val="20"/>
                <w:lang w:val="hy-AM"/>
              </w:rPr>
              <w:t>4</w:t>
            </w:r>
            <w:r w:rsidRPr="00887EE7">
              <w:rPr>
                <w:rFonts w:ascii="Sylfaen" w:hAnsi="Sylfaen" w:cs="Sylfaen"/>
                <w:sz w:val="20"/>
                <w:szCs w:val="20"/>
              </w:rPr>
              <w:t xml:space="preserve">. </w:t>
            </w:r>
            <w:r w:rsidRPr="00887EE7">
              <w:rPr>
                <w:rFonts w:ascii="Sylfaen" w:hAnsi="Sylfaen" w:cs="Sylfaen"/>
                <w:sz w:val="20"/>
                <w:szCs w:val="20"/>
                <w:lang w:val="hy-AM"/>
              </w:rPr>
              <w:t>Վճարողի անվանումը</w:t>
            </w:r>
            <w:r w:rsidRPr="00887EE7">
              <w:rPr>
                <w:rFonts w:ascii="Sylfaen" w:hAnsi="Sylfaen" w:cs="Sylfaen"/>
                <w:sz w:val="20"/>
                <w:szCs w:val="20"/>
              </w:rPr>
              <w:t>,</w:t>
            </w:r>
            <w:r w:rsidRPr="00887EE7">
              <w:rPr>
                <w:rFonts w:ascii="Sylfaen" w:hAnsi="Sylfaen" w:cs="Sylfaen"/>
                <w:sz w:val="20"/>
                <w:szCs w:val="20"/>
                <w:lang w:val="hy-AM"/>
              </w:rPr>
              <w:t xml:space="preserve"> կամ անուն ազգանուն </w:t>
            </w:r>
            <w:r w:rsidRPr="00887EE7">
              <w:rPr>
                <w:rFonts w:ascii="Sylfaen" w:hAnsi="Sylfaen" w:cs="Sylfaen"/>
                <w:sz w:val="20"/>
                <w:szCs w:val="20"/>
              </w:rPr>
              <w:t xml:space="preserve">(Ընկերություն </w:t>
            </w:r>
            <w:r w:rsidRPr="00887EE7">
              <w:rPr>
                <w:rFonts w:ascii="Sylfaen" w:hAnsi="Sylfaen" w:cs="Arial"/>
                <w:sz w:val="20"/>
                <w:szCs w:val="20"/>
              </w:rPr>
              <w:t>`</w:t>
            </w:r>
          </w:p>
        </w:tc>
      </w:tr>
      <w:tr w:rsidR="003E4B11" w:rsidRPr="00887EE7" w:rsidTr="008775F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4B11" w:rsidRPr="00887EE7" w:rsidRDefault="003E4B11" w:rsidP="008775F2">
            <w:pPr>
              <w:rPr>
                <w:rFonts w:ascii="Sylfaen" w:hAnsi="Sylfaen" w:cs="Arial"/>
                <w:sz w:val="20"/>
                <w:szCs w:val="20"/>
              </w:rPr>
            </w:pPr>
            <w:r w:rsidRPr="00887EE7">
              <w:rPr>
                <w:rFonts w:ascii="Sylfaen" w:hAnsi="Sylfaen" w:cs="Sylfaen"/>
                <w:sz w:val="20"/>
                <w:szCs w:val="20"/>
                <w:lang w:val="hy-AM"/>
              </w:rPr>
              <w:t>5</w:t>
            </w:r>
            <w:r w:rsidRPr="00887EE7">
              <w:rPr>
                <w:rFonts w:ascii="Sylfaen" w:hAnsi="Sylfaen" w:cs="Sylfaen"/>
                <w:sz w:val="20"/>
                <w:szCs w:val="20"/>
              </w:rPr>
              <w:t>. Վճարողի</w:t>
            </w:r>
            <w:r w:rsidRPr="00887EE7">
              <w:rPr>
                <w:rFonts w:ascii="Sylfaen" w:hAnsi="Sylfaen" w:cs="Sylfaen"/>
                <w:sz w:val="20"/>
                <w:szCs w:val="20"/>
                <w:lang w:val="hy-AM"/>
              </w:rPr>
              <w:t xml:space="preserve">ն սպասարկող Ֆինանսական կազմակերպություն </w:t>
            </w:r>
            <w:r w:rsidRPr="00887EE7">
              <w:rPr>
                <w:rFonts w:ascii="Sylfaen" w:hAnsi="Sylfaen" w:cs="Sylfaen"/>
                <w:sz w:val="20"/>
                <w:szCs w:val="20"/>
              </w:rPr>
              <w:t>(</w:t>
            </w:r>
            <w:r w:rsidRPr="00887EE7">
              <w:rPr>
                <w:rFonts w:ascii="Sylfaen" w:hAnsi="Sylfaen" w:cs="Arial"/>
                <w:sz w:val="20"/>
                <w:szCs w:val="20"/>
              </w:rPr>
              <w:t xml:space="preserve"> </w:t>
            </w:r>
            <w:r w:rsidRPr="00887EE7">
              <w:rPr>
                <w:rFonts w:ascii="Sylfaen" w:hAnsi="Sylfaen" w:cs="Sylfaen"/>
                <w:sz w:val="20"/>
                <w:szCs w:val="20"/>
              </w:rPr>
              <w:t>բանկ)</w:t>
            </w:r>
            <w:r w:rsidRPr="00887EE7">
              <w:rPr>
                <w:rFonts w:ascii="Sylfaen" w:hAnsi="Sylfaen" w:cs="Arial"/>
                <w:sz w:val="20"/>
                <w:szCs w:val="20"/>
              </w:rPr>
              <w:t>`</w:t>
            </w:r>
          </w:p>
        </w:tc>
      </w:tr>
      <w:tr w:rsidR="003E4B11" w:rsidRPr="00887EE7" w:rsidTr="008775F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4B11" w:rsidRPr="00887EE7" w:rsidRDefault="003E4B11" w:rsidP="008775F2">
            <w:pPr>
              <w:rPr>
                <w:rFonts w:ascii="Sylfaen" w:hAnsi="Sylfaen" w:cs="Arial"/>
                <w:sz w:val="20"/>
                <w:szCs w:val="20"/>
              </w:rPr>
            </w:pPr>
            <w:r w:rsidRPr="00887EE7">
              <w:rPr>
                <w:rFonts w:ascii="Sylfaen" w:hAnsi="Sylfaen" w:cs="Sylfaen"/>
                <w:sz w:val="20"/>
                <w:szCs w:val="20"/>
                <w:lang w:val="hy-AM"/>
              </w:rPr>
              <w:t>6</w:t>
            </w:r>
            <w:r w:rsidRPr="00887EE7">
              <w:rPr>
                <w:rFonts w:ascii="Sylfaen" w:hAnsi="Sylfaen" w:cs="Sylfaen"/>
                <w:sz w:val="20"/>
                <w:szCs w:val="20"/>
              </w:rPr>
              <w:t>. Վճարողի</w:t>
            </w:r>
            <w:r w:rsidRPr="00887EE7">
              <w:rPr>
                <w:rFonts w:ascii="Sylfaen" w:hAnsi="Sylfaen" w:cs="Sylfaen"/>
                <w:sz w:val="20"/>
                <w:szCs w:val="20"/>
                <w:lang w:val="hy-AM"/>
              </w:rPr>
              <w:t xml:space="preserve"> </w:t>
            </w:r>
            <w:r w:rsidRPr="00887EE7">
              <w:rPr>
                <w:rFonts w:ascii="Sylfaen" w:hAnsi="Sylfaen" w:cs="Sylfaen"/>
                <w:sz w:val="20"/>
                <w:szCs w:val="20"/>
              </w:rPr>
              <w:t>հաշվի</w:t>
            </w:r>
            <w:r w:rsidRPr="00887EE7">
              <w:rPr>
                <w:rFonts w:ascii="Sylfaen" w:hAnsi="Sylfaen" w:cs="Arial"/>
                <w:sz w:val="20"/>
                <w:szCs w:val="20"/>
              </w:rPr>
              <w:t xml:space="preserve"> </w:t>
            </w:r>
            <w:r w:rsidRPr="00887EE7">
              <w:rPr>
                <w:rFonts w:ascii="Sylfaen" w:hAnsi="Sylfaen" w:cs="Sylfaen"/>
                <w:sz w:val="20"/>
                <w:szCs w:val="20"/>
              </w:rPr>
              <w:t>համարը</w:t>
            </w:r>
            <w:r w:rsidRPr="00887EE7">
              <w:rPr>
                <w:rFonts w:ascii="Sylfaen" w:hAnsi="Sylfaen" w:cs="Arial"/>
                <w:sz w:val="20"/>
                <w:szCs w:val="20"/>
              </w:rPr>
              <w:t>`</w:t>
            </w:r>
          </w:p>
        </w:tc>
      </w:tr>
      <w:tr w:rsidR="003E4B11" w:rsidRPr="00887EE7" w:rsidTr="008775F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4B11" w:rsidRPr="00887EE7" w:rsidRDefault="003E4B11" w:rsidP="008775F2">
            <w:pPr>
              <w:rPr>
                <w:rFonts w:ascii="Sylfaen" w:hAnsi="Sylfaen" w:cs="Arial"/>
                <w:sz w:val="20"/>
                <w:szCs w:val="20"/>
              </w:rPr>
            </w:pPr>
            <w:r w:rsidRPr="00887EE7">
              <w:rPr>
                <w:rFonts w:ascii="Sylfaen" w:hAnsi="Sylfaen" w:cs="Sylfaen"/>
                <w:sz w:val="20"/>
                <w:szCs w:val="20"/>
                <w:lang w:val="hy-AM"/>
              </w:rPr>
              <w:t>7</w:t>
            </w:r>
            <w:r w:rsidRPr="00887EE7">
              <w:rPr>
                <w:rFonts w:ascii="Sylfaen" w:hAnsi="Sylfaen" w:cs="Sylfaen"/>
                <w:sz w:val="20"/>
                <w:szCs w:val="20"/>
              </w:rPr>
              <w:t>. Վճարողի</w:t>
            </w:r>
            <w:r w:rsidRPr="00887EE7">
              <w:rPr>
                <w:rFonts w:ascii="Sylfaen" w:hAnsi="Sylfaen" w:cs="Arial"/>
                <w:sz w:val="20"/>
                <w:szCs w:val="20"/>
              </w:rPr>
              <w:t xml:space="preserve"> </w:t>
            </w:r>
            <w:r w:rsidRPr="00887EE7">
              <w:rPr>
                <w:rFonts w:ascii="Sylfaen" w:hAnsi="Sylfaen" w:cs="Sylfaen"/>
                <w:sz w:val="20"/>
                <w:szCs w:val="20"/>
              </w:rPr>
              <w:t>ՀՎՀՀ</w:t>
            </w:r>
            <w:r w:rsidRPr="00887EE7">
              <w:rPr>
                <w:rFonts w:ascii="Sylfaen" w:hAnsi="Sylfaen" w:cs="Arial"/>
                <w:sz w:val="20"/>
                <w:szCs w:val="20"/>
              </w:rPr>
              <w:t>`</w:t>
            </w:r>
          </w:p>
        </w:tc>
      </w:tr>
      <w:tr w:rsidR="003E4B11" w:rsidRPr="00887EE7" w:rsidTr="008775F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4B11" w:rsidRPr="00887EE7" w:rsidRDefault="003E4B11" w:rsidP="008775F2">
            <w:pPr>
              <w:rPr>
                <w:rFonts w:ascii="Sylfaen" w:hAnsi="Sylfaen" w:cs="Arial"/>
                <w:sz w:val="20"/>
                <w:szCs w:val="20"/>
              </w:rPr>
            </w:pPr>
            <w:r w:rsidRPr="00887EE7">
              <w:rPr>
                <w:rFonts w:ascii="Sylfaen" w:hAnsi="Sylfaen" w:cs="Sylfaen"/>
                <w:sz w:val="20"/>
                <w:szCs w:val="20"/>
                <w:lang w:val="hy-AM"/>
              </w:rPr>
              <w:t>8</w:t>
            </w:r>
            <w:r w:rsidRPr="00887EE7">
              <w:rPr>
                <w:rFonts w:ascii="Sylfaen" w:hAnsi="Sylfaen" w:cs="Sylfaen"/>
                <w:sz w:val="20"/>
                <w:szCs w:val="20"/>
              </w:rPr>
              <w:t>. Վճարողի</w:t>
            </w:r>
            <w:r w:rsidRPr="00887EE7">
              <w:rPr>
                <w:rFonts w:ascii="Sylfaen" w:hAnsi="Sylfaen" w:cs="Arial"/>
                <w:sz w:val="20"/>
                <w:szCs w:val="20"/>
              </w:rPr>
              <w:t xml:space="preserve"> </w:t>
            </w:r>
            <w:r w:rsidRPr="00887EE7">
              <w:rPr>
                <w:rFonts w:ascii="Sylfaen" w:hAnsi="Sylfaen" w:cs="Sylfaen"/>
                <w:sz w:val="20"/>
                <w:szCs w:val="20"/>
              </w:rPr>
              <w:t>ՀԾՀ</w:t>
            </w:r>
            <w:r w:rsidRPr="00887EE7">
              <w:rPr>
                <w:rFonts w:ascii="Sylfaen" w:hAnsi="Sylfaen" w:cs="Arial"/>
                <w:sz w:val="20"/>
                <w:szCs w:val="20"/>
              </w:rPr>
              <w:t>`</w:t>
            </w:r>
          </w:p>
        </w:tc>
      </w:tr>
      <w:tr w:rsidR="003E4B11" w:rsidRPr="00887EE7" w:rsidTr="008775F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4B11" w:rsidRPr="00887EE7" w:rsidRDefault="003E4B11" w:rsidP="008775F2">
            <w:pPr>
              <w:rPr>
                <w:rFonts w:ascii="Sylfaen" w:hAnsi="Sylfaen" w:cs="Arial"/>
                <w:sz w:val="20"/>
                <w:szCs w:val="20"/>
              </w:rPr>
            </w:pPr>
            <w:r w:rsidRPr="00887EE7">
              <w:rPr>
                <w:rFonts w:ascii="Sylfaen" w:hAnsi="Sylfaen" w:cs="Sylfaen"/>
                <w:sz w:val="20"/>
                <w:szCs w:val="20"/>
                <w:lang w:val="hy-AM"/>
              </w:rPr>
              <w:t>9</w:t>
            </w:r>
            <w:r w:rsidRPr="00887EE7">
              <w:rPr>
                <w:rFonts w:ascii="Sylfaen" w:hAnsi="Sylfaen" w:cs="Sylfaen"/>
                <w:sz w:val="20"/>
                <w:szCs w:val="20"/>
              </w:rPr>
              <w:t>. Շահառու</w:t>
            </w:r>
            <w:r w:rsidRPr="00887EE7">
              <w:rPr>
                <w:rFonts w:ascii="Sylfaen" w:hAnsi="Sylfaen" w:cs="Sylfaen"/>
                <w:sz w:val="20"/>
                <w:szCs w:val="20"/>
                <w:lang w:val="hy-AM"/>
              </w:rPr>
              <w:t>ի  անվանումը</w:t>
            </w:r>
            <w:r w:rsidRPr="00887EE7">
              <w:rPr>
                <w:rFonts w:ascii="Sylfaen" w:hAnsi="Sylfaen" w:cs="Sylfaen"/>
                <w:sz w:val="20"/>
                <w:szCs w:val="20"/>
              </w:rPr>
              <w:t>,</w:t>
            </w:r>
            <w:r w:rsidRPr="00887EE7">
              <w:rPr>
                <w:rFonts w:ascii="Sylfaen" w:hAnsi="Sylfaen" w:cs="Sylfaen"/>
                <w:sz w:val="20"/>
                <w:szCs w:val="20"/>
                <w:lang w:val="hy-AM"/>
              </w:rPr>
              <w:t xml:space="preserve"> կամ անուն ազգանուն </w:t>
            </w:r>
            <w:r w:rsidRPr="00887EE7">
              <w:rPr>
                <w:rFonts w:ascii="Sylfaen" w:hAnsi="Sylfaen" w:cs="Arial"/>
                <w:sz w:val="20"/>
                <w:szCs w:val="20"/>
              </w:rPr>
              <w:t xml:space="preserve">` </w:t>
            </w:r>
            <w:r w:rsidRPr="00887EE7">
              <w:rPr>
                <w:rFonts w:ascii="Sylfaen" w:hAnsi="Sylfaen"/>
                <w:sz w:val="20"/>
                <w:szCs w:val="20"/>
                <w:lang w:val="af-ZA"/>
              </w:rPr>
              <w:t xml:space="preserve">&lt;&lt;ՀՀ </w:t>
            </w:r>
            <w:r w:rsidRPr="00887EE7">
              <w:rPr>
                <w:rFonts w:ascii="Sylfaen" w:hAnsi="Sylfaen" w:cs="Sylfaen"/>
                <w:sz w:val="20"/>
                <w:szCs w:val="20"/>
                <w:lang w:val="af-ZA"/>
              </w:rPr>
              <w:t>Արարատի</w:t>
            </w:r>
            <w:r w:rsidRPr="00887EE7">
              <w:rPr>
                <w:rFonts w:ascii="Sylfaen" w:hAnsi="Sylfaen"/>
                <w:sz w:val="20"/>
                <w:szCs w:val="20"/>
                <w:lang w:val="af-ZA"/>
              </w:rPr>
              <w:t xml:space="preserve"> </w:t>
            </w:r>
            <w:r w:rsidRPr="00887EE7">
              <w:rPr>
                <w:rFonts w:ascii="Sylfaen" w:hAnsi="Sylfaen" w:cs="Sylfaen"/>
                <w:sz w:val="20"/>
                <w:szCs w:val="20"/>
                <w:lang w:val="af-ZA"/>
              </w:rPr>
              <w:t>մարզի</w:t>
            </w:r>
            <w:r w:rsidRPr="00887EE7">
              <w:rPr>
                <w:rFonts w:ascii="Sylfaen" w:hAnsi="Sylfaen"/>
                <w:sz w:val="20"/>
                <w:szCs w:val="20"/>
                <w:lang w:val="af-ZA"/>
              </w:rPr>
              <w:t xml:space="preserve"> </w:t>
            </w:r>
            <w:r w:rsidR="00F75A86">
              <w:rPr>
                <w:rFonts w:ascii="Sylfaen" w:hAnsi="Sylfaen"/>
                <w:sz w:val="20"/>
                <w:szCs w:val="20"/>
              </w:rPr>
              <w:t>Դալարի միջնակարգ</w:t>
            </w:r>
            <w:r w:rsidRPr="00887EE7">
              <w:rPr>
                <w:rFonts w:ascii="Sylfaen" w:hAnsi="Sylfaen"/>
                <w:sz w:val="20"/>
                <w:szCs w:val="20"/>
                <w:lang w:val="af-ZA"/>
              </w:rPr>
              <w:t xml:space="preserve"> </w:t>
            </w:r>
            <w:r w:rsidRPr="00887EE7">
              <w:rPr>
                <w:rFonts w:ascii="Sylfaen" w:hAnsi="Sylfaen" w:cs="Sylfaen"/>
                <w:sz w:val="20"/>
                <w:szCs w:val="20"/>
                <w:lang w:val="af-ZA"/>
              </w:rPr>
              <w:t>դպրոց</w:t>
            </w:r>
            <w:r w:rsidRPr="00887EE7">
              <w:rPr>
                <w:rFonts w:ascii="Sylfaen" w:hAnsi="Sylfaen"/>
                <w:sz w:val="20"/>
                <w:szCs w:val="20"/>
                <w:lang w:val="af-ZA"/>
              </w:rPr>
              <w:t>&gt;&gt;</w:t>
            </w:r>
            <w:r w:rsidRPr="00887EE7">
              <w:rPr>
                <w:rFonts w:ascii="Sylfaen" w:hAnsi="Sylfaen"/>
                <w:sz w:val="20"/>
                <w:szCs w:val="20"/>
                <w:lang w:val="hy-AM"/>
              </w:rPr>
              <w:t xml:space="preserve"> ՊՈԱԿ</w:t>
            </w:r>
          </w:p>
        </w:tc>
      </w:tr>
      <w:tr w:rsidR="003E4B11" w:rsidRPr="00887EE7" w:rsidTr="008775F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4B11" w:rsidRPr="00887EE7" w:rsidRDefault="003E4B11" w:rsidP="008775F2">
            <w:pPr>
              <w:rPr>
                <w:rFonts w:ascii="Sylfaen" w:hAnsi="Sylfaen" w:cs="Sylfaen"/>
                <w:sz w:val="20"/>
                <w:szCs w:val="20"/>
                <w:lang w:val="ru-RU"/>
              </w:rPr>
            </w:pPr>
            <w:r w:rsidRPr="00887EE7">
              <w:rPr>
                <w:rFonts w:ascii="Sylfaen" w:hAnsi="Sylfaen" w:cs="Sylfaen"/>
                <w:sz w:val="20"/>
                <w:szCs w:val="20"/>
                <w:lang w:val="ru-RU"/>
              </w:rPr>
              <w:t xml:space="preserve">10. </w:t>
            </w:r>
            <w:r w:rsidRPr="00887EE7">
              <w:rPr>
                <w:rFonts w:ascii="Sylfaen" w:hAnsi="Sylfaen" w:cs="Sylfaen"/>
                <w:sz w:val="20"/>
                <w:szCs w:val="20"/>
              </w:rPr>
              <w:t xml:space="preserve"> Շահառուի</w:t>
            </w:r>
            <w:r w:rsidRPr="00887EE7">
              <w:rPr>
                <w:rFonts w:ascii="Sylfaen" w:hAnsi="Sylfaen" w:cs="Arial"/>
                <w:sz w:val="20"/>
                <w:szCs w:val="20"/>
              </w:rPr>
              <w:t xml:space="preserve"> </w:t>
            </w:r>
            <w:r w:rsidRPr="00887EE7">
              <w:rPr>
                <w:rFonts w:ascii="Sylfaen" w:hAnsi="Sylfaen" w:cs="Sylfaen"/>
                <w:sz w:val="20"/>
                <w:szCs w:val="20"/>
              </w:rPr>
              <w:t xml:space="preserve"> ՀԾՀ</w:t>
            </w:r>
            <w:r w:rsidRPr="00887EE7">
              <w:rPr>
                <w:rFonts w:ascii="Sylfaen" w:hAnsi="Sylfaen" w:cs="Sylfaen"/>
                <w:sz w:val="20"/>
                <w:szCs w:val="20"/>
                <w:lang w:val="ru-RU"/>
              </w:rPr>
              <w:t xml:space="preserve"> (</w:t>
            </w:r>
            <w:r w:rsidRPr="00887EE7">
              <w:rPr>
                <w:rFonts w:ascii="Sylfaen" w:hAnsi="Sylfaen" w:cs="Sylfaen"/>
                <w:sz w:val="20"/>
                <w:szCs w:val="20"/>
                <w:lang w:val="hy-AM"/>
              </w:rPr>
              <w:t>չի լրացվում</w:t>
            </w:r>
            <w:r w:rsidRPr="00887EE7">
              <w:rPr>
                <w:rFonts w:ascii="Sylfaen" w:hAnsi="Sylfaen" w:cs="Sylfaen"/>
                <w:sz w:val="20"/>
                <w:szCs w:val="20"/>
                <w:lang w:val="ru-RU"/>
              </w:rPr>
              <w:t>)</w:t>
            </w:r>
          </w:p>
        </w:tc>
      </w:tr>
      <w:tr w:rsidR="003E4B11" w:rsidRPr="00887EE7" w:rsidTr="008775F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4B11" w:rsidRPr="00887EE7" w:rsidRDefault="003E4B11" w:rsidP="008775F2">
            <w:pPr>
              <w:rPr>
                <w:rFonts w:ascii="Sylfaen" w:hAnsi="Sylfaen" w:cs="Arial"/>
                <w:sz w:val="20"/>
                <w:szCs w:val="20"/>
                <w:lang w:val="ru-RU"/>
              </w:rPr>
            </w:pPr>
            <w:r w:rsidRPr="00887EE7">
              <w:rPr>
                <w:rFonts w:ascii="Sylfaen" w:hAnsi="Sylfaen" w:cs="Sylfaen"/>
                <w:sz w:val="20"/>
                <w:szCs w:val="20"/>
                <w:lang w:val="hy-AM"/>
              </w:rPr>
              <w:t>11</w:t>
            </w:r>
            <w:r w:rsidRPr="00887EE7">
              <w:rPr>
                <w:rFonts w:ascii="Sylfaen" w:hAnsi="Sylfaen" w:cs="Sylfaen"/>
                <w:sz w:val="20"/>
                <w:szCs w:val="20"/>
              </w:rPr>
              <w:t>. Շահառուի</w:t>
            </w:r>
            <w:r w:rsidRPr="00887EE7">
              <w:rPr>
                <w:rFonts w:ascii="Sylfaen" w:hAnsi="Sylfaen" w:cs="Arial"/>
                <w:sz w:val="20"/>
                <w:szCs w:val="20"/>
              </w:rPr>
              <w:t xml:space="preserve"> </w:t>
            </w:r>
            <w:r w:rsidR="003B3594" w:rsidRPr="0059126B">
              <w:rPr>
                <w:rFonts w:ascii="Sylfaen" w:hAnsi="Sylfaen" w:cs="Sylfaen"/>
                <w:color w:val="000000"/>
                <w:sz w:val="20"/>
                <w:szCs w:val="20"/>
              </w:rPr>
              <w:t xml:space="preserve"> ՀՎՀՀ</w:t>
            </w:r>
            <w:r w:rsidR="003B3594" w:rsidRPr="0059126B">
              <w:rPr>
                <w:rFonts w:ascii="Sylfaen" w:hAnsi="Sylfaen" w:cs="Arial"/>
                <w:color w:val="000000"/>
                <w:sz w:val="20"/>
                <w:szCs w:val="20"/>
              </w:rPr>
              <w:t>`</w:t>
            </w:r>
            <w:r w:rsidR="003B3594" w:rsidRPr="0059126B">
              <w:rPr>
                <w:rFonts w:ascii="Sylfaen" w:hAnsi="Sylfaen"/>
                <w:color w:val="000000"/>
                <w:sz w:val="18"/>
                <w:szCs w:val="18"/>
                <w:lang w:val="hy-AM"/>
              </w:rPr>
              <w:t>04206362</w:t>
            </w:r>
          </w:p>
        </w:tc>
      </w:tr>
      <w:tr w:rsidR="003E4B11" w:rsidRPr="00887EE7" w:rsidTr="008775F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4B11" w:rsidRPr="00887EE7" w:rsidRDefault="003E4B11" w:rsidP="008775F2">
            <w:pPr>
              <w:rPr>
                <w:rFonts w:ascii="Sylfaen" w:hAnsi="Sylfaen" w:cs="Arial"/>
                <w:sz w:val="20"/>
                <w:szCs w:val="20"/>
              </w:rPr>
            </w:pPr>
            <w:r w:rsidRPr="00887EE7">
              <w:rPr>
                <w:rFonts w:ascii="Sylfaen" w:hAnsi="Sylfaen" w:cs="Sylfaen"/>
                <w:sz w:val="20"/>
                <w:szCs w:val="20"/>
              </w:rPr>
              <w:t>1</w:t>
            </w:r>
            <w:r w:rsidRPr="00887EE7">
              <w:rPr>
                <w:rFonts w:ascii="Sylfaen" w:hAnsi="Sylfaen" w:cs="Sylfaen"/>
                <w:sz w:val="20"/>
                <w:szCs w:val="20"/>
                <w:lang w:val="hy-AM"/>
              </w:rPr>
              <w:t>2</w:t>
            </w:r>
            <w:r w:rsidRPr="00887EE7">
              <w:rPr>
                <w:rFonts w:ascii="Sylfaen" w:hAnsi="Sylfaen" w:cs="Sylfaen"/>
                <w:sz w:val="20"/>
                <w:szCs w:val="20"/>
              </w:rPr>
              <w:t>.Շահառուի</w:t>
            </w:r>
            <w:r w:rsidRPr="00887EE7">
              <w:rPr>
                <w:rFonts w:ascii="Sylfaen" w:hAnsi="Sylfaen" w:cs="Sylfaen"/>
                <w:sz w:val="20"/>
                <w:szCs w:val="20"/>
                <w:lang w:val="hy-AM"/>
              </w:rPr>
              <w:t>ն</w:t>
            </w:r>
            <w:r w:rsidRPr="00887EE7">
              <w:rPr>
                <w:rFonts w:ascii="Sylfaen" w:hAnsi="Sylfaen" w:cs="Arial"/>
                <w:sz w:val="20"/>
                <w:szCs w:val="20"/>
              </w:rPr>
              <w:t xml:space="preserve"> </w:t>
            </w:r>
            <w:r w:rsidRPr="00887EE7">
              <w:rPr>
                <w:rFonts w:ascii="Sylfaen" w:hAnsi="Sylfaen" w:cs="Sylfaen"/>
                <w:sz w:val="20"/>
                <w:szCs w:val="20"/>
                <w:lang w:val="hy-AM"/>
              </w:rPr>
              <w:t xml:space="preserve"> սպասարկող Ֆինանսական կազմակերպություն</w:t>
            </w:r>
            <w:r w:rsidRPr="00887EE7">
              <w:rPr>
                <w:rFonts w:ascii="Sylfaen" w:hAnsi="Sylfaen" w:cs="Sylfaen"/>
                <w:sz w:val="20"/>
                <w:szCs w:val="20"/>
              </w:rPr>
              <w:t xml:space="preserve"> (բանկ)</w:t>
            </w:r>
            <w:r w:rsidRPr="00887EE7">
              <w:rPr>
                <w:rFonts w:ascii="Sylfaen" w:hAnsi="Sylfaen" w:cs="Arial"/>
                <w:sz w:val="20"/>
                <w:szCs w:val="20"/>
              </w:rPr>
              <w:t xml:space="preserve">` </w:t>
            </w:r>
            <w:r w:rsidRPr="00887EE7">
              <w:rPr>
                <w:rFonts w:ascii="Sylfaen" w:hAnsi="Sylfaen"/>
                <w:b/>
                <w:sz w:val="20"/>
                <w:szCs w:val="20"/>
                <w:lang w:val="hy-AM"/>
              </w:rPr>
              <w:t xml:space="preserve"> </w:t>
            </w:r>
            <w:r w:rsidRPr="00887EE7">
              <w:rPr>
                <w:rFonts w:ascii="Sylfaen" w:hAnsi="Sylfaen"/>
                <w:sz w:val="20"/>
                <w:szCs w:val="20"/>
                <w:lang w:val="hy-AM"/>
              </w:rPr>
              <w:t>Արտաշատի տեղական գանձապետարան</w:t>
            </w:r>
          </w:p>
        </w:tc>
      </w:tr>
      <w:tr w:rsidR="003E4B11" w:rsidRPr="00887EE7" w:rsidTr="008775F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4B11" w:rsidRPr="00887EE7" w:rsidRDefault="003E4B11" w:rsidP="008775F2">
            <w:pPr>
              <w:rPr>
                <w:rFonts w:ascii="Sylfaen" w:hAnsi="Sylfaen" w:cs="Arial"/>
                <w:sz w:val="20"/>
                <w:szCs w:val="20"/>
              </w:rPr>
            </w:pPr>
            <w:r w:rsidRPr="00887EE7">
              <w:rPr>
                <w:rFonts w:ascii="Sylfaen" w:hAnsi="Sylfaen" w:cs="Sylfaen"/>
                <w:sz w:val="20"/>
                <w:szCs w:val="20"/>
              </w:rPr>
              <w:t>1</w:t>
            </w:r>
            <w:r w:rsidRPr="00887EE7">
              <w:rPr>
                <w:rFonts w:ascii="Sylfaen" w:hAnsi="Sylfaen" w:cs="Sylfaen"/>
                <w:sz w:val="20"/>
                <w:szCs w:val="20"/>
                <w:lang w:val="hy-AM"/>
              </w:rPr>
              <w:t>3</w:t>
            </w:r>
            <w:r w:rsidRPr="00887EE7">
              <w:rPr>
                <w:rFonts w:ascii="Sylfaen" w:hAnsi="Sylfaen" w:cs="Sylfaen"/>
                <w:sz w:val="20"/>
                <w:szCs w:val="20"/>
              </w:rPr>
              <w:t>.Շահառուի</w:t>
            </w:r>
            <w:r w:rsidRPr="00887EE7">
              <w:rPr>
                <w:rFonts w:ascii="Sylfaen" w:hAnsi="Sylfaen" w:cs="Arial"/>
                <w:sz w:val="20"/>
                <w:szCs w:val="20"/>
              </w:rPr>
              <w:t xml:space="preserve"> </w:t>
            </w:r>
            <w:r w:rsidRPr="00887EE7">
              <w:rPr>
                <w:rFonts w:ascii="Sylfaen" w:hAnsi="Sylfaen" w:cs="Sylfaen"/>
                <w:sz w:val="20"/>
                <w:szCs w:val="20"/>
              </w:rPr>
              <w:t>հաշվի</w:t>
            </w:r>
            <w:r w:rsidRPr="00887EE7">
              <w:rPr>
                <w:rFonts w:ascii="Sylfaen" w:hAnsi="Sylfaen" w:cs="Arial"/>
                <w:sz w:val="20"/>
                <w:szCs w:val="20"/>
              </w:rPr>
              <w:t xml:space="preserve"> </w:t>
            </w:r>
            <w:r w:rsidRPr="00887EE7">
              <w:rPr>
                <w:rFonts w:ascii="Sylfaen" w:hAnsi="Sylfaen" w:cs="Sylfaen"/>
                <w:sz w:val="20"/>
                <w:szCs w:val="20"/>
              </w:rPr>
              <w:t>համարը</w:t>
            </w:r>
            <w:r w:rsidRPr="00887EE7">
              <w:rPr>
                <w:rFonts w:ascii="Sylfaen" w:hAnsi="Sylfaen" w:cs="Arial"/>
                <w:sz w:val="20"/>
                <w:szCs w:val="20"/>
              </w:rPr>
              <w:t xml:space="preserve"> (</w:t>
            </w:r>
            <w:r w:rsidRPr="00887EE7">
              <w:rPr>
                <w:rFonts w:ascii="Sylfaen" w:hAnsi="Sylfaen" w:cs="Sylfaen"/>
                <w:sz w:val="20"/>
                <w:szCs w:val="20"/>
              </w:rPr>
              <w:t>հշ</w:t>
            </w:r>
            <w:r w:rsidRPr="00887EE7">
              <w:rPr>
                <w:rFonts w:ascii="Sylfaen" w:hAnsi="Sylfaen" w:cs="Arial"/>
                <w:sz w:val="20"/>
                <w:szCs w:val="20"/>
              </w:rPr>
              <w:t xml:space="preserve">.N)  </w:t>
            </w:r>
            <w:r w:rsidR="003B3594" w:rsidRPr="008452A4">
              <w:rPr>
                <w:rFonts w:ascii="Sylfaen" w:hAnsi="Sylfaen"/>
                <w:color w:val="000000"/>
                <w:sz w:val="18"/>
                <w:szCs w:val="18"/>
                <w:lang w:val="hy-AM"/>
              </w:rPr>
              <w:t>900418000080</w:t>
            </w:r>
          </w:p>
        </w:tc>
      </w:tr>
      <w:tr w:rsidR="003E4B11" w:rsidRPr="00887EE7" w:rsidTr="008775F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4B11" w:rsidRPr="00887EE7" w:rsidRDefault="003E4B11" w:rsidP="008775F2">
            <w:pPr>
              <w:rPr>
                <w:rFonts w:ascii="Sylfaen" w:hAnsi="Sylfaen" w:cs="Arial"/>
                <w:sz w:val="20"/>
                <w:szCs w:val="20"/>
              </w:rPr>
            </w:pPr>
            <w:r w:rsidRPr="00887EE7">
              <w:rPr>
                <w:rFonts w:ascii="Sylfaen" w:hAnsi="Sylfaen" w:cs="Sylfaen"/>
                <w:sz w:val="20"/>
                <w:szCs w:val="20"/>
              </w:rPr>
              <w:t>1</w:t>
            </w:r>
            <w:r w:rsidRPr="00887EE7">
              <w:rPr>
                <w:rFonts w:ascii="Sylfaen" w:hAnsi="Sylfaen" w:cs="Sylfaen"/>
                <w:sz w:val="20"/>
                <w:szCs w:val="20"/>
                <w:lang w:val="hy-AM"/>
              </w:rPr>
              <w:t>4</w:t>
            </w:r>
            <w:r w:rsidRPr="00887EE7">
              <w:rPr>
                <w:rFonts w:ascii="Sylfaen" w:hAnsi="Sylfaen" w:cs="Sylfaen"/>
                <w:sz w:val="20"/>
                <w:szCs w:val="20"/>
              </w:rPr>
              <w:t>.Գումարը</w:t>
            </w:r>
            <w:r w:rsidRPr="00887EE7">
              <w:rPr>
                <w:rFonts w:ascii="Sylfaen" w:hAnsi="Sylfaen" w:cs="Arial"/>
                <w:sz w:val="20"/>
                <w:szCs w:val="20"/>
              </w:rPr>
              <w:t xml:space="preserve"> </w:t>
            </w:r>
            <w:r w:rsidRPr="00887EE7">
              <w:rPr>
                <w:rFonts w:ascii="Sylfaen" w:hAnsi="Sylfaen" w:cs="Arial"/>
                <w:sz w:val="20"/>
                <w:szCs w:val="20"/>
                <w:lang w:val="ru-RU"/>
              </w:rPr>
              <w:t>(</w:t>
            </w:r>
            <w:r w:rsidRPr="00887EE7">
              <w:rPr>
                <w:rFonts w:ascii="Sylfaen" w:hAnsi="Sylfaen" w:cs="Sylfaen"/>
                <w:sz w:val="20"/>
                <w:szCs w:val="20"/>
              </w:rPr>
              <w:t>թվերով</w:t>
            </w:r>
            <w:r w:rsidRPr="00887EE7">
              <w:rPr>
                <w:rFonts w:ascii="Sylfaen" w:hAnsi="Sylfaen" w:cs="Arial"/>
                <w:sz w:val="20"/>
                <w:szCs w:val="20"/>
              </w:rPr>
              <w:t xml:space="preserve"> </w:t>
            </w:r>
            <w:r w:rsidRPr="00887EE7">
              <w:rPr>
                <w:rFonts w:ascii="Sylfaen" w:hAnsi="Sylfaen" w:cs="Sylfaen"/>
                <w:sz w:val="20"/>
                <w:szCs w:val="20"/>
              </w:rPr>
              <w:t>և</w:t>
            </w:r>
            <w:r w:rsidRPr="00887EE7">
              <w:rPr>
                <w:rFonts w:ascii="Sylfaen" w:hAnsi="Sylfaen" w:cs="Arial"/>
                <w:sz w:val="20"/>
                <w:szCs w:val="20"/>
              </w:rPr>
              <w:t xml:space="preserve"> </w:t>
            </w:r>
            <w:r w:rsidRPr="00887EE7">
              <w:rPr>
                <w:rFonts w:ascii="Sylfaen" w:hAnsi="Sylfaen" w:cs="Sylfaen"/>
                <w:sz w:val="20"/>
                <w:szCs w:val="20"/>
              </w:rPr>
              <w:t>բառերով</w:t>
            </w:r>
            <w:r w:rsidRPr="00887EE7">
              <w:rPr>
                <w:rFonts w:ascii="Sylfaen" w:hAnsi="Sylfaen" w:cs="Sylfaen"/>
                <w:sz w:val="20"/>
                <w:szCs w:val="20"/>
                <w:lang w:val="ru-RU"/>
              </w:rPr>
              <w:t>)</w:t>
            </w:r>
            <w:r w:rsidRPr="00887EE7">
              <w:rPr>
                <w:rFonts w:ascii="Sylfaen" w:hAnsi="Sylfaen" w:cs="Arial"/>
                <w:sz w:val="20"/>
                <w:szCs w:val="20"/>
              </w:rPr>
              <w:t>`</w:t>
            </w:r>
          </w:p>
        </w:tc>
      </w:tr>
      <w:tr w:rsidR="003E4B11" w:rsidRPr="00887EE7" w:rsidTr="008775F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4B11" w:rsidRPr="00887EE7" w:rsidRDefault="003E4B11" w:rsidP="008775F2">
            <w:pPr>
              <w:rPr>
                <w:rFonts w:ascii="Sylfaen" w:hAnsi="Sylfaen" w:cs="Sylfaen"/>
                <w:sz w:val="20"/>
                <w:szCs w:val="20"/>
              </w:rPr>
            </w:pPr>
            <w:r w:rsidRPr="00887EE7">
              <w:rPr>
                <w:rFonts w:ascii="Sylfaen" w:hAnsi="Sylfaen" w:cs="Sylfaen"/>
                <w:sz w:val="20"/>
                <w:szCs w:val="20"/>
              </w:rPr>
              <w:t xml:space="preserve">15. </w:t>
            </w:r>
            <w:r w:rsidRPr="00887EE7">
              <w:rPr>
                <w:rFonts w:ascii="Sylfaen" w:hAnsi="Sylfaen" w:cs="Sylfaen"/>
                <w:sz w:val="20"/>
                <w:szCs w:val="20"/>
                <w:lang w:val="hy-AM"/>
              </w:rPr>
              <w:t xml:space="preserve">Ակցեպտավորված գումարը՝ </w:t>
            </w:r>
            <w:r w:rsidRPr="00887EE7">
              <w:rPr>
                <w:rFonts w:ascii="Sylfaen" w:hAnsi="Sylfaen" w:cs="Sylfaen"/>
                <w:sz w:val="20"/>
                <w:szCs w:val="20"/>
              </w:rPr>
              <w:t xml:space="preserve"> (թվերով</w:t>
            </w:r>
            <w:r w:rsidRPr="00887EE7">
              <w:rPr>
                <w:rFonts w:ascii="Sylfaen" w:hAnsi="Sylfaen" w:cs="Arial"/>
                <w:sz w:val="20"/>
                <w:szCs w:val="20"/>
              </w:rPr>
              <w:t xml:space="preserve"> </w:t>
            </w:r>
            <w:r w:rsidRPr="00887EE7">
              <w:rPr>
                <w:rFonts w:ascii="Sylfaen" w:hAnsi="Sylfaen" w:cs="Sylfaen"/>
                <w:sz w:val="20"/>
                <w:szCs w:val="20"/>
              </w:rPr>
              <w:t>և</w:t>
            </w:r>
            <w:r w:rsidRPr="00887EE7">
              <w:rPr>
                <w:rFonts w:ascii="Sylfaen" w:hAnsi="Sylfaen" w:cs="Arial"/>
                <w:sz w:val="20"/>
                <w:szCs w:val="20"/>
              </w:rPr>
              <w:t xml:space="preserve"> </w:t>
            </w:r>
            <w:r w:rsidRPr="00887EE7">
              <w:rPr>
                <w:rFonts w:ascii="Sylfaen" w:hAnsi="Sylfaen" w:cs="Sylfaen"/>
                <w:sz w:val="20"/>
                <w:szCs w:val="20"/>
              </w:rPr>
              <w:t>բառերով)</w:t>
            </w:r>
            <w:r w:rsidRPr="00887EE7">
              <w:rPr>
                <w:rFonts w:ascii="Sylfaen" w:hAnsi="Sylfaen" w:cs="Sylfaen"/>
                <w:sz w:val="20"/>
                <w:szCs w:val="20"/>
                <w:lang w:val="hy-AM"/>
              </w:rPr>
              <w:t xml:space="preserve">  </w:t>
            </w:r>
            <w:r w:rsidRPr="00887EE7">
              <w:rPr>
                <w:rFonts w:ascii="Sylfaen" w:hAnsi="Sylfaen" w:cs="Sylfaen"/>
                <w:sz w:val="20"/>
                <w:szCs w:val="20"/>
              </w:rPr>
              <w:t>(</w:t>
            </w:r>
            <w:r w:rsidRPr="00887EE7">
              <w:rPr>
                <w:rFonts w:ascii="Sylfaen" w:hAnsi="Sylfaen" w:cs="Sylfaen"/>
                <w:sz w:val="20"/>
                <w:szCs w:val="20"/>
                <w:lang w:val="hy-AM"/>
              </w:rPr>
              <w:t>նախատեսված է նշված գումարի մասնակի ակցեպտի համար, որը չի կիրառվում</w:t>
            </w:r>
            <w:r w:rsidRPr="00887EE7">
              <w:rPr>
                <w:rFonts w:ascii="Sylfaen" w:hAnsi="Sylfaen" w:cs="Sylfaen"/>
                <w:sz w:val="20"/>
                <w:szCs w:val="20"/>
              </w:rPr>
              <w:t>)</w:t>
            </w:r>
          </w:p>
        </w:tc>
      </w:tr>
      <w:tr w:rsidR="003E4B11" w:rsidRPr="00887EE7" w:rsidTr="008775F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4B11" w:rsidRPr="00887EE7" w:rsidRDefault="003E4B11" w:rsidP="008775F2">
            <w:pPr>
              <w:rPr>
                <w:rFonts w:ascii="Sylfaen" w:hAnsi="Sylfaen" w:cs="Arial"/>
                <w:sz w:val="20"/>
                <w:szCs w:val="20"/>
              </w:rPr>
            </w:pPr>
            <w:r w:rsidRPr="00887EE7">
              <w:rPr>
                <w:rFonts w:ascii="Sylfaen" w:hAnsi="Sylfaen" w:cs="Sylfaen"/>
                <w:sz w:val="20"/>
                <w:szCs w:val="20"/>
              </w:rPr>
              <w:t>1</w:t>
            </w:r>
            <w:r w:rsidRPr="00887EE7">
              <w:rPr>
                <w:rFonts w:ascii="Sylfaen" w:hAnsi="Sylfaen" w:cs="Sylfaen"/>
                <w:sz w:val="20"/>
                <w:szCs w:val="20"/>
                <w:lang w:val="ru-RU"/>
              </w:rPr>
              <w:t>6</w:t>
            </w:r>
            <w:r w:rsidRPr="00887EE7">
              <w:rPr>
                <w:rFonts w:ascii="Sylfaen" w:hAnsi="Sylfaen" w:cs="Sylfaen"/>
                <w:sz w:val="20"/>
                <w:szCs w:val="20"/>
              </w:rPr>
              <w:t>.Արժույթը</w:t>
            </w:r>
            <w:r w:rsidRPr="00887EE7">
              <w:rPr>
                <w:rFonts w:ascii="Sylfaen" w:hAnsi="Sylfaen" w:cs="Arial"/>
                <w:sz w:val="20"/>
                <w:szCs w:val="20"/>
              </w:rPr>
              <w:t xml:space="preserve"> (</w:t>
            </w:r>
            <w:r w:rsidRPr="00887EE7">
              <w:rPr>
                <w:rFonts w:ascii="Sylfaen" w:hAnsi="Sylfaen" w:cs="Sylfaen"/>
                <w:sz w:val="20"/>
                <w:szCs w:val="20"/>
              </w:rPr>
              <w:t>բառերով</w:t>
            </w:r>
            <w:r w:rsidRPr="00887EE7">
              <w:rPr>
                <w:rFonts w:ascii="Sylfaen" w:hAnsi="Sylfaen" w:cs="Arial"/>
                <w:sz w:val="20"/>
                <w:szCs w:val="20"/>
              </w:rPr>
              <w:t xml:space="preserve"> </w:t>
            </w:r>
            <w:r w:rsidRPr="00887EE7">
              <w:rPr>
                <w:rFonts w:ascii="Sylfaen" w:hAnsi="Sylfaen" w:cs="Sylfaen"/>
                <w:sz w:val="20"/>
                <w:szCs w:val="20"/>
              </w:rPr>
              <w:t>և</w:t>
            </w:r>
            <w:r w:rsidRPr="00887EE7">
              <w:rPr>
                <w:rFonts w:ascii="Sylfaen" w:hAnsi="Sylfaen" w:cs="Arial"/>
                <w:sz w:val="20"/>
                <w:szCs w:val="20"/>
              </w:rPr>
              <w:t xml:space="preserve"> </w:t>
            </w:r>
            <w:r w:rsidRPr="00887EE7">
              <w:rPr>
                <w:rFonts w:ascii="Sylfaen" w:hAnsi="Sylfaen" w:cs="Sylfaen"/>
                <w:sz w:val="20"/>
                <w:szCs w:val="20"/>
              </w:rPr>
              <w:t>կոդով</w:t>
            </w:r>
            <w:r w:rsidRPr="00887EE7">
              <w:rPr>
                <w:rFonts w:ascii="Sylfaen" w:hAnsi="Sylfaen" w:cs="Arial"/>
                <w:sz w:val="20"/>
                <w:szCs w:val="20"/>
              </w:rPr>
              <w:t>)`</w:t>
            </w:r>
          </w:p>
        </w:tc>
      </w:tr>
      <w:tr w:rsidR="003E4B11" w:rsidRPr="00887EE7" w:rsidTr="008775F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4B11" w:rsidRPr="00887EE7" w:rsidRDefault="003E4B11" w:rsidP="008775F2">
            <w:pPr>
              <w:rPr>
                <w:rFonts w:ascii="Sylfaen" w:hAnsi="Sylfaen" w:cs="Arial"/>
                <w:sz w:val="20"/>
                <w:szCs w:val="20"/>
                <w:lang w:val="hy-AM"/>
              </w:rPr>
            </w:pPr>
            <w:r w:rsidRPr="00887EE7">
              <w:rPr>
                <w:rFonts w:ascii="Sylfaen" w:hAnsi="Sylfaen" w:cs="Sylfaen"/>
                <w:sz w:val="20"/>
                <w:szCs w:val="20"/>
              </w:rPr>
              <w:t>1</w:t>
            </w:r>
            <w:r w:rsidRPr="00887EE7">
              <w:rPr>
                <w:rFonts w:ascii="Sylfaen" w:hAnsi="Sylfaen" w:cs="Sylfaen"/>
                <w:sz w:val="20"/>
                <w:szCs w:val="20"/>
                <w:lang w:val="hy-AM"/>
              </w:rPr>
              <w:t>7</w:t>
            </w:r>
            <w:r w:rsidRPr="00887EE7">
              <w:rPr>
                <w:rFonts w:ascii="Sylfaen" w:hAnsi="Sylfaen" w:cs="Sylfaen"/>
                <w:sz w:val="20"/>
                <w:szCs w:val="20"/>
              </w:rPr>
              <w:t>.Գործարքի</w:t>
            </w:r>
            <w:r w:rsidRPr="00887EE7">
              <w:rPr>
                <w:rFonts w:ascii="Sylfaen" w:hAnsi="Sylfaen" w:cs="Arial"/>
                <w:sz w:val="20"/>
                <w:szCs w:val="20"/>
              </w:rPr>
              <w:t xml:space="preserve"> (</w:t>
            </w:r>
            <w:r w:rsidRPr="00887EE7">
              <w:rPr>
                <w:rFonts w:ascii="Sylfaen" w:hAnsi="Sylfaen" w:cs="Sylfaen"/>
                <w:sz w:val="20"/>
                <w:szCs w:val="20"/>
              </w:rPr>
              <w:t>վճարման</w:t>
            </w:r>
            <w:r w:rsidRPr="00887EE7">
              <w:rPr>
                <w:rFonts w:ascii="Sylfaen" w:hAnsi="Sylfaen" w:cs="Arial"/>
                <w:sz w:val="20"/>
                <w:szCs w:val="20"/>
              </w:rPr>
              <w:t xml:space="preserve">) </w:t>
            </w:r>
            <w:r w:rsidRPr="00887EE7">
              <w:rPr>
                <w:rFonts w:ascii="Sylfaen" w:hAnsi="Sylfaen" w:cs="Sylfaen"/>
                <w:sz w:val="20"/>
                <w:szCs w:val="20"/>
              </w:rPr>
              <w:t>նպատակը</w:t>
            </w:r>
            <w:r w:rsidRPr="00887EE7">
              <w:rPr>
                <w:rFonts w:ascii="Sylfaen" w:hAnsi="Sylfaen" w:cs="Arial"/>
                <w:sz w:val="20"/>
                <w:szCs w:val="20"/>
              </w:rPr>
              <w:t>`</w:t>
            </w:r>
            <w:r w:rsidRPr="00887EE7">
              <w:rPr>
                <w:rFonts w:ascii="Sylfaen" w:hAnsi="Sylfaen" w:cs="Arial"/>
                <w:sz w:val="20"/>
                <w:szCs w:val="20"/>
                <w:lang w:val="hy-AM"/>
              </w:rPr>
              <w:t xml:space="preserve">  </w:t>
            </w:r>
            <w:r w:rsidRPr="00887EE7">
              <w:rPr>
                <w:rFonts w:ascii="Sylfaen" w:hAnsi="Sylfaen" w:cs="Sylfaen"/>
                <w:bCs/>
                <w:i/>
                <w:sz w:val="20"/>
                <w:szCs w:val="20"/>
              </w:rPr>
              <w:t>(պայմանագրի կատարման ապահովմ</w:t>
            </w:r>
            <w:r w:rsidRPr="00887EE7">
              <w:rPr>
                <w:rFonts w:ascii="Sylfaen" w:hAnsi="Sylfaen" w:cs="Sylfaen"/>
                <w:bCs/>
                <w:i/>
                <w:sz w:val="20"/>
                <w:szCs w:val="20"/>
                <w:lang w:val="hy-AM"/>
              </w:rPr>
              <w:t>ան համար</w:t>
            </w:r>
            <w:r w:rsidRPr="00887EE7">
              <w:rPr>
                <w:rFonts w:ascii="Sylfaen" w:hAnsi="Sylfaen" w:cs="Sylfaen"/>
                <w:bCs/>
                <w:i/>
                <w:sz w:val="20"/>
                <w:szCs w:val="20"/>
              </w:rPr>
              <w:t>)</w:t>
            </w:r>
          </w:p>
        </w:tc>
      </w:tr>
      <w:tr w:rsidR="003E4B11" w:rsidRPr="00887EE7" w:rsidTr="008775F2">
        <w:trPr>
          <w:trHeight w:val="424"/>
        </w:trPr>
        <w:tc>
          <w:tcPr>
            <w:tcW w:w="10980" w:type="dxa"/>
            <w:gridSpan w:val="2"/>
            <w:tcBorders>
              <w:top w:val="single" w:sz="4" w:space="0" w:color="auto"/>
              <w:left w:val="single" w:sz="4" w:space="0" w:color="auto"/>
              <w:right w:val="single" w:sz="4" w:space="0" w:color="000000"/>
            </w:tcBorders>
            <w:noWrap/>
            <w:vAlign w:val="bottom"/>
          </w:tcPr>
          <w:p w:rsidR="003E4B11" w:rsidRPr="00887EE7" w:rsidRDefault="003E4B11" w:rsidP="008775F2">
            <w:pPr>
              <w:rPr>
                <w:rFonts w:ascii="Sylfaen" w:hAnsi="Sylfaen" w:cs="Arial"/>
                <w:sz w:val="20"/>
                <w:szCs w:val="20"/>
              </w:rPr>
            </w:pPr>
            <w:r w:rsidRPr="00887EE7">
              <w:rPr>
                <w:rFonts w:ascii="Sylfaen" w:hAnsi="Sylfaen" w:cs="Sylfaen"/>
                <w:sz w:val="20"/>
                <w:szCs w:val="20"/>
              </w:rPr>
              <w:t>1</w:t>
            </w:r>
            <w:r w:rsidRPr="00887EE7">
              <w:rPr>
                <w:rFonts w:ascii="Sylfaen" w:hAnsi="Sylfaen" w:cs="Sylfaen"/>
                <w:sz w:val="20"/>
                <w:szCs w:val="20"/>
                <w:lang w:val="hy-AM"/>
              </w:rPr>
              <w:t>8</w:t>
            </w:r>
            <w:r w:rsidRPr="00887EE7">
              <w:rPr>
                <w:rFonts w:ascii="Sylfaen" w:hAnsi="Sylfaen" w:cs="Sylfaen"/>
                <w:sz w:val="20"/>
                <w:szCs w:val="20"/>
              </w:rPr>
              <w:t xml:space="preserve">. </w:t>
            </w:r>
            <w:r w:rsidRPr="00887EE7">
              <w:rPr>
                <w:rFonts w:ascii="Sylfaen" w:hAnsi="Sylfaen" w:cs="Sylfaen"/>
                <w:sz w:val="20"/>
                <w:szCs w:val="20"/>
                <w:lang w:val="hy-AM"/>
              </w:rPr>
              <w:t xml:space="preserve">Վճարման կատարման հիմքերը՝ </w:t>
            </w:r>
            <w:r w:rsidRPr="00887EE7">
              <w:rPr>
                <w:rFonts w:ascii="Sylfaen" w:hAnsi="Sylfaen" w:cs="Sylfaen"/>
                <w:sz w:val="20"/>
                <w:szCs w:val="20"/>
              </w:rPr>
              <w:t>(</w:t>
            </w:r>
            <w:r w:rsidRPr="00887EE7">
              <w:rPr>
                <w:rFonts w:ascii="Sylfaen" w:hAnsi="Sylfaen" w:cs="Sylfaen"/>
                <w:sz w:val="20"/>
                <w:szCs w:val="20"/>
                <w:lang w:val="hy-AM"/>
              </w:rPr>
              <w:t>Փաստաթղթերի</w:t>
            </w:r>
            <w:r w:rsidRPr="00887EE7">
              <w:rPr>
                <w:rFonts w:ascii="Sylfaen" w:hAnsi="Sylfaen" w:cs="Arial"/>
                <w:sz w:val="20"/>
                <w:szCs w:val="20"/>
                <w:lang w:val="hy-AM"/>
              </w:rPr>
              <w:t xml:space="preserve"> անվանումը</w:t>
            </w:r>
            <w:r w:rsidRPr="00887EE7">
              <w:rPr>
                <w:rFonts w:ascii="Sylfaen" w:hAnsi="Sylfaen" w:cs="Arial"/>
                <w:sz w:val="20"/>
                <w:szCs w:val="20"/>
              </w:rPr>
              <w:t>,</w:t>
            </w:r>
            <w:r w:rsidRPr="00887EE7">
              <w:rPr>
                <w:rFonts w:ascii="Sylfaen" w:hAnsi="Sylfaen" w:cs="Arial"/>
                <w:sz w:val="20"/>
                <w:szCs w:val="20"/>
                <w:lang w:val="hy-AM"/>
              </w:rPr>
              <w:t xml:space="preserve"> այդ թվում՝ տուժանքի մասին համաձայնագիրը, </w:t>
            </w:r>
            <w:r w:rsidRPr="00887EE7">
              <w:rPr>
                <w:rFonts w:ascii="Sylfaen" w:hAnsi="Sylfaen" w:cs="Sylfaen"/>
                <w:sz w:val="20"/>
                <w:szCs w:val="20"/>
                <w:lang w:val="hy-AM"/>
              </w:rPr>
              <w:t>դրանց</w:t>
            </w:r>
            <w:r w:rsidRPr="00887EE7">
              <w:rPr>
                <w:rFonts w:ascii="Sylfaen" w:hAnsi="Sylfaen" w:cs="Arial"/>
                <w:sz w:val="20"/>
                <w:szCs w:val="20"/>
                <w:lang w:val="hy-AM"/>
              </w:rPr>
              <w:t xml:space="preserve"> </w:t>
            </w:r>
            <w:r w:rsidRPr="00887EE7">
              <w:rPr>
                <w:rFonts w:ascii="Sylfaen" w:hAnsi="Sylfaen" w:cs="Sylfaen"/>
                <w:sz w:val="20"/>
                <w:szCs w:val="20"/>
                <w:lang w:val="hy-AM"/>
              </w:rPr>
              <w:t>համարները</w:t>
            </w:r>
            <w:r w:rsidRPr="00887EE7">
              <w:rPr>
                <w:rFonts w:ascii="Sylfaen" w:hAnsi="Sylfaen" w:cs="Arial"/>
                <w:sz w:val="20"/>
                <w:szCs w:val="20"/>
                <w:lang w:val="hy-AM"/>
              </w:rPr>
              <w:t>,</w:t>
            </w:r>
            <w:r w:rsidRPr="00887EE7">
              <w:rPr>
                <w:rFonts w:ascii="Sylfaen" w:hAnsi="Sylfaen" w:cs="Arial"/>
                <w:sz w:val="20"/>
                <w:szCs w:val="20"/>
              </w:rPr>
              <w:t xml:space="preserve"> </w:t>
            </w:r>
            <w:r w:rsidRPr="00887EE7">
              <w:rPr>
                <w:rFonts w:ascii="Sylfaen" w:hAnsi="Sylfaen" w:cs="Sylfaen"/>
                <w:sz w:val="20"/>
                <w:szCs w:val="20"/>
                <w:lang w:val="hy-AM"/>
              </w:rPr>
              <w:t>պ</w:t>
            </w:r>
            <w:r w:rsidRPr="00887EE7">
              <w:rPr>
                <w:rFonts w:ascii="Sylfaen" w:hAnsi="Sylfaen" w:cs="Sylfaen"/>
                <w:sz w:val="20"/>
                <w:szCs w:val="20"/>
              </w:rPr>
              <w:t xml:space="preserve">այմանագրի </w:t>
            </w:r>
            <w:r w:rsidRPr="00887EE7">
              <w:rPr>
                <w:rFonts w:ascii="Sylfaen" w:hAnsi="Sylfaen" w:cs="Arial"/>
                <w:sz w:val="20"/>
                <w:szCs w:val="20"/>
              </w:rPr>
              <w:t xml:space="preserve"> </w:t>
            </w:r>
            <w:r w:rsidRPr="00887EE7">
              <w:rPr>
                <w:rFonts w:ascii="Sylfaen" w:hAnsi="Sylfaen" w:cs="Sylfaen"/>
                <w:sz w:val="20"/>
                <w:szCs w:val="20"/>
              </w:rPr>
              <w:t>ծածկագիրը</w:t>
            </w:r>
            <w:r w:rsidRPr="00887EE7">
              <w:rPr>
                <w:rFonts w:ascii="Sylfaen" w:hAnsi="Sylfaen" w:cs="Arial"/>
                <w:sz w:val="20"/>
                <w:szCs w:val="20"/>
                <w:lang w:val="hy-AM"/>
              </w:rPr>
              <w:t xml:space="preserve"> որի հիման վրա կատարվում է  գանձումը</w:t>
            </w:r>
            <w:r w:rsidRPr="00887EE7">
              <w:rPr>
                <w:rFonts w:ascii="Sylfaen" w:hAnsi="Sylfaen" w:cs="Arial"/>
                <w:sz w:val="20"/>
                <w:szCs w:val="20"/>
              </w:rPr>
              <w:t>)</w:t>
            </w:r>
            <w:r w:rsidRPr="00887EE7">
              <w:rPr>
                <w:rFonts w:ascii="Sylfaen" w:hAnsi="Sylfaen" w:cs="Sylfaen"/>
                <w:sz w:val="20"/>
                <w:szCs w:val="20"/>
              </w:rPr>
              <w:t>`</w:t>
            </w:r>
          </w:p>
          <w:p w:rsidR="003E4B11" w:rsidRPr="00887EE7" w:rsidRDefault="00F321AD" w:rsidP="008C73AC">
            <w:pPr>
              <w:rPr>
                <w:rFonts w:ascii="Sylfaen" w:hAnsi="Sylfaen" w:cs="Arial"/>
                <w:sz w:val="20"/>
                <w:szCs w:val="20"/>
              </w:rPr>
            </w:pPr>
            <w:r>
              <w:rPr>
                <w:rFonts w:ascii="Sylfaen" w:hAnsi="Sylfaen" w:cs="Sylfaen"/>
                <w:i/>
                <w:sz w:val="18"/>
                <w:szCs w:val="18"/>
              </w:rPr>
              <w:t>ԱՄԴՀՄԴ-ԳՀԱՊՁԲ-20/1</w:t>
            </w:r>
            <w:r w:rsidR="003E4B11" w:rsidRPr="006E68AD">
              <w:rPr>
                <w:rFonts w:ascii="Sylfaen" w:hAnsi="Sylfaen" w:cs="GHEA Grapalat"/>
                <w:i/>
                <w:sz w:val="18"/>
                <w:szCs w:val="18"/>
              </w:rPr>
              <w:t xml:space="preserve">  </w:t>
            </w:r>
            <w:r w:rsidR="003E4B11" w:rsidRPr="00887EE7">
              <w:rPr>
                <w:rFonts w:ascii="Sylfaen" w:hAnsi="Sylfaen" w:cs="GHEA Grapalat"/>
                <w:sz w:val="20"/>
                <w:szCs w:val="20"/>
                <w:lang w:val="pt-BR"/>
              </w:rPr>
              <w:t>»</w:t>
            </w:r>
          </w:p>
        </w:tc>
      </w:tr>
      <w:tr w:rsidR="003E4B11" w:rsidRPr="00887EE7" w:rsidTr="008775F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4B11" w:rsidRPr="00887EE7" w:rsidRDefault="003E4B11" w:rsidP="008775F2">
            <w:pPr>
              <w:rPr>
                <w:rFonts w:ascii="Sylfaen" w:hAnsi="Sylfaen" w:cs="Sylfaen"/>
                <w:sz w:val="20"/>
                <w:szCs w:val="20"/>
                <w:lang w:val="hy-AM"/>
              </w:rPr>
            </w:pPr>
            <w:r w:rsidRPr="00887EE7">
              <w:rPr>
                <w:rFonts w:ascii="Sylfaen" w:hAnsi="Sylfaen" w:cs="Sylfaen"/>
                <w:sz w:val="20"/>
                <w:szCs w:val="20"/>
                <w:lang w:val="hy-AM"/>
              </w:rPr>
              <w:t>19. Վճարման պայմանները՝                                &lt;ակցեպտավորված վճարում&gt;</w:t>
            </w:r>
          </w:p>
          <w:p w:rsidR="003E4B11" w:rsidRPr="00887EE7" w:rsidRDefault="003E4B11" w:rsidP="008775F2">
            <w:pPr>
              <w:rPr>
                <w:rFonts w:ascii="Sylfaen" w:hAnsi="Sylfaen" w:cs="Sylfaen"/>
                <w:sz w:val="20"/>
                <w:szCs w:val="20"/>
                <w:lang w:val="ru-RU"/>
              </w:rPr>
            </w:pPr>
          </w:p>
        </w:tc>
      </w:tr>
      <w:tr w:rsidR="003E4B11" w:rsidRPr="00887EE7" w:rsidTr="008775F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4B11" w:rsidRPr="00887EE7" w:rsidRDefault="003E4B11" w:rsidP="008775F2">
            <w:pPr>
              <w:rPr>
                <w:rFonts w:ascii="Sylfaen" w:hAnsi="Sylfaen" w:cs="Sylfaen"/>
                <w:sz w:val="20"/>
                <w:szCs w:val="20"/>
              </w:rPr>
            </w:pPr>
            <w:r w:rsidRPr="00887EE7">
              <w:rPr>
                <w:rFonts w:ascii="Sylfaen" w:hAnsi="Sylfaen" w:cs="Sylfaen"/>
                <w:sz w:val="20"/>
                <w:szCs w:val="20"/>
                <w:lang w:val="hy-AM"/>
              </w:rPr>
              <w:t xml:space="preserve">20. Առդիր էջերի քանակը՝    </w:t>
            </w:r>
            <w:r w:rsidRPr="00887EE7">
              <w:rPr>
                <w:rFonts w:ascii="Sylfaen" w:hAnsi="Sylfaen" w:cs="Arial"/>
                <w:sz w:val="20"/>
                <w:szCs w:val="20"/>
              </w:rPr>
              <w:t xml:space="preserve">--- </w:t>
            </w:r>
            <w:r w:rsidRPr="00887EE7">
              <w:rPr>
                <w:rFonts w:ascii="Sylfaen" w:hAnsi="Sylfaen" w:cs="Arial"/>
                <w:sz w:val="20"/>
                <w:szCs w:val="20"/>
                <w:lang w:val="hy-AM"/>
              </w:rPr>
              <w:t xml:space="preserve">    </w:t>
            </w:r>
            <w:r w:rsidRPr="00887EE7">
              <w:rPr>
                <w:rFonts w:ascii="Sylfaen" w:hAnsi="Sylfaen" w:cs="Sylfaen"/>
                <w:sz w:val="20"/>
                <w:szCs w:val="20"/>
              </w:rPr>
              <w:t>էջ</w:t>
            </w:r>
          </w:p>
          <w:p w:rsidR="003E4B11" w:rsidRPr="00887EE7" w:rsidRDefault="003E4B11" w:rsidP="008775F2">
            <w:pPr>
              <w:rPr>
                <w:rFonts w:ascii="Sylfaen" w:hAnsi="Sylfaen" w:cs="Sylfaen"/>
                <w:sz w:val="20"/>
                <w:szCs w:val="20"/>
                <w:lang w:val="hy-AM"/>
              </w:rPr>
            </w:pPr>
          </w:p>
        </w:tc>
      </w:tr>
      <w:tr w:rsidR="003E4B11" w:rsidRPr="00887EE7" w:rsidTr="008775F2">
        <w:trPr>
          <w:trHeight w:val="2194"/>
        </w:trPr>
        <w:tc>
          <w:tcPr>
            <w:tcW w:w="5616" w:type="dxa"/>
            <w:tcBorders>
              <w:top w:val="nil"/>
              <w:left w:val="single" w:sz="4" w:space="0" w:color="auto"/>
              <w:bottom w:val="single" w:sz="4" w:space="0" w:color="auto"/>
              <w:right w:val="single" w:sz="4" w:space="0" w:color="auto"/>
            </w:tcBorders>
            <w:noWrap/>
            <w:vAlign w:val="bottom"/>
          </w:tcPr>
          <w:p w:rsidR="003E4B11" w:rsidRPr="00887EE7" w:rsidRDefault="003E4B11" w:rsidP="008775F2">
            <w:pPr>
              <w:rPr>
                <w:rFonts w:ascii="Sylfaen" w:hAnsi="Sylfaen" w:cs="Sylfaen"/>
                <w:sz w:val="20"/>
                <w:szCs w:val="20"/>
              </w:rPr>
            </w:pPr>
            <w:r w:rsidRPr="00887EE7">
              <w:rPr>
                <w:rFonts w:ascii="Sylfaen" w:hAnsi="Sylfaen" w:cs="Courier New"/>
                <w:sz w:val="20"/>
                <w:szCs w:val="20"/>
              </w:rPr>
              <w:t> </w:t>
            </w:r>
            <w:r w:rsidRPr="00887EE7">
              <w:rPr>
                <w:rFonts w:ascii="Sylfaen" w:hAnsi="Sylfaen" w:cs="Arial"/>
                <w:sz w:val="20"/>
                <w:szCs w:val="20"/>
                <w:lang w:val="hy-AM"/>
              </w:rPr>
              <w:t>22</w:t>
            </w:r>
            <w:r w:rsidRPr="00887EE7">
              <w:rPr>
                <w:rFonts w:ascii="Sylfaen" w:hAnsi="Sylfaen" w:cs="Arial"/>
                <w:sz w:val="20"/>
                <w:szCs w:val="20"/>
              </w:rPr>
              <w:t>.</w:t>
            </w:r>
            <w:r w:rsidRPr="00887EE7">
              <w:rPr>
                <w:rFonts w:ascii="Sylfaen" w:hAnsi="Sylfaen" w:cs="Sylfaen"/>
                <w:sz w:val="20"/>
                <w:szCs w:val="20"/>
              </w:rPr>
              <w:t>ա. Շահառուի ստորագրությունները</w:t>
            </w:r>
          </w:p>
          <w:p w:rsidR="003E4B11" w:rsidRPr="00887EE7" w:rsidRDefault="003E4B11" w:rsidP="008775F2">
            <w:pPr>
              <w:rPr>
                <w:rFonts w:ascii="Sylfaen" w:hAnsi="Sylfaen" w:cs="Sylfaen"/>
                <w:sz w:val="20"/>
                <w:szCs w:val="20"/>
              </w:rPr>
            </w:pPr>
          </w:p>
          <w:p w:rsidR="003E4B11" w:rsidRPr="00887EE7" w:rsidRDefault="003E4B11" w:rsidP="008775F2">
            <w:pPr>
              <w:jc w:val="right"/>
              <w:rPr>
                <w:rFonts w:ascii="Sylfaen" w:hAnsi="Sylfaen" w:cs="Tahoma"/>
                <w:color w:val="000000"/>
                <w:sz w:val="20"/>
                <w:szCs w:val="20"/>
              </w:rPr>
            </w:pPr>
            <w:r w:rsidRPr="00887EE7">
              <w:rPr>
                <w:rFonts w:ascii="Sylfaen" w:hAnsi="Sylfaen" w:cs="Tahoma"/>
                <w:color w:val="000000"/>
                <w:sz w:val="20"/>
                <w:szCs w:val="20"/>
              </w:rPr>
              <w:t>/____________________/</w:t>
            </w:r>
          </w:p>
          <w:p w:rsidR="003E4B11" w:rsidRPr="00887EE7" w:rsidRDefault="003E4B11" w:rsidP="008775F2">
            <w:pPr>
              <w:rPr>
                <w:rFonts w:ascii="Sylfaen" w:hAnsi="Sylfaen" w:cs="Tahoma"/>
                <w:color w:val="000000"/>
                <w:sz w:val="20"/>
                <w:szCs w:val="20"/>
              </w:rPr>
            </w:pPr>
          </w:p>
          <w:p w:rsidR="003E4B11" w:rsidRPr="00887EE7" w:rsidRDefault="003E4B11" w:rsidP="008775F2">
            <w:pPr>
              <w:rPr>
                <w:rFonts w:ascii="Sylfaen" w:hAnsi="Sylfaen" w:cs="Sylfaen"/>
                <w:sz w:val="20"/>
                <w:szCs w:val="20"/>
              </w:rPr>
            </w:pPr>
          </w:p>
          <w:p w:rsidR="003E4B11" w:rsidRPr="00887EE7" w:rsidRDefault="003E4B11" w:rsidP="008775F2">
            <w:pPr>
              <w:jc w:val="right"/>
              <w:rPr>
                <w:rFonts w:ascii="Sylfaen" w:hAnsi="Sylfaen" w:cs="Sylfaen"/>
                <w:sz w:val="20"/>
                <w:szCs w:val="20"/>
              </w:rPr>
            </w:pPr>
            <w:r w:rsidRPr="00887EE7">
              <w:rPr>
                <w:rFonts w:ascii="Sylfaen" w:hAnsi="Sylfaen" w:cs="Tahoma"/>
                <w:color w:val="000000"/>
                <w:sz w:val="20"/>
                <w:szCs w:val="20"/>
              </w:rPr>
              <w:t>/____________________/</w:t>
            </w:r>
          </w:p>
          <w:p w:rsidR="003E4B11" w:rsidRPr="00887EE7" w:rsidRDefault="003E4B11" w:rsidP="008775F2">
            <w:pPr>
              <w:rPr>
                <w:rFonts w:ascii="Sylfaen" w:hAnsi="Sylfaen" w:cs="Sylfaen"/>
                <w:sz w:val="20"/>
                <w:szCs w:val="20"/>
              </w:rPr>
            </w:pPr>
          </w:p>
          <w:p w:rsidR="003E4B11" w:rsidRPr="00887EE7" w:rsidRDefault="003E4B11" w:rsidP="008775F2">
            <w:pPr>
              <w:rPr>
                <w:rFonts w:ascii="Sylfaen" w:hAnsi="Sylfaen" w:cs="Sylfaen"/>
                <w:sz w:val="20"/>
                <w:szCs w:val="20"/>
              </w:rPr>
            </w:pPr>
            <w:r w:rsidRPr="00887EE7">
              <w:rPr>
                <w:rFonts w:ascii="Sylfaen" w:hAnsi="Sylfaen" w:cs="Sylfaen"/>
                <w:sz w:val="20"/>
                <w:szCs w:val="20"/>
                <w:lang w:val="hy-AM"/>
              </w:rPr>
              <w:t>22</w:t>
            </w:r>
            <w:r w:rsidRPr="00887EE7">
              <w:rPr>
                <w:rFonts w:ascii="Sylfaen" w:hAnsi="Sylfaen" w:cs="Sylfaen"/>
                <w:sz w:val="20"/>
                <w:szCs w:val="20"/>
              </w:rPr>
              <w:t>.բ.</w:t>
            </w:r>
          </w:p>
          <w:p w:rsidR="003E4B11" w:rsidRPr="00887EE7" w:rsidRDefault="003E4B11" w:rsidP="008775F2">
            <w:pPr>
              <w:rPr>
                <w:rFonts w:ascii="Sylfaen" w:hAnsi="Sylfaen" w:cs="Sylfaen"/>
                <w:sz w:val="20"/>
                <w:szCs w:val="20"/>
              </w:rPr>
            </w:pPr>
            <w:r w:rsidRPr="00887EE7">
              <w:rPr>
                <w:rFonts w:ascii="Sylfaen" w:hAnsi="Sylfaen" w:cs="Sylfaen"/>
                <w:sz w:val="20"/>
                <w:szCs w:val="20"/>
              </w:rPr>
              <w:t xml:space="preserve">                                                                             Կ.Տ.</w:t>
            </w:r>
          </w:p>
          <w:p w:rsidR="003E4B11" w:rsidRPr="00887EE7" w:rsidRDefault="003E4B11" w:rsidP="008775F2">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rsidR="003E4B11" w:rsidRPr="00887EE7" w:rsidRDefault="003E4B11" w:rsidP="008775F2">
            <w:pPr>
              <w:rPr>
                <w:rFonts w:ascii="Sylfaen" w:hAnsi="Sylfaen" w:cs="Sylfaen"/>
                <w:sz w:val="20"/>
                <w:szCs w:val="20"/>
              </w:rPr>
            </w:pPr>
            <w:r w:rsidRPr="00887EE7">
              <w:rPr>
                <w:rFonts w:ascii="Sylfaen" w:hAnsi="Sylfaen" w:cs="Arial"/>
                <w:sz w:val="20"/>
                <w:szCs w:val="20"/>
                <w:lang w:val="hy-AM"/>
              </w:rPr>
              <w:t>2</w:t>
            </w:r>
            <w:r w:rsidRPr="00887EE7">
              <w:rPr>
                <w:rFonts w:ascii="Sylfaen" w:hAnsi="Sylfaen" w:cs="Arial"/>
                <w:sz w:val="20"/>
                <w:szCs w:val="20"/>
              </w:rPr>
              <w:t>1.</w:t>
            </w:r>
            <w:r w:rsidRPr="00887EE7">
              <w:rPr>
                <w:rFonts w:ascii="Sylfaen" w:hAnsi="Sylfaen" w:cs="Sylfaen"/>
                <w:sz w:val="20"/>
                <w:szCs w:val="20"/>
              </w:rPr>
              <w:t xml:space="preserve">ա. </w:t>
            </w:r>
            <w:r w:rsidRPr="00887EE7">
              <w:rPr>
                <w:rFonts w:ascii="Sylfaen" w:hAnsi="Sylfaen" w:cs="Courier New"/>
                <w:sz w:val="20"/>
                <w:szCs w:val="20"/>
              </w:rPr>
              <w:t> </w:t>
            </w:r>
            <w:r w:rsidRPr="00887EE7">
              <w:rPr>
                <w:rFonts w:ascii="Sylfaen" w:hAnsi="Sylfaen" w:cs="Sylfaen"/>
                <w:sz w:val="20"/>
                <w:szCs w:val="20"/>
              </w:rPr>
              <w:t>Վճարողի ստորագրությունները`</w:t>
            </w:r>
          </w:p>
          <w:p w:rsidR="003E4B11" w:rsidRPr="00887EE7" w:rsidRDefault="003E4B11" w:rsidP="008775F2">
            <w:pPr>
              <w:jc w:val="right"/>
              <w:rPr>
                <w:rFonts w:ascii="Sylfaen" w:hAnsi="Sylfaen" w:cs="Sylfaen"/>
                <w:sz w:val="20"/>
                <w:szCs w:val="20"/>
              </w:rPr>
            </w:pPr>
          </w:p>
          <w:p w:rsidR="003E4B11" w:rsidRPr="00887EE7" w:rsidRDefault="003E4B11" w:rsidP="008775F2">
            <w:pPr>
              <w:rPr>
                <w:rFonts w:ascii="Sylfaen" w:hAnsi="Sylfaen" w:cs="Sylfaen"/>
                <w:sz w:val="20"/>
                <w:szCs w:val="20"/>
              </w:rPr>
            </w:pPr>
            <w:r w:rsidRPr="00887EE7">
              <w:rPr>
                <w:rFonts w:ascii="Sylfaen" w:hAnsi="Sylfaen" w:cs="Tahoma"/>
                <w:color w:val="000000"/>
                <w:sz w:val="20"/>
                <w:szCs w:val="20"/>
              </w:rPr>
              <w:t xml:space="preserve">                                               /____________________/</w:t>
            </w:r>
          </w:p>
          <w:p w:rsidR="003E4B11" w:rsidRPr="00887EE7" w:rsidRDefault="003E4B11" w:rsidP="008775F2">
            <w:pPr>
              <w:jc w:val="right"/>
              <w:rPr>
                <w:rFonts w:ascii="Sylfaen" w:hAnsi="Sylfaen" w:cs="Tahoma"/>
                <w:color w:val="000000"/>
                <w:sz w:val="20"/>
                <w:szCs w:val="20"/>
              </w:rPr>
            </w:pPr>
          </w:p>
          <w:p w:rsidR="003E4B11" w:rsidRPr="00887EE7" w:rsidRDefault="003E4B11" w:rsidP="008775F2">
            <w:pPr>
              <w:jc w:val="right"/>
              <w:rPr>
                <w:rFonts w:ascii="Sylfaen" w:hAnsi="Sylfaen" w:cs="Tahoma"/>
                <w:color w:val="000000"/>
                <w:sz w:val="20"/>
                <w:szCs w:val="20"/>
              </w:rPr>
            </w:pPr>
          </w:p>
          <w:p w:rsidR="003E4B11" w:rsidRPr="00887EE7" w:rsidRDefault="003E4B11" w:rsidP="008775F2">
            <w:pPr>
              <w:jc w:val="right"/>
              <w:rPr>
                <w:rFonts w:ascii="Sylfaen" w:hAnsi="Sylfaen" w:cs="Sylfaen"/>
                <w:sz w:val="20"/>
                <w:szCs w:val="20"/>
              </w:rPr>
            </w:pPr>
            <w:r w:rsidRPr="00887EE7">
              <w:rPr>
                <w:rFonts w:ascii="Sylfaen" w:hAnsi="Sylfaen" w:cs="Tahoma"/>
                <w:color w:val="000000"/>
                <w:sz w:val="20"/>
                <w:szCs w:val="20"/>
              </w:rPr>
              <w:t>/____________________/</w:t>
            </w:r>
          </w:p>
          <w:p w:rsidR="003E4B11" w:rsidRPr="00887EE7" w:rsidRDefault="003E4B11" w:rsidP="008775F2">
            <w:pPr>
              <w:jc w:val="right"/>
              <w:rPr>
                <w:rFonts w:ascii="Sylfaen" w:hAnsi="Sylfaen" w:cs="Sylfaen"/>
                <w:sz w:val="20"/>
                <w:szCs w:val="20"/>
              </w:rPr>
            </w:pPr>
          </w:p>
          <w:p w:rsidR="003E4B11" w:rsidRPr="00887EE7" w:rsidRDefault="003E4B11" w:rsidP="008775F2">
            <w:pPr>
              <w:jc w:val="right"/>
              <w:rPr>
                <w:rFonts w:ascii="Sylfaen" w:hAnsi="Sylfaen" w:cs="Sylfaen"/>
                <w:sz w:val="20"/>
                <w:szCs w:val="20"/>
              </w:rPr>
            </w:pPr>
            <w:r w:rsidRPr="00887EE7">
              <w:rPr>
                <w:rFonts w:ascii="Sylfaen" w:hAnsi="Sylfaen" w:cs="Sylfaen"/>
                <w:sz w:val="20"/>
                <w:szCs w:val="20"/>
                <w:lang w:val="hy-AM"/>
              </w:rPr>
              <w:t>2</w:t>
            </w:r>
            <w:r w:rsidRPr="00887EE7">
              <w:rPr>
                <w:rFonts w:ascii="Sylfaen" w:hAnsi="Sylfaen" w:cs="Sylfaen"/>
                <w:sz w:val="20"/>
                <w:szCs w:val="20"/>
              </w:rPr>
              <w:t>1.բ.                                                                    Կ.Տ.</w:t>
            </w:r>
          </w:p>
          <w:p w:rsidR="003E4B11" w:rsidRPr="00887EE7" w:rsidRDefault="003E4B11" w:rsidP="008775F2">
            <w:pPr>
              <w:jc w:val="right"/>
              <w:rPr>
                <w:rFonts w:ascii="Sylfaen" w:hAnsi="Sylfaen" w:cs="Sylfaen"/>
                <w:sz w:val="20"/>
                <w:szCs w:val="20"/>
              </w:rPr>
            </w:pPr>
          </w:p>
        </w:tc>
      </w:tr>
      <w:tr w:rsidR="003E4B11" w:rsidRPr="00887EE7" w:rsidTr="008775F2">
        <w:trPr>
          <w:trHeight w:val="2194"/>
        </w:trPr>
        <w:tc>
          <w:tcPr>
            <w:tcW w:w="5616" w:type="dxa"/>
            <w:tcBorders>
              <w:top w:val="single" w:sz="4" w:space="0" w:color="auto"/>
              <w:left w:val="single" w:sz="4" w:space="0" w:color="auto"/>
              <w:right w:val="single" w:sz="4" w:space="0" w:color="auto"/>
            </w:tcBorders>
            <w:noWrap/>
            <w:vAlign w:val="bottom"/>
          </w:tcPr>
          <w:p w:rsidR="003E4B11" w:rsidRPr="00887EE7" w:rsidRDefault="003E4B11" w:rsidP="008775F2">
            <w:pPr>
              <w:rPr>
                <w:rFonts w:ascii="Sylfaen" w:hAnsi="Sylfaen" w:cs="Tahoma"/>
                <w:color w:val="000000"/>
                <w:sz w:val="20"/>
                <w:szCs w:val="20"/>
              </w:rPr>
            </w:pPr>
            <w:r w:rsidRPr="00887EE7">
              <w:rPr>
                <w:rFonts w:ascii="Sylfaen" w:hAnsi="Sylfaen" w:cs="Tahoma"/>
                <w:color w:val="000000"/>
                <w:sz w:val="20"/>
                <w:szCs w:val="20"/>
              </w:rPr>
              <w:t>2</w:t>
            </w:r>
            <w:r w:rsidRPr="00887EE7">
              <w:rPr>
                <w:rFonts w:ascii="Sylfaen" w:hAnsi="Sylfaen" w:cs="Tahoma"/>
                <w:color w:val="000000"/>
                <w:sz w:val="20"/>
                <w:szCs w:val="20"/>
                <w:lang w:val="hy-AM"/>
              </w:rPr>
              <w:t>4</w:t>
            </w:r>
            <w:r w:rsidRPr="00887EE7">
              <w:rPr>
                <w:rFonts w:ascii="Sylfaen" w:hAnsi="Sylfaen" w:cs="Tahoma"/>
                <w:color w:val="000000"/>
                <w:sz w:val="20"/>
                <w:szCs w:val="20"/>
              </w:rPr>
              <w:t xml:space="preserve">.ա.   </w:t>
            </w:r>
            <w:r w:rsidRPr="00887EE7">
              <w:rPr>
                <w:rFonts w:ascii="Sylfaen" w:hAnsi="Sylfaen" w:cs="Tahoma"/>
                <w:color w:val="000000"/>
                <w:sz w:val="20"/>
                <w:szCs w:val="20"/>
                <w:lang w:val="hy-AM"/>
              </w:rPr>
              <w:t>Շահառուին  սպասարկող ֆինանսական կազմակերպություն</w:t>
            </w:r>
            <w:r w:rsidRPr="00887EE7">
              <w:rPr>
                <w:rFonts w:ascii="Sylfaen" w:hAnsi="Sylfaen" w:cs="Tahoma"/>
                <w:color w:val="000000"/>
                <w:sz w:val="20"/>
                <w:szCs w:val="20"/>
              </w:rPr>
              <w:t xml:space="preserve"> </w:t>
            </w:r>
          </w:p>
          <w:p w:rsidR="003E4B11" w:rsidRPr="00887EE7" w:rsidRDefault="003E4B11" w:rsidP="008775F2">
            <w:pPr>
              <w:rPr>
                <w:rFonts w:ascii="Sylfaen" w:hAnsi="Sylfaen" w:cs="Tahoma"/>
                <w:color w:val="000000"/>
                <w:sz w:val="20"/>
                <w:szCs w:val="20"/>
                <w:lang w:val="hy-AM"/>
              </w:rPr>
            </w:pPr>
            <w:r w:rsidRPr="00887EE7">
              <w:rPr>
                <w:rFonts w:ascii="Sylfaen" w:hAnsi="Sylfaen" w:cs="Tahoma"/>
                <w:color w:val="000000"/>
                <w:sz w:val="20"/>
                <w:szCs w:val="20"/>
              </w:rPr>
              <w:t xml:space="preserve">                             </w:t>
            </w:r>
            <w:r w:rsidRPr="00887EE7">
              <w:rPr>
                <w:rFonts w:ascii="Sylfaen" w:hAnsi="Sylfaen" w:cs="Tahoma"/>
                <w:color w:val="000000"/>
                <w:sz w:val="20"/>
                <w:szCs w:val="20"/>
                <w:lang w:val="hy-AM"/>
              </w:rPr>
              <w:t xml:space="preserve">                 </w:t>
            </w:r>
          </w:p>
          <w:p w:rsidR="003E4B11" w:rsidRPr="00887EE7" w:rsidRDefault="003E4B11" w:rsidP="008775F2">
            <w:pPr>
              <w:rPr>
                <w:rFonts w:ascii="Sylfaen" w:hAnsi="Sylfaen" w:cs="Tahoma"/>
                <w:color w:val="000000"/>
                <w:sz w:val="20"/>
                <w:szCs w:val="20"/>
              </w:rPr>
            </w:pPr>
            <w:r w:rsidRPr="00887EE7">
              <w:rPr>
                <w:rFonts w:ascii="Sylfaen" w:hAnsi="Sylfaen" w:cs="Tahoma"/>
                <w:color w:val="000000"/>
                <w:sz w:val="20"/>
                <w:szCs w:val="20"/>
                <w:lang w:val="hy-AM"/>
              </w:rPr>
              <w:t xml:space="preserve">                                                 </w:t>
            </w:r>
            <w:r w:rsidRPr="00887EE7">
              <w:rPr>
                <w:rFonts w:ascii="Sylfaen" w:hAnsi="Sylfaen" w:cs="Tahoma"/>
                <w:color w:val="000000"/>
                <w:sz w:val="20"/>
                <w:szCs w:val="20"/>
              </w:rPr>
              <w:t xml:space="preserve">   /____________________/</w:t>
            </w:r>
          </w:p>
          <w:p w:rsidR="003E4B11" w:rsidRPr="00887EE7" w:rsidRDefault="003E4B11" w:rsidP="008775F2">
            <w:pPr>
              <w:rPr>
                <w:rFonts w:ascii="Sylfaen" w:hAnsi="Sylfaen" w:cs="Sylfaen"/>
                <w:sz w:val="20"/>
                <w:szCs w:val="20"/>
              </w:rPr>
            </w:pPr>
            <w:r w:rsidRPr="00887EE7">
              <w:rPr>
                <w:rFonts w:ascii="Sylfaen" w:hAnsi="Sylfaen" w:cs="Sylfaen"/>
                <w:sz w:val="20"/>
                <w:szCs w:val="20"/>
              </w:rPr>
              <w:t xml:space="preserve">  </w:t>
            </w:r>
          </w:p>
          <w:p w:rsidR="003E4B11" w:rsidRPr="00887EE7" w:rsidRDefault="003E4B11" w:rsidP="008775F2">
            <w:pPr>
              <w:rPr>
                <w:rFonts w:ascii="Sylfaen" w:hAnsi="Sylfaen" w:cs="Sylfaen"/>
                <w:sz w:val="20"/>
                <w:szCs w:val="20"/>
              </w:rPr>
            </w:pPr>
            <w:r w:rsidRPr="00887EE7">
              <w:rPr>
                <w:rFonts w:ascii="Sylfaen" w:hAnsi="Sylfaen" w:cs="Sylfaen"/>
                <w:sz w:val="20"/>
                <w:szCs w:val="20"/>
              </w:rPr>
              <w:t xml:space="preserve">                                                       /ստորագրություն/</w:t>
            </w:r>
          </w:p>
          <w:p w:rsidR="003E4B11" w:rsidRPr="00887EE7" w:rsidRDefault="003E4B11" w:rsidP="008775F2">
            <w:pPr>
              <w:rPr>
                <w:rFonts w:ascii="Sylfaen" w:hAnsi="Sylfaen" w:cs="Tahoma"/>
                <w:color w:val="000000"/>
                <w:sz w:val="20"/>
                <w:szCs w:val="20"/>
              </w:rPr>
            </w:pPr>
          </w:p>
          <w:p w:rsidR="003E4B11" w:rsidRPr="00887EE7" w:rsidRDefault="003E4B11" w:rsidP="008775F2">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rsidR="003E4B11" w:rsidRPr="00887EE7" w:rsidRDefault="003E4B11" w:rsidP="008775F2">
            <w:pPr>
              <w:rPr>
                <w:rFonts w:ascii="Sylfaen" w:hAnsi="Sylfaen" w:cs="Tahoma"/>
                <w:color w:val="000000"/>
                <w:sz w:val="20"/>
                <w:szCs w:val="20"/>
              </w:rPr>
            </w:pPr>
            <w:r w:rsidRPr="00887EE7">
              <w:rPr>
                <w:rFonts w:ascii="Sylfaen" w:hAnsi="Sylfaen" w:cs="Tahoma"/>
                <w:color w:val="000000"/>
                <w:sz w:val="20"/>
                <w:szCs w:val="20"/>
              </w:rPr>
              <w:t>2</w:t>
            </w:r>
            <w:r w:rsidRPr="00887EE7">
              <w:rPr>
                <w:rFonts w:ascii="Sylfaen" w:hAnsi="Sylfaen" w:cs="Tahoma"/>
                <w:color w:val="000000"/>
                <w:sz w:val="20"/>
                <w:szCs w:val="20"/>
                <w:lang w:val="hy-AM"/>
              </w:rPr>
              <w:t>3</w:t>
            </w:r>
            <w:r w:rsidRPr="00887EE7">
              <w:rPr>
                <w:rFonts w:ascii="Sylfaen" w:hAnsi="Sylfaen" w:cs="Tahoma"/>
                <w:color w:val="000000"/>
                <w:sz w:val="20"/>
                <w:szCs w:val="20"/>
              </w:rPr>
              <w:t xml:space="preserve">.ա.   </w:t>
            </w:r>
            <w:r w:rsidRPr="00887EE7">
              <w:rPr>
                <w:rFonts w:ascii="Sylfaen" w:hAnsi="Sylfaen" w:cs="Tahoma"/>
                <w:color w:val="000000"/>
                <w:sz w:val="20"/>
                <w:szCs w:val="20"/>
                <w:lang w:val="hy-AM"/>
              </w:rPr>
              <w:t>Վճարողին  սպասարկող ֆինանսական կազմակերպություն</w:t>
            </w:r>
            <w:r w:rsidRPr="00887EE7">
              <w:rPr>
                <w:rFonts w:ascii="Sylfaen" w:hAnsi="Sylfaen" w:cs="Tahoma"/>
                <w:color w:val="000000"/>
                <w:sz w:val="20"/>
                <w:szCs w:val="20"/>
              </w:rPr>
              <w:t xml:space="preserve"> </w:t>
            </w:r>
          </w:p>
          <w:p w:rsidR="003E4B11" w:rsidRPr="00887EE7" w:rsidRDefault="003E4B11" w:rsidP="008775F2">
            <w:pPr>
              <w:jc w:val="right"/>
              <w:rPr>
                <w:rFonts w:ascii="Sylfaen" w:hAnsi="Sylfaen" w:cs="Tahoma"/>
                <w:color w:val="000000"/>
                <w:sz w:val="20"/>
                <w:szCs w:val="20"/>
              </w:rPr>
            </w:pPr>
          </w:p>
          <w:p w:rsidR="003E4B11" w:rsidRPr="00887EE7" w:rsidRDefault="003E4B11" w:rsidP="008775F2">
            <w:pPr>
              <w:jc w:val="right"/>
              <w:rPr>
                <w:rFonts w:ascii="Sylfaen" w:hAnsi="Sylfaen" w:cs="Tahoma"/>
                <w:color w:val="000000"/>
                <w:sz w:val="20"/>
                <w:szCs w:val="20"/>
              </w:rPr>
            </w:pPr>
          </w:p>
          <w:p w:rsidR="003E4B11" w:rsidRPr="00887EE7" w:rsidRDefault="003E4B11" w:rsidP="008775F2">
            <w:pPr>
              <w:jc w:val="right"/>
              <w:rPr>
                <w:rFonts w:ascii="Sylfaen" w:hAnsi="Sylfaen" w:cs="Tahoma"/>
                <w:color w:val="000000"/>
                <w:sz w:val="20"/>
                <w:szCs w:val="20"/>
              </w:rPr>
            </w:pPr>
            <w:r w:rsidRPr="00887EE7">
              <w:rPr>
                <w:rFonts w:ascii="Sylfaen" w:hAnsi="Sylfaen" w:cs="Tahoma"/>
                <w:color w:val="000000"/>
                <w:sz w:val="20"/>
                <w:szCs w:val="20"/>
              </w:rPr>
              <w:t>/____________________/</w:t>
            </w:r>
          </w:p>
          <w:p w:rsidR="003E4B11" w:rsidRPr="00887EE7" w:rsidRDefault="003E4B11" w:rsidP="008775F2">
            <w:pPr>
              <w:jc w:val="center"/>
              <w:rPr>
                <w:rFonts w:ascii="Sylfaen" w:hAnsi="Sylfaen" w:cs="Sylfaen"/>
                <w:sz w:val="20"/>
                <w:szCs w:val="20"/>
              </w:rPr>
            </w:pPr>
            <w:r w:rsidRPr="00887EE7">
              <w:rPr>
                <w:rFonts w:ascii="Sylfaen" w:hAnsi="Sylfaen" w:cs="Tahoma"/>
                <w:color w:val="000000"/>
                <w:sz w:val="20"/>
                <w:szCs w:val="20"/>
              </w:rPr>
              <w:t xml:space="preserve">                                                   </w:t>
            </w:r>
            <w:r w:rsidRPr="00887EE7">
              <w:rPr>
                <w:rFonts w:ascii="Sylfaen" w:hAnsi="Sylfaen" w:cs="Sylfaen"/>
                <w:sz w:val="20"/>
                <w:szCs w:val="20"/>
              </w:rPr>
              <w:t>/ստորագրություն/</w:t>
            </w:r>
          </w:p>
          <w:p w:rsidR="003E4B11" w:rsidRPr="00887EE7" w:rsidRDefault="003E4B11" w:rsidP="008775F2">
            <w:pPr>
              <w:jc w:val="right"/>
              <w:rPr>
                <w:rFonts w:ascii="Sylfaen" w:hAnsi="Sylfaen" w:cs="Arial"/>
                <w:sz w:val="20"/>
                <w:szCs w:val="20"/>
                <w:lang w:val="hy-AM"/>
              </w:rPr>
            </w:pPr>
          </w:p>
        </w:tc>
      </w:tr>
      <w:tr w:rsidR="003E4B11" w:rsidRPr="00887EE7" w:rsidTr="008775F2">
        <w:trPr>
          <w:trHeight w:val="2194"/>
        </w:trPr>
        <w:tc>
          <w:tcPr>
            <w:tcW w:w="5616" w:type="dxa"/>
            <w:tcBorders>
              <w:top w:val="nil"/>
              <w:left w:val="single" w:sz="4" w:space="0" w:color="auto"/>
              <w:bottom w:val="single" w:sz="4" w:space="0" w:color="auto"/>
              <w:right w:val="single" w:sz="4" w:space="0" w:color="auto"/>
            </w:tcBorders>
            <w:noWrap/>
            <w:vAlign w:val="bottom"/>
          </w:tcPr>
          <w:p w:rsidR="003E4B11" w:rsidRPr="00887EE7" w:rsidRDefault="003E4B11" w:rsidP="008775F2">
            <w:pPr>
              <w:rPr>
                <w:rFonts w:ascii="Sylfaen" w:hAnsi="Sylfaen" w:cs="Sylfaen"/>
                <w:sz w:val="20"/>
                <w:szCs w:val="20"/>
              </w:rPr>
            </w:pPr>
            <w:r w:rsidRPr="00887EE7">
              <w:rPr>
                <w:rFonts w:ascii="Sylfaen" w:hAnsi="Sylfaen" w:cs="Sylfaen"/>
                <w:sz w:val="20"/>
                <w:szCs w:val="20"/>
              </w:rPr>
              <w:lastRenderedPageBreak/>
              <w:t>24.բ.                                                       Կ.Տ.</w:t>
            </w:r>
          </w:p>
          <w:p w:rsidR="003E4B11" w:rsidRPr="00887EE7" w:rsidRDefault="003E4B11" w:rsidP="008775F2">
            <w:pPr>
              <w:rPr>
                <w:rFonts w:ascii="Sylfaen" w:hAnsi="Sylfaen" w:cs="Sylfaen"/>
                <w:sz w:val="20"/>
                <w:szCs w:val="20"/>
              </w:rPr>
            </w:pPr>
          </w:p>
          <w:p w:rsidR="003E4B11" w:rsidRPr="00887EE7" w:rsidRDefault="003E4B11" w:rsidP="008775F2">
            <w:pPr>
              <w:rPr>
                <w:rFonts w:ascii="Sylfaen" w:hAnsi="Sylfaen" w:cs="Sylfaen"/>
                <w:sz w:val="20"/>
                <w:szCs w:val="20"/>
              </w:rPr>
            </w:pPr>
          </w:p>
          <w:p w:rsidR="003E4B11" w:rsidRPr="00887EE7" w:rsidRDefault="003E4B11" w:rsidP="008775F2">
            <w:pPr>
              <w:rPr>
                <w:rFonts w:ascii="Sylfaen" w:hAnsi="Sylfaen" w:cs="Sylfaen"/>
                <w:sz w:val="20"/>
                <w:szCs w:val="20"/>
              </w:rPr>
            </w:pPr>
            <w:r w:rsidRPr="00887EE7">
              <w:rPr>
                <w:rFonts w:ascii="Sylfaen" w:hAnsi="Sylfaen" w:cs="Tahoma"/>
                <w:color w:val="000000"/>
                <w:sz w:val="20"/>
                <w:szCs w:val="20"/>
              </w:rPr>
              <w:t xml:space="preserve"> </w:t>
            </w:r>
            <w:r w:rsidRPr="00887EE7">
              <w:rPr>
                <w:rFonts w:ascii="Sylfaen" w:hAnsi="Sylfaen" w:cs="Sylfaen"/>
                <w:sz w:val="20"/>
                <w:szCs w:val="20"/>
              </w:rPr>
              <w:t>2</w:t>
            </w:r>
            <w:r w:rsidRPr="00887EE7">
              <w:rPr>
                <w:rFonts w:ascii="Sylfaen" w:hAnsi="Sylfaen" w:cs="Sylfaen"/>
                <w:sz w:val="20"/>
                <w:szCs w:val="20"/>
                <w:lang w:val="hy-AM"/>
              </w:rPr>
              <w:t>4</w:t>
            </w:r>
            <w:r w:rsidRPr="00887EE7">
              <w:rPr>
                <w:rFonts w:ascii="Sylfaen" w:hAnsi="Sylfaen" w:cs="Sylfaen"/>
                <w:sz w:val="20"/>
                <w:szCs w:val="20"/>
              </w:rPr>
              <w:t>.</w:t>
            </w:r>
            <w:r w:rsidRPr="00887EE7">
              <w:rPr>
                <w:rFonts w:ascii="Sylfaen" w:hAnsi="Sylfaen" w:cs="Sylfaen"/>
                <w:sz w:val="20"/>
                <w:szCs w:val="20"/>
                <w:lang w:val="hy-AM"/>
              </w:rPr>
              <w:t>գ</w:t>
            </w:r>
            <w:r w:rsidRPr="00887EE7">
              <w:rPr>
                <w:rFonts w:ascii="Sylfaen" w:hAnsi="Sylfaen" w:cs="Tahoma"/>
                <w:color w:val="000000"/>
                <w:sz w:val="20"/>
                <w:szCs w:val="20"/>
              </w:rPr>
              <w:t xml:space="preserve">                                                 "___" </w:t>
            </w:r>
            <w:r w:rsidRPr="00887EE7">
              <w:rPr>
                <w:rFonts w:ascii="Sylfaen" w:hAnsi="Sylfaen" w:cs="Sylfaen"/>
                <w:color w:val="000000"/>
                <w:sz w:val="20"/>
                <w:szCs w:val="20"/>
              </w:rPr>
              <w:t xml:space="preserve">___ </w:t>
            </w:r>
            <w:r w:rsidRPr="00887EE7">
              <w:rPr>
                <w:rFonts w:ascii="Sylfaen" w:hAnsi="Sylfaen" w:cs="Tahoma"/>
                <w:color w:val="000000"/>
                <w:sz w:val="20"/>
                <w:szCs w:val="20"/>
              </w:rPr>
              <w:t xml:space="preserve">20___ </w:t>
            </w:r>
            <w:r w:rsidRPr="00887EE7">
              <w:rPr>
                <w:rFonts w:ascii="Sylfaen" w:hAnsi="Sylfaen" w:cs="Sylfaen"/>
                <w:color w:val="000000"/>
                <w:sz w:val="20"/>
                <w:szCs w:val="20"/>
              </w:rPr>
              <w:t>թ.</w:t>
            </w:r>
            <w:r w:rsidRPr="00887EE7">
              <w:rPr>
                <w:rFonts w:ascii="Sylfaen" w:hAnsi="Sylfaen" w:cs="Sylfaen"/>
                <w:sz w:val="20"/>
                <w:szCs w:val="20"/>
              </w:rPr>
              <w:t xml:space="preserve"> </w:t>
            </w:r>
          </w:p>
          <w:p w:rsidR="003E4B11" w:rsidRPr="00887EE7" w:rsidRDefault="003E4B11" w:rsidP="008775F2">
            <w:pPr>
              <w:rPr>
                <w:rFonts w:ascii="Sylfaen" w:hAnsi="Sylfaen" w:cs="Sylfaen"/>
                <w:sz w:val="20"/>
                <w:szCs w:val="20"/>
              </w:rPr>
            </w:pPr>
          </w:p>
          <w:p w:rsidR="003E4B11" w:rsidRPr="00887EE7" w:rsidRDefault="003E4B11" w:rsidP="008775F2">
            <w:pPr>
              <w:rPr>
                <w:rFonts w:ascii="Sylfaen" w:hAnsi="Sylfaen" w:cs="Sylfaen"/>
                <w:sz w:val="20"/>
                <w:szCs w:val="20"/>
              </w:rPr>
            </w:pPr>
            <w:r w:rsidRPr="00887EE7">
              <w:rPr>
                <w:rFonts w:ascii="Sylfaen" w:hAnsi="Sylfaen" w:cs="Sylfaen"/>
                <w:sz w:val="20"/>
                <w:szCs w:val="20"/>
              </w:rPr>
              <w:t xml:space="preserve">  </w:t>
            </w:r>
          </w:p>
          <w:p w:rsidR="003E4B11" w:rsidRPr="00887EE7" w:rsidRDefault="003E4B11" w:rsidP="008775F2">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rsidR="003E4B11" w:rsidRPr="00887EE7" w:rsidRDefault="003E4B11" w:rsidP="008775F2">
            <w:pPr>
              <w:rPr>
                <w:rFonts w:ascii="Sylfaen" w:hAnsi="Sylfaen" w:cs="Sylfaen"/>
                <w:sz w:val="20"/>
                <w:szCs w:val="20"/>
              </w:rPr>
            </w:pPr>
            <w:r w:rsidRPr="00887EE7">
              <w:rPr>
                <w:rFonts w:ascii="Sylfaen" w:hAnsi="Sylfaen" w:cs="Sylfaen"/>
                <w:sz w:val="20"/>
                <w:szCs w:val="20"/>
              </w:rPr>
              <w:t xml:space="preserve">23.բ.                                                                 Կ.Տ.    </w:t>
            </w:r>
          </w:p>
          <w:p w:rsidR="003E4B11" w:rsidRPr="00887EE7" w:rsidRDefault="003E4B11" w:rsidP="008775F2">
            <w:pPr>
              <w:rPr>
                <w:rFonts w:ascii="Sylfaen" w:hAnsi="Sylfaen" w:cs="Sylfaen"/>
                <w:sz w:val="20"/>
                <w:szCs w:val="20"/>
              </w:rPr>
            </w:pPr>
          </w:p>
          <w:p w:rsidR="003E4B11" w:rsidRPr="00887EE7" w:rsidRDefault="003E4B11" w:rsidP="008775F2">
            <w:pPr>
              <w:rPr>
                <w:rFonts w:ascii="Sylfaen" w:hAnsi="Sylfaen" w:cs="Sylfaen"/>
                <w:sz w:val="20"/>
                <w:szCs w:val="20"/>
              </w:rPr>
            </w:pPr>
            <w:r w:rsidRPr="00887EE7">
              <w:rPr>
                <w:rFonts w:ascii="Sylfaen" w:hAnsi="Sylfaen" w:cs="Sylfaen"/>
                <w:sz w:val="20"/>
                <w:szCs w:val="20"/>
              </w:rPr>
              <w:t xml:space="preserve">                     </w:t>
            </w:r>
          </w:p>
          <w:p w:rsidR="003E4B11" w:rsidRPr="00887EE7" w:rsidRDefault="003E4B11" w:rsidP="008775F2">
            <w:pPr>
              <w:rPr>
                <w:rFonts w:ascii="Sylfaen" w:hAnsi="Sylfaen" w:cs="Sylfaen"/>
                <w:color w:val="000000"/>
                <w:sz w:val="20"/>
                <w:szCs w:val="20"/>
              </w:rPr>
            </w:pPr>
            <w:r w:rsidRPr="00887EE7">
              <w:rPr>
                <w:rFonts w:ascii="Sylfaen" w:hAnsi="Sylfaen" w:cs="Sylfaen"/>
                <w:sz w:val="20"/>
                <w:szCs w:val="20"/>
              </w:rPr>
              <w:t>23.</w:t>
            </w:r>
            <w:r w:rsidRPr="00887EE7">
              <w:rPr>
                <w:rFonts w:ascii="Sylfaen" w:hAnsi="Sylfaen" w:cs="Sylfaen"/>
                <w:sz w:val="20"/>
                <w:szCs w:val="20"/>
                <w:lang w:val="hy-AM"/>
              </w:rPr>
              <w:t>գ</w:t>
            </w:r>
            <w:r w:rsidRPr="00887EE7">
              <w:rPr>
                <w:rFonts w:ascii="Sylfaen" w:hAnsi="Sylfaen" w:cs="Sylfaen"/>
                <w:sz w:val="20"/>
                <w:szCs w:val="20"/>
              </w:rPr>
              <w:t xml:space="preserve">.Կատարման ամսաթիվը`           </w:t>
            </w:r>
            <w:r w:rsidRPr="00887EE7">
              <w:rPr>
                <w:rFonts w:ascii="Sylfaen" w:hAnsi="Sylfaen" w:cs="Tahoma"/>
                <w:color w:val="000000"/>
                <w:sz w:val="20"/>
                <w:szCs w:val="20"/>
              </w:rPr>
              <w:t xml:space="preserve">"___" </w:t>
            </w:r>
            <w:r w:rsidRPr="00887EE7">
              <w:rPr>
                <w:rFonts w:ascii="Sylfaen" w:hAnsi="Sylfaen" w:cs="Sylfaen"/>
                <w:color w:val="000000"/>
                <w:sz w:val="20"/>
                <w:szCs w:val="20"/>
              </w:rPr>
              <w:t xml:space="preserve">___ </w:t>
            </w:r>
            <w:r w:rsidRPr="00887EE7">
              <w:rPr>
                <w:rFonts w:ascii="Sylfaen" w:hAnsi="Sylfaen" w:cs="Tahoma"/>
                <w:color w:val="000000"/>
                <w:sz w:val="20"/>
                <w:szCs w:val="20"/>
              </w:rPr>
              <w:t>20___</w:t>
            </w:r>
            <w:r w:rsidRPr="00887EE7">
              <w:rPr>
                <w:rFonts w:ascii="Sylfaen" w:hAnsi="Sylfaen" w:cs="Sylfaen"/>
                <w:color w:val="000000"/>
                <w:sz w:val="20"/>
                <w:szCs w:val="20"/>
              </w:rPr>
              <w:t>թ.</w:t>
            </w:r>
          </w:p>
          <w:p w:rsidR="003E4B11" w:rsidRPr="00887EE7" w:rsidRDefault="003E4B11" w:rsidP="008775F2">
            <w:pPr>
              <w:rPr>
                <w:rFonts w:ascii="Sylfaen" w:hAnsi="Sylfaen" w:cs="Sylfaen"/>
                <w:color w:val="000000"/>
                <w:sz w:val="20"/>
                <w:szCs w:val="20"/>
              </w:rPr>
            </w:pPr>
          </w:p>
          <w:p w:rsidR="003E4B11" w:rsidRPr="00887EE7" w:rsidRDefault="003E4B11" w:rsidP="008775F2">
            <w:pPr>
              <w:rPr>
                <w:rFonts w:ascii="Sylfaen" w:hAnsi="Sylfaen" w:cs="Sylfaen"/>
                <w:sz w:val="20"/>
                <w:szCs w:val="20"/>
              </w:rPr>
            </w:pPr>
          </w:p>
          <w:p w:rsidR="003E4B11" w:rsidRPr="00887EE7" w:rsidRDefault="003E4B11" w:rsidP="008775F2">
            <w:pPr>
              <w:jc w:val="right"/>
              <w:rPr>
                <w:rFonts w:ascii="Sylfaen" w:hAnsi="Sylfaen" w:cs="Arial"/>
                <w:sz w:val="20"/>
                <w:szCs w:val="20"/>
              </w:rPr>
            </w:pPr>
          </w:p>
        </w:tc>
      </w:tr>
    </w:tbl>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tabs>
          <w:tab w:val="left" w:pos="540"/>
        </w:tabs>
        <w:autoSpaceDE w:val="0"/>
        <w:autoSpaceDN w:val="0"/>
        <w:adjustRightInd w:val="0"/>
        <w:spacing w:before="100" w:beforeAutospacing="1" w:after="100" w:afterAutospacing="1"/>
        <w:contextualSpacing/>
        <w:jc w:val="both"/>
        <w:rPr>
          <w:rFonts w:ascii="Sylfaen" w:hAnsi="Sylfaen" w:cs="Sylfaen"/>
          <w:sz w:val="20"/>
          <w:szCs w:val="20"/>
        </w:rPr>
      </w:pPr>
    </w:p>
    <w:p w:rsidR="00924798" w:rsidRPr="006E68AD" w:rsidRDefault="00924798" w:rsidP="00924798">
      <w:pPr>
        <w:rPr>
          <w:rFonts w:ascii="Sylfaen" w:hAnsi="Sylfaen"/>
          <w:vanish/>
        </w:rPr>
      </w:pPr>
    </w:p>
    <w:p w:rsidR="00924798" w:rsidRPr="006E68AD" w:rsidRDefault="00924798" w:rsidP="00924798">
      <w:pPr>
        <w:jc w:val="center"/>
        <w:rPr>
          <w:rFonts w:ascii="Sylfaen" w:hAnsi="Sylfaen"/>
          <w:b/>
          <w:sz w:val="22"/>
          <w:szCs w:val="22"/>
        </w:rPr>
      </w:pPr>
    </w:p>
    <w:p w:rsidR="00924798" w:rsidRPr="006E68AD" w:rsidRDefault="00924798" w:rsidP="00924798">
      <w:pPr>
        <w:jc w:val="center"/>
        <w:rPr>
          <w:rFonts w:ascii="Sylfaen" w:hAnsi="Sylfaen"/>
          <w:b/>
          <w:sz w:val="22"/>
          <w:szCs w:val="22"/>
          <w:lang w:val="nl-NL"/>
        </w:rPr>
      </w:pPr>
      <w:r w:rsidRPr="006E68AD">
        <w:rPr>
          <w:rFonts w:ascii="Sylfaen" w:hAnsi="Sylfaen" w:cs="Sylfaen"/>
          <w:b/>
          <w:sz w:val="22"/>
          <w:szCs w:val="22"/>
        </w:rPr>
        <w:t>Վճարման</w:t>
      </w:r>
      <w:r w:rsidRPr="006E68AD">
        <w:rPr>
          <w:rFonts w:ascii="Sylfaen" w:hAnsi="Sylfaen"/>
          <w:b/>
          <w:sz w:val="22"/>
          <w:szCs w:val="22"/>
          <w:lang w:val="nl-NL"/>
        </w:rPr>
        <w:t xml:space="preserve"> </w:t>
      </w:r>
      <w:r w:rsidRPr="006E68AD">
        <w:rPr>
          <w:rFonts w:ascii="Sylfaen" w:hAnsi="Sylfaen" w:cs="Sylfaen"/>
          <w:b/>
          <w:sz w:val="22"/>
          <w:szCs w:val="22"/>
        </w:rPr>
        <w:t>պահանջագրի</w:t>
      </w:r>
      <w:r w:rsidRPr="006E68AD">
        <w:rPr>
          <w:rFonts w:ascii="Sylfaen" w:hAnsi="Sylfaen"/>
          <w:b/>
          <w:sz w:val="22"/>
          <w:szCs w:val="22"/>
          <w:lang w:val="nl-NL"/>
        </w:rPr>
        <w:t xml:space="preserve"> </w:t>
      </w:r>
      <w:r w:rsidRPr="006E68AD">
        <w:rPr>
          <w:rFonts w:ascii="Sylfaen" w:hAnsi="Sylfaen" w:cs="Sylfaen"/>
          <w:b/>
          <w:sz w:val="22"/>
          <w:szCs w:val="22"/>
        </w:rPr>
        <w:t>պարտադիր</w:t>
      </w:r>
      <w:r w:rsidRPr="006E68AD">
        <w:rPr>
          <w:rFonts w:ascii="Sylfaen" w:hAnsi="Sylfaen"/>
          <w:b/>
          <w:sz w:val="22"/>
          <w:szCs w:val="22"/>
          <w:lang w:val="nl-NL"/>
        </w:rPr>
        <w:t xml:space="preserve"> </w:t>
      </w:r>
      <w:r w:rsidRPr="006E68AD">
        <w:rPr>
          <w:rFonts w:ascii="Sylfaen" w:hAnsi="Sylfaen" w:cs="Sylfaen"/>
          <w:b/>
          <w:sz w:val="22"/>
          <w:szCs w:val="22"/>
        </w:rPr>
        <w:t>վավերապայմանները</w:t>
      </w:r>
      <w:r w:rsidRPr="006E68AD">
        <w:rPr>
          <w:rFonts w:ascii="Sylfaen" w:hAnsi="Sylfaen"/>
          <w:b/>
          <w:sz w:val="22"/>
          <w:szCs w:val="22"/>
          <w:lang w:val="nl-NL"/>
        </w:rPr>
        <w:t xml:space="preserve"> </w:t>
      </w:r>
      <w:r w:rsidRPr="006E68AD">
        <w:rPr>
          <w:rFonts w:ascii="Sylfaen" w:hAnsi="Sylfaen" w:cs="Sylfaen"/>
          <w:b/>
          <w:sz w:val="22"/>
          <w:szCs w:val="22"/>
        </w:rPr>
        <w:t>և</w:t>
      </w:r>
      <w:r w:rsidRPr="006E68AD">
        <w:rPr>
          <w:rFonts w:ascii="Sylfaen" w:hAnsi="Sylfaen"/>
          <w:b/>
          <w:sz w:val="22"/>
          <w:szCs w:val="22"/>
          <w:lang w:val="nl-NL"/>
        </w:rPr>
        <w:t xml:space="preserve"> </w:t>
      </w:r>
      <w:r w:rsidRPr="006E68AD">
        <w:rPr>
          <w:rFonts w:ascii="Sylfaen" w:hAnsi="Sylfaen" w:cs="Sylfaen"/>
          <w:b/>
          <w:sz w:val="22"/>
          <w:szCs w:val="22"/>
        </w:rPr>
        <w:t>լրացման</w:t>
      </w:r>
      <w:r w:rsidRPr="006E68AD">
        <w:rPr>
          <w:rFonts w:ascii="Sylfaen" w:hAnsi="Sylfaen"/>
          <w:b/>
          <w:sz w:val="22"/>
          <w:szCs w:val="22"/>
          <w:lang w:val="nl-NL"/>
        </w:rPr>
        <w:t xml:space="preserve"> </w:t>
      </w:r>
      <w:r w:rsidRPr="006E68AD">
        <w:rPr>
          <w:rFonts w:ascii="Sylfaen" w:hAnsi="Sylfaen" w:cs="Sylfaen"/>
          <w:b/>
          <w:sz w:val="22"/>
          <w:szCs w:val="22"/>
          <w:lang w:val="hy-AM"/>
        </w:rPr>
        <w:t>ուղեցույց</w:t>
      </w:r>
      <w:r w:rsidRPr="006E68AD">
        <w:rPr>
          <w:rFonts w:ascii="Sylfaen" w:hAnsi="Sylfaen" w:cs="Sylfaen"/>
          <w:b/>
          <w:sz w:val="22"/>
          <w:szCs w:val="22"/>
        </w:rPr>
        <w:t>ը</w:t>
      </w:r>
    </w:p>
    <w:p w:rsidR="00924798" w:rsidRPr="006E68AD" w:rsidRDefault="00924798" w:rsidP="00924798">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24798" w:rsidRPr="006E68AD" w:rsidTr="00486012">
        <w:tc>
          <w:tcPr>
            <w:tcW w:w="72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both"/>
              <w:rPr>
                <w:rFonts w:ascii="Sylfaen" w:hAnsi="Sylfaen"/>
                <w:sz w:val="20"/>
                <w:szCs w:val="20"/>
              </w:rPr>
            </w:pPr>
            <w:r w:rsidRPr="006E68AD">
              <w:rPr>
                <w:rFonts w:ascii="Sylfaen" w:hAnsi="Sylfaen" w:cs="Sylfaen"/>
                <w:sz w:val="20"/>
                <w:szCs w:val="20"/>
              </w:rPr>
              <w:t>Հ</w:t>
            </w:r>
            <w:r w:rsidRPr="006E68AD">
              <w:rPr>
                <w:rFonts w:ascii="Sylfaen" w:hAnsi="Sylfaen"/>
                <w:sz w:val="20"/>
                <w:szCs w:val="20"/>
              </w:rPr>
              <w:t>/</w:t>
            </w:r>
            <w:r w:rsidRPr="006E68AD">
              <w:rPr>
                <w:rFonts w:ascii="Sylfaen" w:hAnsi="Sylfaen" w:cs="Sylfaen"/>
                <w:sz w:val="20"/>
                <w:szCs w:val="20"/>
              </w:rPr>
              <w:t>Հ</w:t>
            </w:r>
          </w:p>
        </w:tc>
        <w:tc>
          <w:tcPr>
            <w:tcW w:w="1938"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b/>
                <w:sz w:val="20"/>
                <w:szCs w:val="20"/>
              </w:rPr>
            </w:pPr>
            <w:r w:rsidRPr="006E68AD">
              <w:rPr>
                <w:rFonts w:ascii="Sylfaen" w:hAnsi="Sylfaen"/>
                <w:b/>
                <w:sz w:val="20"/>
                <w:szCs w:val="20"/>
              </w:rPr>
              <w:t>&lt;&lt;</w:t>
            </w:r>
            <w:r w:rsidRPr="006E68AD">
              <w:rPr>
                <w:rFonts w:ascii="Sylfaen" w:hAnsi="Sylfaen" w:cs="Sylfaen"/>
                <w:b/>
                <w:sz w:val="20"/>
                <w:szCs w:val="20"/>
              </w:rPr>
              <w:t>Վճարման</w:t>
            </w:r>
            <w:r w:rsidRPr="006E68AD">
              <w:rPr>
                <w:rFonts w:ascii="Sylfaen" w:hAnsi="Sylfaen"/>
                <w:b/>
                <w:sz w:val="20"/>
                <w:szCs w:val="20"/>
              </w:rPr>
              <w:t xml:space="preserve"> </w:t>
            </w:r>
            <w:r w:rsidRPr="006E68AD">
              <w:rPr>
                <w:rFonts w:ascii="Sylfaen" w:hAnsi="Sylfaen" w:cs="Sylfaen"/>
                <w:b/>
                <w:sz w:val="20"/>
                <w:szCs w:val="20"/>
              </w:rPr>
              <w:t>պահանջագիր</w:t>
            </w:r>
            <w:r w:rsidRPr="006E68AD">
              <w:rPr>
                <w:rFonts w:ascii="Sylfaen" w:hAnsi="Sylfaen"/>
                <w:b/>
                <w:sz w:val="20"/>
                <w:szCs w:val="20"/>
              </w:rPr>
              <w:t xml:space="preserve">&gt;&gt; </w:t>
            </w:r>
            <w:r w:rsidRPr="006E68AD">
              <w:rPr>
                <w:rFonts w:ascii="Sylfaen" w:hAnsi="Sylfaen" w:cs="Sylfaen"/>
                <w:b/>
                <w:sz w:val="20"/>
                <w:szCs w:val="20"/>
              </w:rPr>
              <w:t>փաստաթղթի</w:t>
            </w:r>
            <w:r w:rsidRPr="006E68AD">
              <w:rPr>
                <w:rFonts w:ascii="Sylfaen" w:hAnsi="Sylfaen"/>
                <w:b/>
                <w:sz w:val="20"/>
                <w:szCs w:val="20"/>
              </w:rPr>
              <w:t xml:space="preserve"> </w:t>
            </w:r>
            <w:r w:rsidRPr="006E68AD">
              <w:rPr>
                <w:rFonts w:ascii="Sylfaen" w:hAnsi="Sylfaen" w:cs="Sylfaen"/>
                <w:b/>
                <w:sz w:val="20"/>
                <w:szCs w:val="20"/>
              </w:rPr>
              <w:t>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b/>
                <w:sz w:val="20"/>
                <w:szCs w:val="20"/>
              </w:rPr>
            </w:pPr>
            <w:r w:rsidRPr="006E68AD">
              <w:rPr>
                <w:rFonts w:ascii="Sylfaen" w:hAnsi="Sylfaen" w:cs="Sylfaen"/>
                <w:b/>
                <w:sz w:val="20"/>
                <w:szCs w:val="20"/>
              </w:rPr>
              <w:t>Նշված</w:t>
            </w:r>
            <w:r w:rsidRPr="006E68AD">
              <w:rPr>
                <w:rFonts w:ascii="Sylfaen" w:hAnsi="Sylfaen"/>
                <w:b/>
                <w:sz w:val="20"/>
                <w:szCs w:val="20"/>
              </w:rPr>
              <w:t xml:space="preserve"> </w:t>
            </w:r>
            <w:r w:rsidRPr="006E68AD">
              <w:rPr>
                <w:rFonts w:ascii="Sylfaen" w:hAnsi="Sylfaen" w:cs="Sylfaen"/>
                <w:b/>
                <w:sz w:val="20"/>
                <w:szCs w:val="20"/>
              </w:rPr>
              <w:t>դաշտի</w:t>
            </w:r>
            <w:r w:rsidRPr="006E68AD">
              <w:rPr>
                <w:rFonts w:ascii="Sylfaen" w:hAnsi="Sylfaen"/>
                <w:b/>
                <w:sz w:val="20"/>
                <w:szCs w:val="20"/>
              </w:rPr>
              <w:t>/</w:t>
            </w:r>
          </w:p>
          <w:p w:rsidR="00924798" w:rsidRPr="006E68AD" w:rsidRDefault="00924798" w:rsidP="00486012">
            <w:pPr>
              <w:jc w:val="center"/>
              <w:rPr>
                <w:rFonts w:ascii="Sylfaen" w:hAnsi="Sylfaen"/>
                <w:b/>
                <w:sz w:val="20"/>
                <w:szCs w:val="20"/>
              </w:rPr>
            </w:pPr>
            <w:r w:rsidRPr="006E68AD">
              <w:rPr>
                <w:rFonts w:ascii="Sylfaen" w:hAnsi="Sylfaen" w:cs="Sylfaen"/>
                <w:b/>
                <w:sz w:val="20"/>
                <w:szCs w:val="20"/>
              </w:rPr>
              <w:t>վավերապայմանի</w:t>
            </w:r>
            <w:r w:rsidRPr="006E68AD">
              <w:rPr>
                <w:rFonts w:ascii="Sylfaen" w:hAnsi="Sylfaen"/>
                <w:b/>
                <w:sz w:val="20"/>
                <w:szCs w:val="20"/>
              </w:rPr>
              <w:t xml:space="preserve"> </w:t>
            </w:r>
            <w:r w:rsidRPr="006E68AD">
              <w:rPr>
                <w:rFonts w:ascii="Sylfaen" w:hAnsi="Sylfaen" w:cs="Sylfaen"/>
                <w:b/>
                <w:sz w:val="20"/>
                <w:szCs w:val="20"/>
              </w:rPr>
              <w:t>առկայությունը</w:t>
            </w:r>
            <w:r w:rsidRPr="006E68AD">
              <w:rPr>
                <w:rFonts w:ascii="Sylfaen" w:hAnsi="Sylfaen"/>
                <w:b/>
                <w:sz w:val="20"/>
                <w:szCs w:val="20"/>
              </w:rPr>
              <w:t xml:space="preserve"> </w:t>
            </w:r>
            <w:r w:rsidRPr="006E68AD">
              <w:rPr>
                <w:rFonts w:ascii="Sylfaen" w:hAnsi="Sylfaen" w:cs="Sylfaen"/>
                <w:b/>
                <w:sz w:val="20"/>
                <w:szCs w:val="20"/>
              </w:rPr>
              <w:t>փաստաթղթում</w:t>
            </w:r>
          </w:p>
        </w:tc>
        <w:tc>
          <w:tcPr>
            <w:tcW w:w="33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b/>
                <w:sz w:val="20"/>
                <w:szCs w:val="20"/>
                <w:lang w:val="hy-AM"/>
              </w:rPr>
            </w:pPr>
            <w:r w:rsidRPr="006E68AD">
              <w:rPr>
                <w:rFonts w:ascii="Sylfaen" w:hAnsi="Sylfaen" w:cs="Sylfaen"/>
                <w:b/>
                <w:sz w:val="20"/>
                <w:szCs w:val="20"/>
              </w:rPr>
              <w:t>Վավերապայմանի</w:t>
            </w:r>
            <w:r w:rsidRPr="006E68AD">
              <w:rPr>
                <w:rFonts w:ascii="Sylfaen" w:hAnsi="Sylfaen"/>
                <w:b/>
                <w:sz w:val="20"/>
                <w:szCs w:val="20"/>
              </w:rPr>
              <w:t xml:space="preserve"> </w:t>
            </w:r>
            <w:r w:rsidRPr="006E68AD">
              <w:rPr>
                <w:rFonts w:ascii="Sylfaen" w:hAnsi="Sylfaen" w:cs="Sylfaen"/>
                <w:b/>
                <w:sz w:val="20"/>
                <w:szCs w:val="20"/>
              </w:rPr>
              <w:t>լրացման</w:t>
            </w:r>
            <w:r w:rsidRPr="006E68AD">
              <w:rPr>
                <w:rFonts w:ascii="Sylfaen" w:hAnsi="Sylfaen"/>
                <w:b/>
                <w:sz w:val="20"/>
                <w:szCs w:val="20"/>
              </w:rPr>
              <w:t xml:space="preserve"> </w:t>
            </w:r>
            <w:r w:rsidRPr="006E68AD">
              <w:rPr>
                <w:rFonts w:ascii="Sylfaen" w:hAnsi="Sylfaen" w:cs="Sylfaen"/>
                <w:b/>
                <w:sz w:val="20"/>
                <w:szCs w:val="20"/>
              </w:rPr>
              <w:t>պահանջը</w:t>
            </w:r>
            <w:r w:rsidRPr="006E68AD">
              <w:rPr>
                <w:rFonts w:ascii="Sylfaen" w:hAnsi="Sylfaen"/>
                <w:b/>
                <w:sz w:val="20"/>
                <w:szCs w:val="20"/>
                <w:lang w:val="hy-AM"/>
              </w:rPr>
              <w:t xml:space="preserve"> </w:t>
            </w:r>
          </w:p>
          <w:p w:rsidR="00924798" w:rsidRPr="006E68AD" w:rsidRDefault="00924798" w:rsidP="00486012">
            <w:pPr>
              <w:jc w:val="center"/>
              <w:rPr>
                <w:rFonts w:ascii="Sylfaen" w:hAnsi="Sylfaen"/>
                <w:b/>
                <w:sz w:val="20"/>
                <w:szCs w:val="20"/>
              </w:rPr>
            </w:pPr>
            <w:r w:rsidRPr="006E68AD">
              <w:rPr>
                <w:rFonts w:ascii="Sylfaen" w:hAnsi="Sylfaen"/>
                <w:b/>
                <w:sz w:val="20"/>
                <w:szCs w:val="20"/>
              </w:rPr>
              <w:t>(</w:t>
            </w:r>
            <w:r w:rsidRPr="006E68AD">
              <w:rPr>
                <w:rFonts w:ascii="Sylfaen" w:hAnsi="Sylfaen" w:cs="Sylfaen"/>
                <w:b/>
                <w:sz w:val="20"/>
                <w:szCs w:val="20"/>
                <w:lang w:val="hy-AM"/>
              </w:rPr>
              <w:t>գնումների</w:t>
            </w:r>
            <w:r w:rsidRPr="006E68AD">
              <w:rPr>
                <w:rFonts w:ascii="Sylfaen" w:hAnsi="Sylfaen"/>
                <w:b/>
                <w:sz w:val="20"/>
                <w:szCs w:val="20"/>
                <w:lang w:val="hy-AM"/>
              </w:rPr>
              <w:t xml:space="preserve"> </w:t>
            </w:r>
            <w:r w:rsidRPr="006E68AD">
              <w:rPr>
                <w:rFonts w:ascii="Sylfaen" w:hAnsi="Sylfaen" w:cs="Sylfaen"/>
                <w:b/>
                <w:sz w:val="20"/>
                <w:szCs w:val="20"/>
                <w:lang w:val="hy-AM"/>
              </w:rPr>
              <w:t>գործընթացի</w:t>
            </w:r>
            <w:r w:rsidRPr="006E68AD">
              <w:rPr>
                <w:rFonts w:ascii="Sylfaen" w:hAnsi="Sylfaen"/>
                <w:b/>
                <w:sz w:val="20"/>
                <w:szCs w:val="20"/>
                <w:lang w:val="hy-AM"/>
              </w:rPr>
              <w:t xml:space="preserve"> </w:t>
            </w:r>
            <w:r w:rsidRPr="006E68AD">
              <w:rPr>
                <w:rFonts w:ascii="Sylfaen" w:hAnsi="Sylfaen" w:cs="Sylfaen"/>
                <w:b/>
                <w:sz w:val="20"/>
                <w:szCs w:val="20"/>
                <w:lang w:val="hy-AM"/>
              </w:rPr>
              <w:t>հետ</w:t>
            </w:r>
            <w:r w:rsidRPr="006E68AD">
              <w:rPr>
                <w:rFonts w:ascii="Sylfaen" w:hAnsi="Sylfaen"/>
                <w:b/>
                <w:sz w:val="20"/>
                <w:szCs w:val="20"/>
                <w:lang w:val="hy-AM"/>
              </w:rPr>
              <w:t xml:space="preserve"> </w:t>
            </w:r>
            <w:r w:rsidRPr="006E68AD">
              <w:rPr>
                <w:rFonts w:ascii="Sylfaen" w:hAnsi="Sylfaen" w:cs="Sylfaen"/>
                <w:b/>
                <w:sz w:val="20"/>
                <w:szCs w:val="20"/>
                <w:lang w:val="hy-AM"/>
              </w:rPr>
              <w:t>կապված</w:t>
            </w:r>
            <w:r w:rsidRPr="006E68AD">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ind w:left="-588" w:firstLine="588"/>
              <w:jc w:val="center"/>
              <w:rPr>
                <w:rFonts w:ascii="Sylfaen" w:hAnsi="Sylfaen"/>
                <w:b/>
                <w:sz w:val="20"/>
                <w:szCs w:val="20"/>
              </w:rPr>
            </w:pPr>
            <w:r w:rsidRPr="006E68AD">
              <w:rPr>
                <w:rFonts w:ascii="Sylfaen" w:hAnsi="Sylfaen" w:cs="Sylfaen"/>
                <w:b/>
                <w:sz w:val="20"/>
                <w:szCs w:val="20"/>
              </w:rPr>
              <w:t>Վավերապայմանը</w:t>
            </w:r>
          </w:p>
          <w:p w:rsidR="00924798" w:rsidRPr="006E68AD" w:rsidRDefault="00924798" w:rsidP="00486012">
            <w:pPr>
              <w:ind w:left="-588" w:firstLine="588"/>
              <w:jc w:val="center"/>
              <w:rPr>
                <w:rFonts w:ascii="Sylfaen" w:hAnsi="Sylfaen"/>
                <w:b/>
                <w:sz w:val="20"/>
                <w:szCs w:val="20"/>
              </w:rPr>
            </w:pPr>
            <w:r w:rsidRPr="006E68AD">
              <w:rPr>
                <w:rFonts w:ascii="Sylfaen" w:hAnsi="Sylfaen" w:cs="Sylfaen"/>
                <w:b/>
                <w:sz w:val="20"/>
                <w:szCs w:val="20"/>
              </w:rPr>
              <w:t>լրացնող</w:t>
            </w:r>
            <w:r w:rsidRPr="006E68AD">
              <w:rPr>
                <w:rFonts w:ascii="Sylfaen" w:hAnsi="Sylfaen"/>
                <w:b/>
                <w:sz w:val="20"/>
                <w:szCs w:val="20"/>
              </w:rPr>
              <w:t xml:space="preserve"> </w:t>
            </w:r>
            <w:r w:rsidRPr="006E68AD">
              <w:rPr>
                <w:rFonts w:ascii="Sylfaen" w:hAnsi="Sylfaen" w:cs="Sylfaen"/>
                <w:b/>
                <w:sz w:val="20"/>
                <w:szCs w:val="20"/>
              </w:rPr>
              <w:t>կողմը</w:t>
            </w:r>
            <w:r w:rsidRPr="006E68AD">
              <w:rPr>
                <w:rFonts w:ascii="Sylfaen" w:hAnsi="Sylfaen"/>
                <w:b/>
                <w:sz w:val="20"/>
                <w:szCs w:val="20"/>
              </w:rPr>
              <w:t xml:space="preserve">` </w:t>
            </w:r>
          </w:p>
          <w:p w:rsidR="00924798" w:rsidRPr="006E68AD" w:rsidRDefault="00924798" w:rsidP="00486012">
            <w:pPr>
              <w:ind w:left="-588" w:firstLine="588"/>
              <w:jc w:val="center"/>
              <w:rPr>
                <w:rFonts w:ascii="Sylfaen" w:hAnsi="Sylfaen"/>
                <w:b/>
                <w:sz w:val="20"/>
                <w:szCs w:val="20"/>
              </w:rPr>
            </w:pPr>
            <w:r w:rsidRPr="006E68AD">
              <w:rPr>
                <w:rFonts w:ascii="Sylfaen" w:hAnsi="Sylfaen" w:cs="Sylfaen"/>
                <w:b/>
                <w:sz w:val="20"/>
                <w:szCs w:val="20"/>
              </w:rPr>
              <w:t>շահառուն</w:t>
            </w:r>
            <w:r w:rsidRPr="006E68AD">
              <w:rPr>
                <w:rFonts w:ascii="Sylfaen" w:hAnsi="Sylfaen"/>
                <w:b/>
                <w:sz w:val="20"/>
                <w:szCs w:val="20"/>
              </w:rPr>
              <w:t xml:space="preserve"> </w:t>
            </w:r>
            <w:r w:rsidRPr="006E68AD">
              <w:rPr>
                <w:rFonts w:ascii="Sylfaen" w:hAnsi="Sylfaen" w:cs="Sylfaen"/>
                <w:b/>
                <w:sz w:val="20"/>
                <w:szCs w:val="20"/>
              </w:rPr>
              <w:t>կամ</w:t>
            </w:r>
            <w:r w:rsidRPr="006E68AD">
              <w:rPr>
                <w:rFonts w:ascii="Sylfaen" w:hAnsi="Sylfaen"/>
                <w:b/>
                <w:sz w:val="20"/>
                <w:szCs w:val="20"/>
              </w:rPr>
              <w:t xml:space="preserve"> </w:t>
            </w:r>
            <w:r w:rsidRPr="006E68AD">
              <w:rPr>
                <w:rFonts w:ascii="Sylfaen" w:hAnsi="Sylfaen" w:cs="Sylfaen"/>
                <w:b/>
                <w:sz w:val="20"/>
                <w:szCs w:val="20"/>
              </w:rPr>
              <w:t>վճարողը</w:t>
            </w:r>
          </w:p>
          <w:p w:rsidR="00924798" w:rsidRPr="006E68AD" w:rsidRDefault="00924798" w:rsidP="00486012">
            <w:pPr>
              <w:ind w:left="-588" w:firstLine="588"/>
              <w:jc w:val="center"/>
              <w:rPr>
                <w:rFonts w:ascii="Sylfaen" w:hAnsi="Sylfaen"/>
                <w:b/>
                <w:sz w:val="20"/>
                <w:szCs w:val="20"/>
              </w:rPr>
            </w:pPr>
            <w:r w:rsidRPr="006E68AD">
              <w:rPr>
                <w:rFonts w:ascii="Sylfaen" w:hAnsi="Sylfaen"/>
                <w:b/>
                <w:sz w:val="20"/>
                <w:szCs w:val="20"/>
              </w:rPr>
              <w:t>(</w:t>
            </w:r>
            <w:r w:rsidRPr="006E68AD">
              <w:rPr>
                <w:rFonts w:ascii="Sylfaen" w:hAnsi="Sylfaen" w:cs="Sylfaen"/>
                <w:b/>
                <w:sz w:val="20"/>
                <w:szCs w:val="20"/>
                <w:lang w:val="hy-AM"/>
              </w:rPr>
              <w:t>գնումների</w:t>
            </w:r>
            <w:r w:rsidRPr="006E68AD">
              <w:rPr>
                <w:rFonts w:ascii="Sylfaen" w:hAnsi="Sylfaen"/>
                <w:b/>
                <w:sz w:val="20"/>
                <w:szCs w:val="20"/>
                <w:lang w:val="hy-AM"/>
              </w:rPr>
              <w:t xml:space="preserve"> </w:t>
            </w:r>
            <w:r w:rsidRPr="006E68AD">
              <w:rPr>
                <w:rFonts w:ascii="Sylfaen" w:hAnsi="Sylfaen" w:cs="Sylfaen"/>
                <w:b/>
                <w:sz w:val="20"/>
                <w:szCs w:val="20"/>
                <w:lang w:val="hy-AM"/>
              </w:rPr>
              <w:t>գործընթացի</w:t>
            </w:r>
            <w:r w:rsidRPr="006E68AD">
              <w:rPr>
                <w:rFonts w:ascii="Sylfaen" w:hAnsi="Sylfaen"/>
                <w:b/>
                <w:sz w:val="20"/>
                <w:szCs w:val="20"/>
                <w:lang w:val="hy-AM"/>
              </w:rPr>
              <w:t xml:space="preserve"> </w:t>
            </w:r>
            <w:r w:rsidRPr="006E68AD">
              <w:rPr>
                <w:rFonts w:ascii="Sylfaen" w:hAnsi="Sylfaen" w:cs="Sylfaen"/>
                <w:b/>
                <w:sz w:val="20"/>
                <w:szCs w:val="20"/>
                <w:lang w:val="hy-AM"/>
              </w:rPr>
              <w:t>հետ</w:t>
            </w:r>
            <w:r w:rsidRPr="006E68AD">
              <w:rPr>
                <w:rFonts w:ascii="Sylfaen" w:hAnsi="Sylfaen"/>
                <w:b/>
                <w:sz w:val="20"/>
                <w:szCs w:val="20"/>
                <w:lang w:val="hy-AM"/>
              </w:rPr>
              <w:t xml:space="preserve"> </w:t>
            </w:r>
            <w:r w:rsidRPr="006E68AD">
              <w:rPr>
                <w:rFonts w:ascii="Sylfaen" w:hAnsi="Sylfaen" w:cs="Sylfaen"/>
                <w:b/>
                <w:sz w:val="20"/>
                <w:szCs w:val="20"/>
                <w:lang w:val="hy-AM"/>
              </w:rPr>
              <w:t>կապված</w:t>
            </w:r>
            <w:r w:rsidRPr="006E68AD">
              <w:rPr>
                <w:rFonts w:ascii="Sylfaen" w:hAnsi="Sylfaen"/>
                <w:b/>
                <w:sz w:val="20"/>
                <w:szCs w:val="20"/>
              </w:rPr>
              <w:t>)</w:t>
            </w:r>
          </w:p>
        </w:tc>
      </w:tr>
      <w:tr w:rsidR="00924798" w:rsidRPr="006E68AD" w:rsidTr="00486012">
        <w:tc>
          <w:tcPr>
            <w:tcW w:w="72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b/>
                <w:sz w:val="20"/>
                <w:szCs w:val="20"/>
              </w:rPr>
            </w:pPr>
            <w:r w:rsidRPr="006E68AD">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b/>
                <w:sz w:val="20"/>
                <w:szCs w:val="20"/>
              </w:rPr>
            </w:pPr>
            <w:r w:rsidRPr="006E68AD">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b/>
                <w:sz w:val="20"/>
                <w:szCs w:val="20"/>
              </w:rPr>
            </w:pPr>
            <w:r w:rsidRPr="006E68AD">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b/>
                <w:sz w:val="20"/>
                <w:szCs w:val="20"/>
              </w:rPr>
            </w:pPr>
            <w:r w:rsidRPr="006E68AD">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b/>
                <w:sz w:val="20"/>
                <w:szCs w:val="20"/>
              </w:rPr>
            </w:pPr>
            <w:r w:rsidRPr="006E68AD">
              <w:rPr>
                <w:rFonts w:ascii="Sylfaen" w:hAnsi="Sylfaen"/>
                <w:b/>
                <w:sz w:val="20"/>
                <w:szCs w:val="20"/>
              </w:rPr>
              <w:t>5</w:t>
            </w:r>
          </w:p>
        </w:tc>
      </w:tr>
      <w:tr w:rsidR="00924798" w:rsidRPr="006E68AD" w:rsidTr="00486012">
        <w:tc>
          <w:tcPr>
            <w:tcW w:w="72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lang w:val="hy-AM"/>
              </w:rPr>
            </w:pPr>
            <w:r w:rsidRPr="006E68AD">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lang w:val="hy-AM"/>
              </w:rPr>
            </w:pPr>
            <w:r w:rsidRPr="006E68AD">
              <w:rPr>
                <w:rFonts w:ascii="Sylfaen" w:hAnsi="Sylfaen" w:cs="Sylfaen"/>
                <w:sz w:val="20"/>
                <w:szCs w:val="20"/>
                <w:lang w:val="hy-AM"/>
              </w:rPr>
              <w:t>Փաստաթղթի</w:t>
            </w:r>
            <w:r w:rsidRPr="006E68AD">
              <w:rPr>
                <w:rFonts w:ascii="Sylfaen" w:hAnsi="Sylfaen"/>
                <w:sz w:val="20"/>
                <w:szCs w:val="20"/>
                <w:lang w:val="hy-AM"/>
              </w:rPr>
              <w:t xml:space="preserve"> </w:t>
            </w:r>
            <w:r w:rsidRPr="006E68AD">
              <w:rPr>
                <w:rFonts w:ascii="Sylfaen" w:hAnsi="Sylfaen" w:cs="Sylfaen"/>
                <w:sz w:val="20"/>
                <w:szCs w:val="20"/>
                <w:lang w:val="hy-AM"/>
              </w:rPr>
              <w:t>անվանումը</w:t>
            </w:r>
          </w:p>
        </w:tc>
        <w:tc>
          <w:tcPr>
            <w:tcW w:w="20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lang w:val="hy-AM"/>
              </w:rPr>
            </w:pPr>
            <w:r w:rsidRPr="006E68AD">
              <w:rPr>
                <w:rFonts w:ascii="Sylfaen" w:hAnsi="Sylfaen" w:cs="Sylfaen"/>
                <w:sz w:val="20"/>
                <w:szCs w:val="20"/>
                <w:lang w:val="hy-AM"/>
              </w:rPr>
              <w:t>Փաստաթղթի</w:t>
            </w:r>
            <w:r w:rsidRPr="006E68AD">
              <w:rPr>
                <w:rFonts w:ascii="Sylfaen" w:hAnsi="Sylfaen"/>
                <w:sz w:val="20"/>
                <w:szCs w:val="20"/>
                <w:lang w:val="hy-AM"/>
              </w:rPr>
              <w:t xml:space="preserve"> </w:t>
            </w:r>
            <w:r w:rsidRPr="006E68AD">
              <w:rPr>
                <w:rFonts w:ascii="Sylfaen" w:hAnsi="Sylfaen" w:cs="Sylfaen"/>
                <w:sz w:val="20"/>
                <w:szCs w:val="20"/>
                <w:lang w:val="hy-AM"/>
              </w:rPr>
              <w:t>վրա</w:t>
            </w:r>
            <w:r w:rsidRPr="006E68AD">
              <w:rPr>
                <w:rFonts w:ascii="Sylfaen" w:hAnsi="Sylfaen"/>
                <w:sz w:val="20"/>
                <w:szCs w:val="20"/>
                <w:lang w:val="hy-AM"/>
              </w:rPr>
              <w:t xml:space="preserve"> </w:t>
            </w:r>
            <w:r w:rsidRPr="006E68AD">
              <w:rPr>
                <w:rFonts w:ascii="Sylfaen" w:hAnsi="Sylfaen" w:cs="Sylfaen"/>
                <w:sz w:val="20"/>
                <w:szCs w:val="20"/>
                <w:lang w:val="hy-AM"/>
              </w:rPr>
              <w:t>նախապես</w:t>
            </w:r>
            <w:r w:rsidRPr="006E68AD">
              <w:rPr>
                <w:rFonts w:ascii="Sylfaen" w:hAnsi="Sylfaen"/>
                <w:sz w:val="20"/>
                <w:szCs w:val="20"/>
                <w:lang w:val="hy-AM"/>
              </w:rPr>
              <w:t xml:space="preserve"> </w:t>
            </w:r>
            <w:r w:rsidRPr="006E68AD">
              <w:rPr>
                <w:rFonts w:ascii="Sylfaen" w:hAnsi="Sylfaen" w:cs="Sylfaen"/>
                <w:sz w:val="20"/>
                <w:szCs w:val="20"/>
                <w:lang w:val="hy-AM"/>
              </w:rPr>
              <w:t>լրացված</w:t>
            </w:r>
            <w:r w:rsidRPr="006E68AD">
              <w:rPr>
                <w:rFonts w:ascii="Sylfaen" w:hAnsi="Sylfaen"/>
                <w:sz w:val="20"/>
                <w:szCs w:val="20"/>
                <w:lang w:val="hy-AM"/>
              </w:rPr>
              <w:t xml:space="preserve"> </w:t>
            </w:r>
            <w:r w:rsidRPr="006E68AD">
              <w:rPr>
                <w:rFonts w:ascii="Sylfaen" w:hAnsi="Sylfaen" w:cs="Sylfaen"/>
                <w:sz w:val="20"/>
                <w:szCs w:val="20"/>
                <w:lang w:val="hy-AM"/>
              </w:rPr>
              <w:t>է</w:t>
            </w:r>
            <w:r w:rsidRPr="006E68AD">
              <w:rPr>
                <w:rFonts w:ascii="Sylfaen" w:hAnsi="Sylfaen"/>
                <w:sz w:val="20"/>
                <w:szCs w:val="20"/>
                <w:lang w:val="hy-AM"/>
              </w:rPr>
              <w:t xml:space="preserve"> &lt;</w:t>
            </w:r>
            <w:r w:rsidRPr="006E68AD">
              <w:rPr>
                <w:rFonts w:ascii="Sylfaen" w:hAnsi="Sylfaen" w:cs="Sylfaen"/>
                <w:sz w:val="20"/>
                <w:szCs w:val="20"/>
                <w:lang w:val="hy-AM"/>
              </w:rPr>
              <w:t>Վճարման</w:t>
            </w:r>
            <w:r w:rsidRPr="006E68AD">
              <w:rPr>
                <w:rFonts w:ascii="Sylfaen" w:hAnsi="Sylfaen"/>
                <w:sz w:val="20"/>
                <w:szCs w:val="20"/>
                <w:lang w:val="hy-AM"/>
              </w:rPr>
              <w:t xml:space="preserve"> </w:t>
            </w:r>
            <w:r w:rsidRPr="006E68AD">
              <w:rPr>
                <w:rFonts w:ascii="Sylfaen" w:hAnsi="Sylfaen" w:cs="Sylfaen"/>
                <w:sz w:val="20"/>
                <w:szCs w:val="20"/>
                <w:lang w:val="hy-AM"/>
              </w:rPr>
              <w:t>պահանջագիր</w:t>
            </w:r>
            <w:r w:rsidRPr="006E68AD">
              <w:rPr>
                <w:rFonts w:ascii="Sylfaen" w:hAnsi="Sylfaen"/>
                <w:sz w:val="20"/>
                <w:szCs w:val="20"/>
                <w:lang w:val="hy-AM"/>
              </w:rPr>
              <w:t>&gt;</w:t>
            </w:r>
          </w:p>
        </w:tc>
      </w:tr>
      <w:tr w:rsidR="00924798" w:rsidRPr="006E68AD" w:rsidTr="00486012">
        <w:tc>
          <w:tcPr>
            <w:tcW w:w="720" w:type="dxa"/>
            <w:tcBorders>
              <w:top w:val="single" w:sz="4" w:space="0" w:color="auto"/>
              <w:left w:val="single" w:sz="4" w:space="0" w:color="auto"/>
              <w:bottom w:val="single" w:sz="4" w:space="0" w:color="auto"/>
              <w:right w:val="single" w:sz="4" w:space="0" w:color="auto"/>
            </w:tcBorders>
          </w:tcPr>
          <w:p w:rsidR="00924798" w:rsidRPr="006E68AD" w:rsidRDefault="00924798" w:rsidP="00924798">
            <w:pPr>
              <w:pStyle w:val="aff"/>
              <w:numPr>
                <w:ilvl w:val="0"/>
                <w:numId w:val="17"/>
              </w:numPr>
              <w:contextualSpacing/>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both"/>
              <w:rPr>
                <w:rFonts w:ascii="Sylfaen" w:hAnsi="Sylfaen"/>
                <w:sz w:val="20"/>
                <w:szCs w:val="20"/>
              </w:rPr>
            </w:pPr>
            <w:r w:rsidRPr="006E68AD">
              <w:rPr>
                <w:rFonts w:ascii="Sylfaen" w:hAnsi="Sylfaen" w:cs="Sylfaen"/>
                <w:sz w:val="20"/>
                <w:szCs w:val="20"/>
              </w:rPr>
              <w:t>վճարման</w:t>
            </w:r>
            <w:r w:rsidRPr="006E68AD">
              <w:rPr>
                <w:rFonts w:ascii="Sylfaen" w:hAnsi="Sylfaen"/>
                <w:sz w:val="20"/>
                <w:szCs w:val="20"/>
              </w:rPr>
              <w:t xml:space="preserve"> </w:t>
            </w:r>
            <w:r w:rsidRPr="006E68AD">
              <w:rPr>
                <w:rFonts w:ascii="Sylfaen" w:hAnsi="Sylfaen" w:cs="Sylfaen"/>
                <w:sz w:val="20"/>
                <w:szCs w:val="20"/>
              </w:rPr>
              <w:t>պահանջագրի</w:t>
            </w:r>
            <w:r w:rsidRPr="006E68AD">
              <w:rPr>
                <w:rFonts w:ascii="Sylfaen" w:hAnsi="Sylfaen"/>
                <w:sz w:val="20"/>
                <w:szCs w:val="20"/>
              </w:rPr>
              <w:t xml:space="preserve"> </w:t>
            </w:r>
            <w:r w:rsidRPr="006E68AD">
              <w:rPr>
                <w:rFonts w:ascii="Sylfaen" w:hAnsi="Sylfaen" w:cs="Sylfaen"/>
                <w:sz w:val="20"/>
                <w:szCs w:val="20"/>
              </w:rPr>
              <w:t>համարը</w:t>
            </w:r>
          </w:p>
        </w:tc>
        <w:tc>
          <w:tcPr>
            <w:tcW w:w="20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լրացվում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շահառուի</w:t>
            </w:r>
            <w:r w:rsidRPr="006E68AD">
              <w:rPr>
                <w:rFonts w:ascii="Sylfaen" w:hAnsi="Sylfaen"/>
                <w:sz w:val="20"/>
                <w:szCs w:val="20"/>
              </w:rPr>
              <w:t xml:space="preserve"> </w:t>
            </w:r>
            <w:r w:rsidRPr="006E68AD">
              <w:rPr>
                <w:rFonts w:ascii="Sylfaen" w:hAnsi="Sylfaen" w:cs="Sylfaen"/>
                <w:sz w:val="20"/>
                <w:szCs w:val="20"/>
              </w:rPr>
              <w:t>կողմից</w:t>
            </w:r>
            <w:r w:rsidRPr="006E68AD">
              <w:rPr>
                <w:rFonts w:ascii="Sylfaen" w:hAnsi="Sylfaen"/>
                <w:sz w:val="20"/>
                <w:szCs w:val="20"/>
              </w:rPr>
              <w:t xml:space="preserve">` </w:t>
            </w:r>
            <w:r w:rsidRPr="006E68AD">
              <w:rPr>
                <w:rFonts w:ascii="Sylfaen" w:hAnsi="Sylfaen" w:cs="Sylfaen"/>
                <w:sz w:val="20"/>
                <w:szCs w:val="20"/>
              </w:rPr>
              <w:t>վճարողի</w:t>
            </w:r>
            <w:r w:rsidRPr="006E68AD">
              <w:rPr>
                <w:rFonts w:ascii="Sylfaen" w:hAnsi="Sylfaen"/>
                <w:sz w:val="20"/>
                <w:szCs w:val="20"/>
              </w:rPr>
              <w:t xml:space="preserve"> </w:t>
            </w:r>
            <w:r w:rsidRPr="006E68AD">
              <w:rPr>
                <w:rFonts w:ascii="Sylfaen" w:hAnsi="Sylfaen" w:cs="Sylfaen"/>
                <w:sz w:val="20"/>
                <w:szCs w:val="20"/>
              </w:rPr>
              <w:t>բանկին</w:t>
            </w:r>
            <w:r w:rsidRPr="006E68AD">
              <w:rPr>
                <w:rFonts w:ascii="Sylfaen" w:hAnsi="Sylfaen"/>
                <w:sz w:val="20"/>
                <w:szCs w:val="20"/>
              </w:rPr>
              <w:t xml:space="preserve"> </w:t>
            </w:r>
            <w:r w:rsidRPr="006E68AD">
              <w:rPr>
                <w:rFonts w:ascii="Sylfaen" w:hAnsi="Sylfaen" w:cs="Sylfaen"/>
                <w:sz w:val="20"/>
                <w:szCs w:val="20"/>
              </w:rPr>
              <w:t>վճարման</w:t>
            </w:r>
            <w:r w:rsidRPr="006E68AD">
              <w:rPr>
                <w:rFonts w:ascii="Sylfaen" w:hAnsi="Sylfaen"/>
                <w:sz w:val="20"/>
                <w:szCs w:val="20"/>
              </w:rPr>
              <w:t xml:space="preserve"> </w:t>
            </w:r>
            <w:r w:rsidRPr="006E68AD">
              <w:rPr>
                <w:rFonts w:ascii="Sylfaen" w:hAnsi="Sylfaen" w:cs="Sylfaen"/>
                <w:sz w:val="20"/>
                <w:szCs w:val="20"/>
              </w:rPr>
              <w:t>պահանջագիրը</w:t>
            </w:r>
            <w:r w:rsidRPr="006E68AD">
              <w:rPr>
                <w:rFonts w:ascii="Sylfaen" w:hAnsi="Sylfaen"/>
                <w:sz w:val="20"/>
                <w:szCs w:val="20"/>
              </w:rPr>
              <w:t xml:space="preserve"> </w:t>
            </w:r>
            <w:r w:rsidRPr="006E68AD">
              <w:rPr>
                <w:rFonts w:ascii="Sylfaen" w:hAnsi="Sylfaen" w:cs="Sylfaen"/>
                <w:sz w:val="20"/>
                <w:szCs w:val="20"/>
              </w:rPr>
              <w:t>ներկայացնելիս</w:t>
            </w:r>
          </w:p>
        </w:tc>
      </w:tr>
      <w:tr w:rsidR="00924798" w:rsidRPr="006E68AD" w:rsidTr="00486012">
        <w:tc>
          <w:tcPr>
            <w:tcW w:w="720" w:type="dxa"/>
            <w:tcBorders>
              <w:top w:val="single" w:sz="4" w:space="0" w:color="auto"/>
              <w:left w:val="single" w:sz="4" w:space="0" w:color="auto"/>
              <w:bottom w:val="single" w:sz="4" w:space="0" w:color="auto"/>
              <w:right w:val="single" w:sz="4" w:space="0" w:color="auto"/>
            </w:tcBorders>
          </w:tcPr>
          <w:p w:rsidR="00924798" w:rsidRPr="006E68AD" w:rsidRDefault="00924798" w:rsidP="00924798">
            <w:pPr>
              <w:pStyle w:val="aff"/>
              <w:numPr>
                <w:ilvl w:val="0"/>
                <w:numId w:val="17"/>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both"/>
              <w:rPr>
                <w:rFonts w:ascii="Sylfaen" w:hAnsi="Sylfaen"/>
                <w:sz w:val="20"/>
                <w:szCs w:val="20"/>
              </w:rPr>
            </w:pPr>
            <w:r w:rsidRPr="006E68AD">
              <w:rPr>
                <w:rFonts w:ascii="Sylfaen" w:hAnsi="Sylfaen" w:cs="Sylfaen"/>
                <w:sz w:val="20"/>
                <w:szCs w:val="20"/>
              </w:rPr>
              <w:t>ներկայացման</w:t>
            </w:r>
            <w:r w:rsidRPr="006E68AD">
              <w:rPr>
                <w:rFonts w:ascii="Sylfaen" w:hAnsi="Sylfaen"/>
                <w:sz w:val="20"/>
                <w:szCs w:val="20"/>
              </w:rPr>
              <w:t xml:space="preserve"> </w:t>
            </w:r>
            <w:r w:rsidRPr="006E68AD">
              <w:rPr>
                <w:rFonts w:ascii="Sylfaen" w:hAnsi="Sylfaen" w:cs="Sylfaen"/>
                <w:sz w:val="20"/>
                <w:szCs w:val="20"/>
              </w:rPr>
              <w:t>ամսաթիվը</w:t>
            </w:r>
          </w:p>
        </w:tc>
        <w:tc>
          <w:tcPr>
            <w:tcW w:w="20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p w:rsidR="00924798" w:rsidRPr="006E68AD" w:rsidRDefault="00924798" w:rsidP="00486012">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ind w:left="132" w:hanging="132"/>
              <w:jc w:val="center"/>
              <w:rPr>
                <w:rFonts w:ascii="Sylfaen" w:hAnsi="Sylfaen"/>
                <w:sz w:val="20"/>
                <w:szCs w:val="20"/>
                <w:lang w:val="hy-AM"/>
              </w:rPr>
            </w:pPr>
            <w:r w:rsidRPr="006E68AD">
              <w:rPr>
                <w:rFonts w:ascii="Sylfaen" w:hAnsi="Sylfaen" w:cs="Sylfaen"/>
                <w:sz w:val="20"/>
                <w:szCs w:val="20"/>
              </w:rPr>
              <w:t>լրացվում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շահառուի</w:t>
            </w:r>
            <w:r w:rsidRPr="006E68AD">
              <w:rPr>
                <w:rFonts w:ascii="Sylfaen" w:hAnsi="Sylfaen"/>
                <w:sz w:val="20"/>
                <w:szCs w:val="20"/>
              </w:rPr>
              <w:t xml:space="preserve"> </w:t>
            </w:r>
            <w:r w:rsidRPr="006E68AD">
              <w:rPr>
                <w:rFonts w:ascii="Sylfaen" w:hAnsi="Sylfaen" w:cs="Sylfaen"/>
                <w:sz w:val="20"/>
                <w:szCs w:val="20"/>
              </w:rPr>
              <w:t>կողմից</w:t>
            </w:r>
            <w:r w:rsidRPr="006E68AD">
              <w:rPr>
                <w:rFonts w:ascii="Sylfaen" w:hAnsi="Sylfaen"/>
                <w:sz w:val="20"/>
                <w:szCs w:val="20"/>
              </w:rPr>
              <w:t xml:space="preserve">` </w:t>
            </w:r>
            <w:r w:rsidRPr="006E68AD">
              <w:rPr>
                <w:rFonts w:ascii="Sylfaen" w:hAnsi="Sylfaen" w:cs="Sylfaen"/>
                <w:sz w:val="20"/>
                <w:szCs w:val="20"/>
              </w:rPr>
              <w:t>վճարողի</w:t>
            </w:r>
            <w:r w:rsidRPr="006E68AD">
              <w:rPr>
                <w:rFonts w:ascii="Sylfaen" w:hAnsi="Sylfaen"/>
                <w:sz w:val="20"/>
                <w:szCs w:val="20"/>
              </w:rPr>
              <w:t xml:space="preserve"> </w:t>
            </w:r>
            <w:r w:rsidRPr="006E68AD">
              <w:rPr>
                <w:rFonts w:ascii="Sylfaen" w:hAnsi="Sylfaen" w:cs="Sylfaen"/>
                <w:sz w:val="20"/>
                <w:szCs w:val="20"/>
              </w:rPr>
              <w:t>բանկին</w:t>
            </w:r>
            <w:r w:rsidRPr="006E68AD">
              <w:rPr>
                <w:rFonts w:ascii="Sylfaen" w:hAnsi="Sylfaen"/>
                <w:sz w:val="20"/>
                <w:szCs w:val="20"/>
              </w:rPr>
              <w:t xml:space="preserve"> </w:t>
            </w:r>
            <w:r w:rsidRPr="006E68AD">
              <w:rPr>
                <w:rFonts w:ascii="Sylfaen" w:hAnsi="Sylfaen" w:cs="Sylfaen"/>
                <w:sz w:val="20"/>
                <w:szCs w:val="20"/>
              </w:rPr>
              <w:t>վճարման</w:t>
            </w:r>
            <w:r w:rsidRPr="006E68AD">
              <w:rPr>
                <w:rFonts w:ascii="Sylfaen" w:hAnsi="Sylfaen"/>
                <w:sz w:val="20"/>
                <w:szCs w:val="20"/>
              </w:rPr>
              <w:t xml:space="preserve"> </w:t>
            </w:r>
            <w:r w:rsidRPr="006E68AD">
              <w:rPr>
                <w:rFonts w:ascii="Sylfaen" w:hAnsi="Sylfaen" w:cs="Sylfaen"/>
                <w:sz w:val="20"/>
                <w:szCs w:val="20"/>
              </w:rPr>
              <w:t>պահանջագրի</w:t>
            </w:r>
            <w:r w:rsidRPr="006E68AD">
              <w:rPr>
                <w:rFonts w:ascii="Sylfaen" w:hAnsi="Sylfaen"/>
                <w:sz w:val="20"/>
                <w:szCs w:val="20"/>
              </w:rPr>
              <w:t xml:space="preserve"> </w:t>
            </w:r>
            <w:r w:rsidRPr="006E68AD">
              <w:rPr>
                <w:rFonts w:ascii="Sylfaen" w:hAnsi="Sylfaen" w:cs="Sylfaen"/>
                <w:sz w:val="20"/>
                <w:szCs w:val="20"/>
              </w:rPr>
              <w:t>ներկայացման</w:t>
            </w:r>
            <w:r w:rsidRPr="006E68AD">
              <w:rPr>
                <w:rFonts w:ascii="Sylfaen" w:hAnsi="Sylfaen"/>
                <w:sz w:val="20"/>
                <w:szCs w:val="20"/>
              </w:rPr>
              <w:t xml:space="preserve"> </w:t>
            </w:r>
            <w:r w:rsidRPr="006E68AD">
              <w:rPr>
                <w:rFonts w:ascii="Sylfaen" w:hAnsi="Sylfaen" w:cs="Sylfaen"/>
                <w:sz w:val="20"/>
                <w:szCs w:val="20"/>
              </w:rPr>
              <w:t>օրը</w:t>
            </w:r>
            <w:r w:rsidRPr="006E68AD">
              <w:rPr>
                <w:rFonts w:ascii="Sylfaen" w:hAnsi="Sylfaen"/>
                <w:sz w:val="20"/>
                <w:szCs w:val="20"/>
                <w:lang w:val="hy-AM"/>
              </w:rPr>
              <w:t xml:space="preserve">: </w:t>
            </w:r>
          </w:p>
        </w:tc>
      </w:tr>
      <w:tr w:rsidR="00924798" w:rsidRPr="006E68AD" w:rsidTr="00486012">
        <w:tc>
          <w:tcPr>
            <w:tcW w:w="720" w:type="dxa"/>
            <w:tcBorders>
              <w:top w:val="single" w:sz="4" w:space="0" w:color="auto"/>
              <w:left w:val="single" w:sz="4" w:space="0" w:color="auto"/>
              <w:bottom w:val="single" w:sz="4" w:space="0" w:color="auto"/>
              <w:right w:val="single" w:sz="4" w:space="0" w:color="auto"/>
            </w:tcBorders>
          </w:tcPr>
          <w:p w:rsidR="00924798" w:rsidRPr="006E68AD" w:rsidRDefault="00924798" w:rsidP="00924798">
            <w:pPr>
              <w:pStyle w:val="aff"/>
              <w:numPr>
                <w:ilvl w:val="0"/>
                <w:numId w:val="17"/>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both"/>
              <w:rPr>
                <w:rFonts w:ascii="Sylfaen" w:hAnsi="Sylfaen"/>
                <w:sz w:val="20"/>
                <w:szCs w:val="20"/>
              </w:rPr>
            </w:pPr>
            <w:r w:rsidRPr="006E68AD">
              <w:rPr>
                <w:rFonts w:ascii="Sylfaen" w:hAnsi="Sylfaen" w:cs="Sylfaen"/>
                <w:sz w:val="20"/>
                <w:szCs w:val="20"/>
                <w:lang w:val="hy-AM"/>
              </w:rPr>
              <w:t>Վճարողի անվանումը</w:t>
            </w:r>
            <w:r w:rsidRPr="006E68AD">
              <w:rPr>
                <w:rFonts w:ascii="Sylfaen" w:hAnsi="Sylfaen" w:cs="Sylfaen"/>
                <w:sz w:val="20"/>
                <w:szCs w:val="20"/>
              </w:rPr>
              <w:t>,</w:t>
            </w:r>
            <w:r w:rsidRPr="006E68AD">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p w:rsidR="00924798" w:rsidRPr="006E68AD" w:rsidRDefault="00924798" w:rsidP="00486012">
            <w:pPr>
              <w:jc w:val="center"/>
              <w:rPr>
                <w:rFonts w:ascii="Sylfaen" w:hAnsi="Sylfaen"/>
                <w:sz w:val="20"/>
                <w:szCs w:val="20"/>
              </w:rPr>
            </w:pPr>
            <w:r w:rsidRPr="006E68AD">
              <w:rPr>
                <w:rFonts w:ascii="Sylfaen" w:hAnsi="Sylfaen" w:cs="Sylfaen"/>
                <w:sz w:val="20"/>
                <w:szCs w:val="20"/>
              </w:rPr>
              <w:t>լրացվում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այն</w:t>
            </w:r>
            <w:r w:rsidRPr="006E68AD">
              <w:rPr>
                <w:rFonts w:ascii="Sylfaen" w:hAnsi="Sylfaen"/>
                <w:sz w:val="20"/>
                <w:szCs w:val="20"/>
              </w:rPr>
              <w:t xml:space="preserve"> </w:t>
            </w:r>
            <w:r w:rsidRPr="006E68AD">
              <w:rPr>
                <w:rFonts w:ascii="Sylfaen" w:hAnsi="Sylfaen" w:cs="Sylfaen"/>
                <w:sz w:val="20"/>
                <w:szCs w:val="20"/>
              </w:rPr>
              <w:t>անձի</w:t>
            </w:r>
            <w:r w:rsidRPr="006E68AD">
              <w:rPr>
                <w:rFonts w:ascii="Sylfaen" w:hAnsi="Sylfaen"/>
                <w:sz w:val="20"/>
                <w:szCs w:val="20"/>
              </w:rPr>
              <w:t xml:space="preserve"> (</w:t>
            </w:r>
            <w:r w:rsidRPr="006E68AD">
              <w:rPr>
                <w:rFonts w:ascii="Sylfaen" w:hAnsi="Sylfaen" w:cs="Sylfaen"/>
                <w:sz w:val="20"/>
                <w:szCs w:val="20"/>
              </w:rPr>
              <w:t>վճարողի</w:t>
            </w:r>
            <w:r w:rsidRPr="006E68AD">
              <w:rPr>
                <w:rFonts w:ascii="Sylfaen" w:hAnsi="Sylfaen"/>
                <w:sz w:val="20"/>
                <w:szCs w:val="20"/>
              </w:rPr>
              <w:t xml:space="preserve">) </w:t>
            </w:r>
            <w:r w:rsidRPr="006E68AD">
              <w:rPr>
                <w:rFonts w:ascii="Sylfaen" w:hAnsi="Sylfaen" w:cs="Sylfaen"/>
                <w:sz w:val="20"/>
                <w:szCs w:val="20"/>
              </w:rPr>
              <w:t>անունը</w:t>
            </w:r>
            <w:r w:rsidRPr="006E68AD">
              <w:rPr>
                <w:rFonts w:ascii="Sylfaen" w:hAnsi="Sylfaen"/>
                <w:sz w:val="20"/>
                <w:szCs w:val="20"/>
              </w:rPr>
              <w:t xml:space="preserve">, </w:t>
            </w:r>
            <w:r w:rsidRPr="006E68AD">
              <w:rPr>
                <w:rFonts w:ascii="Sylfaen" w:hAnsi="Sylfaen" w:cs="Sylfaen"/>
                <w:sz w:val="20"/>
                <w:szCs w:val="20"/>
              </w:rPr>
              <w:t>որի</w:t>
            </w:r>
            <w:r w:rsidRPr="006E68AD">
              <w:rPr>
                <w:rFonts w:ascii="Sylfaen" w:hAnsi="Sylfaen"/>
                <w:sz w:val="20"/>
                <w:szCs w:val="20"/>
              </w:rPr>
              <w:t xml:space="preserve"> </w:t>
            </w:r>
            <w:r w:rsidRPr="006E68AD">
              <w:rPr>
                <w:rFonts w:ascii="Sylfaen" w:hAnsi="Sylfaen" w:cs="Sylfaen"/>
                <w:sz w:val="20"/>
                <w:szCs w:val="20"/>
              </w:rPr>
              <w:t>հաշվից</w:t>
            </w:r>
            <w:r w:rsidRPr="006E68AD">
              <w:rPr>
                <w:rFonts w:ascii="Sylfaen" w:hAnsi="Sylfaen"/>
                <w:sz w:val="20"/>
                <w:szCs w:val="20"/>
              </w:rPr>
              <w:t xml:space="preserve"> </w:t>
            </w:r>
            <w:r w:rsidRPr="006E68AD">
              <w:rPr>
                <w:rFonts w:ascii="Sylfaen" w:hAnsi="Sylfaen" w:cs="Sylfaen"/>
                <w:sz w:val="20"/>
                <w:szCs w:val="20"/>
              </w:rPr>
              <w:t>պետք</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գանձվի</w:t>
            </w:r>
            <w:r w:rsidRPr="006E68AD">
              <w:rPr>
                <w:rFonts w:ascii="Sylfaen" w:hAnsi="Sylfaen"/>
                <w:sz w:val="20"/>
                <w:szCs w:val="20"/>
              </w:rPr>
              <w:t xml:space="preserve"> </w:t>
            </w:r>
            <w:r w:rsidRPr="006E68AD">
              <w:rPr>
                <w:rFonts w:ascii="Sylfaen" w:hAnsi="Sylfaen" w:cs="Sylfaen"/>
                <w:sz w:val="20"/>
                <w:szCs w:val="20"/>
              </w:rPr>
              <w:t>պահանջագրով</w:t>
            </w:r>
            <w:r w:rsidRPr="006E68AD">
              <w:rPr>
                <w:rFonts w:ascii="Sylfaen" w:hAnsi="Sylfaen"/>
                <w:sz w:val="20"/>
                <w:szCs w:val="20"/>
              </w:rPr>
              <w:t xml:space="preserve"> </w:t>
            </w:r>
            <w:r w:rsidRPr="006E68AD">
              <w:rPr>
                <w:rFonts w:ascii="Sylfaen" w:hAnsi="Sylfaen" w:cs="Sylfaen"/>
                <w:sz w:val="20"/>
                <w:szCs w:val="20"/>
              </w:rPr>
              <w:t>նշված</w:t>
            </w:r>
            <w:r w:rsidRPr="006E68AD">
              <w:rPr>
                <w:rFonts w:ascii="Sylfaen" w:hAnsi="Sylfaen"/>
                <w:sz w:val="20"/>
                <w:szCs w:val="20"/>
              </w:rPr>
              <w:t xml:space="preserve"> </w:t>
            </w:r>
            <w:r w:rsidRPr="006E68AD">
              <w:rPr>
                <w:rFonts w:ascii="Sylfaen" w:hAnsi="Sylfaen" w:cs="Sylfaen"/>
                <w:sz w:val="20"/>
                <w:szCs w:val="20"/>
              </w:rPr>
              <w:t>գումարը</w:t>
            </w:r>
            <w:r w:rsidRPr="006E68AD">
              <w:rPr>
                <w:rFonts w:ascii="Sylfaen" w:hAnsi="Sylfaen"/>
                <w:sz w:val="20"/>
                <w:szCs w:val="20"/>
              </w:rPr>
              <w:t xml:space="preserve">: </w:t>
            </w:r>
            <w:r w:rsidRPr="006E68AD">
              <w:rPr>
                <w:rFonts w:ascii="Sylfaen" w:hAnsi="Sylfaen" w:cs="Sylfaen"/>
                <w:sz w:val="20"/>
                <w:szCs w:val="20"/>
              </w:rPr>
              <w:t>Լրացվում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վճարողի</w:t>
            </w:r>
            <w:r w:rsidRPr="006E68AD">
              <w:rPr>
                <w:rFonts w:ascii="Sylfaen" w:hAnsi="Sylfaen"/>
                <w:sz w:val="20"/>
                <w:szCs w:val="20"/>
              </w:rPr>
              <w:t xml:space="preserve"> </w:t>
            </w:r>
            <w:r w:rsidRPr="006E68AD">
              <w:rPr>
                <w:rFonts w:ascii="Sylfaen" w:hAnsi="Sylfaen" w:cs="Sylfaen"/>
                <w:sz w:val="20"/>
                <w:szCs w:val="20"/>
              </w:rPr>
              <w:t>անունը</w:t>
            </w:r>
            <w:r w:rsidRPr="006E68AD">
              <w:rPr>
                <w:rFonts w:ascii="Sylfaen" w:hAnsi="Sylfaen"/>
                <w:sz w:val="20"/>
                <w:szCs w:val="20"/>
              </w:rPr>
              <w:t xml:space="preserve">, </w:t>
            </w:r>
            <w:r w:rsidRPr="006E68AD">
              <w:rPr>
                <w:rFonts w:ascii="Sylfaen" w:hAnsi="Sylfaen" w:cs="Sylfaen"/>
                <w:sz w:val="20"/>
                <w:szCs w:val="20"/>
              </w:rPr>
              <w:t>ազգանունը</w:t>
            </w:r>
            <w:r w:rsidRPr="006E68AD">
              <w:rPr>
                <w:rFonts w:ascii="Sylfaen" w:hAnsi="Sylfaen"/>
                <w:sz w:val="20"/>
                <w:szCs w:val="20"/>
              </w:rPr>
              <w:t xml:space="preserve">, </w:t>
            </w:r>
            <w:r w:rsidRPr="006E68AD">
              <w:rPr>
                <w:rFonts w:ascii="Sylfaen" w:hAnsi="Sylfaen" w:cs="Sylfaen"/>
                <w:sz w:val="20"/>
                <w:szCs w:val="20"/>
              </w:rPr>
              <w:t>եթե</w:t>
            </w:r>
            <w:r w:rsidRPr="006E68AD">
              <w:rPr>
                <w:rFonts w:ascii="Sylfaen" w:hAnsi="Sylfaen"/>
                <w:sz w:val="20"/>
                <w:szCs w:val="20"/>
              </w:rPr>
              <w:t xml:space="preserve"> </w:t>
            </w:r>
            <w:r w:rsidRPr="006E68AD">
              <w:rPr>
                <w:rFonts w:ascii="Sylfaen" w:hAnsi="Sylfaen" w:cs="Sylfaen"/>
                <w:sz w:val="20"/>
                <w:szCs w:val="20"/>
              </w:rPr>
              <w:t>այն</w:t>
            </w:r>
            <w:r w:rsidRPr="006E68AD">
              <w:rPr>
                <w:rFonts w:ascii="Sylfaen" w:hAnsi="Sylfaen"/>
                <w:sz w:val="20"/>
                <w:szCs w:val="20"/>
              </w:rPr>
              <w:t xml:space="preserve"> </w:t>
            </w:r>
            <w:r w:rsidRPr="006E68AD">
              <w:rPr>
                <w:rFonts w:ascii="Sylfaen" w:hAnsi="Sylfaen" w:cs="Sylfaen"/>
                <w:sz w:val="20"/>
                <w:szCs w:val="20"/>
              </w:rPr>
              <w:t>ֆիզիկական</w:t>
            </w:r>
            <w:r w:rsidRPr="006E68AD">
              <w:rPr>
                <w:rFonts w:ascii="Sylfaen" w:hAnsi="Sylfaen"/>
                <w:sz w:val="20"/>
                <w:szCs w:val="20"/>
              </w:rPr>
              <w:t xml:space="preserve"> </w:t>
            </w:r>
            <w:r w:rsidRPr="006E68AD">
              <w:rPr>
                <w:rFonts w:ascii="Sylfaen" w:hAnsi="Sylfaen" w:cs="Sylfaen"/>
                <w:sz w:val="20"/>
                <w:szCs w:val="20"/>
              </w:rPr>
              <w:t>անձ</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կամ</w:t>
            </w:r>
            <w:r w:rsidRPr="006E68AD">
              <w:rPr>
                <w:rFonts w:ascii="Sylfaen" w:hAnsi="Sylfaen"/>
                <w:sz w:val="20"/>
                <w:szCs w:val="20"/>
              </w:rPr>
              <w:t xml:space="preserve"> </w:t>
            </w:r>
            <w:r w:rsidRPr="006E68AD">
              <w:rPr>
                <w:rFonts w:ascii="Sylfaen" w:hAnsi="Sylfaen" w:cs="Sylfaen"/>
                <w:sz w:val="20"/>
                <w:szCs w:val="20"/>
              </w:rPr>
              <w:t>անվանումը</w:t>
            </w:r>
            <w:r w:rsidRPr="006E68AD">
              <w:rPr>
                <w:rFonts w:ascii="Sylfaen" w:hAnsi="Sylfaen"/>
                <w:sz w:val="20"/>
                <w:szCs w:val="20"/>
              </w:rPr>
              <w:t xml:space="preserve">, </w:t>
            </w:r>
            <w:r w:rsidRPr="006E68AD">
              <w:rPr>
                <w:rFonts w:ascii="Sylfaen" w:hAnsi="Sylfaen" w:cs="Sylfaen"/>
                <w:sz w:val="20"/>
                <w:szCs w:val="20"/>
              </w:rPr>
              <w:t>եթե</w:t>
            </w:r>
            <w:r w:rsidRPr="006E68AD">
              <w:rPr>
                <w:rFonts w:ascii="Sylfaen" w:hAnsi="Sylfaen"/>
                <w:sz w:val="20"/>
                <w:szCs w:val="20"/>
              </w:rPr>
              <w:t xml:space="preserve"> </w:t>
            </w:r>
            <w:r w:rsidRPr="006E68AD">
              <w:rPr>
                <w:rFonts w:ascii="Sylfaen" w:hAnsi="Sylfaen" w:cs="Sylfaen"/>
                <w:sz w:val="20"/>
                <w:szCs w:val="20"/>
              </w:rPr>
              <w:t>այն</w:t>
            </w:r>
            <w:r w:rsidRPr="006E68AD">
              <w:rPr>
                <w:rFonts w:ascii="Sylfaen" w:hAnsi="Sylfaen"/>
                <w:sz w:val="20"/>
                <w:szCs w:val="20"/>
              </w:rPr>
              <w:t xml:space="preserve"> </w:t>
            </w:r>
            <w:r w:rsidRPr="006E68AD">
              <w:rPr>
                <w:rFonts w:ascii="Sylfaen" w:hAnsi="Sylfaen" w:cs="Sylfaen"/>
                <w:sz w:val="20"/>
                <w:szCs w:val="20"/>
              </w:rPr>
              <w:t>իրավաբանական</w:t>
            </w:r>
            <w:r w:rsidRPr="006E68AD">
              <w:rPr>
                <w:rFonts w:ascii="Sylfaen" w:hAnsi="Sylfaen"/>
                <w:sz w:val="20"/>
                <w:szCs w:val="20"/>
              </w:rPr>
              <w:t xml:space="preserve"> </w:t>
            </w:r>
            <w:r w:rsidRPr="006E68AD">
              <w:rPr>
                <w:rFonts w:ascii="Sylfaen" w:hAnsi="Sylfaen" w:cs="Sylfaen"/>
                <w:sz w:val="20"/>
                <w:szCs w:val="20"/>
              </w:rPr>
              <w:t>անձ</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Նշվում</w:t>
            </w:r>
            <w:r w:rsidRPr="006E68AD">
              <w:rPr>
                <w:rFonts w:ascii="Sylfaen" w:hAnsi="Sylfaen"/>
                <w:sz w:val="20"/>
                <w:szCs w:val="20"/>
              </w:rPr>
              <w:t xml:space="preserve"> </w:t>
            </w:r>
            <w:r w:rsidRPr="006E68AD">
              <w:rPr>
                <w:rFonts w:ascii="Sylfaen" w:hAnsi="Sylfaen" w:cs="Sylfaen"/>
                <w:sz w:val="20"/>
                <w:szCs w:val="20"/>
              </w:rPr>
              <w:t>են</w:t>
            </w:r>
            <w:r w:rsidRPr="006E68AD">
              <w:rPr>
                <w:rFonts w:ascii="Sylfaen" w:hAnsi="Sylfaen"/>
                <w:sz w:val="20"/>
                <w:szCs w:val="20"/>
              </w:rPr>
              <w:t xml:space="preserve"> </w:t>
            </w:r>
            <w:r w:rsidRPr="006E68AD">
              <w:rPr>
                <w:rFonts w:ascii="Sylfaen" w:hAnsi="Sylfaen" w:cs="Sylfaen"/>
                <w:sz w:val="20"/>
                <w:szCs w:val="20"/>
              </w:rPr>
              <w:t>նաև</w:t>
            </w:r>
            <w:r w:rsidRPr="006E68AD">
              <w:rPr>
                <w:rFonts w:ascii="Sylfaen" w:hAnsi="Sylfaen"/>
                <w:sz w:val="20"/>
                <w:szCs w:val="20"/>
              </w:rPr>
              <w:t xml:space="preserve"> </w:t>
            </w:r>
            <w:r w:rsidRPr="006E68AD">
              <w:rPr>
                <w:rFonts w:ascii="Sylfaen" w:hAnsi="Sylfaen" w:cs="Sylfaen"/>
                <w:sz w:val="20"/>
                <w:szCs w:val="20"/>
              </w:rPr>
              <w:t>այլ</w:t>
            </w:r>
            <w:r w:rsidRPr="006E68AD">
              <w:rPr>
                <w:rFonts w:ascii="Sylfaen" w:hAnsi="Sylfaen"/>
                <w:sz w:val="20"/>
                <w:szCs w:val="20"/>
              </w:rPr>
              <w:t xml:space="preserve"> </w:t>
            </w:r>
            <w:r w:rsidRPr="006E68AD">
              <w:rPr>
                <w:rFonts w:ascii="Sylfaen" w:hAnsi="Sylfaen" w:cs="Sylfaen"/>
                <w:sz w:val="20"/>
                <w:szCs w:val="20"/>
              </w:rPr>
              <w:t>տվյալներ</w:t>
            </w:r>
            <w:r w:rsidRPr="006E68AD">
              <w:rPr>
                <w:rFonts w:ascii="Sylfaen" w:hAnsi="Sylfaen"/>
                <w:sz w:val="20"/>
                <w:szCs w:val="20"/>
              </w:rPr>
              <w:t xml:space="preserve">` </w:t>
            </w:r>
            <w:r w:rsidRPr="006E68AD">
              <w:rPr>
                <w:rFonts w:ascii="Sylfaen" w:hAnsi="Sylfaen" w:cs="Sylfaen"/>
                <w:sz w:val="20"/>
                <w:szCs w:val="20"/>
              </w:rPr>
              <w:t>ըստ</w:t>
            </w:r>
            <w:r w:rsidRPr="006E68AD">
              <w:rPr>
                <w:rFonts w:ascii="Sylfaen" w:hAnsi="Sylfaen"/>
                <w:sz w:val="20"/>
                <w:szCs w:val="20"/>
              </w:rPr>
              <w:t xml:space="preserve"> </w:t>
            </w:r>
            <w:r w:rsidRPr="006E68AD">
              <w:rPr>
                <w:rFonts w:ascii="Sylfaen" w:hAnsi="Sylfaen" w:cs="Sylfaen"/>
                <w:sz w:val="20"/>
                <w:szCs w:val="20"/>
              </w:rPr>
              <w:t>անհրաժեշտության</w:t>
            </w:r>
            <w:r w:rsidRPr="006E68AD">
              <w:rPr>
                <w:rFonts w:ascii="Sylfaen" w:hAnsi="Sylfaen"/>
                <w:sz w:val="20"/>
                <w:szCs w:val="20"/>
              </w:rPr>
              <w:t>:</w:t>
            </w:r>
            <w:r w:rsidRPr="006E68AD">
              <w:rPr>
                <w:rFonts w:ascii="Sylfaen" w:hAnsi="Sylfaen"/>
                <w:sz w:val="20"/>
                <w:szCs w:val="20"/>
                <w:lang w:val="hy-AM"/>
              </w:rPr>
              <w:t xml:space="preserve"> </w:t>
            </w:r>
            <w:r w:rsidRPr="006E68AD">
              <w:rPr>
                <w:rFonts w:ascii="Sylfaen" w:hAnsi="Sylfaen" w:cs="Sylfaen"/>
                <w:sz w:val="20"/>
                <w:szCs w:val="20"/>
              </w:rPr>
              <w:t>Լրացվում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վճարողի</w:t>
            </w:r>
            <w:r w:rsidRPr="006E68AD">
              <w:rPr>
                <w:rFonts w:ascii="Sylfaen" w:hAnsi="Sylfaen"/>
                <w:sz w:val="20"/>
                <w:szCs w:val="20"/>
              </w:rPr>
              <w:t xml:space="preserve"> </w:t>
            </w:r>
            <w:r w:rsidRPr="006E68AD">
              <w:rPr>
                <w:rFonts w:ascii="Sylfaen" w:hAnsi="Sylfaen" w:cs="Sylfaen"/>
                <w:sz w:val="20"/>
                <w:szCs w:val="20"/>
              </w:rPr>
              <w:t>կողմից</w:t>
            </w:r>
          </w:p>
        </w:tc>
        <w:tc>
          <w:tcPr>
            <w:tcW w:w="264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ind w:left="252" w:hanging="252"/>
              <w:jc w:val="center"/>
              <w:rPr>
                <w:rFonts w:ascii="Sylfaen" w:hAnsi="Sylfaen"/>
                <w:sz w:val="20"/>
                <w:szCs w:val="20"/>
              </w:rPr>
            </w:pPr>
            <w:r w:rsidRPr="006E68AD">
              <w:rPr>
                <w:rFonts w:ascii="Sylfaen" w:hAnsi="Sylfaen" w:cs="Sylfaen"/>
                <w:sz w:val="20"/>
                <w:szCs w:val="20"/>
              </w:rPr>
              <w:t>լրացվում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վճարողի</w:t>
            </w:r>
            <w:r w:rsidRPr="006E68AD">
              <w:rPr>
                <w:rFonts w:ascii="Sylfaen" w:hAnsi="Sylfaen"/>
                <w:sz w:val="20"/>
                <w:szCs w:val="20"/>
              </w:rPr>
              <w:t xml:space="preserve"> </w:t>
            </w:r>
            <w:r w:rsidRPr="006E68AD">
              <w:rPr>
                <w:rFonts w:ascii="Sylfaen" w:hAnsi="Sylfaen" w:cs="Sylfaen"/>
                <w:sz w:val="20"/>
                <w:szCs w:val="20"/>
              </w:rPr>
              <w:t>կողմից</w:t>
            </w:r>
          </w:p>
        </w:tc>
      </w:tr>
      <w:tr w:rsidR="00924798" w:rsidRPr="006E68AD" w:rsidTr="00486012">
        <w:tc>
          <w:tcPr>
            <w:tcW w:w="72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վճարողին</w:t>
            </w:r>
            <w:r w:rsidRPr="006E68AD">
              <w:rPr>
                <w:rFonts w:ascii="Sylfaen" w:hAnsi="Sylfaen"/>
                <w:sz w:val="20"/>
                <w:szCs w:val="20"/>
              </w:rPr>
              <w:t xml:space="preserve"> </w:t>
            </w:r>
            <w:r w:rsidRPr="006E68AD">
              <w:rPr>
                <w:rFonts w:ascii="Sylfaen" w:hAnsi="Sylfaen" w:cs="Sylfaen"/>
                <w:sz w:val="20"/>
                <w:szCs w:val="20"/>
              </w:rPr>
              <w:t>սպասարկող</w:t>
            </w:r>
            <w:r w:rsidRPr="006E68AD">
              <w:rPr>
                <w:rFonts w:ascii="Sylfaen" w:hAnsi="Sylfaen"/>
                <w:sz w:val="20"/>
                <w:szCs w:val="20"/>
              </w:rPr>
              <w:t xml:space="preserve"> </w:t>
            </w:r>
            <w:r w:rsidRPr="006E68AD">
              <w:rPr>
                <w:rFonts w:ascii="Sylfaen" w:hAnsi="Sylfaen" w:cs="Sylfaen"/>
                <w:sz w:val="20"/>
                <w:szCs w:val="20"/>
              </w:rPr>
              <w:t>ֆինանսական</w:t>
            </w:r>
            <w:r w:rsidRPr="006E68AD">
              <w:rPr>
                <w:rFonts w:ascii="Sylfaen" w:hAnsi="Sylfaen"/>
                <w:sz w:val="20"/>
                <w:szCs w:val="20"/>
              </w:rPr>
              <w:t xml:space="preserve"> </w:t>
            </w:r>
            <w:r w:rsidRPr="006E68AD">
              <w:rPr>
                <w:rFonts w:ascii="Sylfaen" w:hAnsi="Sylfaen" w:cs="Sylfaen"/>
                <w:sz w:val="20"/>
                <w:szCs w:val="20"/>
              </w:rPr>
              <w:t>կազմակերպության</w:t>
            </w:r>
            <w:r w:rsidRPr="006E68AD">
              <w:rPr>
                <w:rFonts w:ascii="Sylfaen" w:hAnsi="Sylfaen"/>
                <w:sz w:val="20"/>
                <w:szCs w:val="20"/>
              </w:rPr>
              <w:t xml:space="preserve"> (</w:t>
            </w:r>
            <w:r w:rsidRPr="006E68AD">
              <w:rPr>
                <w:rFonts w:ascii="Sylfaen" w:hAnsi="Sylfaen" w:cs="Sylfaen"/>
                <w:sz w:val="20"/>
                <w:szCs w:val="20"/>
              </w:rPr>
              <w:t>մասնաճյուղի</w:t>
            </w:r>
            <w:r w:rsidRPr="006E68AD">
              <w:rPr>
                <w:rFonts w:ascii="Sylfaen" w:hAnsi="Sylfaen"/>
                <w:sz w:val="20"/>
                <w:szCs w:val="20"/>
              </w:rPr>
              <w:t xml:space="preserve">) </w:t>
            </w:r>
            <w:r w:rsidRPr="006E68AD">
              <w:rPr>
                <w:rFonts w:ascii="Sylfaen" w:hAnsi="Sylfaen" w:cs="Sylfaen"/>
                <w:sz w:val="20"/>
                <w:szCs w:val="20"/>
              </w:rPr>
              <w:t>անվանումը</w:t>
            </w:r>
            <w:r w:rsidRPr="006E68AD">
              <w:rPr>
                <w:rFonts w:ascii="Sylfaen" w:hAnsi="Sylfaen"/>
                <w:sz w:val="20"/>
                <w:szCs w:val="20"/>
              </w:rPr>
              <w:t xml:space="preserve"> (</w:t>
            </w:r>
            <w:r w:rsidRPr="006E68AD">
              <w:rPr>
                <w:rFonts w:ascii="Sylfaen" w:hAnsi="Sylfaen" w:cs="Sylfaen"/>
                <w:sz w:val="20"/>
                <w:szCs w:val="20"/>
              </w:rPr>
              <w:t>վճարողի</w:t>
            </w:r>
            <w:r w:rsidRPr="006E68AD">
              <w:rPr>
                <w:rFonts w:ascii="Sylfaen" w:hAnsi="Sylfaen"/>
                <w:sz w:val="20"/>
                <w:szCs w:val="20"/>
              </w:rPr>
              <w:t xml:space="preserve"> </w:t>
            </w:r>
            <w:r w:rsidRPr="006E68AD">
              <w:rPr>
                <w:rFonts w:ascii="Sylfaen" w:hAnsi="Sylfaen" w:cs="Sylfaen"/>
                <w:sz w:val="20"/>
                <w:szCs w:val="20"/>
              </w:rPr>
              <w:t>բանկը</w:t>
            </w:r>
            <w:r w:rsidRPr="006E68AD">
              <w:rPr>
                <w:rFonts w:ascii="Sylfaen" w:hAnsi="Sylfaen"/>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r w:rsidRPr="006E68AD">
              <w:rPr>
                <w:rFonts w:ascii="Sylfaen" w:hAnsi="Sylfae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լրացվում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վճարողի</w:t>
            </w:r>
            <w:r w:rsidRPr="006E68AD">
              <w:rPr>
                <w:rFonts w:ascii="Sylfaen" w:hAnsi="Sylfaen"/>
                <w:sz w:val="20"/>
                <w:szCs w:val="20"/>
              </w:rPr>
              <w:t xml:space="preserve"> </w:t>
            </w:r>
            <w:r w:rsidRPr="006E68AD">
              <w:rPr>
                <w:rFonts w:ascii="Sylfaen" w:hAnsi="Sylfaen" w:cs="Sylfaen"/>
                <w:sz w:val="20"/>
                <w:szCs w:val="20"/>
              </w:rPr>
              <w:t>կողմից</w:t>
            </w:r>
          </w:p>
        </w:tc>
      </w:tr>
      <w:tr w:rsidR="00924798" w:rsidRPr="006E68AD" w:rsidTr="00486012">
        <w:tc>
          <w:tcPr>
            <w:tcW w:w="72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վճարողի</w:t>
            </w:r>
            <w:r w:rsidRPr="006E68AD">
              <w:rPr>
                <w:rFonts w:ascii="Sylfaen" w:hAnsi="Sylfaen"/>
                <w:sz w:val="20"/>
                <w:szCs w:val="20"/>
              </w:rPr>
              <w:t xml:space="preserve"> </w:t>
            </w:r>
            <w:r w:rsidRPr="006E68AD">
              <w:rPr>
                <w:rFonts w:ascii="Sylfaen" w:hAnsi="Sylfaen" w:cs="Sylfaen"/>
                <w:sz w:val="20"/>
                <w:szCs w:val="20"/>
              </w:rPr>
              <w:t>հաշվի</w:t>
            </w:r>
            <w:r w:rsidRPr="006E68AD">
              <w:rPr>
                <w:rFonts w:ascii="Sylfaen" w:hAnsi="Sylfaen"/>
                <w:sz w:val="20"/>
                <w:szCs w:val="20"/>
              </w:rPr>
              <w:t xml:space="preserve"> </w:t>
            </w:r>
            <w:r w:rsidRPr="006E68AD">
              <w:rPr>
                <w:rFonts w:ascii="Sylfaen" w:hAnsi="Sylfaen" w:cs="Sylfaen"/>
                <w:sz w:val="20"/>
                <w:szCs w:val="20"/>
              </w:rPr>
              <w:t>համարը</w:t>
            </w:r>
          </w:p>
        </w:tc>
        <w:tc>
          <w:tcPr>
            <w:tcW w:w="20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p w:rsidR="00924798" w:rsidRPr="006E68AD" w:rsidRDefault="00924798" w:rsidP="00486012">
            <w:pPr>
              <w:jc w:val="center"/>
              <w:rPr>
                <w:rFonts w:ascii="Sylfaen" w:hAnsi="Sylfaen"/>
                <w:sz w:val="20"/>
                <w:szCs w:val="20"/>
              </w:rPr>
            </w:pPr>
            <w:r w:rsidRPr="006E68AD">
              <w:rPr>
                <w:rFonts w:ascii="Sylfaen" w:hAnsi="Sylfaen" w:cs="Sylfaen"/>
                <w:sz w:val="20"/>
                <w:szCs w:val="20"/>
              </w:rPr>
              <w:t>լրացվում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վճարողի</w:t>
            </w:r>
            <w:r w:rsidRPr="006E68AD">
              <w:rPr>
                <w:rFonts w:ascii="Sylfaen" w:hAnsi="Sylfaen"/>
                <w:sz w:val="20"/>
                <w:szCs w:val="20"/>
              </w:rPr>
              <w:t xml:space="preserve"> </w:t>
            </w:r>
            <w:r w:rsidRPr="006E68AD">
              <w:rPr>
                <w:rFonts w:ascii="Sylfaen" w:hAnsi="Sylfaen" w:cs="Sylfaen"/>
                <w:sz w:val="20"/>
                <w:szCs w:val="20"/>
              </w:rPr>
              <w:t>բանկային</w:t>
            </w:r>
            <w:r w:rsidRPr="006E68AD">
              <w:rPr>
                <w:rFonts w:ascii="Sylfaen" w:hAnsi="Sylfaen"/>
                <w:sz w:val="20"/>
                <w:szCs w:val="20"/>
              </w:rPr>
              <w:t xml:space="preserve"> </w:t>
            </w:r>
            <w:r w:rsidRPr="006E68AD">
              <w:rPr>
                <w:rFonts w:ascii="Sylfaen" w:hAnsi="Sylfaen" w:cs="Sylfaen"/>
                <w:sz w:val="20"/>
                <w:szCs w:val="20"/>
              </w:rPr>
              <w:t>հաշվի</w:t>
            </w:r>
            <w:r w:rsidRPr="006E68AD">
              <w:rPr>
                <w:rFonts w:ascii="Sylfaen" w:hAnsi="Sylfaen"/>
                <w:sz w:val="20"/>
                <w:szCs w:val="20"/>
              </w:rPr>
              <w:t xml:space="preserve"> </w:t>
            </w:r>
            <w:r w:rsidRPr="006E68AD">
              <w:rPr>
                <w:rFonts w:ascii="Sylfaen" w:hAnsi="Sylfaen" w:cs="Sylfaen"/>
                <w:sz w:val="20"/>
                <w:szCs w:val="20"/>
              </w:rPr>
              <w:t>համարը</w:t>
            </w:r>
            <w:r w:rsidRPr="006E68AD">
              <w:rPr>
                <w:rFonts w:ascii="Sylfaen" w:hAnsi="Sylfaen"/>
                <w:sz w:val="20"/>
                <w:szCs w:val="20"/>
              </w:rPr>
              <w:t xml:space="preserve"> </w:t>
            </w:r>
            <w:r w:rsidRPr="006E68AD">
              <w:rPr>
                <w:rFonts w:ascii="Sylfaen" w:hAnsi="Sylfaen" w:cs="Sylfaen"/>
                <w:sz w:val="20"/>
                <w:szCs w:val="20"/>
              </w:rPr>
              <w:t>իրեն</w:t>
            </w:r>
            <w:r w:rsidRPr="006E68AD">
              <w:rPr>
                <w:rFonts w:ascii="Sylfaen" w:hAnsi="Sylfaen"/>
                <w:sz w:val="20"/>
                <w:szCs w:val="20"/>
              </w:rPr>
              <w:t xml:space="preserve"> </w:t>
            </w:r>
            <w:r w:rsidRPr="006E68AD">
              <w:rPr>
                <w:rFonts w:ascii="Sylfaen" w:hAnsi="Sylfaen" w:cs="Sylfaen"/>
                <w:sz w:val="20"/>
                <w:szCs w:val="20"/>
              </w:rPr>
              <w:t>սպասարկող</w:t>
            </w:r>
            <w:r w:rsidRPr="006E68AD">
              <w:rPr>
                <w:rFonts w:ascii="Sylfaen" w:hAnsi="Sylfaen"/>
                <w:sz w:val="20"/>
                <w:szCs w:val="20"/>
              </w:rPr>
              <w:t xml:space="preserve"> </w:t>
            </w:r>
            <w:r w:rsidRPr="006E68AD">
              <w:rPr>
                <w:rFonts w:ascii="Sylfaen" w:hAnsi="Sylfaen" w:cs="Sylfaen"/>
                <w:sz w:val="20"/>
                <w:szCs w:val="20"/>
              </w:rPr>
              <w:t>ֆինանսական</w:t>
            </w:r>
            <w:r w:rsidRPr="006E68AD">
              <w:rPr>
                <w:rFonts w:ascii="Sylfaen" w:hAnsi="Sylfaen"/>
                <w:sz w:val="20"/>
                <w:szCs w:val="20"/>
              </w:rPr>
              <w:t xml:space="preserve"> </w:t>
            </w:r>
            <w:r w:rsidRPr="006E68AD">
              <w:rPr>
                <w:rFonts w:ascii="Sylfaen" w:hAnsi="Sylfaen" w:cs="Sylfaen"/>
                <w:sz w:val="20"/>
                <w:szCs w:val="20"/>
              </w:rPr>
              <w:t>կազմակերպությունում</w:t>
            </w:r>
            <w:r w:rsidRPr="006E68AD">
              <w:rPr>
                <w:rFonts w:ascii="Sylfaen" w:hAnsi="Sylfaen"/>
                <w:sz w:val="20"/>
                <w:szCs w:val="20"/>
              </w:rPr>
              <w:t xml:space="preserve"> (</w:t>
            </w:r>
            <w:r w:rsidRPr="006E68AD">
              <w:rPr>
                <w:rFonts w:ascii="Sylfaen" w:hAnsi="Sylfaen" w:cs="Sylfaen"/>
                <w:sz w:val="20"/>
                <w:szCs w:val="20"/>
              </w:rPr>
              <w:t>մասնաճյուղի</w:t>
            </w:r>
            <w:r w:rsidRPr="006E68AD">
              <w:rPr>
                <w:rFonts w:ascii="Sylfaen" w:hAnsi="Sylfaen"/>
                <w:sz w:val="20"/>
                <w:szCs w:val="20"/>
              </w:rPr>
              <w:t xml:space="preserve">), </w:t>
            </w:r>
            <w:r w:rsidRPr="006E68AD">
              <w:rPr>
                <w:rFonts w:ascii="Sylfaen" w:hAnsi="Sylfaen" w:cs="Sylfaen"/>
                <w:sz w:val="20"/>
                <w:szCs w:val="20"/>
              </w:rPr>
              <w:t>որից</w:t>
            </w:r>
            <w:r w:rsidRPr="006E68AD">
              <w:rPr>
                <w:rFonts w:ascii="Sylfaen" w:hAnsi="Sylfaen"/>
                <w:sz w:val="20"/>
                <w:szCs w:val="20"/>
              </w:rPr>
              <w:t xml:space="preserve"> </w:t>
            </w:r>
            <w:r w:rsidRPr="006E68AD">
              <w:rPr>
                <w:rFonts w:ascii="Sylfaen" w:hAnsi="Sylfaen" w:cs="Sylfaen"/>
                <w:sz w:val="20"/>
                <w:szCs w:val="20"/>
              </w:rPr>
              <w:t>պետք</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գանձվի</w:t>
            </w:r>
            <w:r w:rsidRPr="006E68AD">
              <w:rPr>
                <w:rFonts w:ascii="Sylfaen" w:hAnsi="Sylfaen"/>
                <w:sz w:val="20"/>
                <w:szCs w:val="20"/>
              </w:rPr>
              <w:t xml:space="preserve"> </w:t>
            </w:r>
            <w:r w:rsidRPr="006E68AD">
              <w:rPr>
                <w:rFonts w:ascii="Sylfaen" w:hAnsi="Sylfaen" w:cs="Sylfaen"/>
                <w:sz w:val="20"/>
                <w:szCs w:val="20"/>
              </w:rPr>
              <w:t>պահանջագրով</w:t>
            </w:r>
            <w:r w:rsidRPr="006E68AD">
              <w:rPr>
                <w:rFonts w:ascii="Sylfaen" w:hAnsi="Sylfaen"/>
                <w:sz w:val="20"/>
                <w:szCs w:val="20"/>
              </w:rPr>
              <w:t xml:space="preserve"> </w:t>
            </w:r>
            <w:r w:rsidRPr="006E68AD">
              <w:rPr>
                <w:rFonts w:ascii="Sylfaen" w:hAnsi="Sylfaen" w:cs="Sylfaen"/>
                <w:sz w:val="20"/>
                <w:szCs w:val="20"/>
              </w:rPr>
              <w:t>նշված</w:t>
            </w:r>
            <w:r w:rsidRPr="006E68AD">
              <w:rPr>
                <w:rFonts w:ascii="Sylfaen" w:hAnsi="Sylfaen"/>
                <w:sz w:val="20"/>
                <w:szCs w:val="20"/>
              </w:rPr>
              <w:t xml:space="preserve"> </w:t>
            </w:r>
            <w:r w:rsidRPr="006E68AD">
              <w:rPr>
                <w:rFonts w:ascii="Sylfaen" w:hAnsi="Sylfaen" w:cs="Sylfaen"/>
                <w:sz w:val="20"/>
                <w:szCs w:val="20"/>
              </w:rPr>
              <w:t>գումարը</w:t>
            </w:r>
            <w:r w:rsidRPr="006E68AD">
              <w:rPr>
                <w:rFonts w:ascii="Sylfaen" w:hAnsi="Sylfae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լրացվում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վճարողի</w:t>
            </w:r>
            <w:r w:rsidRPr="006E68AD">
              <w:rPr>
                <w:rFonts w:ascii="Sylfaen" w:hAnsi="Sylfaen"/>
                <w:sz w:val="20"/>
                <w:szCs w:val="20"/>
              </w:rPr>
              <w:t xml:space="preserve"> </w:t>
            </w:r>
            <w:r w:rsidRPr="006E68AD">
              <w:rPr>
                <w:rFonts w:ascii="Sylfaen" w:hAnsi="Sylfaen" w:cs="Sylfaen"/>
                <w:sz w:val="20"/>
                <w:szCs w:val="20"/>
              </w:rPr>
              <w:t>կողմից</w:t>
            </w:r>
          </w:p>
        </w:tc>
      </w:tr>
      <w:tr w:rsidR="00924798" w:rsidRPr="006E68AD" w:rsidTr="00486012">
        <w:tc>
          <w:tcPr>
            <w:tcW w:w="72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վճարողի</w:t>
            </w:r>
            <w:r w:rsidRPr="006E68AD">
              <w:rPr>
                <w:rFonts w:ascii="Sylfaen" w:hAnsi="Sylfaen"/>
                <w:sz w:val="20"/>
                <w:szCs w:val="20"/>
              </w:rPr>
              <w:t xml:space="preserve"> </w:t>
            </w:r>
            <w:r w:rsidRPr="006E68AD">
              <w:rPr>
                <w:rFonts w:ascii="Sylfaen" w:hAnsi="Sylfaen" w:cs="Sylfaen"/>
                <w:sz w:val="20"/>
                <w:szCs w:val="20"/>
              </w:rPr>
              <w:t>ՀՎՀՀ</w:t>
            </w:r>
          </w:p>
        </w:tc>
        <w:tc>
          <w:tcPr>
            <w:tcW w:w="20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ոչ</w:t>
            </w:r>
            <w:r w:rsidRPr="006E68AD">
              <w:rPr>
                <w:rFonts w:ascii="Sylfaen" w:hAnsi="Sylfaen"/>
                <w:sz w:val="20"/>
                <w:szCs w:val="20"/>
              </w:rPr>
              <w:t xml:space="preserve"> </w:t>
            </w:r>
            <w:r w:rsidRPr="006E68AD">
              <w:rPr>
                <w:rFonts w:ascii="Sylfaen" w:hAnsi="Sylfaen" w:cs="Sylfaen"/>
                <w:sz w:val="20"/>
                <w:szCs w:val="20"/>
              </w:rPr>
              <w:t>պարտադիր</w:t>
            </w:r>
          </w:p>
          <w:p w:rsidR="00924798" w:rsidRPr="006E68AD" w:rsidRDefault="00924798" w:rsidP="00486012">
            <w:pPr>
              <w:jc w:val="center"/>
              <w:rPr>
                <w:rFonts w:ascii="Sylfaen" w:hAnsi="Sylfaen"/>
                <w:sz w:val="20"/>
                <w:szCs w:val="20"/>
              </w:rPr>
            </w:pPr>
            <w:r w:rsidRPr="006E68AD">
              <w:rPr>
                <w:rFonts w:ascii="Sylfaen" w:hAnsi="Sylfaen" w:cs="Sylfaen"/>
                <w:sz w:val="20"/>
                <w:szCs w:val="20"/>
              </w:rPr>
              <w:t>լրացվում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Հայաստանի</w:t>
            </w:r>
            <w:r w:rsidRPr="006E68AD">
              <w:rPr>
                <w:rFonts w:ascii="Sylfaen" w:hAnsi="Sylfaen"/>
                <w:sz w:val="20"/>
                <w:szCs w:val="20"/>
              </w:rPr>
              <w:t xml:space="preserve"> </w:t>
            </w:r>
            <w:r w:rsidRPr="006E68AD">
              <w:rPr>
                <w:rFonts w:ascii="Sylfaen" w:hAnsi="Sylfaen" w:cs="Sylfaen"/>
                <w:sz w:val="20"/>
                <w:szCs w:val="20"/>
              </w:rPr>
              <w:t>Հանրապետության</w:t>
            </w:r>
            <w:r w:rsidRPr="006E68AD">
              <w:rPr>
                <w:rFonts w:ascii="Sylfaen" w:hAnsi="Sylfaen"/>
                <w:sz w:val="20"/>
                <w:szCs w:val="20"/>
              </w:rPr>
              <w:t xml:space="preserve"> </w:t>
            </w:r>
            <w:r w:rsidRPr="006E68AD">
              <w:rPr>
                <w:rFonts w:ascii="Sylfaen" w:hAnsi="Sylfaen" w:cs="Sylfaen"/>
                <w:sz w:val="20"/>
                <w:szCs w:val="20"/>
              </w:rPr>
              <w:t>նորմատիվ</w:t>
            </w:r>
            <w:r w:rsidRPr="006E68AD">
              <w:rPr>
                <w:rFonts w:ascii="Sylfaen" w:hAnsi="Sylfaen"/>
                <w:sz w:val="20"/>
                <w:szCs w:val="20"/>
              </w:rPr>
              <w:t xml:space="preserve"> </w:t>
            </w:r>
            <w:r w:rsidRPr="006E68AD">
              <w:rPr>
                <w:rFonts w:ascii="Sylfaen" w:hAnsi="Sylfaen" w:cs="Sylfaen"/>
                <w:sz w:val="20"/>
                <w:szCs w:val="20"/>
              </w:rPr>
              <w:t>իրավական</w:t>
            </w:r>
            <w:r w:rsidRPr="006E68AD">
              <w:rPr>
                <w:rFonts w:ascii="Sylfaen" w:hAnsi="Sylfaen"/>
                <w:sz w:val="20"/>
                <w:szCs w:val="20"/>
              </w:rPr>
              <w:t xml:space="preserve"> </w:t>
            </w:r>
            <w:r w:rsidRPr="006E68AD">
              <w:rPr>
                <w:rFonts w:ascii="Sylfaen" w:hAnsi="Sylfaen" w:cs="Sylfaen"/>
                <w:sz w:val="20"/>
                <w:szCs w:val="20"/>
              </w:rPr>
              <w:t>ակտերով</w:t>
            </w:r>
            <w:r w:rsidRPr="006E68AD">
              <w:rPr>
                <w:rFonts w:ascii="Sylfaen" w:hAnsi="Sylfaen"/>
                <w:sz w:val="20"/>
                <w:szCs w:val="20"/>
              </w:rPr>
              <w:t xml:space="preserve"> </w:t>
            </w:r>
            <w:r w:rsidRPr="006E68AD">
              <w:rPr>
                <w:rFonts w:ascii="Sylfaen" w:hAnsi="Sylfaen" w:cs="Sylfaen"/>
                <w:sz w:val="20"/>
                <w:szCs w:val="20"/>
              </w:rPr>
              <w:t>սահմաված</w:t>
            </w:r>
            <w:r w:rsidRPr="006E68AD">
              <w:rPr>
                <w:rFonts w:ascii="Sylfaen" w:hAnsi="Sylfaen"/>
                <w:sz w:val="20"/>
                <w:szCs w:val="20"/>
              </w:rPr>
              <w:t xml:space="preserve"> </w:t>
            </w:r>
            <w:r w:rsidRPr="006E68AD">
              <w:rPr>
                <w:rFonts w:ascii="Sylfaen" w:hAnsi="Sylfaen" w:cs="Sylfaen"/>
                <w:sz w:val="20"/>
                <w:szCs w:val="20"/>
              </w:rPr>
              <w:t>դեպքերում</w:t>
            </w:r>
            <w:r w:rsidRPr="006E68AD">
              <w:rPr>
                <w:rFonts w:ascii="Sylfaen" w:hAnsi="Sylfaen"/>
                <w:sz w:val="20"/>
                <w:szCs w:val="20"/>
              </w:rPr>
              <w:t xml:space="preserve">, </w:t>
            </w:r>
            <w:r w:rsidRPr="006E68AD">
              <w:rPr>
                <w:rFonts w:ascii="Sylfaen" w:hAnsi="Sylfaen" w:cs="Sylfaen"/>
                <w:sz w:val="20"/>
                <w:szCs w:val="20"/>
              </w:rPr>
              <w:t>երբ</w:t>
            </w:r>
            <w:r w:rsidRPr="006E68AD">
              <w:rPr>
                <w:rFonts w:ascii="Sylfaen" w:hAnsi="Sylfaen"/>
                <w:sz w:val="20"/>
                <w:szCs w:val="20"/>
              </w:rPr>
              <w:t xml:space="preserve"> </w:t>
            </w:r>
            <w:r w:rsidRPr="006E68AD">
              <w:rPr>
                <w:rFonts w:ascii="Sylfaen" w:hAnsi="Sylfaen" w:cs="Sylfaen"/>
                <w:sz w:val="20"/>
                <w:szCs w:val="20"/>
              </w:rPr>
              <w:t>վճարողը</w:t>
            </w:r>
            <w:r w:rsidRPr="006E68AD">
              <w:rPr>
                <w:rFonts w:ascii="Sylfaen" w:hAnsi="Sylfaen"/>
                <w:sz w:val="20"/>
                <w:szCs w:val="20"/>
              </w:rPr>
              <w:t xml:space="preserve"> </w:t>
            </w:r>
            <w:r w:rsidRPr="006E68AD">
              <w:rPr>
                <w:rFonts w:ascii="Sylfaen" w:hAnsi="Sylfaen" w:cs="Sylfaen"/>
                <w:sz w:val="20"/>
                <w:szCs w:val="20"/>
              </w:rPr>
              <w:t>հանդիսանում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հաշվառված</w:t>
            </w:r>
            <w:r w:rsidRPr="006E68AD">
              <w:rPr>
                <w:rFonts w:ascii="Sylfaen" w:hAnsi="Sylfaen"/>
                <w:sz w:val="20"/>
                <w:szCs w:val="20"/>
              </w:rPr>
              <w:t xml:space="preserve"> </w:t>
            </w:r>
            <w:r w:rsidRPr="006E68AD">
              <w:rPr>
                <w:rFonts w:ascii="Sylfaen" w:hAnsi="Sylfaen" w:cs="Sylfaen"/>
                <w:sz w:val="20"/>
                <w:szCs w:val="20"/>
              </w:rPr>
              <w:t>հարկատու</w:t>
            </w:r>
          </w:p>
        </w:tc>
        <w:tc>
          <w:tcPr>
            <w:tcW w:w="264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լրացվում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վճարողի</w:t>
            </w:r>
            <w:r w:rsidRPr="006E68AD">
              <w:rPr>
                <w:rFonts w:ascii="Sylfaen" w:hAnsi="Sylfaen"/>
                <w:sz w:val="20"/>
                <w:szCs w:val="20"/>
              </w:rPr>
              <w:t xml:space="preserve"> </w:t>
            </w:r>
            <w:r w:rsidRPr="006E68AD">
              <w:rPr>
                <w:rFonts w:ascii="Sylfaen" w:hAnsi="Sylfaen" w:cs="Sylfaen"/>
                <w:sz w:val="20"/>
                <w:szCs w:val="20"/>
              </w:rPr>
              <w:t>կողմից</w:t>
            </w:r>
          </w:p>
        </w:tc>
      </w:tr>
      <w:tr w:rsidR="00924798" w:rsidRPr="006E68AD" w:rsidTr="00486012">
        <w:tc>
          <w:tcPr>
            <w:tcW w:w="72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վճարողի</w:t>
            </w:r>
            <w:r w:rsidRPr="006E68AD">
              <w:rPr>
                <w:rFonts w:ascii="Sylfaen" w:hAnsi="Sylfaen"/>
                <w:sz w:val="20"/>
                <w:szCs w:val="20"/>
              </w:rPr>
              <w:t xml:space="preserve"> </w:t>
            </w:r>
            <w:r w:rsidRPr="006E68AD">
              <w:rPr>
                <w:rFonts w:ascii="Sylfaen" w:hAnsi="Sylfaen" w:cs="Sylfaen"/>
                <w:sz w:val="20"/>
                <w:szCs w:val="20"/>
              </w:rPr>
              <w:t>ՀԾՀ</w:t>
            </w:r>
          </w:p>
        </w:tc>
        <w:tc>
          <w:tcPr>
            <w:tcW w:w="20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ոչ</w:t>
            </w:r>
            <w:r w:rsidRPr="006E68AD">
              <w:rPr>
                <w:rFonts w:ascii="Sylfaen" w:hAnsi="Sylfaen"/>
                <w:sz w:val="20"/>
                <w:szCs w:val="20"/>
              </w:rPr>
              <w:t xml:space="preserve"> </w:t>
            </w:r>
            <w:r w:rsidRPr="006E68AD">
              <w:rPr>
                <w:rFonts w:ascii="Sylfaen" w:hAnsi="Sylfaen" w:cs="Sylfaen"/>
                <w:sz w:val="20"/>
                <w:szCs w:val="20"/>
              </w:rPr>
              <w:t>պարտադիր</w:t>
            </w:r>
          </w:p>
          <w:p w:rsidR="00924798" w:rsidRPr="006E68AD" w:rsidRDefault="00924798" w:rsidP="00486012">
            <w:pPr>
              <w:jc w:val="center"/>
              <w:rPr>
                <w:rFonts w:ascii="Sylfaen" w:hAnsi="Sylfaen"/>
                <w:sz w:val="20"/>
                <w:szCs w:val="20"/>
              </w:rPr>
            </w:pPr>
            <w:r w:rsidRPr="006E68AD">
              <w:rPr>
                <w:rFonts w:ascii="Sylfaen" w:hAnsi="Sylfaen" w:cs="Sylfaen"/>
                <w:sz w:val="20"/>
                <w:szCs w:val="20"/>
              </w:rPr>
              <w:lastRenderedPageBreak/>
              <w:t>լրացվում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Հայաստանի</w:t>
            </w:r>
            <w:r w:rsidRPr="006E68AD">
              <w:rPr>
                <w:rFonts w:ascii="Sylfaen" w:hAnsi="Sylfaen"/>
                <w:sz w:val="20"/>
                <w:szCs w:val="20"/>
              </w:rPr>
              <w:t xml:space="preserve"> </w:t>
            </w:r>
            <w:r w:rsidRPr="006E68AD">
              <w:rPr>
                <w:rFonts w:ascii="Sylfaen" w:hAnsi="Sylfaen" w:cs="Sylfaen"/>
                <w:sz w:val="20"/>
                <w:szCs w:val="20"/>
              </w:rPr>
              <w:t>Հանրապետության</w:t>
            </w:r>
            <w:r w:rsidRPr="006E68AD">
              <w:rPr>
                <w:rFonts w:ascii="Sylfaen" w:hAnsi="Sylfaen"/>
                <w:sz w:val="20"/>
                <w:szCs w:val="20"/>
              </w:rPr>
              <w:t xml:space="preserve"> </w:t>
            </w:r>
            <w:r w:rsidRPr="006E68AD">
              <w:rPr>
                <w:rFonts w:ascii="Sylfaen" w:hAnsi="Sylfaen" w:cs="Sylfaen"/>
                <w:sz w:val="20"/>
                <w:szCs w:val="20"/>
              </w:rPr>
              <w:t>նորմատիվ</w:t>
            </w:r>
            <w:r w:rsidRPr="006E68AD">
              <w:rPr>
                <w:rFonts w:ascii="Sylfaen" w:hAnsi="Sylfaen"/>
                <w:sz w:val="20"/>
                <w:szCs w:val="20"/>
              </w:rPr>
              <w:t xml:space="preserve"> </w:t>
            </w:r>
            <w:r w:rsidRPr="006E68AD">
              <w:rPr>
                <w:rFonts w:ascii="Sylfaen" w:hAnsi="Sylfaen" w:cs="Sylfaen"/>
                <w:sz w:val="20"/>
                <w:szCs w:val="20"/>
              </w:rPr>
              <w:t>իրավական</w:t>
            </w:r>
            <w:r w:rsidRPr="006E68AD">
              <w:rPr>
                <w:rFonts w:ascii="Sylfaen" w:hAnsi="Sylfaen"/>
                <w:sz w:val="20"/>
                <w:szCs w:val="20"/>
              </w:rPr>
              <w:t xml:space="preserve"> </w:t>
            </w:r>
            <w:r w:rsidRPr="006E68AD">
              <w:rPr>
                <w:rFonts w:ascii="Sylfaen" w:hAnsi="Sylfaen" w:cs="Sylfaen"/>
                <w:sz w:val="20"/>
                <w:szCs w:val="20"/>
              </w:rPr>
              <w:t>ակտերով</w:t>
            </w:r>
            <w:r w:rsidRPr="006E68AD">
              <w:rPr>
                <w:rFonts w:ascii="Sylfaen" w:hAnsi="Sylfaen"/>
                <w:sz w:val="20"/>
                <w:szCs w:val="20"/>
              </w:rPr>
              <w:t xml:space="preserve"> </w:t>
            </w:r>
            <w:r w:rsidRPr="006E68AD">
              <w:rPr>
                <w:rFonts w:ascii="Sylfaen" w:hAnsi="Sylfaen" w:cs="Sylfaen"/>
                <w:sz w:val="20"/>
                <w:szCs w:val="20"/>
              </w:rPr>
              <w:t>սահմանված</w:t>
            </w:r>
            <w:r w:rsidRPr="006E68AD">
              <w:rPr>
                <w:rFonts w:ascii="Sylfaen" w:hAnsi="Sylfaen"/>
                <w:sz w:val="20"/>
                <w:szCs w:val="20"/>
              </w:rPr>
              <w:t xml:space="preserve"> </w:t>
            </w:r>
            <w:r w:rsidRPr="006E68AD">
              <w:rPr>
                <w:rFonts w:ascii="Sylfaen" w:hAnsi="Sylfaen" w:cs="Sylfaen"/>
                <w:sz w:val="20"/>
                <w:szCs w:val="20"/>
              </w:rPr>
              <w:t>դեպքերում</w:t>
            </w:r>
            <w:r w:rsidRPr="006E68AD">
              <w:rPr>
                <w:rFonts w:ascii="Sylfaen" w:hAnsi="Sylfaen"/>
                <w:sz w:val="20"/>
                <w:szCs w:val="20"/>
              </w:rPr>
              <w:t xml:space="preserve">, </w:t>
            </w:r>
            <w:r w:rsidRPr="006E68AD">
              <w:rPr>
                <w:rFonts w:ascii="Sylfaen" w:hAnsi="Sylfaen" w:cs="Sylfaen"/>
                <w:sz w:val="20"/>
                <w:szCs w:val="20"/>
              </w:rPr>
              <w:t>երբ</w:t>
            </w:r>
            <w:r w:rsidRPr="006E68AD">
              <w:rPr>
                <w:rFonts w:ascii="Sylfaen" w:hAnsi="Sylfaen"/>
                <w:sz w:val="20"/>
                <w:szCs w:val="20"/>
              </w:rPr>
              <w:t xml:space="preserve"> </w:t>
            </w:r>
            <w:r w:rsidRPr="006E68AD">
              <w:rPr>
                <w:rFonts w:ascii="Sylfaen" w:hAnsi="Sylfaen" w:cs="Sylfaen"/>
                <w:sz w:val="20"/>
                <w:szCs w:val="20"/>
              </w:rPr>
              <w:t>վճարողը</w:t>
            </w:r>
            <w:r w:rsidRPr="006E68AD">
              <w:rPr>
                <w:rFonts w:ascii="Sylfaen" w:hAnsi="Sylfaen"/>
                <w:sz w:val="20"/>
                <w:szCs w:val="20"/>
              </w:rPr>
              <w:t xml:space="preserve"> </w:t>
            </w:r>
            <w:r w:rsidRPr="006E68AD">
              <w:rPr>
                <w:rFonts w:ascii="Sylfaen" w:hAnsi="Sylfaen" w:cs="Sylfaen"/>
                <w:sz w:val="20"/>
                <w:szCs w:val="20"/>
              </w:rPr>
              <w:t>հանդիսանում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ֆիզիկական</w:t>
            </w:r>
            <w:r w:rsidRPr="006E68AD">
              <w:rPr>
                <w:rFonts w:ascii="Sylfaen" w:hAnsi="Sylfaen"/>
                <w:sz w:val="20"/>
                <w:szCs w:val="20"/>
              </w:rPr>
              <w:t xml:space="preserve"> </w:t>
            </w:r>
            <w:r w:rsidRPr="006E68AD">
              <w:rPr>
                <w:rFonts w:ascii="Sylfaen" w:hAnsi="Sylfaen" w:cs="Sylfaen"/>
                <w:sz w:val="20"/>
                <w:szCs w:val="20"/>
              </w:rPr>
              <w:t>անձ</w:t>
            </w:r>
          </w:p>
        </w:tc>
        <w:tc>
          <w:tcPr>
            <w:tcW w:w="264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lastRenderedPageBreak/>
              <w:t>լրացվում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վճարողի</w:t>
            </w:r>
            <w:r w:rsidRPr="006E68AD">
              <w:rPr>
                <w:rFonts w:ascii="Sylfaen" w:hAnsi="Sylfaen"/>
                <w:sz w:val="20"/>
                <w:szCs w:val="20"/>
              </w:rPr>
              <w:t xml:space="preserve"> </w:t>
            </w:r>
            <w:r w:rsidRPr="006E68AD">
              <w:rPr>
                <w:rFonts w:ascii="Sylfaen" w:hAnsi="Sylfaen" w:cs="Sylfaen"/>
                <w:sz w:val="20"/>
                <w:szCs w:val="20"/>
              </w:rPr>
              <w:t>կողմից</w:t>
            </w:r>
          </w:p>
        </w:tc>
      </w:tr>
      <w:tr w:rsidR="00924798" w:rsidRPr="006E68AD" w:rsidTr="00486012">
        <w:tc>
          <w:tcPr>
            <w:tcW w:w="72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շահառու</w:t>
            </w:r>
            <w:r w:rsidRPr="006E68AD">
              <w:rPr>
                <w:rFonts w:ascii="Sylfaen" w:hAnsi="Sylfaen" w:cs="Sylfaen"/>
                <w:sz w:val="20"/>
                <w:szCs w:val="20"/>
                <w:lang w:val="hy-AM"/>
              </w:rPr>
              <w:t>ի  անվանումը</w:t>
            </w:r>
            <w:r w:rsidRPr="006E68AD">
              <w:rPr>
                <w:rFonts w:ascii="Sylfaen" w:hAnsi="Sylfaen" w:cs="Sylfaen"/>
                <w:sz w:val="20"/>
                <w:szCs w:val="20"/>
              </w:rPr>
              <w:t>,</w:t>
            </w:r>
            <w:r w:rsidRPr="006E68AD">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p w:rsidR="00924798" w:rsidRPr="006E68AD" w:rsidRDefault="00924798" w:rsidP="00486012">
            <w:pPr>
              <w:jc w:val="center"/>
              <w:rPr>
                <w:rFonts w:ascii="Sylfaen" w:hAnsi="Sylfaen"/>
                <w:sz w:val="20"/>
                <w:szCs w:val="20"/>
              </w:rPr>
            </w:pPr>
            <w:r w:rsidRPr="006E68AD">
              <w:rPr>
                <w:rFonts w:ascii="Sylfaen" w:hAnsi="Sylfaen" w:cs="Sylfaen"/>
                <w:sz w:val="20"/>
                <w:szCs w:val="20"/>
              </w:rPr>
              <w:t>լրացվում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շահառու</w:t>
            </w:r>
            <w:r w:rsidRPr="006E68AD">
              <w:rPr>
                <w:rFonts w:ascii="Sylfaen" w:hAnsi="Sylfaen"/>
                <w:sz w:val="20"/>
                <w:szCs w:val="20"/>
              </w:rPr>
              <w:t xml:space="preserve"> </w:t>
            </w:r>
            <w:r w:rsidRPr="006E68AD">
              <w:rPr>
                <w:rFonts w:ascii="Sylfaen" w:hAnsi="Sylfaen" w:cs="Sylfaen"/>
                <w:sz w:val="20"/>
                <w:szCs w:val="20"/>
              </w:rPr>
              <w:t>հանդիսացող</w:t>
            </w:r>
            <w:r w:rsidRPr="006E68AD">
              <w:rPr>
                <w:rFonts w:ascii="Sylfaen" w:hAnsi="Sylfaen"/>
                <w:sz w:val="20"/>
                <w:szCs w:val="20"/>
              </w:rPr>
              <w:t xml:space="preserve"> </w:t>
            </w:r>
            <w:r w:rsidRPr="006E68AD">
              <w:rPr>
                <w:rFonts w:ascii="Sylfaen" w:hAnsi="Sylfaen" w:cs="Sylfaen"/>
                <w:sz w:val="20"/>
                <w:szCs w:val="20"/>
              </w:rPr>
              <w:t>անձի</w:t>
            </w:r>
            <w:r w:rsidRPr="006E68AD">
              <w:rPr>
                <w:rFonts w:ascii="Sylfaen" w:hAnsi="Sylfaen"/>
                <w:sz w:val="20"/>
                <w:szCs w:val="20"/>
              </w:rPr>
              <w:t xml:space="preserve"> (</w:t>
            </w:r>
            <w:r w:rsidRPr="006E68AD">
              <w:rPr>
                <w:rFonts w:ascii="Sylfaen" w:hAnsi="Sylfaen" w:cs="Sylfaen"/>
                <w:sz w:val="20"/>
                <w:szCs w:val="20"/>
              </w:rPr>
              <w:t>վճարումը</w:t>
            </w:r>
            <w:r w:rsidRPr="006E68AD">
              <w:rPr>
                <w:rFonts w:ascii="Sylfaen" w:hAnsi="Sylfaen"/>
                <w:sz w:val="20"/>
                <w:szCs w:val="20"/>
              </w:rPr>
              <w:t xml:space="preserve"> </w:t>
            </w:r>
            <w:r w:rsidRPr="006E68AD">
              <w:rPr>
                <w:rFonts w:ascii="Sylfaen" w:hAnsi="Sylfaen" w:cs="Sylfaen"/>
                <w:sz w:val="20"/>
                <w:szCs w:val="20"/>
              </w:rPr>
              <w:t>ստացողի</w:t>
            </w:r>
            <w:r w:rsidRPr="006E68AD">
              <w:rPr>
                <w:rFonts w:ascii="Sylfaen" w:hAnsi="Sylfaen"/>
                <w:sz w:val="20"/>
                <w:szCs w:val="20"/>
              </w:rPr>
              <w:t xml:space="preserve">) </w:t>
            </w:r>
            <w:r w:rsidRPr="006E68AD">
              <w:rPr>
                <w:rFonts w:ascii="Sylfaen" w:hAnsi="Sylfaen" w:cs="Sylfaen"/>
                <w:sz w:val="20"/>
                <w:szCs w:val="20"/>
              </w:rPr>
              <w:t>անվանումը</w:t>
            </w:r>
            <w:r w:rsidRPr="006E68AD">
              <w:rPr>
                <w:rFonts w:ascii="Sylfaen" w:hAnsi="Sylfaen"/>
                <w:sz w:val="20"/>
                <w:szCs w:val="20"/>
              </w:rPr>
              <w:t xml:space="preserve">: </w:t>
            </w:r>
            <w:r w:rsidRPr="006E68AD">
              <w:rPr>
                <w:rFonts w:ascii="Sylfaen" w:hAnsi="Sylfaen" w:cs="Sylfaen"/>
                <w:sz w:val="20"/>
                <w:szCs w:val="20"/>
              </w:rPr>
              <w:t>Նշվում</w:t>
            </w:r>
            <w:r w:rsidRPr="006E68AD">
              <w:rPr>
                <w:rFonts w:ascii="Sylfaen" w:hAnsi="Sylfaen"/>
                <w:sz w:val="20"/>
                <w:szCs w:val="20"/>
              </w:rPr>
              <w:t xml:space="preserve"> </w:t>
            </w:r>
            <w:r w:rsidRPr="006E68AD">
              <w:rPr>
                <w:rFonts w:ascii="Sylfaen" w:hAnsi="Sylfaen" w:cs="Sylfaen"/>
                <w:sz w:val="20"/>
                <w:szCs w:val="20"/>
              </w:rPr>
              <w:t>են</w:t>
            </w:r>
            <w:r w:rsidRPr="006E68AD">
              <w:rPr>
                <w:rFonts w:ascii="Sylfaen" w:hAnsi="Sylfaen"/>
                <w:sz w:val="20"/>
                <w:szCs w:val="20"/>
              </w:rPr>
              <w:t xml:space="preserve"> </w:t>
            </w:r>
            <w:r w:rsidRPr="006E68AD">
              <w:rPr>
                <w:rFonts w:ascii="Sylfaen" w:hAnsi="Sylfaen" w:cs="Sylfaen"/>
                <w:sz w:val="20"/>
                <w:szCs w:val="20"/>
              </w:rPr>
              <w:t>նաև</w:t>
            </w:r>
            <w:r w:rsidRPr="006E68AD">
              <w:rPr>
                <w:rFonts w:ascii="Sylfaen" w:hAnsi="Sylfaen"/>
                <w:sz w:val="20"/>
                <w:szCs w:val="20"/>
              </w:rPr>
              <w:t xml:space="preserve"> </w:t>
            </w:r>
            <w:r w:rsidRPr="006E68AD">
              <w:rPr>
                <w:rFonts w:ascii="Sylfaen" w:hAnsi="Sylfaen" w:cs="Sylfaen"/>
                <w:sz w:val="20"/>
                <w:szCs w:val="20"/>
              </w:rPr>
              <w:t>այլ</w:t>
            </w:r>
            <w:r w:rsidRPr="006E68AD">
              <w:rPr>
                <w:rFonts w:ascii="Sylfaen" w:hAnsi="Sylfaen"/>
                <w:sz w:val="20"/>
                <w:szCs w:val="20"/>
              </w:rPr>
              <w:t xml:space="preserve"> </w:t>
            </w:r>
            <w:r w:rsidRPr="006E68AD">
              <w:rPr>
                <w:rFonts w:ascii="Sylfaen" w:hAnsi="Sylfaen" w:cs="Sylfaen"/>
                <w:sz w:val="20"/>
                <w:szCs w:val="20"/>
              </w:rPr>
              <w:t>տվյալներ</w:t>
            </w:r>
            <w:r w:rsidRPr="006E68AD">
              <w:rPr>
                <w:rFonts w:ascii="Sylfaen" w:hAnsi="Sylfaen"/>
                <w:sz w:val="20"/>
                <w:szCs w:val="20"/>
              </w:rPr>
              <w:t xml:space="preserve">` </w:t>
            </w:r>
            <w:r w:rsidRPr="006E68AD">
              <w:rPr>
                <w:rFonts w:ascii="Sylfaen" w:hAnsi="Sylfaen" w:cs="Sylfaen"/>
                <w:sz w:val="20"/>
                <w:szCs w:val="20"/>
              </w:rPr>
              <w:t>ըստ</w:t>
            </w:r>
            <w:r w:rsidRPr="006E68AD">
              <w:rPr>
                <w:rFonts w:ascii="Sylfaen" w:hAnsi="Sylfaen"/>
                <w:sz w:val="20"/>
                <w:szCs w:val="20"/>
              </w:rPr>
              <w:t xml:space="preserve"> </w:t>
            </w:r>
            <w:r w:rsidRPr="006E68AD">
              <w:rPr>
                <w:rFonts w:ascii="Sylfaen" w:hAnsi="Sylfaen" w:cs="Sylfaen"/>
                <w:sz w:val="20"/>
                <w:szCs w:val="20"/>
              </w:rPr>
              <w:t>անհրաժեշտության</w:t>
            </w:r>
          </w:p>
        </w:tc>
        <w:tc>
          <w:tcPr>
            <w:tcW w:w="264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նախապես</w:t>
            </w:r>
            <w:r w:rsidRPr="006E68AD">
              <w:rPr>
                <w:rFonts w:ascii="Sylfaen" w:hAnsi="Sylfaen"/>
                <w:sz w:val="20"/>
                <w:szCs w:val="20"/>
              </w:rPr>
              <w:t xml:space="preserve"> </w:t>
            </w:r>
            <w:r w:rsidRPr="006E68AD">
              <w:rPr>
                <w:rFonts w:ascii="Sylfaen" w:hAnsi="Sylfaen" w:cs="Sylfaen"/>
                <w:sz w:val="20"/>
                <w:szCs w:val="20"/>
              </w:rPr>
              <w:t>լրացվում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շահառուի</w:t>
            </w:r>
            <w:r w:rsidRPr="006E68AD">
              <w:rPr>
                <w:rFonts w:ascii="Sylfaen" w:hAnsi="Sylfaen"/>
                <w:sz w:val="20"/>
                <w:szCs w:val="20"/>
              </w:rPr>
              <w:t xml:space="preserve"> </w:t>
            </w:r>
            <w:r w:rsidRPr="006E68AD">
              <w:rPr>
                <w:rFonts w:ascii="Sylfaen" w:hAnsi="Sylfaen" w:cs="Sylfaen"/>
                <w:sz w:val="20"/>
                <w:szCs w:val="20"/>
              </w:rPr>
              <w:t>կողմից</w:t>
            </w:r>
            <w:r w:rsidRPr="006E68AD">
              <w:rPr>
                <w:rFonts w:ascii="Sylfaen" w:hAnsi="Sylfaen"/>
                <w:sz w:val="20"/>
                <w:szCs w:val="20"/>
              </w:rPr>
              <w:t xml:space="preserve">` </w:t>
            </w:r>
            <w:r w:rsidRPr="006E68AD">
              <w:rPr>
                <w:rFonts w:ascii="Sylfaen" w:hAnsi="Sylfaen" w:cs="Sylfaen"/>
                <w:sz w:val="20"/>
                <w:szCs w:val="20"/>
              </w:rPr>
              <w:t>հրավերով</w:t>
            </w:r>
          </w:p>
        </w:tc>
      </w:tr>
      <w:tr w:rsidR="00924798" w:rsidRPr="006E68AD" w:rsidTr="00486012">
        <w:tc>
          <w:tcPr>
            <w:tcW w:w="72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lang w:val="hy-AM"/>
              </w:rPr>
            </w:pPr>
            <w:r w:rsidRPr="006E68AD">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շահառուի</w:t>
            </w:r>
            <w:r w:rsidRPr="006E68AD">
              <w:rPr>
                <w:rFonts w:ascii="Sylfaen" w:hAnsi="Sylfaen"/>
                <w:sz w:val="20"/>
                <w:szCs w:val="20"/>
              </w:rPr>
              <w:t xml:space="preserve"> </w:t>
            </w:r>
            <w:r w:rsidRPr="006E68AD">
              <w:rPr>
                <w:rFonts w:ascii="Sylfaen" w:hAnsi="Sylfaen" w:cs="Sylfaen"/>
                <w:sz w:val="20"/>
                <w:szCs w:val="20"/>
              </w:rPr>
              <w:t>Հ</w:t>
            </w:r>
            <w:r w:rsidRPr="006E68AD">
              <w:rPr>
                <w:rFonts w:ascii="Sylfaen" w:hAnsi="Sylfaen" w:cs="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ոչ</w:t>
            </w:r>
            <w:r w:rsidRPr="006E68AD">
              <w:rPr>
                <w:rFonts w:ascii="Sylfaen" w:hAnsi="Sylfaen"/>
                <w:sz w:val="20"/>
                <w:szCs w:val="20"/>
              </w:rPr>
              <w:t xml:space="preserve"> </w:t>
            </w:r>
            <w:r w:rsidRPr="006E68AD">
              <w:rPr>
                <w:rFonts w:ascii="Sylfaen" w:hAnsi="Sylfaen" w:cs="Sylfaen"/>
                <w:sz w:val="20"/>
                <w:szCs w:val="20"/>
              </w:rPr>
              <w:t>պարտադիր</w:t>
            </w:r>
          </w:p>
          <w:p w:rsidR="00924798" w:rsidRPr="006E68AD" w:rsidRDefault="00924798" w:rsidP="00486012">
            <w:pPr>
              <w:jc w:val="center"/>
              <w:rPr>
                <w:rFonts w:ascii="Sylfaen" w:hAnsi="Sylfaen"/>
                <w:sz w:val="20"/>
                <w:szCs w:val="20"/>
              </w:rPr>
            </w:pPr>
            <w:r w:rsidRPr="006E68AD">
              <w:rPr>
                <w:rFonts w:ascii="Sylfaen" w:hAnsi="Sylfaen" w:cs="Sylfaen"/>
                <w:sz w:val="20"/>
                <w:szCs w:val="20"/>
              </w:rPr>
              <w:t xml:space="preserve"> (</w:t>
            </w:r>
            <w:r w:rsidRPr="006E68AD">
              <w:rPr>
                <w:rFonts w:ascii="Sylfaen" w:hAnsi="Sylfaen" w:cs="Sylfaen"/>
                <w:sz w:val="20"/>
                <w:szCs w:val="20"/>
                <w:lang w:val="hy-AM"/>
              </w:rPr>
              <w:t>գնումների հետ կապված գործընթացում չի լրացվում</w:t>
            </w:r>
            <w:r w:rsidRPr="006E68AD">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lang w:val="ru-RU"/>
              </w:rPr>
              <w:t>(</w:t>
            </w:r>
            <w:r w:rsidRPr="006E68AD">
              <w:rPr>
                <w:rFonts w:ascii="Sylfaen" w:hAnsi="Sylfaen" w:cs="Sylfaen"/>
                <w:sz w:val="20"/>
                <w:szCs w:val="20"/>
                <w:lang w:val="hy-AM"/>
              </w:rPr>
              <w:t>չի լրացվում</w:t>
            </w:r>
            <w:r w:rsidRPr="006E68AD">
              <w:rPr>
                <w:rFonts w:ascii="Sylfaen" w:hAnsi="Sylfaen" w:cs="Sylfaen"/>
                <w:sz w:val="20"/>
                <w:szCs w:val="20"/>
                <w:lang w:val="ru-RU"/>
              </w:rPr>
              <w:t>)</w:t>
            </w:r>
          </w:p>
        </w:tc>
      </w:tr>
      <w:tr w:rsidR="00924798" w:rsidRPr="006E68AD" w:rsidTr="00486012">
        <w:tc>
          <w:tcPr>
            <w:tcW w:w="72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շահառուի</w:t>
            </w:r>
            <w:r w:rsidRPr="006E68AD">
              <w:rPr>
                <w:rFonts w:ascii="Sylfaen" w:hAnsi="Sylfaen"/>
                <w:sz w:val="20"/>
                <w:szCs w:val="20"/>
              </w:rPr>
              <w:t xml:space="preserve"> </w:t>
            </w:r>
            <w:r w:rsidRPr="006E68AD">
              <w:rPr>
                <w:rFonts w:ascii="Sylfaen" w:hAnsi="Sylfaen" w:cs="Sylfaen"/>
                <w:sz w:val="20"/>
                <w:szCs w:val="20"/>
              </w:rPr>
              <w:t>ՀՎՀՀ</w:t>
            </w:r>
          </w:p>
        </w:tc>
        <w:tc>
          <w:tcPr>
            <w:tcW w:w="20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ոչ</w:t>
            </w:r>
            <w:r w:rsidRPr="006E68AD">
              <w:rPr>
                <w:rFonts w:ascii="Sylfaen" w:hAnsi="Sylfaen"/>
                <w:sz w:val="20"/>
                <w:szCs w:val="20"/>
              </w:rPr>
              <w:t xml:space="preserve"> </w:t>
            </w:r>
            <w:r w:rsidRPr="006E68AD">
              <w:rPr>
                <w:rFonts w:ascii="Sylfaen" w:hAnsi="Sylfaen" w:cs="Sylfaen"/>
                <w:sz w:val="20"/>
                <w:szCs w:val="20"/>
              </w:rPr>
              <w:t>պարտադիր</w:t>
            </w:r>
          </w:p>
          <w:p w:rsidR="00924798" w:rsidRPr="006E68AD" w:rsidRDefault="00924798" w:rsidP="00486012">
            <w:pPr>
              <w:jc w:val="center"/>
              <w:rPr>
                <w:rFonts w:ascii="Sylfaen" w:hAnsi="Sylfaen"/>
                <w:sz w:val="20"/>
                <w:szCs w:val="20"/>
              </w:rPr>
            </w:pPr>
            <w:r w:rsidRPr="006E68AD">
              <w:rPr>
                <w:rFonts w:ascii="Sylfaen" w:hAnsi="Sylfaen" w:cs="Sylfaen"/>
                <w:sz w:val="20"/>
                <w:szCs w:val="20"/>
              </w:rPr>
              <w:t>լրացվում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Հայաստանի</w:t>
            </w:r>
            <w:r w:rsidRPr="006E68AD">
              <w:rPr>
                <w:rFonts w:ascii="Sylfaen" w:hAnsi="Sylfaen"/>
                <w:sz w:val="20"/>
                <w:szCs w:val="20"/>
              </w:rPr>
              <w:t xml:space="preserve"> </w:t>
            </w:r>
            <w:r w:rsidRPr="006E68AD">
              <w:rPr>
                <w:rFonts w:ascii="Sylfaen" w:hAnsi="Sylfaen" w:cs="Sylfaen"/>
                <w:sz w:val="20"/>
                <w:szCs w:val="20"/>
              </w:rPr>
              <w:t>Հանրապետության</w:t>
            </w:r>
            <w:r w:rsidRPr="006E68AD">
              <w:rPr>
                <w:rFonts w:ascii="Sylfaen" w:hAnsi="Sylfaen"/>
                <w:sz w:val="20"/>
                <w:szCs w:val="20"/>
              </w:rPr>
              <w:t xml:space="preserve"> </w:t>
            </w:r>
            <w:r w:rsidRPr="006E68AD">
              <w:rPr>
                <w:rFonts w:ascii="Sylfaen" w:hAnsi="Sylfaen" w:cs="Sylfaen"/>
                <w:sz w:val="20"/>
                <w:szCs w:val="20"/>
              </w:rPr>
              <w:t>նորմատիվ</w:t>
            </w:r>
            <w:r w:rsidRPr="006E68AD">
              <w:rPr>
                <w:rFonts w:ascii="Sylfaen" w:hAnsi="Sylfaen"/>
                <w:sz w:val="20"/>
                <w:szCs w:val="20"/>
              </w:rPr>
              <w:t xml:space="preserve"> </w:t>
            </w:r>
            <w:r w:rsidRPr="006E68AD">
              <w:rPr>
                <w:rFonts w:ascii="Sylfaen" w:hAnsi="Sylfaen" w:cs="Sylfaen"/>
                <w:sz w:val="20"/>
                <w:szCs w:val="20"/>
              </w:rPr>
              <w:t>իրավական</w:t>
            </w:r>
            <w:r w:rsidRPr="006E68AD">
              <w:rPr>
                <w:rFonts w:ascii="Sylfaen" w:hAnsi="Sylfaen"/>
                <w:sz w:val="20"/>
                <w:szCs w:val="20"/>
              </w:rPr>
              <w:t xml:space="preserve"> </w:t>
            </w:r>
            <w:r w:rsidRPr="006E68AD">
              <w:rPr>
                <w:rFonts w:ascii="Sylfaen" w:hAnsi="Sylfaen" w:cs="Sylfaen"/>
                <w:sz w:val="20"/>
                <w:szCs w:val="20"/>
              </w:rPr>
              <w:t>ակտերով</w:t>
            </w:r>
            <w:r w:rsidRPr="006E68AD">
              <w:rPr>
                <w:rFonts w:ascii="Sylfaen" w:hAnsi="Sylfaen"/>
                <w:sz w:val="20"/>
                <w:szCs w:val="20"/>
              </w:rPr>
              <w:t xml:space="preserve"> </w:t>
            </w:r>
            <w:r w:rsidRPr="006E68AD">
              <w:rPr>
                <w:rFonts w:ascii="Sylfaen" w:hAnsi="Sylfaen" w:cs="Sylfaen"/>
                <w:sz w:val="20"/>
                <w:szCs w:val="20"/>
              </w:rPr>
              <w:t>սահմանված</w:t>
            </w:r>
            <w:r w:rsidRPr="006E68AD">
              <w:rPr>
                <w:rFonts w:ascii="Sylfaen" w:hAnsi="Sylfaen"/>
                <w:sz w:val="20"/>
                <w:szCs w:val="20"/>
              </w:rPr>
              <w:t xml:space="preserve"> </w:t>
            </w:r>
            <w:r w:rsidRPr="006E68AD">
              <w:rPr>
                <w:rFonts w:ascii="Sylfaen" w:hAnsi="Sylfaen" w:cs="Sylfaen"/>
                <w:sz w:val="20"/>
                <w:szCs w:val="20"/>
              </w:rPr>
              <w:t>դեպքերում</w:t>
            </w:r>
            <w:r w:rsidRPr="006E68AD">
              <w:rPr>
                <w:rFonts w:ascii="Sylfaen" w:hAnsi="Sylfaen"/>
                <w:sz w:val="20"/>
                <w:szCs w:val="20"/>
              </w:rPr>
              <w:t xml:space="preserve">, </w:t>
            </w:r>
            <w:r w:rsidRPr="006E68AD">
              <w:rPr>
                <w:rFonts w:ascii="Sylfaen" w:hAnsi="Sylfaen" w:cs="Sylfaen"/>
                <w:sz w:val="20"/>
                <w:szCs w:val="20"/>
              </w:rPr>
              <w:t>երբ</w:t>
            </w:r>
            <w:r w:rsidRPr="006E68AD">
              <w:rPr>
                <w:rFonts w:ascii="Sylfaen" w:hAnsi="Sylfaen"/>
                <w:sz w:val="20"/>
                <w:szCs w:val="20"/>
              </w:rPr>
              <w:t xml:space="preserve"> </w:t>
            </w:r>
            <w:r w:rsidRPr="006E68AD">
              <w:rPr>
                <w:rFonts w:ascii="Sylfaen" w:hAnsi="Sylfaen" w:cs="Sylfaen"/>
                <w:sz w:val="20"/>
                <w:szCs w:val="20"/>
              </w:rPr>
              <w:t>շահառուն</w:t>
            </w:r>
            <w:r w:rsidRPr="006E68AD">
              <w:rPr>
                <w:rFonts w:ascii="Sylfaen" w:hAnsi="Sylfaen"/>
                <w:sz w:val="20"/>
                <w:szCs w:val="20"/>
              </w:rPr>
              <w:t xml:space="preserve"> </w:t>
            </w:r>
            <w:r w:rsidRPr="006E68AD">
              <w:rPr>
                <w:rFonts w:ascii="Sylfaen" w:hAnsi="Sylfaen" w:cs="Sylfaen"/>
                <w:sz w:val="20"/>
                <w:szCs w:val="20"/>
              </w:rPr>
              <w:t>հանդիսանում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հաշվառված</w:t>
            </w:r>
            <w:r w:rsidRPr="006E68AD">
              <w:rPr>
                <w:rFonts w:ascii="Sylfaen" w:hAnsi="Sylfaen"/>
                <w:sz w:val="20"/>
                <w:szCs w:val="20"/>
              </w:rPr>
              <w:t xml:space="preserve"> </w:t>
            </w:r>
            <w:r w:rsidRPr="006E68AD">
              <w:rPr>
                <w:rFonts w:ascii="Sylfaen" w:hAnsi="Sylfaen" w:cs="Sylfaen"/>
                <w:sz w:val="20"/>
                <w:szCs w:val="20"/>
              </w:rPr>
              <w:t>հարկատու</w:t>
            </w:r>
            <w:r w:rsidRPr="006E68AD">
              <w:rPr>
                <w:rFonts w:ascii="Sylfaen" w:hAnsi="Sylfae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նախապես</w:t>
            </w:r>
            <w:r w:rsidRPr="006E68AD">
              <w:rPr>
                <w:rFonts w:ascii="Sylfaen" w:hAnsi="Sylfaen"/>
                <w:sz w:val="20"/>
                <w:szCs w:val="20"/>
              </w:rPr>
              <w:t xml:space="preserve"> </w:t>
            </w:r>
            <w:r w:rsidRPr="006E68AD">
              <w:rPr>
                <w:rFonts w:ascii="Sylfaen" w:hAnsi="Sylfaen" w:cs="Sylfaen"/>
                <w:sz w:val="20"/>
                <w:szCs w:val="20"/>
              </w:rPr>
              <w:t>լրացվում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շահառուի</w:t>
            </w:r>
            <w:r w:rsidRPr="006E68AD">
              <w:rPr>
                <w:rFonts w:ascii="Sylfaen" w:hAnsi="Sylfaen"/>
                <w:sz w:val="20"/>
                <w:szCs w:val="20"/>
              </w:rPr>
              <w:t xml:space="preserve"> </w:t>
            </w:r>
            <w:r w:rsidRPr="006E68AD">
              <w:rPr>
                <w:rFonts w:ascii="Sylfaen" w:hAnsi="Sylfaen" w:cs="Sylfaen"/>
                <w:sz w:val="20"/>
                <w:szCs w:val="20"/>
              </w:rPr>
              <w:t>կողմից</w:t>
            </w:r>
            <w:r w:rsidRPr="006E68AD">
              <w:rPr>
                <w:rFonts w:ascii="Sylfaen" w:hAnsi="Sylfaen"/>
                <w:sz w:val="20"/>
                <w:szCs w:val="20"/>
              </w:rPr>
              <w:t xml:space="preserve">` </w:t>
            </w:r>
            <w:r w:rsidRPr="006E68AD">
              <w:rPr>
                <w:rFonts w:ascii="Sylfaen" w:hAnsi="Sylfaen" w:cs="Sylfaen"/>
                <w:sz w:val="20"/>
                <w:szCs w:val="20"/>
              </w:rPr>
              <w:t>հրավերով</w:t>
            </w:r>
          </w:p>
        </w:tc>
      </w:tr>
      <w:tr w:rsidR="00924798" w:rsidRPr="006E68AD" w:rsidTr="00486012">
        <w:tc>
          <w:tcPr>
            <w:tcW w:w="72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շահառուին</w:t>
            </w:r>
            <w:r w:rsidRPr="006E68AD">
              <w:rPr>
                <w:rFonts w:ascii="Sylfaen" w:hAnsi="Sylfaen"/>
                <w:sz w:val="20"/>
                <w:szCs w:val="20"/>
              </w:rPr>
              <w:t xml:space="preserve"> </w:t>
            </w:r>
            <w:r w:rsidRPr="006E68AD">
              <w:rPr>
                <w:rFonts w:ascii="Sylfaen" w:hAnsi="Sylfaen" w:cs="Sylfaen"/>
                <w:sz w:val="20"/>
                <w:szCs w:val="20"/>
              </w:rPr>
              <w:t>սպասարկող</w:t>
            </w:r>
            <w:r w:rsidRPr="006E68AD">
              <w:rPr>
                <w:rFonts w:ascii="Sylfaen" w:hAnsi="Sylfaen"/>
                <w:sz w:val="20"/>
                <w:szCs w:val="20"/>
              </w:rPr>
              <w:t xml:space="preserve"> </w:t>
            </w:r>
            <w:r w:rsidRPr="006E68AD">
              <w:rPr>
                <w:rFonts w:ascii="Sylfaen" w:hAnsi="Sylfaen" w:cs="Sylfaen"/>
                <w:sz w:val="20"/>
                <w:szCs w:val="20"/>
              </w:rPr>
              <w:t>ֆինանսական</w:t>
            </w:r>
            <w:r w:rsidRPr="006E68AD">
              <w:rPr>
                <w:rFonts w:ascii="Sylfaen" w:hAnsi="Sylfaen"/>
                <w:sz w:val="20"/>
                <w:szCs w:val="20"/>
              </w:rPr>
              <w:t xml:space="preserve"> </w:t>
            </w:r>
            <w:r w:rsidRPr="006E68AD">
              <w:rPr>
                <w:rFonts w:ascii="Sylfaen" w:hAnsi="Sylfaen" w:cs="Sylfaen"/>
                <w:sz w:val="20"/>
                <w:szCs w:val="20"/>
              </w:rPr>
              <w:t>կազմակերպության</w:t>
            </w:r>
            <w:r w:rsidRPr="006E68AD">
              <w:rPr>
                <w:rFonts w:ascii="Sylfaen" w:hAnsi="Sylfaen"/>
                <w:sz w:val="20"/>
                <w:szCs w:val="20"/>
              </w:rPr>
              <w:t xml:space="preserve"> (</w:t>
            </w:r>
            <w:r w:rsidRPr="006E68AD">
              <w:rPr>
                <w:rFonts w:ascii="Sylfaen" w:hAnsi="Sylfaen" w:cs="Sylfaen"/>
                <w:sz w:val="20"/>
                <w:szCs w:val="20"/>
              </w:rPr>
              <w:t>մասնաճյուղի</w:t>
            </w:r>
            <w:r w:rsidRPr="006E68AD">
              <w:rPr>
                <w:rFonts w:ascii="Sylfaen" w:hAnsi="Sylfaen"/>
                <w:sz w:val="20"/>
                <w:szCs w:val="20"/>
              </w:rPr>
              <w:t xml:space="preserve">) </w:t>
            </w:r>
            <w:r w:rsidRPr="006E68AD">
              <w:rPr>
                <w:rFonts w:ascii="Sylfaen" w:hAnsi="Sylfaen" w:cs="Sylfaen"/>
                <w:sz w:val="20"/>
                <w:szCs w:val="20"/>
              </w:rPr>
              <w:t>անվանումը</w:t>
            </w:r>
            <w:r w:rsidRPr="006E68AD">
              <w:rPr>
                <w:rFonts w:ascii="Sylfaen" w:hAnsi="Sylfaen"/>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նախապես</w:t>
            </w:r>
            <w:r w:rsidRPr="006E68AD">
              <w:rPr>
                <w:rFonts w:ascii="Sylfaen" w:hAnsi="Sylfaen"/>
                <w:sz w:val="20"/>
                <w:szCs w:val="20"/>
              </w:rPr>
              <w:t xml:space="preserve"> </w:t>
            </w:r>
            <w:r w:rsidRPr="006E68AD">
              <w:rPr>
                <w:rFonts w:ascii="Sylfaen" w:hAnsi="Sylfaen" w:cs="Sylfaen"/>
                <w:sz w:val="20"/>
                <w:szCs w:val="20"/>
              </w:rPr>
              <w:t>լրացվում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շահառուի</w:t>
            </w:r>
            <w:r w:rsidRPr="006E68AD">
              <w:rPr>
                <w:rFonts w:ascii="Sylfaen" w:hAnsi="Sylfaen"/>
                <w:sz w:val="20"/>
                <w:szCs w:val="20"/>
              </w:rPr>
              <w:t xml:space="preserve"> </w:t>
            </w:r>
            <w:r w:rsidRPr="006E68AD">
              <w:rPr>
                <w:rFonts w:ascii="Sylfaen" w:hAnsi="Sylfaen" w:cs="Sylfaen"/>
                <w:sz w:val="20"/>
                <w:szCs w:val="20"/>
              </w:rPr>
              <w:t>կողմից</w:t>
            </w:r>
            <w:r w:rsidRPr="006E68AD">
              <w:rPr>
                <w:rFonts w:ascii="Sylfaen" w:hAnsi="Sylfaen"/>
                <w:sz w:val="20"/>
                <w:szCs w:val="20"/>
              </w:rPr>
              <w:t xml:space="preserve">` </w:t>
            </w:r>
            <w:r w:rsidRPr="006E68AD">
              <w:rPr>
                <w:rFonts w:ascii="Sylfaen" w:hAnsi="Sylfaen" w:cs="Sylfaen"/>
                <w:sz w:val="20"/>
                <w:szCs w:val="20"/>
              </w:rPr>
              <w:t>հրավերով</w:t>
            </w:r>
          </w:p>
        </w:tc>
      </w:tr>
      <w:tr w:rsidR="00924798" w:rsidRPr="006E68AD" w:rsidTr="00486012">
        <w:tc>
          <w:tcPr>
            <w:tcW w:w="72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շահառուի</w:t>
            </w:r>
            <w:r w:rsidRPr="006E68AD">
              <w:rPr>
                <w:rFonts w:ascii="Sylfaen" w:hAnsi="Sylfaen"/>
                <w:sz w:val="20"/>
                <w:szCs w:val="20"/>
              </w:rPr>
              <w:t xml:space="preserve"> </w:t>
            </w:r>
            <w:r w:rsidRPr="006E68AD">
              <w:rPr>
                <w:rFonts w:ascii="Sylfaen" w:hAnsi="Sylfaen" w:cs="Sylfaen"/>
                <w:sz w:val="20"/>
                <w:szCs w:val="20"/>
              </w:rPr>
              <w:t>հաշվի</w:t>
            </w:r>
            <w:r w:rsidRPr="006E68AD">
              <w:rPr>
                <w:rFonts w:ascii="Sylfaen" w:hAnsi="Sylfaen"/>
                <w:sz w:val="20"/>
                <w:szCs w:val="20"/>
              </w:rPr>
              <w:t xml:space="preserve"> </w:t>
            </w:r>
            <w:r w:rsidRPr="006E68AD">
              <w:rPr>
                <w:rFonts w:ascii="Sylfaen" w:hAnsi="Sylfaen" w:cs="Sylfaen"/>
                <w:sz w:val="20"/>
                <w:szCs w:val="20"/>
              </w:rPr>
              <w:t>համարը</w:t>
            </w:r>
          </w:p>
        </w:tc>
        <w:tc>
          <w:tcPr>
            <w:tcW w:w="20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p w:rsidR="00924798" w:rsidRPr="006E68AD" w:rsidRDefault="00924798" w:rsidP="00486012">
            <w:pPr>
              <w:jc w:val="center"/>
              <w:rPr>
                <w:rFonts w:ascii="Sylfaen" w:hAnsi="Sylfaen"/>
                <w:sz w:val="20"/>
                <w:szCs w:val="20"/>
              </w:rPr>
            </w:pPr>
            <w:r w:rsidRPr="006E68AD">
              <w:rPr>
                <w:rFonts w:ascii="Sylfaen" w:hAnsi="Sylfaen" w:cs="Sylfaen"/>
                <w:sz w:val="20"/>
                <w:szCs w:val="20"/>
              </w:rPr>
              <w:t>լրացվում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շահառուի</w:t>
            </w:r>
            <w:r w:rsidRPr="006E68AD">
              <w:rPr>
                <w:rFonts w:ascii="Sylfaen" w:hAnsi="Sylfaen"/>
                <w:sz w:val="20"/>
                <w:szCs w:val="20"/>
              </w:rPr>
              <w:t xml:space="preserve"> </w:t>
            </w:r>
            <w:r w:rsidRPr="006E68AD">
              <w:rPr>
                <w:rFonts w:ascii="Sylfaen" w:hAnsi="Sylfaen" w:cs="Sylfaen"/>
                <w:sz w:val="20"/>
                <w:szCs w:val="20"/>
              </w:rPr>
              <w:t>այն</w:t>
            </w:r>
            <w:r w:rsidRPr="006E68AD">
              <w:rPr>
                <w:rFonts w:ascii="Sylfaen" w:hAnsi="Sylfaen"/>
                <w:sz w:val="20"/>
                <w:szCs w:val="20"/>
              </w:rPr>
              <w:t xml:space="preserve"> </w:t>
            </w:r>
            <w:r w:rsidRPr="006E68AD">
              <w:rPr>
                <w:rFonts w:ascii="Sylfaen" w:hAnsi="Sylfaen" w:cs="Sylfaen"/>
                <w:sz w:val="20"/>
                <w:szCs w:val="20"/>
              </w:rPr>
              <w:t>բանկային</w:t>
            </w:r>
            <w:r w:rsidRPr="006E68AD">
              <w:rPr>
                <w:rFonts w:ascii="Sylfaen" w:hAnsi="Sylfaen"/>
                <w:sz w:val="20"/>
                <w:szCs w:val="20"/>
              </w:rPr>
              <w:t xml:space="preserve"> (</w:t>
            </w:r>
            <w:r w:rsidRPr="006E68AD">
              <w:rPr>
                <w:rFonts w:ascii="Sylfaen" w:hAnsi="Sylfaen" w:cs="Sylfaen"/>
                <w:sz w:val="20"/>
                <w:szCs w:val="20"/>
                <w:lang w:val="hy-AM"/>
              </w:rPr>
              <w:t>գանձապետական</w:t>
            </w:r>
            <w:r w:rsidRPr="006E68AD">
              <w:rPr>
                <w:rFonts w:ascii="Sylfaen" w:hAnsi="Sylfaen"/>
                <w:sz w:val="20"/>
                <w:szCs w:val="20"/>
              </w:rPr>
              <w:t xml:space="preserve">) </w:t>
            </w:r>
            <w:r w:rsidRPr="006E68AD">
              <w:rPr>
                <w:rFonts w:ascii="Sylfaen" w:hAnsi="Sylfaen" w:cs="Sylfaen"/>
                <w:sz w:val="20"/>
                <w:szCs w:val="20"/>
              </w:rPr>
              <w:t>հաշվի</w:t>
            </w:r>
            <w:r w:rsidRPr="006E68AD">
              <w:rPr>
                <w:rFonts w:ascii="Sylfaen" w:hAnsi="Sylfaen"/>
                <w:sz w:val="20"/>
                <w:szCs w:val="20"/>
              </w:rPr>
              <w:t xml:space="preserve"> </w:t>
            </w:r>
            <w:r w:rsidRPr="006E68AD">
              <w:rPr>
                <w:rFonts w:ascii="Sylfaen" w:hAnsi="Sylfaen" w:cs="Sylfaen"/>
                <w:sz w:val="20"/>
                <w:szCs w:val="20"/>
              </w:rPr>
              <w:t>համարը</w:t>
            </w:r>
            <w:r w:rsidRPr="006E68AD">
              <w:rPr>
                <w:rFonts w:ascii="Sylfaen" w:hAnsi="Sylfaen"/>
                <w:sz w:val="20"/>
                <w:szCs w:val="20"/>
              </w:rPr>
              <w:t xml:space="preserve">, </w:t>
            </w:r>
            <w:r w:rsidRPr="006E68AD">
              <w:rPr>
                <w:rFonts w:ascii="Sylfaen" w:hAnsi="Sylfaen" w:cs="Sylfaen"/>
                <w:sz w:val="20"/>
                <w:szCs w:val="20"/>
              </w:rPr>
              <w:t>որի</w:t>
            </w:r>
            <w:r w:rsidRPr="006E68AD">
              <w:rPr>
                <w:rFonts w:ascii="Sylfaen" w:hAnsi="Sylfaen"/>
                <w:sz w:val="20"/>
                <w:szCs w:val="20"/>
              </w:rPr>
              <w:t xml:space="preserve"> </w:t>
            </w:r>
            <w:r w:rsidRPr="006E68AD">
              <w:rPr>
                <w:rFonts w:ascii="Sylfaen" w:hAnsi="Sylfaen" w:cs="Sylfaen"/>
                <w:sz w:val="20"/>
                <w:szCs w:val="20"/>
              </w:rPr>
              <w:t>վրա</w:t>
            </w:r>
            <w:r w:rsidRPr="006E68AD">
              <w:rPr>
                <w:rFonts w:ascii="Sylfaen" w:hAnsi="Sylfaen"/>
                <w:sz w:val="20"/>
                <w:szCs w:val="20"/>
              </w:rPr>
              <w:t xml:space="preserve"> </w:t>
            </w:r>
            <w:r w:rsidRPr="006E68AD">
              <w:rPr>
                <w:rFonts w:ascii="Sylfaen" w:hAnsi="Sylfaen" w:cs="Sylfaen"/>
                <w:sz w:val="20"/>
                <w:szCs w:val="20"/>
              </w:rPr>
              <w:t>պետք</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փոխանցվեն</w:t>
            </w:r>
            <w:r w:rsidRPr="006E68AD">
              <w:rPr>
                <w:rFonts w:ascii="Sylfaen" w:hAnsi="Sylfaen"/>
                <w:sz w:val="20"/>
                <w:szCs w:val="20"/>
              </w:rPr>
              <w:t xml:space="preserve"> </w:t>
            </w:r>
            <w:r w:rsidRPr="006E68AD">
              <w:rPr>
                <w:rFonts w:ascii="Sylfaen" w:hAnsi="Sylfaen" w:cs="Sylfaen"/>
                <w:sz w:val="20"/>
                <w:szCs w:val="20"/>
              </w:rPr>
              <w:t>վճարողից</w:t>
            </w:r>
            <w:r w:rsidRPr="006E68AD">
              <w:rPr>
                <w:rFonts w:ascii="Sylfaen" w:hAnsi="Sylfaen"/>
                <w:sz w:val="20"/>
                <w:szCs w:val="20"/>
              </w:rPr>
              <w:t xml:space="preserve"> </w:t>
            </w:r>
            <w:r w:rsidRPr="006E68AD">
              <w:rPr>
                <w:rFonts w:ascii="Sylfaen" w:hAnsi="Sylfaen" w:cs="Sylfaen"/>
                <w:sz w:val="20"/>
                <w:szCs w:val="20"/>
              </w:rPr>
              <w:t>գանձված</w:t>
            </w:r>
            <w:r w:rsidRPr="006E68AD">
              <w:rPr>
                <w:rFonts w:ascii="Sylfaen" w:hAnsi="Sylfaen"/>
                <w:sz w:val="20"/>
                <w:szCs w:val="20"/>
              </w:rPr>
              <w:t xml:space="preserve"> </w:t>
            </w:r>
            <w:r w:rsidRPr="006E68AD">
              <w:rPr>
                <w:rFonts w:ascii="Sylfaen" w:hAnsi="Sylfaen" w:cs="Sylfaen"/>
                <w:sz w:val="20"/>
                <w:szCs w:val="20"/>
              </w:rPr>
              <w:t>միջոցները</w:t>
            </w:r>
          </w:p>
        </w:tc>
        <w:tc>
          <w:tcPr>
            <w:tcW w:w="264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նախապես</w:t>
            </w:r>
            <w:r w:rsidRPr="006E68AD">
              <w:rPr>
                <w:rFonts w:ascii="Sylfaen" w:hAnsi="Sylfaen"/>
                <w:sz w:val="20"/>
                <w:szCs w:val="20"/>
              </w:rPr>
              <w:t xml:space="preserve"> </w:t>
            </w:r>
            <w:r w:rsidRPr="006E68AD">
              <w:rPr>
                <w:rFonts w:ascii="Sylfaen" w:hAnsi="Sylfaen" w:cs="Sylfaen"/>
                <w:sz w:val="20"/>
                <w:szCs w:val="20"/>
              </w:rPr>
              <w:t>լրացվում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շահառուի</w:t>
            </w:r>
            <w:r w:rsidRPr="006E68AD">
              <w:rPr>
                <w:rFonts w:ascii="Sylfaen" w:hAnsi="Sylfaen"/>
                <w:sz w:val="20"/>
                <w:szCs w:val="20"/>
              </w:rPr>
              <w:t xml:space="preserve"> </w:t>
            </w:r>
            <w:r w:rsidRPr="006E68AD">
              <w:rPr>
                <w:rFonts w:ascii="Sylfaen" w:hAnsi="Sylfaen" w:cs="Sylfaen"/>
                <w:sz w:val="20"/>
                <w:szCs w:val="20"/>
              </w:rPr>
              <w:t>կողմից</w:t>
            </w:r>
            <w:r w:rsidRPr="006E68AD">
              <w:rPr>
                <w:rFonts w:ascii="Sylfaen" w:hAnsi="Sylfaen"/>
                <w:sz w:val="20"/>
                <w:szCs w:val="20"/>
              </w:rPr>
              <w:t xml:space="preserve">` </w:t>
            </w:r>
            <w:r w:rsidRPr="006E68AD">
              <w:rPr>
                <w:rFonts w:ascii="Sylfaen" w:hAnsi="Sylfaen" w:cs="Sylfaen"/>
                <w:sz w:val="20"/>
                <w:szCs w:val="20"/>
              </w:rPr>
              <w:t>հրավերով</w:t>
            </w:r>
          </w:p>
        </w:tc>
      </w:tr>
      <w:tr w:rsidR="00924798" w:rsidRPr="006E68AD" w:rsidTr="00486012">
        <w:tc>
          <w:tcPr>
            <w:tcW w:w="72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գումարը</w:t>
            </w:r>
            <w:r w:rsidRPr="006E68AD">
              <w:rPr>
                <w:rFonts w:ascii="Sylfaen" w:hAnsi="Sylfaen"/>
                <w:sz w:val="20"/>
                <w:szCs w:val="20"/>
              </w:rPr>
              <w:t xml:space="preserve"> (</w:t>
            </w:r>
            <w:r w:rsidRPr="006E68AD">
              <w:rPr>
                <w:rFonts w:ascii="Sylfaen" w:hAnsi="Sylfaen" w:cs="Sylfaen"/>
                <w:sz w:val="20"/>
                <w:szCs w:val="20"/>
              </w:rPr>
              <w:t>թվերով</w:t>
            </w:r>
            <w:r w:rsidRPr="006E68AD">
              <w:rPr>
                <w:rFonts w:ascii="Sylfaen" w:hAnsi="Sylfaen"/>
                <w:sz w:val="20"/>
                <w:szCs w:val="20"/>
              </w:rPr>
              <w:t xml:space="preserve"> </w:t>
            </w:r>
            <w:r w:rsidRPr="006E68AD">
              <w:rPr>
                <w:rFonts w:ascii="Sylfaen" w:hAnsi="Sylfaen" w:cs="Sylfaen"/>
                <w:sz w:val="20"/>
                <w:szCs w:val="20"/>
              </w:rPr>
              <w:t>և</w:t>
            </w:r>
            <w:r w:rsidRPr="006E68AD">
              <w:rPr>
                <w:rFonts w:ascii="Sylfaen" w:hAnsi="Sylfaen"/>
                <w:sz w:val="20"/>
                <w:szCs w:val="20"/>
              </w:rPr>
              <w:t xml:space="preserve"> </w:t>
            </w:r>
            <w:r w:rsidRPr="006E68AD">
              <w:rPr>
                <w:rFonts w:ascii="Sylfaen" w:hAnsi="Sylfaen" w:cs="Sylfaen"/>
                <w:sz w:val="20"/>
                <w:szCs w:val="20"/>
              </w:rPr>
              <w:t>բառերով</w:t>
            </w:r>
            <w:r w:rsidRPr="006E68AD">
              <w:rPr>
                <w:rFonts w:ascii="Sylfaen" w:hAnsi="Sylfaen"/>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p w:rsidR="00924798" w:rsidRPr="006E68AD" w:rsidRDefault="00924798" w:rsidP="00486012">
            <w:pPr>
              <w:jc w:val="center"/>
              <w:rPr>
                <w:rFonts w:ascii="Sylfaen" w:hAnsi="Sylfaen"/>
                <w:sz w:val="20"/>
                <w:szCs w:val="20"/>
              </w:rPr>
            </w:pPr>
            <w:r w:rsidRPr="006E68AD">
              <w:rPr>
                <w:rFonts w:ascii="Sylfaen" w:hAnsi="Sylfaen" w:cs="Sylfaen"/>
                <w:sz w:val="20"/>
                <w:szCs w:val="20"/>
              </w:rPr>
              <w:t>լրացվում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շահառուին</w:t>
            </w:r>
            <w:r w:rsidRPr="006E68AD">
              <w:rPr>
                <w:rFonts w:ascii="Sylfaen" w:hAnsi="Sylfaen"/>
                <w:sz w:val="20"/>
                <w:szCs w:val="20"/>
              </w:rPr>
              <w:t xml:space="preserve"> </w:t>
            </w:r>
            <w:r w:rsidRPr="006E68AD">
              <w:rPr>
                <w:rFonts w:ascii="Sylfaen" w:hAnsi="Sylfaen" w:cs="Sylfaen"/>
                <w:sz w:val="20"/>
                <w:szCs w:val="20"/>
              </w:rPr>
              <w:t>վճարման</w:t>
            </w:r>
            <w:r w:rsidRPr="006E68AD">
              <w:rPr>
                <w:rFonts w:ascii="Sylfaen" w:hAnsi="Sylfaen"/>
                <w:sz w:val="20"/>
                <w:szCs w:val="20"/>
              </w:rPr>
              <w:t xml:space="preserve"> </w:t>
            </w:r>
            <w:r w:rsidRPr="006E68AD">
              <w:rPr>
                <w:rFonts w:ascii="Sylfaen" w:hAnsi="Sylfaen" w:cs="Sylfaen"/>
                <w:sz w:val="20"/>
                <w:szCs w:val="20"/>
              </w:rPr>
              <w:t>ենթակա</w:t>
            </w:r>
            <w:r w:rsidRPr="006E68AD">
              <w:rPr>
                <w:rFonts w:ascii="Sylfaen" w:hAnsi="Sylfaen"/>
                <w:sz w:val="20"/>
                <w:szCs w:val="20"/>
              </w:rPr>
              <w:t xml:space="preserve"> </w:t>
            </w:r>
            <w:r w:rsidRPr="006E68AD">
              <w:rPr>
                <w:rFonts w:ascii="Sylfaen" w:hAnsi="Sylfaen" w:cs="Sylfaen"/>
                <w:sz w:val="20"/>
                <w:szCs w:val="20"/>
              </w:rPr>
              <w:t>գումարը</w:t>
            </w:r>
          </w:p>
        </w:tc>
        <w:tc>
          <w:tcPr>
            <w:tcW w:w="264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lang w:val="hy-AM"/>
              </w:rPr>
            </w:pPr>
            <w:r w:rsidRPr="006E68AD">
              <w:rPr>
                <w:rFonts w:ascii="Sylfaen" w:hAnsi="Sylfaen" w:cs="Sylfaen"/>
                <w:sz w:val="20"/>
                <w:szCs w:val="20"/>
              </w:rPr>
              <w:t>լրացվում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վճարողի</w:t>
            </w:r>
            <w:r w:rsidRPr="006E68AD">
              <w:rPr>
                <w:rFonts w:ascii="Sylfaen" w:hAnsi="Sylfaen"/>
                <w:sz w:val="20"/>
                <w:szCs w:val="20"/>
              </w:rPr>
              <w:t xml:space="preserve"> </w:t>
            </w:r>
            <w:r w:rsidRPr="006E68AD">
              <w:rPr>
                <w:rFonts w:ascii="Sylfaen" w:hAnsi="Sylfaen" w:cs="Sylfaen"/>
                <w:sz w:val="20"/>
                <w:szCs w:val="20"/>
              </w:rPr>
              <w:t>կողմից</w:t>
            </w:r>
            <w:r w:rsidRPr="006E68AD">
              <w:rPr>
                <w:rFonts w:ascii="Sylfaen" w:hAnsi="Sylfaen"/>
                <w:sz w:val="20"/>
                <w:szCs w:val="20"/>
                <w:lang w:val="hy-AM"/>
              </w:rPr>
              <w:t xml:space="preserve"> </w:t>
            </w:r>
          </w:p>
        </w:tc>
      </w:tr>
      <w:tr w:rsidR="00924798" w:rsidRPr="006B605F" w:rsidTr="00486012">
        <w:tc>
          <w:tcPr>
            <w:tcW w:w="72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lang w:val="hy-AM"/>
              </w:rPr>
            </w:pPr>
            <w:r w:rsidRPr="006E68AD">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lang w:val="hy-AM"/>
              </w:rPr>
            </w:pPr>
            <w:r w:rsidRPr="006E68AD">
              <w:rPr>
                <w:rFonts w:ascii="Sylfaen" w:hAnsi="Sylfaen" w:cs="Sylfaen"/>
                <w:sz w:val="20"/>
                <w:szCs w:val="20"/>
                <w:lang w:val="hy-AM"/>
              </w:rPr>
              <w:t>Ակցեպտավորված գումարը՝  (թվերով</w:t>
            </w:r>
            <w:r w:rsidRPr="006E68AD">
              <w:rPr>
                <w:rFonts w:ascii="Sylfaen" w:hAnsi="Sylfaen" w:cs="Arial"/>
                <w:sz w:val="20"/>
                <w:szCs w:val="20"/>
                <w:lang w:val="hy-AM"/>
              </w:rPr>
              <w:t xml:space="preserve"> </w:t>
            </w:r>
            <w:r w:rsidRPr="006E68AD">
              <w:rPr>
                <w:rFonts w:ascii="Sylfaen" w:hAnsi="Sylfaen" w:cs="Sylfaen"/>
                <w:sz w:val="20"/>
                <w:szCs w:val="20"/>
                <w:lang w:val="hy-AM"/>
              </w:rPr>
              <w:t>և</w:t>
            </w:r>
            <w:r w:rsidRPr="006E68AD">
              <w:rPr>
                <w:rFonts w:ascii="Sylfaen" w:hAnsi="Sylfaen" w:cs="Arial"/>
                <w:sz w:val="20"/>
                <w:szCs w:val="20"/>
                <w:lang w:val="hy-AM"/>
              </w:rPr>
              <w:t xml:space="preserve"> </w:t>
            </w:r>
            <w:r w:rsidRPr="006E68AD">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lang w:val="hy-AM"/>
              </w:rPr>
            </w:pPr>
            <w:r w:rsidRPr="006E68A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lang w:val="hy-AM"/>
              </w:rPr>
            </w:pPr>
            <w:r w:rsidRPr="006E68AD">
              <w:rPr>
                <w:rFonts w:ascii="Sylfaen" w:hAnsi="Sylfaen" w:cs="Sylfaen"/>
                <w:sz w:val="20"/>
                <w:szCs w:val="20"/>
                <w:lang w:val="hy-AM"/>
              </w:rPr>
              <w:t>ոչ</w:t>
            </w:r>
            <w:r w:rsidRPr="006E68AD">
              <w:rPr>
                <w:rFonts w:ascii="Sylfaen" w:hAnsi="Sylfaen"/>
                <w:sz w:val="20"/>
                <w:szCs w:val="20"/>
                <w:lang w:val="hy-AM"/>
              </w:rPr>
              <w:t xml:space="preserve"> </w:t>
            </w:r>
            <w:r w:rsidRPr="006E68AD">
              <w:rPr>
                <w:rFonts w:ascii="Sylfaen" w:hAnsi="Sylfaen" w:cs="Sylfaen"/>
                <w:sz w:val="20"/>
                <w:szCs w:val="20"/>
                <w:lang w:val="hy-AM"/>
              </w:rPr>
              <w:t>պարտադիր</w:t>
            </w:r>
          </w:p>
          <w:p w:rsidR="00924798" w:rsidRPr="006E68AD" w:rsidRDefault="00924798" w:rsidP="00486012">
            <w:pPr>
              <w:jc w:val="center"/>
              <w:rPr>
                <w:rFonts w:ascii="Sylfaen" w:hAnsi="Sylfaen"/>
                <w:sz w:val="20"/>
                <w:szCs w:val="20"/>
                <w:lang w:val="hy-AM"/>
              </w:rPr>
            </w:pPr>
            <w:r w:rsidRPr="006E68AD">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lang w:val="hy-AM"/>
              </w:rPr>
            </w:pPr>
            <w:r w:rsidRPr="006E68AD">
              <w:rPr>
                <w:rFonts w:ascii="Sylfaen" w:hAnsi="Sylfaen" w:cs="Sylfaen"/>
                <w:sz w:val="20"/>
                <w:szCs w:val="20"/>
                <w:lang w:val="hy-AM"/>
              </w:rPr>
              <w:t>(չի լրացվում եւ չի կիրառվում)</w:t>
            </w:r>
          </w:p>
        </w:tc>
      </w:tr>
      <w:tr w:rsidR="00924798" w:rsidRPr="006E68AD" w:rsidTr="00486012">
        <w:tc>
          <w:tcPr>
            <w:tcW w:w="72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lang w:val="hy-AM"/>
              </w:rPr>
            </w:pPr>
            <w:r w:rsidRPr="006E68AD">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արժույթը</w:t>
            </w:r>
            <w:r w:rsidRPr="006E68AD">
              <w:rPr>
                <w:rFonts w:ascii="Sylfaen" w:hAnsi="Sylfaen"/>
                <w:sz w:val="20"/>
                <w:szCs w:val="20"/>
              </w:rPr>
              <w:t xml:space="preserve"> (</w:t>
            </w:r>
            <w:r w:rsidRPr="006E68AD">
              <w:rPr>
                <w:rFonts w:ascii="Sylfaen" w:hAnsi="Sylfaen" w:cs="Sylfaen"/>
                <w:sz w:val="20"/>
                <w:szCs w:val="20"/>
              </w:rPr>
              <w:t>բառերով</w:t>
            </w:r>
            <w:r w:rsidRPr="006E68AD">
              <w:rPr>
                <w:rFonts w:ascii="Sylfaen" w:hAnsi="Sylfaen"/>
                <w:sz w:val="20"/>
                <w:szCs w:val="20"/>
              </w:rPr>
              <w:t xml:space="preserve"> </w:t>
            </w:r>
            <w:r w:rsidRPr="006E68AD">
              <w:rPr>
                <w:rFonts w:ascii="Sylfaen" w:hAnsi="Sylfaen" w:cs="Sylfaen"/>
                <w:sz w:val="20"/>
                <w:szCs w:val="20"/>
              </w:rPr>
              <w:t>և</w:t>
            </w:r>
            <w:r w:rsidRPr="006E68AD">
              <w:rPr>
                <w:rFonts w:ascii="Sylfaen" w:hAnsi="Sylfaen"/>
                <w:sz w:val="20"/>
                <w:szCs w:val="20"/>
              </w:rPr>
              <w:t xml:space="preserve"> </w:t>
            </w:r>
            <w:r w:rsidRPr="006E68AD">
              <w:rPr>
                <w:rFonts w:ascii="Sylfaen" w:hAnsi="Sylfaen" w:cs="Sylfaen"/>
                <w:sz w:val="20"/>
                <w:szCs w:val="20"/>
              </w:rPr>
              <w:t>կոդով</w:t>
            </w:r>
            <w:r w:rsidRPr="006E68AD">
              <w:rPr>
                <w:rFonts w:ascii="Sylfaen" w:hAnsi="Sylfaen"/>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լրացվում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վճարողի</w:t>
            </w:r>
            <w:r w:rsidRPr="006E68AD">
              <w:rPr>
                <w:rFonts w:ascii="Sylfaen" w:hAnsi="Sylfaen"/>
                <w:sz w:val="20"/>
                <w:szCs w:val="20"/>
              </w:rPr>
              <w:t xml:space="preserve"> </w:t>
            </w:r>
            <w:r w:rsidRPr="006E68AD">
              <w:rPr>
                <w:rFonts w:ascii="Sylfaen" w:hAnsi="Sylfaen" w:cs="Sylfaen"/>
                <w:sz w:val="20"/>
                <w:szCs w:val="20"/>
              </w:rPr>
              <w:t>կողմից</w:t>
            </w:r>
          </w:p>
        </w:tc>
      </w:tr>
      <w:tr w:rsidR="00924798" w:rsidRPr="006B605F" w:rsidTr="00486012">
        <w:tc>
          <w:tcPr>
            <w:tcW w:w="72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գործարքի</w:t>
            </w:r>
            <w:r w:rsidRPr="006E68AD">
              <w:rPr>
                <w:rFonts w:ascii="Sylfaen" w:hAnsi="Sylfaen"/>
                <w:sz w:val="20"/>
                <w:szCs w:val="20"/>
              </w:rPr>
              <w:t xml:space="preserve"> </w:t>
            </w:r>
            <w:r w:rsidRPr="006E68AD">
              <w:rPr>
                <w:rFonts w:ascii="Sylfaen" w:hAnsi="Sylfaen" w:cs="Sylfaen"/>
                <w:sz w:val="20"/>
                <w:szCs w:val="20"/>
              </w:rPr>
              <w:t>նպատակը</w:t>
            </w:r>
          </w:p>
        </w:tc>
        <w:tc>
          <w:tcPr>
            <w:tcW w:w="20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lang w:val="hy-AM"/>
              </w:rPr>
            </w:pPr>
            <w:r w:rsidRPr="006E68AD">
              <w:rPr>
                <w:rFonts w:ascii="Sylfaen" w:hAnsi="Sylfaen" w:cs="Sylfaen"/>
                <w:sz w:val="20"/>
                <w:szCs w:val="20"/>
              </w:rPr>
              <w:t>Պարտադիր</w:t>
            </w:r>
            <w:r w:rsidRPr="006E68AD">
              <w:rPr>
                <w:rFonts w:ascii="Sylfaen" w:hAnsi="Sylfaen"/>
                <w:sz w:val="20"/>
                <w:szCs w:val="20"/>
              </w:rPr>
              <w:t xml:space="preserve"> </w:t>
            </w:r>
            <w:r w:rsidRPr="006E68AD">
              <w:rPr>
                <w:rFonts w:ascii="Sylfaen" w:hAnsi="Sylfaen" w:cs="Sylfaen"/>
                <w:sz w:val="20"/>
                <w:szCs w:val="20"/>
                <w:lang w:val="hy-AM"/>
              </w:rPr>
              <w:t>լրացվում</w:t>
            </w:r>
            <w:r w:rsidRPr="006E68AD">
              <w:rPr>
                <w:rFonts w:ascii="Sylfaen" w:hAnsi="Sylfaen"/>
                <w:sz w:val="20"/>
                <w:szCs w:val="20"/>
                <w:lang w:val="hy-AM"/>
              </w:rPr>
              <w:t xml:space="preserve"> </w:t>
            </w:r>
            <w:r w:rsidRPr="006E68AD">
              <w:rPr>
                <w:rFonts w:ascii="Sylfaen" w:hAnsi="Sylfaen" w:cs="Sylfaen"/>
                <w:sz w:val="20"/>
                <w:szCs w:val="20"/>
                <w:lang w:val="hy-AM"/>
              </w:rPr>
              <w:t>է</w:t>
            </w:r>
            <w:r w:rsidRPr="006E68AD">
              <w:rPr>
                <w:rFonts w:ascii="Sylfaen" w:hAnsi="Sylfaen"/>
                <w:sz w:val="20"/>
                <w:szCs w:val="20"/>
                <w:lang w:val="hy-AM"/>
              </w:rPr>
              <w:t xml:space="preserve"> </w:t>
            </w:r>
            <w:r w:rsidRPr="006E68AD">
              <w:rPr>
                <w:rFonts w:ascii="Sylfaen" w:hAnsi="Sylfaen"/>
                <w:sz w:val="20"/>
                <w:szCs w:val="20"/>
              </w:rPr>
              <w:t>«</w:t>
            </w:r>
            <w:r w:rsidRPr="006E68AD">
              <w:rPr>
                <w:rFonts w:ascii="Sylfaen" w:hAnsi="Sylfaen" w:cs="Sylfaen"/>
                <w:sz w:val="20"/>
                <w:szCs w:val="20"/>
                <w:lang w:val="hy-AM"/>
              </w:rPr>
              <w:t>պայմանագրի</w:t>
            </w:r>
            <w:r w:rsidRPr="006E68AD">
              <w:rPr>
                <w:rFonts w:ascii="Sylfaen" w:hAnsi="Sylfaen"/>
                <w:sz w:val="20"/>
                <w:szCs w:val="20"/>
                <w:lang w:val="hy-AM"/>
              </w:rPr>
              <w:t xml:space="preserve"> </w:t>
            </w:r>
            <w:r w:rsidRPr="006E68AD">
              <w:rPr>
                <w:rFonts w:ascii="Sylfaen" w:hAnsi="Sylfaen" w:cs="Sylfaen"/>
                <w:sz w:val="20"/>
                <w:szCs w:val="20"/>
                <w:lang w:val="hy-AM"/>
              </w:rPr>
              <w:t>կատարման</w:t>
            </w:r>
            <w:r w:rsidRPr="006E68AD">
              <w:rPr>
                <w:rFonts w:ascii="Sylfaen" w:hAnsi="Sylfaen"/>
                <w:sz w:val="20"/>
                <w:szCs w:val="20"/>
                <w:lang w:val="hy-AM"/>
              </w:rPr>
              <w:t xml:space="preserve"> </w:t>
            </w:r>
            <w:r w:rsidRPr="006E68AD">
              <w:rPr>
                <w:rFonts w:ascii="Sylfaen" w:hAnsi="Sylfaen" w:cs="Sylfaen"/>
                <w:sz w:val="20"/>
                <w:szCs w:val="20"/>
                <w:lang w:val="hy-AM"/>
              </w:rPr>
              <w:t>ապահովման</w:t>
            </w:r>
            <w:r w:rsidRPr="006E68AD">
              <w:rPr>
                <w:rFonts w:ascii="Sylfaen" w:hAnsi="Sylfaen"/>
                <w:sz w:val="20"/>
                <w:szCs w:val="20"/>
                <w:lang w:val="hy-AM"/>
              </w:rPr>
              <w:t xml:space="preserve"> </w:t>
            </w:r>
            <w:r w:rsidRPr="006E68AD">
              <w:rPr>
                <w:rFonts w:ascii="Sylfaen" w:hAnsi="Sylfaen" w:cs="Sylfaen"/>
                <w:sz w:val="20"/>
                <w:szCs w:val="20"/>
                <w:lang w:val="hy-AM"/>
              </w:rPr>
              <w:t>համար</w:t>
            </w:r>
            <w:r w:rsidRPr="006E68AD">
              <w:rPr>
                <w:rFonts w:ascii="Sylfaen" w:hAnsi="Sylfaen"/>
                <w:sz w:val="20"/>
                <w:szCs w:val="20"/>
              </w:rPr>
              <w:t>»</w:t>
            </w:r>
            <w:r w:rsidRPr="006E68AD">
              <w:rPr>
                <w:rFonts w:ascii="Sylfaen" w:hAnsi="Sylfaen"/>
                <w:sz w:val="20"/>
                <w:szCs w:val="20"/>
                <w:lang w:val="hy-AM"/>
              </w:rPr>
              <w:t xml:space="preserve"> </w:t>
            </w:r>
            <w:r w:rsidRPr="006E68AD">
              <w:rPr>
                <w:rFonts w:ascii="Sylfaen" w:hAnsi="Sylfaen" w:cs="Sylfaen"/>
                <w:sz w:val="20"/>
                <w:szCs w:val="20"/>
                <w:lang w:val="hy-AM"/>
              </w:rPr>
              <w:t>բառերը</w:t>
            </w:r>
          </w:p>
        </w:tc>
        <w:tc>
          <w:tcPr>
            <w:tcW w:w="264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lang w:val="hy-AM"/>
              </w:rPr>
            </w:pPr>
            <w:r w:rsidRPr="006E68AD">
              <w:rPr>
                <w:rFonts w:ascii="Sylfaen" w:hAnsi="Sylfaen" w:cs="Sylfaen"/>
                <w:sz w:val="20"/>
                <w:szCs w:val="20"/>
                <w:lang w:val="hy-AM"/>
              </w:rPr>
              <w:t>նախապես</w:t>
            </w:r>
            <w:r w:rsidRPr="006E68AD">
              <w:rPr>
                <w:rFonts w:ascii="Sylfaen" w:hAnsi="Sylfaen"/>
                <w:sz w:val="20"/>
                <w:szCs w:val="20"/>
                <w:lang w:val="hy-AM"/>
              </w:rPr>
              <w:t xml:space="preserve"> </w:t>
            </w:r>
            <w:r w:rsidRPr="006E68AD">
              <w:rPr>
                <w:rFonts w:ascii="Sylfaen" w:hAnsi="Sylfaen" w:cs="Sylfaen"/>
                <w:sz w:val="20"/>
                <w:szCs w:val="20"/>
                <w:lang w:val="hy-AM"/>
              </w:rPr>
              <w:t>լրացվում</w:t>
            </w:r>
            <w:r w:rsidRPr="006E68AD">
              <w:rPr>
                <w:rFonts w:ascii="Sylfaen" w:hAnsi="Sylfaen"/>
                <w:sz w:val="20"/>
                <w:szCs w:val="20"/>
                <w:lang w:val="hy-AM"/>
              </w:rPr>
              <w:t xml:space="preserve"> </w:t>
            </w:r>
            <w:r w:rsidRPr="006E68AD">
              <w:rPr>
                <w:rFonts w:ascii="Sylfaen" w:hAnsi="Sylfaen" w:cs="Sylfaen"/>
                <w:sz w:val="20"/>
                <w:szCs w:val="20"/>
                <w:lang w:val="hy-AM"/>
              </w:rPr>
              <w:t>է</w:t>
            </w:r>
            <w:r w:rsidRPr="006E68AD">
              <w:rPr>
                <w:rFonts w:ascii="Sylfaen" w:hAnsi="Sylfaen"/>
                <w:sz w:val="20"/>
                <w:szCs w:val="20"/>
                <w:lang w:val="hy-AM"/>
              </w:rPr>
              <w:t xml:space="preserve"> </w:t>
            </w:r>
            <w:r w:rsidRPr="006E68AD">
              <w:rPr>
                <w:rFonts w:ascii="Sylfaen" w:hAnsi="Sylfaen" w:cs="Sylfaen"/>
                <w:sz w:val="20"/>
                <w:szCs w:val="20"/>
                <w:lang w:val="hy-AM"/>
              </w:rPr>
              <w:t>շահառուի</w:t>
            </w:r>
            <w:r w:rsidRPr="006E68AD">
              <w:rPr>
                <w:rFonts w:ascii="Sylfaen" w:hAnsi="Sylfaen"/>
                <w:sz w:val="20"/>
                <w:szCs w:val="20"/>
                <w:lang w:val="hy-AM"/>
              </w:rPr>
              <w:t xml:space="preserve"> </w:t>
            </w:r>
            <w:r w:rsidRPr="006E68AD">
              <w:rPr>
                <w:rFonts w:ascii="Sylfaen" w:hAnsi="Sylfaen" w:cs="Sylfaen"/>
                <w:sz w:val="20"/>
                <w:szCs w:val="20"/>
                <w:lang w:val="hy-AM"/>
              </w:rPr>
              <w:t>կողմից</w:t>
            </w:r>
            <w:r w:rsidRPr="006E68AD">
              <w:rPr>
                <w:rFonts w:ascii="Sylfaen" w:hAnsi="Sylfaen"/>
                <w:sz w:val="20"/>
                <w:szCs w:val="20"/>
                <w:lang w:val="hy-AM"/>
              </w:rPr>
              <w:t xml:space="preserve">` </w:t>
            </w:r>
            <w:r w:rsidRPr="006E68AD">
              <w:rPr>
                <w:rFonts w:ascii="Sylfaen" w:hAnsi="Sylfaen" w:cs="Sylfaen"/>
                <w:sz w:val="20"/>
                <w:szCs w:val="20"/>
                <w:lang w:val="hy-AM"/>
              </w:rPr>
              <w:t>հրավերով</w:t>
            </w:r>
          </w:p>
        </w:tc>
      </w:tr>
      <w:tr w:rsidR="00924798" w:rsidRPr="006E68AD" w:rsidTr="00486012">
        <w:tc>
          <w:tcPr>
            <w:tcW w:w="72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p w:rsidR="00924798" w:rsidRPr="006E68AD" w:rsidRDefault="00924798" w:rsidP="00486012">
            <w:pPr>
              <w:jc w:val="center"/>
              <w:rPr>
                <w:rFonts w:ascii="Sylfaen" w:hAnsi="Sylfaen"/>
                <w:sz w:val="20"/>
                <w:szCs w:val="20"/>
              </w:rPr>
            </w:pPr>
            <w:r w:rsidRPr="006E68AD">
              <w:rPr>
                <w:rFonts w:ascii="Sylfaen" w:hAnsi="Sylfaen" w:cs="Sylfaen"/>
                <w:sz w:val="20"/>
                <w:szCs w:val="20"/>
              </w:rPr>
              <w:t>լրացվում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պահանջագրով</w:t>
            </w:r>
            <w:r w:rsidRPr="006E68AD">
              <w:rPr>
                <w:rFonts w:ascii="Sylfaen" w:hAnsi="Sylfaen"/>
                <w:sz w:val="20"/>
                <w:szCs w:val="20"/>
              </w:rPr>
              <w:t xml:space="preserve"> </w:t>
            </w:r>
            <w:r w:rsidRPr="006E68AD">
              <w:rPr>
                <w:rFonts w:ascii="Sylfaen" w:hAnsi="Sylfaen" w:cs="Sylfaen"/>
                <w:sz w:val="20"/>
                <w:szCs w:val="20"/>
              </w:rPr>
              <w:t>նշված</w:t>
            </w:r>
            <w:r w:rsidRPr="006E68AD">
              <w:rPr>
                <w:rFonts w:ascii="Sylfaen" w:hAnsi="Sylfaen"/>
                <w:sz w:val="20"/>
                <w:szCs w:val="20"/>
              </w:rPr>
              <w:t xml:space="preserve"> </w:t>
            </w:r>
            <w:r w:rsidRPr="006E68AD">
              <w:rPr>
                <w:rFonts w:ascii="Sylfaen" w:hAnsi="Sylfaen" w:cs="Sylfaen"/>
                <w:sz w:val="20"/>
                <w:szCs w:val="20"/>
              </w:rPr>
              <w:t>գումարի</w:t>
            </w:r>
            <w:r w:rsidRPr="006E68AD">
              <w:rPr>
                <w:rFonts w:ascii="Sylfaen" w:hAnsi="Sylfaen"/>
                <w:sz w:val="20"/>
                <w:szCs w:val="20"/>
              </w:rPr>
              <w:t xml:space="preserve"> </w:t>
            </w:r>
            <w:r w:rsidRPr="006E68AD">
              <w:rPr>
                <w:rFonts w:ascii="Sylfaen" w:hAnsi="Sylfaen" w:cs="Sylfaen"/>
                <w:sz w:val="20"/>
                <w:szCs w:val="20"/>
              </w:rPr>
              <w:t>գանձման</w:t>
            </w:r>
            <w:r w:rsidRPr="006E68AD">
              <w:rPr>
                <w:rFonts w:ascii="Sylfaen" w:hAnsi="Sylfaen"/>
                <w:sz w:val="20"/>
                <w:szCs w:val="20"/>
              </w:rPr>
              <w:t xml:space="preserve"> </w:t>
            </w:r>
            <w:r w:rsidRPr="006E68AD">
              <w:rPr>
                <w:rFonts w:ascii="Sylfaen" w:hAnsi="Sylfaen" w:cs="Sylfaen"/>
                <w:sz w:val="20"/>
                <w:szCs w:val="20"/>
              </w:rPr>
              <w:t>և</w:t>
            </w:r>
            <w:r w:rsidRPr="006E68AD">
              <w:rPr>
                <w:rFonts w:ascii="Sylfaen" w:hAnsi="Sylfaen"/>
                <w:sz w:val="20"/>
                <w:szCs w:val="20"/>
              </w:rPr>
              <w:t xml:space="preserve"> </w:t>
            </w:r>
            <w:r w:rsidRPr="006E68AD">
              <w:rPr>
                <w:rFonts w:ascii="Sylfaen" w:hAnsi="Sylfaen" w:cs="Sylfaen"/>
                <w:sz w:val="20"/>
                <w:szCs w:val="20"/>
              </w:rPr>
              <w:t>շահառուին</w:t>
            </w:r>
            <w:r w:rsidRPr="006E68AD">
              <w:rPr>
                <w:rFonts w:ascii="Sylfaen" w:hAnsi="Sylfaen"/>
                <w:sz w:val="20"/>
                <w:szCs w:val="20"/>
              </w:rPr>
              <w:t xml:space="preserve"> </w:t>
            </w:r>
            <w:r w:rsidRPr="006E68AD">
              <w:rPr>
                <w:rFonts w:ascii="Sylfaen" w:hAnsi="Sylfaen" w:cs="Sylfaen"/>
                <w:sz w:val="20"/>
                <w:szCs w:val="20"/>
              </w:rPr>
              <w:t>վճարման</w:t>
            </w:r>
            <w:r w:rsidRPr="006E68AD">
              <w:rPr>
                <w:rFonts w:ascii="Sylfaen" w:hAnsi="Sylfaen"/>
                <w:sz w:val="20"/>
                <w:szCs w:val="20"/>
              </w:rPr>
              <w:t xml:space="preserve"> </w:t>
            </w:r>
            <w:r w:rsidRPr="006E68AD">
              <w:rPr>
                <w:rFonts w:ascii="Sylfaen" w:hAnsi="Sylfaen" w:cs="Sylfaen"/>
                <w:sz w:val="20"/>
                <w:szCs w:val="20"/>
              </w:rPr>
              <w:t>համար</w:t>
            </w:r>
            <w:r w:rsidRPr="006E68AD">
              <w:rPr>
                <w:rFonts w:ascii="Sylfaen" w:hAnsi="Sylfaen"/>
                <w:sz w:val="20"/>
                <w:szCs w:val="20"/>
              </w:rPr>
              <w:t xml:space="preserve"> </w:t>
            </w:r>
            <w:r w:rsidRPr="006E68AD">
              <w:rPr>
                <w:rFonts w:ascii="Sylfaen" w:hAnsi="Sylfaen" w:cs="Sylfaen"/>
                <w:sz w:val="20"/>
                <w:szCs w:val="20"/>
              </w:rPr>
              <w:t>հիմք</w:t>
            </w:r>
            <w:r w:rsidRPr="006E68AD">
              <w:rPr>
                <w:rFonts w:ascii="Sylfaen" w:hAnsi="Sylfaen"/>
                <w:sz w:val="20"/>
                <w:szCs w:val="20"/>
              </w:rPr>
              <w:t xml:space="preserve"> </w:t>
            </w:r>
            <w:r w:rsidRPr="006E68AD">
              <w:rPr>
                <w:rFonts w:ascii="Sylfaen" w:hAnsi="Sylfaen" w:cs="Sylfaen"/>
                <w:sz w:val="20"/>
                <w:szCs w:val="20"/>
              </w:rPr>
              <w:t>հանդիսացող</w:t>
            </w:r>
            <w:r w:rsidRPr="006E68AD">
              <w:rPr>
                <w:rFonts w:ascii="Sylfaen" w:hAnsi="Sylfaen"/>
                <w:sz w:val="20"/>
                <w:szCs w:val="20"/>
              </w:rPr>
              <w:t xml:space="preserve"> </w:t>
            </w:r>
            <w:r w:rsidRPr="006E68AD">
              <w:rPr>
                <w:rFonts w:ascii="Sylfaen" w:hAnsi="Sylfaen" w:cs="Sylfaen"/>
                <w:sz w:val="20"/>
                <w:szCs w:val="20"/>
              </w:rPr>
              <w:t>փաստաթղթի</w:t>
            </w:r>
            <w:r w:rsidRPr="006E68AD">
              <w:rPr>
                <w:rFonts w:ascii="Sylfaen" w:hAnsi="Sylfaen"/>
                <w:sz w:val="20"/>
                <w:szCs w:val="20"/>
              </w:rPr>
              <w:t xml:space="preserve"> </w:t>
            </w:r>
            <w:r w:rsidRPr="006E68AD">
              <w:rPr>
                <w:rFonts w:ascii="Sylfaen" w:hAnsi="Sylfaen" w:cs="Sylfaen"/>
                <w:sz w:val="20"/>
                <w:szCs w:val="20"/>
              </w:rPr>
              <w:t>տվյալները</w:t>
            </w:r>
            <w:r w:rsidRPr="006E68AD">
              <w:rPr>
                <w:rFonts w:ascii="Sylfaen" w:hAnsi="Sylfaen"/>
                <w:sz w:val="20"/>
                <w:szCs w:val="20"/>
              </w:rPr>
              <w:t xml:space="preserve">, </w:t>
            </w:r>
            <w:r w:rsidRPr="006E68AD">
              <w:rPr>
                <w:rFonts w:ascii="Sylfaen" w:hAnsi="Sylfaen" w:cs="Sylfaen"/>
                <w:sz w:val="20"/>
                <w:szCs w:val="20"/>
              </w:rPr>
              <w:t>որոնց</w:t>
            </w:r>
            <w:r w:rsidRPr="006E68AD">
              <w:rPr>
                <w:rFonts w:ascii="Sylfaen" w:hAnsi="Sylfaen"/>
                <w:sz w:val="20"/>
                <w:szCs w:val="20"/>
              </w:rPr>
              <w:t xml:space="preserve"> </w:t>
            </w:r>
            <w:r w:rsidRPr="006E68AD">
              <w:rPr>
                <w:rFonts w:ascii="Sylfaen" w:hAnsi="Sylfaen" w:cs="Sylfaen"/>
                <w:sz w:val="20"/>
                <w:szCs w:val="20"/>
              </w:rPr>
              <w:t>հիման</w:t>
            </w:r>
            <w:r w:rsidRPr="006E68AD">
              <w:rPr>
                <w:rFonts w:ascii="Sylfaen" w:hAnsi="Sylfaen"/>
                <w:sz w:val="20"/>
                <w:szCs w:val="20"/>
              </w:rPr>
              <w:t xml:space="preserve"> </w:t>
            </w:r>
            <w:r w:rsidRPr="006E68AD">
              <w:rPr>
                <w:rFonts w:ascii="Sylfaen" w:hAnsi="Sylfaen" w:cs="Sylfaen"/>
                <w:sz w:val="20"/>
                <w:szCs w:val="20"/>
              </w:rPr>
              <w:t>վրա</w:t>
            </w:r>
            <w:r w:rsidRPr="006E68AD">
              <w:rPr>
                <w:rFonts w:ascii="Sylfaen" w:hAnsi="Sylfaen"/>
                <w:sz w:val="20"/>
                <w:szCs w:val="20"/>
              </w:rPr>
              <w:t xml:space="preserve"> </w:t>
            </w:r>
            <w:r w:rsidRPr="006E68AD">
              <w:rPr>
                <w:rFonts w:ascii="Sylfaen" w:hAnsi="Sylfaen" w:cs="Sylfaen"/>
                <w:sz w:val="20"/>
                <w:szCs w:val="20"/>
              </w:rPr>
              <w:t>շահառուն</w:t>
            </w:r>
            <w:r w:rsidRPr="006E68AD">
              <w:rPr>
                <w:rFonts w:ascii="Sylfaen" w:hAnsi="Sylfaen"/>
                <w:sz w:val="20"/>
                <w:szCs w:val="20"/>
              </w:rPr>
              <w:t xml:space="preserve"> </w:t>
            </w:r>
            <w:r w:rsidRPr="006E68AD">
              <w:rPr>
                <w:rFonts w:ascii="Sylfaen" w:hAnsi="Sylfaen" w:cs="Sylfaen"/>
                <w:sz w:val="20"/>
                <w:szCs w:val="20"/>
              </w:rPr>
              <w:t>վճարման</w:t>
            </w:r>
            <w:r w:rsidRPr="006E68AD">
              <w:rPr>
                <w:rFonts w:ascii="Sylfaen" w:hAnsi="Sylfaen"/>
                <w:sz w:val="20"/>
                <w:szCs w:val="20"/>
              </w:rPr>
              <w:t xml:space="preserve"> </w:t>
            </w:r>
            <w:r w:rsidRPr="006E68AD">
              <w:rPr>
                <w:rFonts w:ascii="Sylfaen" w:hAnsi="Sylfaen" w:cs="Sylfaen"/>
                <w:sz w:val="20"/>
                <w:szCs w:val="20"/>
              </w:rPr>
              <w:t>պահանջագիր</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ներկայացնում</w:t>
            </w:r>
            <w:r w:rsidRPr="006E68AD">
              <w:rPr>
                <w:rFonts w:ascii="Sylfaen" w:hAnsi="Sylfaen"/>
                <w:sz w:val="20"/>
                <w:szCs w:val="20"/>
              </w:rPr>
              <w:t xml:space="preserve"> </w:t>
            </w:r>
            <w:r w:rsidRPr="006E68AD">
              <w:rPr>
                <w:rFonts w:ascii="Sylfaen" w:hAnsi="Sylfaen" w:cs="Sylfaen"/>
                <w:sz w:val="20"/>
                <w:szCs w:val="20"/>
              </w:rPr>
              <w:t>վճարողին</w:t>
            </w:r>
            <w:r w:rsidRPr="006E68AD">
              <w:rPr>
                <w:rFonts w:ascii="Sylfaen" w:hAnsi="Sylfaen"/>
                <w:sz w:val="20"/>
                <w:szCs w:val="20"/>
              </w:rPr>
              <w:t xml:space="preserve"> </w:t>
            </w:r>
            <w:r w:rsidRPr="006E68AD">
              <w:rPr>
                <w:rFonts w:ascii="Sylfaen" w:hAnsi="Sylfaen" w:cs="Sylfaen"/>
                <w:sz w:val="20"/>
                <w:szCs w:val="20"/>
              </w:rPr>
              <w:t>սպասարկող</w:t>
            </w:r>
            <w:r w:rsidRPr="006E68AD">
              <w:rPr>
                <w:rFonts w:ascii="Sylfaen" w:hAnsi="Sylfaen"/>
                <w:sz w:val="20"/>
                <w:szCs w:val="20"/>
              </w:rPr>
              <w:t xml:space="preserve"> </w:t>
            </w:r>
            <w:r w:rsidRPr="006E68AD">
              <w:rPr>
                <w:rFonts w:ascii="Sylfaen" w:hAnsi="Sylfaen" w:cs="Sylfaen"/>
                <w:sz w:val="20"/>
                <w:szCs w:val="20"/>
              </w:rPr>
              <w:t>բանկին</w:t>
            </w:r>
            <w:r w:rsidRPr="006E68AD">
              <w:rPr>
                <w:rFonts w:ascii="Sylfaen" w:hAnsi="Sylfaen"/>
                <w:sz w:val="20"/>
                <w:szCs w:val="20"/>
              </w:rPr>
              <w:t xml:space="preserve"> </w:t>
            </w:r>
            <w:r w:rsidRPr="006E68AD">
              <w:rPr>
                <w:rFonts w:ascii="Sylfaen" w:hAnsi="Sylfaen" w:cs="Sylfaen"/>
                <w:sz w:val="20"/>
                <w:szCs w:val="20"/>
              </w:rPr>
              <w:t>լրացվում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պահանջագրի</w:t>
            </w:r>
            <w:r w:rsidRPr="006E68AD">
              <w:rPr>
                <w:rFonts w:ascii="Sylfaen" w:hAnsi="Sylfaen"/>
                <w:sz w:val="20"/>
                <w:szCs w:val="20"/>
              </w:rPr>
              <w:t xml:space="preserve"> </w:t>
            </w:r>
            <w:r w:rsidRPr="006E68AD">
              <w:rPr>
                <w:rFonts w:ascii="Sylfaen" w:hAnsi="Sylfaen" w:cs="Sylfaen"/>
                <w:sz w:val="20"/>
                <w:szCs w:val="20"/>
              </w:rPr>
              <w:t>ներկայացման</w:t>
            </w:r>
            <w:r w:rsidRPr="006E68AD">
              <w:rPr>
                <w:rFonts w:ascii="Sylfaen" w:hAnsi="Sylfaen"/>
                <w:sz w:val="20"/>
                <w:szCs w:val="20"/>
              </w:rPr>
              <w:t xml:space="preserve"> </w:t>
            </w:r>
            <w:r w:rsidRPr="006E68AD">
              <w:rPr>
                <w:rFonts w:ascii="Sylfaen" w:hAnsi="Sylfaen" w:cs="Sylfaen"/>
                <w:sz w:val="20"/>
                <w:szCs w:val="20"/>
              </w:rPr>
              <w:t>համար</w:t>
            </w:r>
            <w:r w:rsidRPr="006E68AD">
              <w:rPr>
                <w:rFonts w:ascii="Sylfaen" w:hAnsi="Sylfaen"/>
                <w:sz w:val="20"/>
                <w:szCs w:val="20"/>
              </w:rPr>
              <w:t xml:space="preserve"> </w:t>
            </w:r>
            <w:r w:rsidRPr="006E68AD">
              <w:rPr>
                <w:rFonts w:ascii="Sylfaen" w:hAnsi="Sylfaen" w:cs="Sylfaen"/>
                <w:sz w:val="20"/>
                <w:szCs w:val="20"/>
              </w:rPr>
              <w:t>հիմք</w:t>
            </w:r>
            <w:r w:rsidRPr="006E68AD">
              <w:rPr>
                <w:rFonts w:ascii="Sylfaen" w:hAnsi="Sylfaen"/>
                <w:sz w:val="20"/>
                <w:szCs w:val="20"/>
              </w:rPr>
              <w:t xml:space="preserve"> </w:t>
            </w:r>
            <w:r w:rsidRPr="006E68AD">
              <w:rPr>
                <w:rFonts w:ascii="Sylfaen" w:hAnsi="Sylfaen" w:cs="Sylfaen"/>
                <w:sz w:val="20"/>
                <w:szCs w:val="20"/>
              </w:rPr>
              <w:t>հանդիսացող</w:t>
            </w:r>
            <w:r w:rsidRPr="006E68AD">
              <w:rPr>
                <w:rFonts w:ascii="Sylfaen" w:hAnsi="Sylfaen"/>
                <w:sz w:val="20"/>
                <w:szCs w:val="20"/>
              </w:rPr>
              <w:t xml:space="preserve"> </w:t>
            </w:r>
            <w:r w:rsidRPr="006E68AD">
              <w:rPr>
                <w:rFonts w:ascii="Sylfaen" w:hAnsi="Sylfaen" w:cs="Sylfaen"/>
                <w:sz w:val="20"/>
                <w:szCs w:val="20"/>
              </w:rPr>
              <w:t>պայմանագրի</w:t>
            </w:r>
            <w:r w:rsidRPr="006E68AD">
              <w:rPr>
                <w:rFonts w:ascii="Sylfaen" w:hAnsi="Sylfaen"/>
                <w:sz w:val="20"/>
                <w:szCs w:val="20"/>
              </w:rPr>
              <w:t xml:space="preserve"> </w:t>
            </w:r>
            <w:r w:rsidRPr="006E68AD">
              <w:rPr>
                <w:rFonts w:ascii="Sylfaen" w:hAnsi="Sylfaen" w:cs="Sylfaen"/>
                <w:sz w:val="20"/>
                <w:szCs w:val="20"/>
              </w:rPr>
              <w:t>համարը</w:t>
            </w:r>
            <w:r w:rsidRPr="006E68AD">
              <w:rPr>
                <w:rFonts w:ascii="Sylfaen" w:hAnsi="Sylfaen"/>
                <w:sz w:val="20"/>
                <w:szCs w:val="20"/>
                <w:lang w:val="hy-AM"/>
              </w:rPr>
              <w:t>,</w:t>
            </w:r>
            <w:r w:rsidRPr="006E68AD">
              <w:rPr>
                <w:rFonts w:ascii="Sylfaen" w:hAnsi="Sylfaen" w:cs="Arial"/>
                <w:sz w:val="20"/>
                <w:szCs w:val="20"/>
                <w:lang w:val="hy-AM"/>
              </w:rPr>
              <w:t xml:space="preserve"> </w:t>
            </w:r>
            <w:r w:rsidRPr="006E68AD">
              <w:rPr>
                <w:rFonts w:ascii="Sylfaen" w:hAnsi="Sylfaen"/>
                <w:sz w:val="20"/>
                <w:szCs w:val="20"/>
              </w:rPr>
              <w:t xml:space="preserve"> </w:t>
            </w:r>
            <w:r w:rsidRPr="006E68AD">
              <w:rPr>
                <w:rFonts w:ascii="Sylfaen" w:hAnsi="Sylfaen" w:cs="Sylfaen"/>
                <w:sz w:val="20"/>
                <w:szCs w:val="20"/>
              </w:rPr>
              <w:t>գնման</w:t>
            </w:r>
            <w:r w:rsidRPr="006E68AD">
              <w:rPr>
                <w:rFonts w:ascii="Sylfaen" w:hAnsi="Sylfaen"/>
                <w:sz w:val="20"/>
                <w:szCs w:val="20"/>
              </w:rPr>
              <w:t xml:space="preserve"> </w:t>
            </w:r>
            <w:r w:rsidRPr="006E68AD">
              <w:rPr>
                <w:rFonts w:ascii="Sylfaen" w:hAnsi="Sylfaen" w:cs="Sylfaen"/>
                <w:sz w:val="20"/>
                <w:szCs w:val="20"/>
              </w:rPr>
              <w:t>ընթացակարգի</w:t>
            </w:r>
            <w:r w:rsidRPr="006E68AD">
              <w:rPr>
                <w:rFonts w:ascii="Sylfaen" w:hAnsi="Sylfaen"/>
                <w:sz w:val="20"/>
                <w:szCs w:val="20"/>
              </w:rPr>
              <w:t xml:space="preserve"> </w:t>
            </w:r>
            <w:r w:rsidRPr="006E68AD">
              <w:rPr>
                <w:rFonts w:ascii="Sylfaen" w:hAnsi="Sylfaen" w:cs="Sylfaen"/>
                <w:sz w:val="20"/>
                <w:szCs w:val="20"/>
              </w:rPr>
              <w:lastRenderedPageBreak/>
              <w:t>ծածկագիրը</w:t>
            </w:r>
            <w:r w:rsidRPr="006E68AD">
              <w:rPr>
                <w:rFonts w:ascii="Sylfaen" w:hAnsi="Sylfaen" w:cs="Arial"/>
                <w:sz w:val="20"/>
                <w:szCs w:val="20"/>
                <w:lang w:val="hy-AM"/>
              </w:rPr>
              <w:t xml:space="preserve"> </w:t>
            </w:r>
            <w:r w:rsidRPr="006E68AD">
              <w:rPr>
                <w:rFonts w:ascii="Sylfaen" w:hAnsi="Sylfaen" w:cs="Sylfaen"/>
                <w:sz w:val="20"/>
                <w:szCs w:val="20"/>
                <w:lang w:val="hy-AM"/>
              </w:rPr>
              <w:t>ըստ</w:t>
            </w:r>
            <w:r w:rsidRPr="006E68AD">
              <w:rPr>
                <w:rFonts w:ascii="Sylfaen" w:hAnsi="Sylfaen" w:cs="Arial"/>
                <w:sz w:val="20"/>
                <w:szCs w:val="20"/>
                <w:lang w:val="hy-AM"/>
              </w:rPr>
              <w:t xml:space="preserve"> </w:t>
            </w:r>
            <w:r w:rsidRPr="006E68AD">
              <w:rPr>
                <w:rFonts w:ascii="Sylfaen" w:hAnsi="Sylfaen" w:cs="Sylfaen"/>
                <w:sz w:val="20"/>
                <w:szCs w:val="20"/>
                <w:lang w:val="hy-AM"/>
              </w:rPr>
              <w:t>տուժանքի</w:t>
            </w:r>
            <w:r w:rsidRPr="006E68AD">
              <w:rPr>
                <w:rFonts w:ascii="Sylfaen" w:hAnsi="Sylfaen" w:cs="Arial"/>
                <w:sz w:val="20"/>
                <w:szCs w:val="20"/>
                <w:lang w:val="hy-AM"/>
              </w:rPr>
              <w:t xml:space="preserve"> </w:t>
            </w:r>
            <w:r w:rsidRPr="006E68AD">
              <w:rPr>
                <w:rFonts w:ascii="Sylfaen" w:hAnsi="Sylfaen" w:cs="Sylfaen"/>
                <w:sz w:val="20"/>
                <w:szCs w:val="20"/>
                <w:lang w:val="hy-AM"/>
              </w:rPr>
              <w:t>մասին</w:t>
            </w:r>
            <w:r w:rsidRPr="006E68AD">
              <w:rPr>
                <w:rFonts w:ascii="Sylfaen" w:hAnsi="Sylfaen" w:cs="Arial"/>
                <w:sz w:val="20"/>
                <w:szCs w:val="20"/>
                <w:lang w:val="hy-AM"/>
              </w:rPr>
              <w:t xml:space="preserve"> </w:t>
            </w:r>
            <w:r w:rsidRPr="006E68AD">
              <w:rPr>
                <w:rFonts w:ascii="Sylfaen" w:hAnsi="Sylfaen" w:cs="Sylfaen"/>
                <w:sz w:val="20"/>
                <w:szCs w:val="20"/>
                <w:lang w:val="hy-AM"/>
              </w:rPr>
              <w:t>համաձայնագրի</w:t>
            </w:r>
            <w:r w:rsidRPr="006E68AD">
              <w:rPr>
                <w:rFonts w:ascii="Sylfaen" w:hAnsi="Sylfaen" w:cs="Arial"/>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lang w:val="hy-AM"/>
              </w:rPr>
            </w:pPr>
            <w:r w:rsidRPr="006E68AD">
              <w:rPr>
                <w:rFonts w:ascii="Sylfaen" w:hAnsi="Sylfaen" w:cs="Sylfaen"/>
                <w:sz w:val="20"/>
                <w:szCs w:val="20"/>
              </w:rPr>
              <w:lastRenderedPageBreak/>
              <w:t>լրացվում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lang w:val="hy-AM"/>
              </w:rPr>
              <w:t>շահառու</w:t>
            </w:r>
            <w:r w:rsidRPr="006E68AD">
              <w:rPr>
                <w:rFonts w:ascii="Sylfaen" w:hAnsi="Sylfaen" w:cs="Sylfaen"/>
                <w:sz w:val="20"/>
                <w:szCs w:val="20"/>
              </w:rPr>
              <w:t>ի</w:t>
            </w:r>
            <w:r w:rsidRPr="006E68AD">
              <w:rPr>
                <w:rFonts w:ascii="Sylfaen" w:hAnsi="Sylfaen"/>
                <w:sz w:val="20"/>
                <w:szCs w:val="20"/>
              </w:rPr>
              <w:t xml:space="preserve"> </w:t>
            </w:r>
            <w:r w:rsidRPr="006E68AD">
              <w:rPr>
                <w:rFonts w:ascii="Sylfaen" w:hAnsi="Sylfaen" w:cs="Sylfaen"/>
                <w:sz w:val="20"/>
                <w:szCs w:val="20"/>
              </w:rPr>
              <w:t>կողմից</w:t>
            </w:r>
          </w:p>
        </w:tc>
      </w:tr>
      <w:tr w:rsidR="00924798" w:rsidRPr="006B605F" w:rsidTr="00486012">
        <w:tc>
          <w:tcPr>
            <w:tcW w:w="720" w:type="dxa"/>
            <w:tcBorders>
              <w:top w:val="single" w:sz="4" w:space="0" w:color="auto"/>
              <w:left w:val="single" w:sz="4" w:space="0" w:color="auto"/>
              <w:bottom w:val="single" w:sz="4" w:space="0" w:color="auto"/>
              <w:right w:val="single" w:sz="4" w:space="0" w:color="auto"/>
            </w:tcBorders>
          </w:tcPr>
          <w:p w:rsidR="00924798" w:rsidRPr="006E68AD" w:rsidDel="0010680B" w:rsidRDefault="00924798" w:rsidP="00486012">
            <w:pPr>
              <w:jc w:val="center"/>
              <w:rPr>
                <w:rFonts w:ascii="Sylfaen" w:hAnsi="Sylfaen"/>
                <w:sz w:val="20"/>
                <w:szCs w:val="20"/>
                <w:lang w:val="hy-AM"/>
              </w:rPr>
            </w:pPr>
            <w:r w:rsidRPr="006E68AD">
              <w:rPr>
                <w:rFonts w:ascii="Sylfaen" w:hAnsi="Sylfae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cs="Sylfaen"/>
                <w:sz w:val="20"/>
                <w:szCs w:val="20"/>
                <w:lang w:val="hy-AM"/>
              </w:rPr>
            </w:pPr>
            <w:r w:rsidRPr="006E68AD">
              <w:rPr>
                <w:rFonts w:ascii="Sylfaen" w:hAnsi="Sylfaen" w:cs="Sylfaen"/>
                <w:sz w:val="20"/>
                <w:szCs w:val="20"/>
              </w:rPr>
              <w:t>պարտադիր</w:t>
            </w:r>
            <w:r w:rsidRPr="006E68AD">
              <w:rPr>
                <w:rFonts w:ascii="Sylfaen" w:hAnsi="Sylfaen" w:cs="Sylfaen"/>
                <w:sz w:val="20"/>
                <w:szCs w:val="20"/>
                <w:lang w:val="hy-AM"/>
              </w:rPr>
              <w:t xml:space="preserve"> </w:t>
            </w:r>
          </w:p>
          <w:p w:rsidR="00924798" w:rsidRPr="006E68AD" w:rsidRDefault="00924798" w:rsidP="00486012">
            <w:pPr>
              <w:jc w:val="center"/>
              <w:rPr>
                <w:rFonts w:ascii="Sylfaen" w:hAnsi="Sylfaen" w:cs="Sylfaen"/>
                <w:sz w:val="20"/>
                <w:szCs w:val="20"/>
                <w:lang w:val="hy-AM"/>
              </w:rPr>
            </w:pPr>
            <w:r w:rsidRPr="006E68AD">
              <w:rPr>
                <w:rFonts w:ascii="Sylfaen" w:hAnsi="Sylfaen" w:cs="Sylfaen"/>
                <w:sz w:val="20"/>
                <w:szCs w:val="20"/>
                <w:lang w:val="hy-AM"/>
              </w:rPr>
              <w:t xml:space="preserve">լրացվում է &lt;ակցեպտավորված վճարում&gt; բառերը, </w:t>
            </w:r>
          </w:p>
          <w:p w:rsidR="00924798" w:rsidRPr="006E68AD" w:rsidRDefault="00924798" w:rsidP="00486012">
            <w:pPr>
              <w:jc w:val="center"/>
              <w:rPr>
                <w:rFonts w:ascii="Sylfaen" w:hAnsi="Sylfaen"/>
                <w:sz w:val="20"/>
                <w:szCs w:val="20"/>
                <w:lang w:val="hy-AM"/>
              </w:rPr>
            </w:pPr>
            <w:r w:rsidRPr="006E68AD">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lang w:val="hy-AM"/>
              </w:rPr>
            </w:pPr>
            <w:r w:rsidRPr="006E68AD">
              <w:rPr>
                <w:rFonts w:ascii="Sylfaen" w:hAnsi="Sylfaen" w:cs="Sylfaen"/>
                <w:sz w:val="20"/>
                <w:szCs w:val="20"/>
                <w:lang w:val="hy-AM"/>
              </w:rPr>
              <w:t>նախապես</w:t>
            </w:r>
            <w:r w:rsidRPr="006E68AD">
              <w:rPr>
                <w:rFonts w:ascii="Sylfaen" w:hAnsi="Sylfaen"/>
                <w:sz w:val="20"/>
                <w:szCs w:val="20"/>
                <w:lang w:val="hy-AM"/>
              </w:rPr>
              <w:t xml:space="preserve"> </w:t>
            </w:r>
            <w:r w:rsidRPr="006E68AD">
              <w:rPr>
                <w:rFonts w:ascii="Sylfaen" w:hAnsi="Sylfaen" w:cs="Sylfaen"/>
                <w:sz w:val="20"/>
                <w:szCs w:val="20"/>
                <w:lang w:val="hy-AM"/>
              </w:rPr>
              <w:t>լրացվում</w:t>
            </w:r>
            <w:r w:rsidRPr="006E68AD">
              <w:rPr>
                <w:rFonts w:ascii="Sylfaen" w:hAnsi="Sylfaen"/>
                <w:sz w:val="20"/>
                <w:szCs w:val="20"/>
                <w:lang w:val="hy-AM"/>
              </w:rPr>
              <w:t xml:space="preserve"> </w:t>
            </w:r>
            <w:r w:rsidRPr="006E68AD">
              <w:rPr>
                <w:rFonts w:ascii="Sylfaen" w:hAnsi="Sylfaen" w:cs="Sylfaen"/>
                <w:sz w:val="20"/>
                <w:szCs w:val="20"/>
                <w:lang w:val="hy-AM"/>
              </w:rPr>
              <w:t>է</w:t>
            </w:r>
            <w:r w:rsidRPr="006E68AD">
              <w:rPr>
                <w:rFonts w:ascii="Sylfaen" w:hAnsi="Sylfaen"/>
                <w:sz w:val="20"/>
                <w:szCs w:val="20"/>
                <w:lang w:val="hy-AM"/>
              </w:rPr>
              <w:t xml:space="preserve"> </w:t>
            </w:r>
            <w:r w:rsidRPr="006E68AD">
              <w:rPr>
                <w:rFonts w:ascii="Sylfaen" w:hAnsi="Sylfaen" w:cs="Sylfaen"/>
                <w:sz w:val="20"/>
                <w:szCs w:val="20"/>
                <w:lang w:val="hy-AM"/>
              </w:rPr>
              <w:t>շահառուի</w:t>
            </w:r>
            <w:r w:rsidRPr="006E68AD">
              <w:rPr>
                <w:rFonts w:ascii="Sylfaen" w:hAnsi="Sylfaen"/>
                <w:sz w:val="20"/>
                <w:szCs w:val="20"/>
                <w:lang w:val="hy-AM"/>
              </w:rPr>
              <w:t xml:space="preserve"> </w:t>
            </w:r>
            <w:r w:rsidRPr="006E68AD">
              <w:rPr>
                <w:rFonts w:ascii="Sylfaen" w:hAnsi="Sylfaen" w:cs="Sylfaen"/>
                <w:sz w:val="20"/>
                <w:szCs w:val="20"/>
                <w:lang w:val="hy-AM"/>
              </w:rPr>
              <w:t>կողմից</w:t>
            </w:r>
            <w:r w:rsidRPr="006E68AD">
              <w:rPr>
                <w:rFonts w:ascii="Sylfaen" w:hAnsi="Sylfaen"/>
                <w:sz w:val="20"/>
                <w:szCs w:val="20"/>
                <w:lang w:val="hy-AM"/>
              </w:rPr>
              <w:t xml:space="preserve"> </w:t>
            </w:r>
          </w:p>
        </w:tc>
      </w:tr>
      <w:tr w:rsidR="00924798" w:rsidRPr="006E68AD" w:rsidTr="00486012">
        <w:tc>
          <w:tcPr>
            <w:tcW w:w="72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lang w:val="hy-AM"/>
              </w:rPr>
            </w:pPr>
            <w:r w:rsidRPr="006E68AD">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առդիր</w:t>
            </w:r>
            <w:r w:rsidRPr="006E68AD">
              <w:rPr>
                <w:rFonts w:ascii="Sylfaen" w:hAnsi="Sylfaen"/>
                <w:sz w:val="20"/>
                <w:szCs w:val="20"/>
              </w:rPr>
              <w:t xml:space="preserve"> </w:t>
            </w:r>
            <w:r w:rsidRPr="006E68AD">
              <w:rPr>
                <w:rFonts w:ascii="Sylfaen" w:hAnsi="Sylfaen" w:cs="Sylfaen"/>
                <w:sz w:val="20"/>
                <w:szCs w:val="20"/>
              </w:rPr>
              <w:t>էջերի</w:t>
            </w:r>
            <w:r w:rsidRPr="006E68AD">
              <w:rPr>
                <w:rFonts w:ascii="Sylfaen" w:hAnsi="Sylfaen"/>
                <w:sz w:val="20"/>
                <w:szCs w:val="20"/>
              </w:rPr>
              <w:t xml:space="preserve"> </w:t>
            </w:r>
            <w:r w:rsidRPr="006E68AD">
              <w:rPr>
                <w:rFonts w:ascii="Sylfaen" w:hAnsi="Sylfaen" w:cs="Sylfaen"/>
                <w:sz w:val="20"/>
                <w:szCs w:val="20"/>
              </w:rPr>
              <w:t>քանակը</w:t>
            </w:r>
          </w:p>
        </w:tc>
        <w:tc>
          <w:tcPr>
            <w:tcW w:w="20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ոչ</w:t>
            </w:r>
            <w:r w:rsidRPr="006E68AD">
              <w:rPr>
                <w:rFonts w:ascii="Sylfaen" w:hAnsi="Sylfaen"/>
                <w:sz w:val="20"/>
                <w:szCs w:val="20"/>
              </w:rPr>
              <w:t xml:space="preserve"> </w:t>
            </w:r>
            <w:r w:rsidRPr="006E68AD">
              <w:rPr>
                <w:rFonts w:ascii="Sylfaen" w:hAnsi="Sylfaen" w:cs="Sylfaen"/>
                <w:sz w:val="20"/>
                <w:szCs w:val="20"/>
              </w:rPr>
              <w:t>պարտադիր</w:t>
            </w:r>
          </w:p>
          <w:p w:rsidR="00924798" w:rsidRPr="006E68AD" w:rsidRDefault="00924798" w:rsidP="00486012">
            <w:pPr>
              <w:jc w:val="center"/>
              <w:rPr>
                <w:rFonts w:ascii="Sylfaen" w:hAnsi="Sylfaen"/>
                <w:sz w:val="20"/>
                <w:szCs w:val="20"/>
              </w:rPr>
            </w:pPr>
            <w:r w:rsidRPr="006E68AD">
              <w:rPr>
                <w:rFonts w:ascii="Sylfaen" w:hAnsi="Sylfaen" w:cs="Sylfaen"/>
                <w:sz w:val="20"/>
                <w:szCs w:val="20"/>
              </w:rPr>
              <w:t>լրացվում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պահանջագրին</w:t>
            </w:r>
            <w:r w:rsidRPr="006E68AD">
              <w:rPr>
                <w:rFonts w:ascii="Sylfaen" w:hAnsi="Sylfaen"/>
                <w:sz w:val="20"/>
                <w:szCs w:val="20"/>
              </w:rPr>
              <w:t xml:space="preserve"> </w:t>
            </w:r>
            <w:r w:rsidRPr="006E68AD">
              <w:rPr>
                <w:rFonts w:ascii="Sylfaen" w:hAnsi="Sylfaen" w:cs="Sylfaen"/>
                <w:sz w:val="20"/>
                <w:szCs w:val="20"/>
              </w:rPr>
              <w:t>կից</w:t>
            </w:r>
            <w:r w:rsidRPr="006E68AD">
              <w:rPr>
                <w:rFonts w:ascii="Sylfaen" w:hAnsi="Sylfaen"/>
                <w:sz w:val="20"/>
                <w:szCs w:val="20"/>
              </w:rPr>
              <w:t xml:space="preserve"> </w:t>
            </w:r>
            <w:r w:rsidRPr="006E68AD">
              <w:rPr>
                <w:rFonts w:ascii="Sylfaen" w:hAnsi="Sylfaen" w:cs="Sylfaen"/>
                <w:sz w:val="20"/>
                <w:szCs w:val="20"/>
              </w:rPr>
              <w:t>ներկայացված</w:t>
            </w:r>
            <w:r w:rsidRPr="006E68AD">
              <w:rPr>
                <w:rFonts w:ascii="Sylfaen" w:hAnsi="Sylfaen"/>
                <w:sz w:val="20"/>
                <w:szCs w:val="20"/>
              </w:rPr>
              <w:t xml:space="preserve"> </w:t>
            </w:r>
            <w:r w:rsidRPr="006E68AD">
              <w:rPr>
                <w:rFonts w:ascii="Sylfaen" w:hAnsi="Sylfaen" w:cs="Sylfaen"/>
                <w:sz w:val="20"/>
                <w:szCs w:val="20"/>
              </w:rPr>
              <w:t>փաստաթղթերի</w:t>
            </w:r>
            <w:r w:rsidRPr="006E68AD">
              <w:rPr>
                <w:rFonts w:ascii="Sylfaen" w:hAnsi="Sylfaen"/>
                <w:sz w:val="20"/>
                <w:szCs w:val="20"/>
              </w:rPr>
              <w:t xml:space="preserve"> </w:t>
            </w:r>
            <w:r w:rsidRPr="006E68AD">
              <w:rPr>
                <w:rFonts w:ascii="Sylfaen" w:hAnsi="Sylfaen" w:cs="Sylfaen"/>
                <w:sz w:val="20"/>
                <w:szCs w:val="20"/>
              </w:rPr>
              <w:t>էջերի</w:t>
            </w:r>
            <w:r w:rsidRPr="006E68AD">
              <w:rPr>
                <w:rFonts w:ascii="Sylfaen" w:hAnsi="Sylfaen"/>
                <w:sz w:val="20"/>
                <w:szCs w:val="20"/>
              </w:rPr>
              <w:t xml:space="preserve"> </w:t>
            </w:r>
            <w:r w:rsidRPr="006E68AD">
              <w:rPr>
                <w:rFonts w:ascii="Sylfaen" w:hAnsi="Sylfaen" w:cs="Sylfaen"/>
                <w:sz w:val="20"/>
                <w:szCs w:val="20"/>
              </w:rPr>
              <w:t>քանակը</w:t>
            </w:r>
            <w:r w:rsidRPr="006E68AD">
              <w:rPr>
                <w:rFonts w:ascii="Sylfaen" w:hAnsi="Sylfaen"/>
                <w:sz w:val="20"/>
                <w:szCs w:val="20"/>
              </w:rPr>
              <w:t xml:space="preserve">, </w:t>
            </w:r>
            <w:r w:rsidRPr="006E68AD">
              <w:rPr>
                <w:rFonts w:ascii="Sylfaen" w:hAnsi="Sylfaen" w:cs="Sylfaen"/>
                <w:sz w:val="20"/>
                <w:szCs w:val="20"/>
              </w:rPr>
              <w:t>որոնք</w:t>
            </w:r>
            <w:r w:rsidRPr="006E68AD">
              <w:rPr>
                <w:rFonts w:ascii="Sylfaen" w:hAnsi="Sylfaen"/>
                <w:sz w:val="20"/>
                <w:szCs w:val="20"/>
              </w:rPr>
              <w:t xml:space="preserve"> </w:t>
            </w:r>
            <w:r w:rsidRPr="006E68AD">
              <w:rPr>
                <w:rFonts w:ascii="Sylfaen" w:hAnsi="Sylfaen" w:cs="Sylfaen"/>
                <w:sz w:val="20"/>
                <w:szCs w:val="20"/>
              </w:rPr>
              <w:t>պետք</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տրամադրվեն</w:t>
            </w:r>
            <w:r w:rsidRPr="006E68AD">
              <w:rPr>
                <w:rFonts w:ascii="Sylfaen" w:hAnsi="Sylfaen"/>
                <w:sz w:val="20"/>
                <w:szCs w:val="20"/>
              </w:rPr>
              <w:t xml:space="preserve"> </w:t>
            </w:r>
            <w:r w:rsidRPr="006E68AD">
              <w:rPr>
                <w:rFonts w:ascii="Sylfaen" w:hAnsi="Sylfaen" w:cs="Sylfaen"/>
                <w:sz w:val="20"/>
                <w:szCs w:val="20"/>
              </w:rPr>
              <w:t>վճարողին</w:t>
            </w:r>
            <w:r w:rsidRPr="006E68AD">
              <w:rPr>
                <w:rFonts w:ascii="Sylfaen" w:hAnsi="Sylfaen"/>
                <w:sz w:val="20"/>
                <w:szCs w:val="20"/>
                <w:lang w:val="hy-AM"/>
              </w:rPr>
              <w:t xml:space="preserve"> </w:t>
            </w:r>
            <w:r w:rsidRPr="006E68AD">
              <w:rPr>
                <w:rFonts w:ascii="Sylfaen" w:hAnsi="Sylfaen"/>
                <w:sz w:val="20"/>
                <w:szCs w:val="20"/>
              </w:rPr>
              <w:t>(</w:t>
            </w:r>
            <w:r w:rsidRPr="006E68AD">
              <w:rPr>
                <w:rFonts w:ascii="Sylfaen" w:hAnsi="Sylfaen" w:cs="Sylfaen"/>
                <w:sz w:val="20"/>
                <w:szCs w:val="20"/>
                <w:lang w:val="hy-AM"/>
              </w:rPr>
              <w:t>վճարողի</w:t>
            </w:r>
            <w:r w:rsidRPr="006E68AD">
              <w:rPr>
                <w:rFonts w:ascii="Sylfaen" w:hAnsi="Sylfaen"/>
                <w:sz w:val="20"/>
                <w:szCs w:val="20"/>
                <w:lang w:val="hy-AM"/>
              </w:rPr>
              <w:t xml:space="preserve"> </w:t>
            </w:r>
            <w:r w:rsidRPr="006E68AD">
              <w:rPr>
                <w:rFonts w:ascii="Sylfaen" w:hAnsi="Sylfaen" w:cs="Sylfaen"/>
                <w:sz w:val="20"/>
                <w:szCs w:val="20"/>
                <w:lang w:val="hy-AM"/>
              </w:rPr>
              <w:t>բանկին</w:t>
            </w:r>
            <w:r w:rsidRPr="006E68AD">
              <w:rPr>
                <w:rFonts w:ascii="Sylfaen" w:hAnsi="Sylfaen"/>
                <w:sz w:val="20"/>
                <w:szCs w:val="20"/>
              </w:rPr>
              <w:t>)</w:t>
            </w:r>
          </w:p>
          <w:p w:rsidR="00924798" w:rsidRPr="006E68AD" w:rsidRDefault="00924798" w:rsidP="00486012">
            <w:pPr>
              <w:jc w:val="center"/>
              <w:rPr>
                <w:rFonts w:ascii="Sylfaen" w:hAnsi="Sylfaen"/>
                <w:sz w:val="20"/>
                <w:szCs w:val="20"/>
              </w:rPr>
            </w:pPr>
            <w:r w:rsidRPr="006E68AD">
              <w:rPr>
                <w:rFonts w:ascii="Sylfaen" w:hAnsi="Sylfaen" w:cs="Sylfaen"/>
                <w:sz w:val="20"/>
                <w:szCs w:val="20"/>
                <w:lang w:val="hy-AM"/>
              </w:rPr>
              <w:t>Եթ</w:t>
            </w:r>
            <w:r w:rsidRPr="006E68AD">
              <w:rPr>
                <w:rFonts w:ascii="Sylfaen" w:hAnsi="Sylfaen"/>
                <w:sz w:val="20"/>
                <w:szCs w:val="20"/>
                <w:lang w:val="hy-AM"/>
              </w:rPr>
              <w:t xml:space="preserve"> </w:t>
            </w:r>
            <w:r w:rsidRPr="006E68AD">
              <w:rPr>
                <w:rFonts w:ascii="Sylfaen" w:hAnsi="Sylfaen" w:cs="Sylfaen"/>
                <w:sz w:val="20"/>
                <w:szCs w:val="20"/>
                <w:lang w:val="hy-AM"/>
              </w:rPr>
              <w:t>ե</w:t>
            </w:r>
            <w:r w:rsidRPr="006E68AD">
              <w:rPr>
                <w:rFonts w:ascii="Sylfaen" w:hAnsi="Sylfaen"/>
                <w:sz w:val="20"/>
                <w:szCs w:val="20"/>
                <w:lang w:val="hy-AM"/>
              </w:rPr>
              <w:t xml:space="preserve"> </w:t>
            </w:r>
            <w:r w:rsidRPr="006E68AD">
              <w:rPr>
                <w:rFonts w:ascii="Sylfaen" w:hAnsi="Sylfaen" w:cs="Sylfaen"/>
                <w:sz w:val="20"/>
                <w:szCs w:val="20"/>
                <w:lang w:val="hy-AM"/>
              </w:rPr>
              <w:t>լրացվել</w:t>
            </w:r>
            <w:r w:rsidRPr="006E68AD">
              <w:rPr>
                <w:rFonts w:ascii="Sylfaen" w:hAnsi="Sylfaen"/>
                <w:sz w:val="20"/>
                <w:szCs w:val="20"/>
                <w:lang w:val="hy-AM"/>
              </w:rPr>
              <w:t xml:space="preserve"> </w:t>
            </w:r>
            <w:r w:rsidRPr="006E68AD">
              <w:rPr>
                <w:rFonts w:ascii="Sylfaen" w:hAnsi="Sylfaen" w:cs="Sylfaen"/>
                <w:sz w:val="20"/>
                <w:szCs w:val="20"/>
                <w:lang w:val="hy-AM"/>
              </w:rPr>
              <w:t>է</w:t>
            </w:r>
            <w:r w:rsidRPr="006E68AD">
              <w:rPr>
                <w:rFonts w:ascii="Sylfaen" w:hAnsi="Sylfaen"/>
                <w:sz w:val="20"/>
                <w:szCs w:val="20"/>
                <w:lang w:val="hy-AM"/>
              </w:rPr>
              <w:t xml:space="preserve"> &lt;</w:t>
            </w:r>
            <w:r w:rsidRPr="006E68AD">
              <w:rPr>
                <w:rFonts w:ascii="Sylfaen" w:hAnsi="Sylfaen" w:cs="Sylfaen"/>
                <w:sz w:val="20"/>
                <w:szCs w:val="20"/>
                <w:lang w:val="hy-AM"/>
              </w:rPr>
              <w:t>Վճարման կատարման հիմքեր&gt; դաշտը ապա այս տվյալը պարտադիր լրացվում է</w:t>
            </w:r>
            <w:r w:rsidRPr="006E68AD">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լրացվում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շահառուի</w:t>
            </w:r>
            <w:r w:rsidRPr="006E68AD">
              <w:rPr>
                <w:rFonts w:ascii="Sylfaen" w:hAnsi="Sylfaen"/>
                <w:sz w:val="20"/>
                <w:szCs w:val="20"/>
                <w:lang w:val="hy-AM"/>
              </w:rPr>
              <w:t xml:space="preserve"> </w:t>
            </w:r>
            <w:r w:rsidRPr="006E68AD">
              <w:rPr>
                <w:rFonts w:ascii="Sylfaen" w:hAnsi="Sylfaen" w:cs="Sylfaen"/>
                <w:sz w:val="20"/>
                <w:szCs w:val="20"/>
              </w:rPr>
              <w:t>կողմից</w:t>
            </w:r>
          </w:p>
        </w:tc>
      </w:tr>
      <w:tr w:rsidR="00924798" w:rsidRPr="006B605F" w:rsidTr="00486012">
        <w:tc>
          <w:tcPr>
            <w:tcW w:w="72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sz w:val="20"/>
                <w:szCs w:val="20"/>
                <w:lang w:val="hy-AM"/>
              </w:rPr>
              <w:t>2</w:t>
            </w:r>
            <w:r w:rsidRPr="006E68AD">
              <w:rPr>
                <w:rFonts w:ascii="Sylfaen" w:hAnsi="Sylfaen"/>
                <w:sz w:val="20"/>
                <w:szCs w:val="20"/>
              </w:rPr>
              <w:t>1.</w:t>
            </w:r>
            <w:r w:rsidRPr="006E68AD">
              <w:rPr>
                <w:rFonts w:ascii="Sylfaen" w:hAnsi="Sylfaen" w:cs="Sylfaen"/>
                <w:sz w:val="20"/>
                <w:szCs w:val="20"/>
              </w:rPr>
              <w:t>ա</w:t>
            </w:r>
            <w:r w:rsidRPr="006E68AD">
              <w:rPr>
                <w:rFonts w:ascii="Sylfaen" w:hAnsi="Sylfaen"/>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վճարողի</w:t>
            </w:r>
            <w:r w:rsidRPr="006E68AD">
              <w:rPr>
                <w:rFonts w:ascii="Sylfaen" w:hAnsi="Sylfaen"/>
                <w:sz w:val="20"/>
                <w:szCs w:val="20"/>
              </w:rPr>
              <w:t xml:space="preserve"> </w:t>
            </w:r>
            <w:r w:rsidRPr="006E68AD">
              <w:rPr>
                <w:rFonts w:ascii="Sylfaen" w:hAnsi="Sylfaen"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p w:rsidR="00924798" w:rsidRPr="006E68AD" w:rsidRDefault="00924798" w:rsidP="00486012">
            <w:pPr>
              <w:jc w:val="center"/>
              <w:rPr>
                <w:rFonts w:ascii="Sylfaen" w:hAnsi="Sylfaen"/>
                <w:sz w:val="20"/>
                <w:szCs w:val="20"/>
                <w:lang w:val="hy-AM"/>
              </w:rPr>
            </w:pPr>
            <w:r w:rsidRPr="006E68AD">
              <w:rPr>
                <w:rFonts w:ascii="Sylfaen" w:hAnsi="Sylfaen" w:cs="Sylfaen"/>
                <w:sz w:val="20"/>
                <w:szCs w:val="20"/>
              </w:rPr>
              <w:t>այս</w:t>
            </w:r>
            <w:r w:rsidRPr="006E68AD">
              <w:rPr>
                <w:rFonts w:ascii="Sylfaen" w:hAnsi="Sylfaen"/>
                <w:sz w:val="20"/>
                <w:szCs w:val="20"/>
              </w:rPr>
              <w:t xml:space="preserve"> </w:t>
            </w:r>
            <w:r w:rsidRPr="006E68AD">
              <w:rPr>
                <w:rFonts w:ascii="Sylfaen" w:hAnsi="Sylfaen" w:cs="Sylfaen"/>
                <w:sz w:val="20"/>
                <w:szCs w:val="20"/>
              </w:rPr>
              <w:t>դաշտը</w:t>
            </w:r>
            <w:r w:rsidRPr="006E68AD">
              <w:rPr>
                <w:rFonts w:ascii="Sylfaen" w:hAnsi="Sylfaen"/>
                <w:sz w:val="20"/>
                <w:szCs w:val="20"/>
              </w:rPr>
              <w:t xml:space="preserve"> </w:t>
            </w:r>
            <w:r w:rsidRPr="006E68AD">
              <w:rPr>
                <w:rFonts w:ascii="Sylfaen" w:hAnsi="Sylfaen" w:cs="Sylfaen"/>
                <w:sz w:val="20"/>
                <w:szCs w:val="20"/>
              </w:rPr>
              <w:t>լրացվում</w:t>
            </w:r>
            <w:r w:rsidRPr="006E68AD">
              <w:rPr>
                <w:rFonts w:ascii="Sylfaen" w:hAnsi="Sylfaen"/>
                <w:sz w:val="20"/>
                <w:szCs w:val="20"/>
                <w:lang w:val="hy-AM"/>
              </w:rPr>
              <w:t xml:space="preserve"> </w:t>
            </w:r>
            <w:r w:rsidRPr="006E68AD">
              <w:rPr>
                <w:rFonts w:ascii="Sylfaen" w:hAnsi="Sylfaen" w:cs="Sylfaen"/>
                <w:sz w:val="20"/>
                <w:szCs w:val="20"/>
                <w:lang w:val="hy-AM"/>
              </w:rPr>
              <w:t>է</w:t>
            </w:r>
            <w:r w:rsidRPr="006E68AD">
              <w:rPr>
                <w:rFonts w:ascii="Sylfaen" w:hAnsi="Sylfaen"/>
                <w:sz w:val="20"/>
                <w:szCs w:val="20"/>
                <w:lang w:val="hy-AM"/>
              </w:rPr>
              <w:t xml:space="preserve"> </w:t>
            </w:r>
            <w:r w:rsidRPr="006E68AD">
              <w:rPr>
                <w:rFonts w:ascii="Sylfaen" w:hAnsi="Sylfaen" w:cs="Sylfaen"/>
                <w:sz w:val="20"/>
                <w:szCs w:val="20"/>
                <w:lang w:val="hy-AM"/>
              </w:rPr>
              <w:t>վճարողի</w:t>
            </w:r>
            <w:r w:rsidRPr="006E68AD">
              <w:rPr>
                <w:rFonts w:ascii="Sylfaen" w:hAnsi="Sylfaen"/>
                <w:sz w:val="20"/>
                <w:szCs w:val="20"/>
                <w:lang w:val="hy-AM"/>
              </w:rPr>
              <w:t xml:space="preserve"> </w:t>
            </w:r>
            <w:r w:rsidRPr="006E68AD">
              <w:rPr>
                <w:rFonts w:ascii="Sylfaen" w:hAnsi="Sylfaen" w:cs="Sylfaen"/>
                <w:sz w:val="20"/>
                <w:szCs w:val="20"/>
                <w:lang w:val="hy-AM"/>
              </w:rPr>
              <w:t>կողմից</w:t>
            </w:r>
            <w:r w:rsidRPr="006E68AD">
              <w:rPr>
                <w:rFonts w:ascii="Sylfaen" w:hAnsi="Sylfaen"/>
                <w:sz w:val="20"/>
                <w:szCs w:val="20"/>
                <w:lang w:val="hy-AM"/>
              </w:rPr>
              <w:t xml:space="preserve"> </w:t>
            </w:r>
            <w:r w:rsidRPr="006E68AD">
              <w:rPr>
                <w:rFonts w:ascii="Sylfaen" w:hAnsi="Sylfaen" w:cs="Sylfaen"/>
                <w:sz w:val="20"/>
                <w:szCs w:val="20"/>
                <w:lang w:val="hy-AM"/>
              </w:rPr>
              <w:t>պահանջագրի</w:t>
            </w:r>
            <w:r w:rsidRPr="006E68AD">
              <w:rPr>
                <w:rFonts w:ascii="Sylfaen" w:hAnsi="Sylfaen"/>
                <w:sz w:val="20"/>
                <w:szCs w:val="20"/>
                <w:lang w:val="hy-AM"/>
              </w:rPr>
              <w:t xml:space="preserve"> </w:t>
            </w:r>
            <w:r w:rsidRPr="006E68AD">
              <w:rPr>
                <w:rFonts w:ascii="Sylfaen" w:hAnsi="Sylfaen" w:cs="Sylfaen"/>
                <w:sz w:val="20"/>
                <w:szCs w:val="20"/>
                <w:lang w:val="hy-AM"/>
              </w:rPr>
              <w:t>ներկայացման</w:t>
            </w:r>
            <w:r w:rsidRPr="006E68AD">
              <w:rPr>
                <w:rFonts w:ascii="Sylfaen" w:hAnsi="Sylfaen"/>
                <w:sz w:val="20"/>
                <w:szCs w:val="20"/>
                <w:lang w:val="hy-AM"/>
              </w:rPr>
              <w:t xml:space="preserve"> </w:t>
            </w:r>
            <w:r w:rsidRPr="006E68AD">
              <w:rPr>
                <w:rFonts w:ascii="Sylfaen" w:hAnsi="Sylfaen" w:cs="Sylfaen"/>
                <w:sz w:val="20"/>
                <w:szCs w:val="20"/>
                <w:lang w:val="hy-AM"/>
              </w:rPr>
              <w:t>դեպքում</w:t>
            </w:r>
            <w:r w:rsidRPr="006E68AD">
              <w:rPr>
                <w:rFonts w:ascii="Sylfaen" w:hAnsi="Sylfaen"/>
                <w:sz w:val="20"/>
                <w:szCs w:val="20"/>
                <w:lang w:val="hy-AM"/>
              </w:rPr>
              <w:t xml:space="preserve">: </w:t>
            </w:r>
            <w:r w:rsidRPr="006E68AD">
              <w:rPr>
                <w:rFonts w:ascii="Sylfaen" w:hAnsi="Sylfaen" w:cs="Sylfaen"/>
                <w:sz w:val="20"/>
                <w:szCs w:val="20"/>
                <w:lang w:val="hy-AM"/>
              </w:rPr>
              <w:t>Ընդ</w:t>
            </w:r>
            <w:r w:rsidRPr="006E68AD">
              <w:rPr>
                <w:rFonts w:ascii="Sylfaen" w:hAnsi="Sylfaen"/>
                <w:sz w:val="20"/>
                <w:szCs w:val="20"/>
                <w:lang w:val="hy-AM"/>
              </w:rPr>
              <w:t xml:space="preserve"> </w:t>
            </w:r>
            <w:r w:rsidRPr="006E68AD">
              <w:rPr>
                <w:rFonts w:ascii="Sylfaen" w:hAnsi="Sylfaen" w:cs="Sylfaen"/>
                <w:sz w:val="20"/>
                <w:szCs w:val="20"/>
                <w:lang w:val="hy-AM"/>
              </w:rPr>
              <w:t>որում</w:t>
            </w:r>
            <w:r w:rsidRPr="006E68AD">
              <w:rPr>
                <w:rFonts w:ascii="Sylfaen" w:hAnsi="Sylfaen"/>
                <w:sz w:val="20"/>
                <w:szCs w:val="20"/>
              </w:rPr>
              <w:t xml:space="preserve"> </w:t>
            </w:r>
            <w:r w:rsidRPr="006E68AD">
              <w:rPr>
                <w:rFonts w:ascii="Sylfaen" w:hAnsi="Sylfaen" w:cs="Sylfaen"/>
                <w:sz w:val="20"/>
                <w:szCs w:val="20"/>
              </w:rPr>
              <w:t>եթե</w:t>
            </w:r>
            <w:r w:rsidRPr="006E68AD">
              <w:rPr>
                <w:rFonts w:ascii="Sylfaen" w:hAnsi="Sylfaen"/>
                <w:sz w:val="20"/>
                <w:szCs w:val="20"/>
              </w:rPr>
              <w:t xml:space="preserve"> </w:t>
            </w:r>
            <w:r w:rsidRPr="006E68AD">
              <w:rPr>
                <w:rFonts w:ascii="Sylfaen" w:hAnsi="Sylfaen" w:cs="Sylfaen"/>
                <w:sz w:val="20"/>
                <w:szCs w:val="20"/>
                <w:lang w:val="hy-AM"/>
              </w:rPr>
              <w:t>Վճարման պայմաններ դաշտում նշված</w:t>
            </w:r>
            <w:r w:rsidRPr="006E68AD">
              <w:rPr>
                <w:rFonts w:ascii="Sylfaen" w:hAnsi="Sylfaen"/>
                <w:sz w:val="20"/>
                <w:szCs w:val="20"/>
                <w:lang w:val="hy-AM"/>
              </w:rPr>
              <w:t xml:space="preserve"> </w:t>
            </w:r>
            <w:r w:rsidRPr="006E68AD">
              <w:rPr>
                <w:rFonts w:ascii="Sylfaen" w:hAnsi="Sylfaen" w:cs="Sylfaen"/>
                <w:sz w:val="20"/>
                <w:szCs w:val="20"/>
                <w:lang w:val="hy-AM"/>
              </w:rPr>
              <w:t>է</w:t>
            </w:r>
            <w:r w:rsidRPr="006E68AD">
              <w:rPr>
                <w:rFonts w:ascii="Sylfaen" w:hAnsi="Sylfaen"/>
                <w:sz w:val="20"/>
                <w:szCs w:val="20"/>
                <w:lang w:val="hy-AM"/>
              </w:rPr>
              <w:t xml:space="preserve"> &lt;</w:t>
            </w:r>
            <w:r w:rsidRPr="006E68AD">
              <w:rPr>
                <w:rFonts w:ascii="Sylfaen" w:hAnsi="Sylfaen" w:cs="Sylfaen"/>
                <w:sz w:val="20"/>
                <w:szCs w:val="20"/>
                <w:lang w:val="hy-AM"/>
              </w:rPr>
              <w:t>ակցեպտավորված</w:t>
            </w:r>
            <w:r w:rsidRPr="006E68AD">
              <w:rPr>
                <w:rFonts w:ascii="Sylfaen" w:hAnsi="Sylfaen"/>
                <w:sz w:val="20"/>
                <w:szCs w:val="20"/>
                <w:lang w:val="hy-AM"/>
              </w:rPr>
              <w:t xml:space="preserve"> </w:t>
            </w:r>
            <w:r w:rsidRPr="006E68AD">
              <w:rPr>
                <w:rFonts w:ascii="Sylfaen" w:hAnsi="Sylfaen" w:cs="Sylfaen"/>
                <w:sz w:val="20"/>
                <w:szCs w:val="20"/>
                <w:lang w:val="hy-AM"/>
              </w:rPr>
              <w:t>վճարում</w:t>
            </w:r>
            <w:r w:rsidRPr="006E68AD">
              <w:rPr>
                <w:rFonts w:ascii="Sylfaen" w:hAnsi="Sylfaen"/>
                <w:sz w:val="20"/>
                <w:szCs w:val="20"/>
                <w:lang w:val="hy-AM"/>
              </w:rPr>
              <w:t xml:space="preserve">&gt; </w:t>
            </w:r>
            <w:r w:rsidRPr="006E68AD">
              <w:rPr>
                <w:rFonts w:ascii="Sylfaen" w:hAnsi="Sylfaen" w:cs="Sylfaen"/>
                <w:sz w:val="20"/>
                <w:szCs w:val="20"/>
                <w:lang w:val="hy-AM"/>
              </w:rPr>
              <w:t xml:space="preserve">ապա </w:t>
            </w:r>
            <w:r w:rsidRPr="006E68AD">
              <w:rPr>
                <w:rFonts w:ascii="Sylfaen" w:hAnsi="Sylfaen" w:cs="Sylfaen"/>
                <w:sz w:val="20"/>
                <w:szCs w:val="20"/>
              </w:rPr>
              <w:t>վճարող</w:t>
            </w:r>
            <w:r w:rsidRPr="006E68AD">
              <w:rPr>
                <w:rFonts w:ascii="Sylfaen" w:hAnsi="Sylfaen" w:cs="Sylfaen"/>
                <w:sz w:val="20"/>
                <w:szCs w:val="20"/>
                <w:lang w:val="hy-AM"/>
              </w:rPr>
              <w:t>ը</w:t>
            </w:r>
            <w:r w:rsidRPr="006E68AD">
              <w:rPr>
                <w:rFonts w:ascii="Sylfaen" w:hAnsi="Sylfaen"/>
                <w:sz w:val="20"/>
                <w:szCs w:val="20"/>
                <w:lang w:val="hy-AM"/>
              </w:rPr>
              <w:t xml:space="preserve"> </w:t>
            </w:r>
            <w:r w:rsidRPr="006E68AD">
              <w:rPr>
                <w:rFonts w:ascii="Sylfaen" w:hAnsi="Sylfaen" w:cs="Sylfaen"/>
                <w:sz w:val="20"/>
                <w:szCs w:val="20"/>
                <w:lang w:val="hy-AM"/>
              </w:rPr>
              <w:t>ստորագրելով՝</w:t>
            </w:r>
            <w:r w:rsidRPr="006E68AD">
              <w:rPr>
                <w:rFonts w:ascii="Sylfaen" w:hAnsi="Sylfaen"/>
                <w:sz w:val="20"/>
                <w:szCs w:val="20"/>
                <w:lang w:val="hy-AM"/>
              </w:rPr>
              <w:t xml:space="preserve"> </w:t>
            </w:r>
            <w:r w:rsidRPr="006E68AD">
              <w:rPr>
                <w:rFonts w:ascii="Sylfaen" w:hAnsi="Sylfaen" w:cs="Sylfaen"/>
                <w:sz w:val="20"/>
                <w:szCs w:val="20"/>
                <w:lang w:val="hy-AM"/>
              </w:rPr>
              <w:t>նախապես համաձայնվում</w:t>
            </w:r>
            <w:r w:rsidRPr="006E68AD">
              <w:rPr>
                <w:rFonts w:ascii="Sylfaen" w:hAnsi="Sylfaen"/>
                <w:sz w:val="20"/>
                <w:szCs w:val="20"/>
                <w:lang w:val="hy-AM"/>
              </w:rPr>
              <w:t xml:space="preserve">  </w:t>
            </w:r>
            <w:r w:rsidRPr="006E68AD">
              <w:rPr>
                <w:rFonts w:ascii="Sylfaen" w:hAnsi="Sylfaen" w:cs="Sylfaen"/>
                <w:sz w:val="20"/>
                <w:szCs w:val="20"/>
                <w:lang w:val="hy-AM"/>
              </w:rPr>
              <w:t xml:space="preserve">  </w:t>
            </w:r>
            <w:r w:rsidRPr="006E68AD">
              <w:rPr>
                <w:rFonts w:ascii="Sylfaen" w:hAnsi="Sylfaen"/>
                <w:sz w:val="20"/>
                <w:szCs w:val="20"/>
                <w:lang w:val="hy-AM"/>
              </w:rPr>
              <w:t xml:space="preserve"> </w:t>
            </w:r>
            <w:r w:rsidRPr="006E68AD">
              <w:rPr>
                <w:rFonts w:ascii="Sylfaen" w:hAnsi="Sylfaen" w:cs="Sylfaen"/>
                <w:sz w:val="20"/>
                <w:szCs w:val="20"/>
                <w:lang w:val="hy-AM"/>
              </w:rPr>
              <w:t>նշված</w:t>
            </w:r>
            <w:r w:rsidRPr="006E68AD">
              <w:rPr>
                <w:rFonts w:ascii="Sylfaen" w:hAnsi="Sylfaen"/>
                <w:sz w:val="20"/>
                <w:szCs w:val="20"/>
                <w:lang w:val="hy-AM"/>
              </w:rPr>
              <w:t xml:space="preserve"> </w:t>
            </w:r>
            <w:r w:rsidRPr="006E68AD">
              <w:rPr>
                <w:rFonts w:ascii="Sylfaen" w:hAnsi="Sylfaen" w:cs="Sylfaen"/>
                <w:sz w:val="20"/>
                <w:szCs w:val="20"/>
                <w:lang w:val="hy-AM"/>
              </w:rPr>
              <w:t>գումարը</w:t>
            </w:r>
            <w:r w:rsidRPr="006E68AD">
              <w:rPr>
                <w:rFonts w:ascii="Sylfaen" w:hAnsi="Sylfaen"/>
                <w:sz w:val="20"/>
                <w:szCs w:val="20"/>
                <w:lang w:val="hy-AM"/>
              </w:rPr>
              <w:t xml:space="preserve"> </w:t>
            </w:r>
            <w:r w:rsidRPr="006E68AD">
              <w:rPr>
                <w:rFonts w:ascii="Sylfaen" w:hAnsi="Sylfaen" w:cs="Sylfaen"/>
                <w:sz w:val="20"/>
                <w:szCs w:val="20"/>
                <w:lang w:val="hy-AM"/>
              </w:rPr>
              <w:t>իր</w:t>
            </w:r>
            <w:r w:rsidRPr="006E68AD">
              <w:rPr>
                <w:rFonts w:ascii="Sylfaen" w:hAnsi="Sylfaen"/>
                <w:sz w:val="20"/>
                <w:szCs w:val="20"/>
                <w:lang w:val="hy-AM"/>
              </w:rPr>
              <w:t xml:space="preserve"> </w:t>
            </w:r>
            <w:r w:rsidRPr="006E68AD">
              <w:rPr>
                <w:rFonts w:ascii="Sylfaen" w:hAnsi="Sylfaen" w:cs="Sylfaen"/>
                <w:sz w:val="20"/>
                <w:szCs w:val="20"/>
                <w:lang w:val="hy-AM"/>
              </w:rPr>
              <w:t>հաշվից</w:t>
            </w:r>
            <w:r w:rsidRPr="006E68AD">
              <w:rPr>
                <w:rFonts w:ascii="Sylfaen" w:hAnsi="Sylfaen"/>
                <w:sz w:val="20"/>
                <w:szCs w:val="20"/>
                <w:lang w:val="hy-AM"/>
              </w:rPr>
              <w:t xml:space="preserve"> </w:t>
            </w:r>
            <w:r w:rsidRPr="006E68AD">
              <w:rPr>
                <w:rFonts w:ascii="Sylfaen" w:hAnsi="Sylfaen" w:cs="Sylfaen"/>
                <w:sz w:val="20"/>
                <w:szCs w:val="20"/>
                <w:lang w:val="hy-AM"/>
              </w:rPr>
              <w:t>գանձելու</w:t>
            </w:r>
            <w:r w:rsidRPr="006E68AD">
              <w:rPr>
                <w:rFonts w:ascii="Sylfaen" w:hAnsi="Sylfaen"/>
                <w:sz w:val="20"/>
                <w:szCs w:val="20"/>
                <w:lang w:val="hy-AM"/>
              </w:rPr>
              <w:t xml:space="preserve"> </w:t>
            </w:r>
            <w:r w:rsidRPr="006E68AD">
              <w:rPr>
                <w:rFonts w:ascii="Sylfaen" w:hAnsi="Sylfaen" w:cs="Sylfaen"/>
                <w:sz w:val="20"/>
                <w:szCs w:val="20"/>
                <w:lang w:val="hy-AM"/>
              </w:rPr>
              <w:t>համար</w:t>
            </w:r>
            <w:r w:rsidRPr="006E68AD">
              <w:rPr>
                <w:rFonts w:ascii="Sylfaen" w:hAnsi="Sylfaen"/>
                <w:sz w:val="20"/>
                <w:szCs w:val="20"/>
                <w:lang w:val="hy-AM"/>
              </w:rPr>
              <w:t xml:space="preserve">: </w:t>
            </w:r>
            <w:r w:rsidRPr="006E68AD">
              <w:rPr>
                <w:rFonts w:ascii="Sylfaen" w:hAnsi="Sylfaen" w:cs="Sylfaen"/>
                <w:sz w:val="20"/>
                <w:szCs w:val="20"/>
                <w:lang w:val="hy-AM"/>
              </w:rPr>
              <w:t>Վճարողի</w:t>
            </w:r>
            <w:r w:rsidRPr="006E68AD">
              <w:rPr>
                <w:rFonts w:ascii="Sylfaen" w:hAnsi="Sylfaen"/>
                <w:sz w:val="20"/>
                <w:szCs w:val="20"/>
                <w:lang w:val="hy-AM"/>
              </w:rPr>
              <w:t xml:space="preserve"> </w:t>
            </w:r>
            <w:r w:rsidRPr="006E68AD">
              <w:rPr>
                <w:rFonts w:ascii="Sylfaen" w:hAnsi="Sylfaen" w:cs="Sylfaen"/>
                <w:sz w:val="20"/>
                <w:szCs w:val="20"/>
                <w:lang w:val="hy-AM"/>
              </w:rPr>
              <w:t>կողմից</w:t>
            </w:r>
            <w:r w:rsidRPr="006E68AD">
              <w:rPr>
                <w:rFonts w:ascii="Sylfaen" w:hAnsi="Sylfaen"/>
                <w:sz w:val="20"/>
                <w:szCs w:val="20"/>
                <w:lang w:val="hy-AM"/>
              </w:rPr>
              <w:t xml:space="preserve"> </w:t>
            </w:r>
            <w:r w:rsidRPr="006E68AD">
              <w:rPr>
                <w:rFonts w:ascii="Sylfaen" w:hAnsi="Sylfaen" w:cs="Sylfaen"/>
                <w:sz w:val="20"/>
                <w:szCs w:val="20"/>
                <w:lang w:val="hy-AM"/>
              </w:rPr>
              <w:t>էլեկտրոնային</w:t>
            </w:r>
            <w:r w:rsidRPr="006E68AD">
              <w:rPr>
                <w:rFonts w:ascii="Sylfaen" w:hAnsi="Sylfaen"/>
                <w:sz w:val="20"/>
                <w:szCs w:val="20"/>
                <w:lang w:val="hy-AM"/>
              </w:rPr>
              <w:t xml:space="preserve"> </w:t>
            </w:r>
            <w:r w:rsidRPr="006E68AD">
              <w:rPr>
                <w:rFonts w:ascii="Sylfaen" w:hAnsi="Sylfaen" w:cs="Sylfaen"/>
                <w:sz w:val="20"/>
                <w:szCs w:val="20"/>
                <w:lang w:val="hy-AM"/>
              </w:rPr>
              <w:t>եղանակով</w:t>
            </w:r>
            <w:r w:rsidRPr="006E68AD">
              <w:rPr>
                <w:rFonts w:ascii="Sylfaen" w:hAnsi="Sylfaen"/>
                <w:sz w:val="20"/>
                <w:szCs w:val="20"/>
                <w:lang w:val="hy-AM"/>
              </w:rPr>
              <w:t xml:space="preserve"> </w:t>
            </w:r>
            <w:r w:rsidRPr="006E68AD">
              <w:rPr>
                <w:rFonts w:ascii="Sylfaen" w:hAnsi="Sylfaen" w:cs="Sylfaen"/>
                <w:sz w:val="20"/>
                <w:szCs w:val="20"/>
                <w:lang w:val="hy-AM"/>
              </w:rPr>
              <w:t>պահանջագրի</w:t>
            </w:r>
            <w:r w:rsidRPr="006E68AD">
              <w:rPr>
                <w:rFonts w:ascii="Sylfaen" w:hAnsi="Sylfaen"/>
                <w:sz w:val="20"/>
                <w:szCs w:val="20"/>
                <w:lang w:val="hy-AM"/>
              </w:rPr>
              <w:t xml:space="preserve"> </w:t>
            </w:r>
            <w:r w:rsidRPr="006E68AD">
              <w:rPr>
                <w:rFonts w:ascii="Sylfaen" w:hAnsi="Sylfaen" w:cs="Sylfaen"/>
                <w:sz w:val="20"/>
                <w:szCs w:val="20"/>
                <w:lang w:val="hy-AM"/>
              </w:rPr>
              <w:t>ներկայացման</w:t>
            </w:r>
            <w:r w:rsidRPr="006E68AD">
              <w:rPr>
                <w:rFonts w:ascii="Sylfaen" w:hAnsi="Sylfaen"/>
                <w:sz w:val="20"/>
                <w:szCs w:val="20"/>
                <w:lang w:val="hy-AM"/>
              </w:rPr>
              <w:t xml:space="preserve"> </w:t>
            </w:r>
            <w:r w:rsidRPr="006E68AD">
              <w:rPr>
                <w:rFonts w:ascii="Sylfaen" w:hAnsi="Sylfaen" w:cs="Sylfaen"/>
                <w:sz w:val="20"/>
                <w:szCs w:val="20"/>
                <w:lang w:val="hy-AM"/>
              </w:rPr>
              <w:t>դեպքում</w:t>
            </w:r>
            <w:r w:rsidRPr="006E68AD">
              <w:rPr>
                <w:rFonts w:ascii="Sylfaen" w:hAnsi="Sylfaen"/>
                <w:sz w:val="20"/>
                <w:szCs w:val="20"/>
                <w:lang w:val="hy-AM"/>
              </w:rPr>
              <w:t xml:space="preserve"> </w:t>
            </w:r>
            <w:r w:rsidRPr="006E68AD">
              <w:rPr>
                <w:rFonts w:ascii="Sylfaen" w:hAnsi="Sylfaen" w:cs="Sylfaen"/>
                <w:sz w:val="20"/>
                <w:szCs w:val="20"/>
                <w:lang w:val="hy-AM"/>
              </w:rPr>
              <w:t>այս</w:t>
            </w:r>
            <w:r w:rsidRPr="006E68AD">
              <w:rPr>
                <w:rFonts w:ascii="Sylfaen" w:hAnsi="Sylfaen"/>
                <w:sz w:val="20"/>
                <w:szCs w:val="20"/>
                <w:lang w:val="hy-AM"/>
              </w:rPr>
              <w:t xml:space="preserve"> </w:t>
            </w:r>
            <w:r w:rsidRPr="006E68AD">
              <w:rPr>
                <w:rFonts w:ascii="Sylfaen" w:hAnsi="Sylfaen" w:cs="Sylfaen"/>
                <w:sz w:val="20"/>
                <w:szCs w:val="20"/>
                <w:lang w:val="hy-AM"/>
              </w:rPr>
              <w:t>դաշտում</w:t>
            </w:r>
            <w:r w:rsidRPr="006E68AD">
              <w:rPr>
                <w:rFonts w:ascii="Sylfaen" w:hAnsi="Sylfaen"/>
                <w:sz w:val="20"/>
                <w:szCs w:val="20"/>
                <w:lang w:val="hy-AM"/>
              </w:rPr>
              <w:t xml:space="preserve"> </w:t>
            </w:r>
            <w:r w:rsidRPr="006E68AD">
              <w:rPr>
                <w:rFonts w:ascii="Sylfaen" w:hAnsi="Sylfaen" w:cs="Sylfaen"/>
                <w:sz w:val="20"/>
                <w:szCs w:val="20"/>
                <w:lang w:val="hy-AM"/>
              </w:rPr>
              <w:t>դրվում</w:t>
            </w:r>
            <w:r w:rsidRPr="006E68AD">
              <w:rPr>
                <w:rFonts w:ascii="Sylfaen" w:hAnsi="Sylfaen"/>
                <w:sz w:val="20"/>
                <w:szCs w:val="20"/>
                <w:lang w:val="hy-AM"/>
              </w:rPr>
              <w:t xml:space="preserve"> </w:t>
            </w:r>
            <w:r w:rsidRPr="006E68AD">
              <w:rPr>
                <w:rFonts w:ascii="Sylfaen" w:hAnsi="Sylfaen" w:cs="Sylfaen"/>
                <w:sz w:val="20"/>
                <w:szCs w:val="20"/>
                <w:lang w:val="hy-AM"/>
              </w:rPr>
              <w:t>է</w:t>
            </w:r>
            <w:r w:rsidRPr="006E68AD">
              <w:rPr>
                <w:rFonts w:ascii="Sylfaen" w:hAnsi="Sylfaen"/>
                <w:sz w:val="20"/>
                <w:szCs w:val="20"/>
                <w:lang w:val="hy-AM"/>
              </w:rPr>
              <w:t xml:space="preserve"> </w:t>
            </w:r>
            <w:r w:rsidRPr="006E68AD">
              <w:rPr>
                <w:rFonts w:ascii="Sylfaen" w:hAnsi="Sylfaen" w:cs="Sylfaen"/>
                <w:sz w:val="20"/>
                <w:szCs w:val="20"/>
                <w:lang w:val="hy-AM"/>
              </w:rPr>
              <w:t>վճարողի</w:t>
            </w:r>
            <w:r w:rsidRPr="006E68AD">
              <w:rPr>
                <w:rFonts w:ascii="Sylfaen" w:hAnsi="Sylfaen"/>
                <w:sz w:val="20"/>
                <w:szCs w:val="20"/>
                <w:lang w:val="hy-AM"/>
              </w:rPr>
              <w:t xml:space="preserve"> </w:t>
            </w:r>
            <w:r w:rsidRPr="006E68AD">
              <w:rPr>
                <w:rFonts w:ascii="Sylfaen" w:hAnsi="Sylfaen" w:cs="Sylfaen"/>
                <w:sz w:val="20"/>
                <w:szCs w:val="20"/>
                <w:lang w:val="hy-AM"/>
              </w:rPr>
              <w:t>էլեկտրոնային</w:t>
            </w:r>
            <w:r w:rsidRPr="006E68AD">
              <w:rPr>
                <w:rFonts w:ascii="Sylfaen" w:hAnsi="Sylfaen"/>
                <w:sz w:val="20"/>
                <w:szCs w:val="20"/>
                <w:lang w:val="hy-AM"/>
              </w:rPr>
              <w:t xml:space="preserve"> </w:t>
            </w:r>
            <w:r w:rsidRPr="006E68AD">
              <w:rPr>
                <w:rFonts w:ascii="Sylfaen" w:hAnsi="Sylfaen" w:cs="Sylfaen"/>
                <w:sz w:val="20"/>
                <w:szCs w:val="20"/>
                <w:lang w:val="hy-AM"/>
              </w:rPr>
              <w:t>ստորագրությունը</w:t>
            </w:r>
            <w:r w:rsidRPr="006E68AD">
              <w:rPr>
                <w:rFonts w:ascii="Sylfaen" w:hAnsi="Sylfaen"/>
                <w:sz w:val="20"/>
                <w:szCs w:val="20"/>
                <w:lang w:val="hy-AM"/>
              </w:rPr>
              <w:t>:</w:t>
            </w:r>
          </w:p>
          <w:p w:rsidR="00924798" w:rsidRPr="006E68AD" w:rsidRDefault="00924798" w:rsidP="00486012">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lang w:val="hy-AM"/>
              </w:rPr>
            </w:pPr>
            <w:r w:rsidRPr="006E68AD">
              <w:rPr>
                <w:rFonts w:ascii="Sylfaen" w:hAnsi="Sylfaen" w:cs="Sylfaen"/>
                <w:sz w:val="20"/>
                <w:szCs w:val="20"/>
                <w:lang w:val="hy-AM"/>
              </w:rPr>
              <w:t>ստորագրվում</w:t>
            </w:r>
            <w:r w:rsidRPr="006E68AD">
              <w:rPr>
                <w:rFonts w:ascii="Sylfaen" w:hAnsi="Sylfaen"/>
                <w:sz w:val="20"/>
                <w:szCs w:val="20"/>
                <w:lang w:val="hy-AM"/>
              </w:rPr>
              <w:t xml:space="preserve"> </w:t>
            </w:r>
            <w:r w:rsidRPr="006E68AD">
              <w:rPr>
                <w:rFonts w:ascii="Sylfaen" w:hAnsi="Sylfaen" w:cs="Sylfaen"/>
                <w:sz w:val="20"/>
                <w:szCs w:val="20"/>
                <w:lang w:val="hy-AM"/>
              </w:rPr>
              <w:t>է</w:t>
            </w:r>
            <w:r w:rsidRPr="006E68AD">
              <w:rPr>
                <w:rFonts w:ascii="Sylfaen" w:hAnsi="Sylfaen"/>
                <w:sz w:val="20"/>
                <w:szCs w:val="20"/>
                <w:lang w:val="hy-AM"/>
              </w:rPr>
              <w:t xml:space="preserve"> </w:t>
            </w:r>
            <w:r w:rsidRPr="006E68AD">
              <w:rPr>
                <w:rFonts w:ascii="Sylfaen" w:hAnsi="Sylfaen" w:cs="Sylfaen"/>
                <w:sz w:val="20"/>
                <w:szCs w:val="20"/>
                <w:lang w:val="hy-AM"/>
              </w:rPr>
              <w:t>վճարողի</w:t>
            </w:r>
            <w:r w:rsidRPr="006E68AD">
              <w:rPr>
                <w:rFonts w:ascii="Sylfaen" w:hAnsi="Sylfaen"/>
                <w:sz w:val="20"/>
                <w:szCs w:val="20"/>
                <w:lang w:val="hy-AM"/>
              </w:rPr>
              <w:t xml:space="preserve"> </w:t>
            </w:r>
            <w:r w:rsidRPr="006E68AD">
              <w:rPr>
                <w:rFonts w:ascii="Sylfaen" w:hAnsi="Sylfaen" w:cs="Sylfaen"/>
                <w:sz w:val="20"/>
                <w:szCs w:val="20"/>
                <w:lang w:val="hy-AM"/>
              </w:rPr>
              <w:t>կողմից</w:t>
            </w:r>
            <w:r w:rsidRPr="006E68AD">
              <w:rPr>
                <w:rFonts w:ascii="Sylfaen" w:hAnsi="Sylfaen"/>
                <w:sz w:val="20"/>
                <w:szCs w:val="20"/>
                <w:lang w:val="hy-AM"/>
              </w:rPr>
              <w:t xml:space="preserve"> </w:t>
            </w:r>
            <w:r w:rsidRPr="006E68AD">
              <w:rPr>
                <w:rFonts w:ascii="Sylfaen" w:hAnsi="Sylfaen" w:cs="Sylfaen"/>
                <w:sz w:val="20"/>
                <w:szCs w:val="20"/>
                <w:lang w:val="hy-AM"/>
              </w:rPr>
              <w:t>կամ</w:t>
            </w:r>
            <w:r w:rsidRPr="006E68AD">
              <w:rPr>
                <w:rFonts w:ascii="Sylfaen" w:hAnsi="Sylfaen"/>
                <w:sz w:val="20"/>
                <w:szCs w:val="20"/>
                <w:lang w:val="hy-AM"/>
              </w:rPr>
              <w:t xml:space="preserve"> </w:t>
            </w:r>
          </w:p>
          <w:p w:rsidR="00924798" w:rsidRPr="006E68AD" w:rsidRDefault="00924798" w:rsidP="00486012">
            <w:pPr>
              <w:jc w:val="center"/>
              <w:rPr>
                <w:rFonts w:ascii="Sylfaen" w:hAnsi="Sylfaen"/>
                <w:sz w:val="20"/>
                <w:szCs w:val="20"/>
                <w:lang w:val="hy-AM"/>
              </w:rPr>
            </w:pPr>
            <w:r w:rsidRPr="006E68AD">
              <w:rPr>
                <w:rFonts w:ascii="Sylfaen" w:hAnsi="Sylfaen" w:cs="Sylfaen"/>
                <w:sz w:val="20"/>
                <w:szCs w:val="20"/>
                <w:lang w:val="hy-AM"/>
              </w:rPr>
              <w:t>դրվում</w:t>
            </w:r>
            <w:r w:rsidRPr="006E68AD">
              <w:rPr>
                <w:rFonts w:ascii="Sylfaen" w:hAnsi="Sylfaen"/>
                <w:sz w:val="20"/>
                <w:szCs w:val="20"/>
                <w:lang w:val="hy-AM"/>
              </w:rPr>
              <w:t xml:space="preserve"> </w:t>
            </w:r>
            <w:r w:rsidRPr="006E68AD">
              <w:rPr>
                <w:rFonts w:ascii="Sylfaen" w:hAnsi="Sylfaen" w:cs="Sylfaen"/>
                <w:sz w:val="20"/>
                <w:szCs w:val="20"/>
                <w:lang w:val="hy-AM"/>
              </w:rPr>
              <w:t>է</w:t>
            </w:r>
            <w:r w:rsidRPr="006E68AD">
              <w:rPr>
                <w:rFonts w:ascii="Sylfaen" w:hAnsi="Sylfaen"/>
                <w:sz w:val="20"/>
                <w:szCs w:val="20"/>
                <w:lang w:val="hy-AM"/>
              </w:rPr>
              <w:t xml:space="preserve"> </w:t>
            </w:r>
            <w:r w:rsidRPr="006E68AD">
              <w:rPr>
                <w:rFonts w:ascii="Sylfaen" w:hAnsi="Sylfaen" w:cs="Sylfaen"/>
                <w:sz w:val="20"/>
                <w:szCs w:val="20"/>
                <w:lang w:val="hy-AM"/>
              </w:rPr>
              <w:t>վճարողի</w:t>
            </w:r>
            <w:r w:rsidRPr="006E68AD">
              <w:rPr>
                <w:rFonts w:ascii="Sylfaen" w:hAnsi="Sylfaen"/>
                <w:sz w:val="20"/>
                <w:szCs w:val="20"/>
                <w:lang w:val="hy-AM"/>
              </w:rPr>
              <w:t xml:space="preserve"> </w:t>
            </w:r>
            <w:r w:rsidRPr="006E68AD">
              <w:rPr>
                <w:rFonts w:ascii="Sylfaen" w:hAnsi="Sylfaen" w:cs="Sylfaen"/>
                <w:sz w:val="20"/>
                <w:szCs w:val="20"/>
                <w:lang w:val="hy-AM"/>
              </w:rPr>
              <w:t>էլեկտրոնային</w:t>
            </w:r>
            <w:r w:rsidRPr="006E68AD">
              <w:rPr>
                <w:rFonts w:ascii="Sylfaen" w:hAnsi="Sylfaen"/>
                <w:sz w:val="20"/>
                <w:szCs w:val="20"/>
                <w:lang w:val="hy-AM"/>
              </w:rPr>
              <w:t xml:space="preserve"> </w:t>
            </w:r>
            <w:r w:rsidRPr="006E68AD">
              <w:rPr>
                <w:rFonts w:ascii="Sylfaen" w:hAnsi="Sylfaen" w:cs="Sylfaen"/>
                <w:sz w:val="20"/>
                <w:szCs w:val="20"/>
                <w:lang w:val="hy-AM"/>
              </w:rPr>
              <w:t>ստորագրությունը</w:t>
            </w:r>
          </w:p>
          <w:p w:rsidR="00924798" w:rsidRPr="006E68AD" w:rsidRDefault="00924798" w:rsidP="00486012">
            <w:pPr>
              <w:jc w:val="center"/>
              <w:rPr>
                <w:rFonts w:ascii="Sylfaen" w:hAnsi="Sylfaen"/>
                <w:sz w:val="20"/>
                <w:szCs w:val="20"/>
                <w:lang w:val="hy-AM"/>
              </w:rPr>
            </w:pPr>
          </w:p>
        </w:tc>
      </w:tr>
      <w:tr w:rsidR="00924798" w:rsidRPr="006B605F" w:rsidTr="00486012">
        <w:tc>
          <w:tcPr>
            <w:tcW w:w="720" w:type="dxa"/>
            <w:tcBorders>
              <w:top w:val="single" w:sz="4" w:space="0" w:color="auto"/>
              <w:left w:val="single" w:sz="4" w:space="0" w:color="auto"/>
              <w:bottom w:val="single" w:sz="4" w:space="0" w:color="auto"/>
              <w:right w:val="single" w:sz="4" w:space="0" w:color="auto"/>
            </w:tcBorders>
            <w:vAlign w:val="center"/>
          </w:tcPr>
          <w:p w:rsidR="00924798" w:rsidRPr="006E68AD" w:rsidRDefault="00924798" w:rsidP="00486012">
            <w:pPr>
              <w:rPr>
                <w:rFonts w:ascii="Sylfaen" w:hAnsi="Sylfaen"/>
                <w:sz w:val="20"/>
                <w:szCs w:val="20"/>
              </w:rPr>
            </w:pPr>
            <w:r w:rsidRPr="006E68AD">
              <w:rPr>
                <w:rFonts w:ascii="Sylfaen" w:hAnsi="Sylfaen"/>
                <w:sz w:val="20"/>
                <w:szCs w:val="20"/>
                <w:lang w:val="hy-AM"/>
              </w:rPr>
              <w:t>2</w:t>
            </w:r>
            <w:r w:rsidRPr="006E68AD">
              <w:rPr>
                <w:rFonts w:ascii="Sylfaen" w:hAnsi="Sylfaen"/>
                <w:sz w:val="20"/>
                <w:szCs w:val="20"/>
              </w:rPr>
              <w:t>1.</w:t>
            </w:r>
            <w:r w:rsidRPr="006E68AD">
              <w:rPr>
                <w:rFonts w:ascii="Sylfaen" w:hAnsi="Sylfaen" w:cs="Sylfaen"/>
                <w:sz w:val="20"/>
                <w:szCs w:val="20"/>
              </w:rPr>
              <w:t>բ</w:t>
            </w:r>
            <w:r w:rsidRPr="006E68AD">
              <w:rPr>
                <w:rFonts w:ascii="Sylfaen" w:hAnsi="Sylfaen"/>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վճարողի</w:t>
            </w:r>
            <w:r w:rsidRPr="006E68AD">
              <w:rPr>
                <w:rFonts w:ascii="Sylfaen" w:hAnsi="Sylfaen"/>
                <w:sz w:val="20"/>
                <w:szCs w:val="20"/>
              </w:rPr>
              <w:t xml:space="preserve"> </w:t>
            </w:r>
            <w:r w:rsidRPr="006E68AD">
              <w:rPr>
                <w:rFonts w:ascii="Sylfaen" w:hAnsi="Sylfaen" w:cs="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r w:rsidRPr="006E68AD">
              <w:rPr>
                <w:rFonts w:ascii="Sylfaen" w:hAnsi="Sylfaen"/>
                <w:sz w:val="20"/>
                <w:szCs w:val="20"/>
              </w:rPr>
              <w:t xml:space="preserve">` </w:t>
            </w:r>
          </w:p>
          <w:p w:rsidR="00924798" w:rsidRPr="006E68AD" w:rsidRDefault="00924798" w:rsidP="00486012">
            <w:pPr>
              <w:jc w:val="center"/>
              <w:rPr>
                <w:rFonts w:ascii="Sylfaen" w:hAnsi="Sylfaen"/>
                <w:sz w:val="20"/>
                <w:szCs w:val="20"/>
                <w:lang w:val="hy-AM"/>
              </w:rPr>
            </w:pPr>
            <w:r w:rsidRPr="006E68AD">
              <w:rPr>
                <w:rFonts w:ascii="Sylfaen" w:hAnsi="Sylfaen" w:cs="Sylfaen"/>
                <w:sz w:val="20"/>
                <w:szCs w:val="20"/>
              </w:rPr>
              <w:t>կնիքի</w:t>
            </w:r>
            <w:r w:rsidRPr="006E68AD">
              <w:rPr>
                <w:rFonts w:ascii="Sylfaen" w:hAnsi="Sylfaen"/>
                <w:sz w:val="20"/>
                <w:szCs w:val="20"/>
              </w:rPr>
              <w:t xml:space="preserve"> </w:t>
            </w:r>
            <w:r w:rsidRPr="006E68AD">
              <w:rPr>
                <w:rFonts w:ascii="Sylfaen" w:hAnsi="Sylfaen" w:cs="Sylfaen"/>
                <w:sz w:val="20"/>
                <w:szCs w:val="20"/>
              </w:rPr>
              <w:t>առկայության</w:t>
            </w:r>
            <w:r w:rsidRPr="006E68AD">
              <w:rPr>
                <w:rFonts w:ascii="Sylfaen" w:hAnsi="Sylfaen"/>
                <w:sz w:val="20"/>
                <w:szCs w:val="20"/>
              </w:rPr>
              <w:t xml:space="preserve"> </w:t>
            </w:r>
            <w:r w:rsidRPr="006E68AD">
              <w:rPr>
                <w:rFonts w:ascii="Sylfaen" w:hAnsi="Sylfaen" w:cs="Sylfaen"/>
                <w:sz w:val="20"/>
                <w:szCs w:val="20"/>
              </w:rPr>
              <w:t>դեպքում</w:t>
            </w:r>
            <w:r w:rsidRPr="006E68AD">
              <w:rPr>
                <w:rFonts w:ascii="Sylfaen" w:hAnsi="Sylfaen"/>
                <w:sz w:val="20"/>
                <w:szCs w:val="20"/>
                <w:lang w:val="hy-AM"/>
              </w:rPr>
              <w:t xml:space="preserve">, </w:t>
            </w:r>
            <w:r w:rsidRPr="006E68AD">
              <w:rPr>
                <w:rFonts w:ascii="Sylfaen" w:hAnsi="Sylfaen" w:cs="Sylfaen"/>
                <w:sz w:val="20"/>
                <w:szCs w:val="20"/>
                <w:lang w:val="hy-AM"/>
              </w:rPr>
              <w:t>երբ</w:t>
            </w:r>
            <w:r w:rsidRPr="006E68AD">
              <w:rPr>
                <w:rFonts w:ascii="Sylfaen" w:hAnsi="Sylfaen"/>
                <w:sz w:val="20"/>
                <w:szCs w:val="20"/>
                <w:lang w:val="hy-AM"/>
              </w:rPr>
              <w:t xml:space="preserve"> </w:t>
            </w:r>
            <w:r w:rsidRPr="006E68AD">
              <w:rPr>
                <w:rFonts w:ascii="Sylfaen" w:hAnsi="Sylfaen" w:cs="Sylfaen"/>
                <w:sz w:val="20"/>
                <w:szCs w:val="20"/>
                <w:lang w:val="hy-AM"/>
              </w:rPr>
              <w:t>վճարողը</w:t>
            </w:r>
            <w:r w:rsidRPr="006E68AD">
              <w:rPr>
                <w:rFonts w:ascii="Sylfaen" w:hAnsi="Sylfaen"/>
                <w:sz w:val="20"/>
                <w:szCs w:val="20"/>
                <w:lang w:val="hy-AM"/>
              </w:rPr>
              <w:t xml:space="preserve"> </w:t>
            </w:r>
            <w:r w:rsidRPr="006E68AD">
              <w:rPr>
                <w:rFonts w:ascii="Sylfaen" w:hAnsi="Sylfaen" w:cs="Sylfaen"/>
                <w:sz w:val="20"/>
                <w:szCs w:val="20"/>
                <w:lang w:val="hy-AM"/>
              </w:rPr>
              <w:t>պահանջագիրը</w:t>
            </w:r>
            <w:r w:rsidRPr="006E68AD">
              <w:rPr>
                <w:rFonts w:ascii="Sylfaen" w:hAnsi="Sylfaen"/>
                <w:sz w:val="20"/>
                <w:szCs w:val="20"/>
                <w:lang w:val="hy-AM"/>
              </w:rPr>
              <w:t xml:space="preserve"> </w:t>
            </w:r>
            <w:r w:rsidRPr="006E68AD">
              <w:rPr>
                <w:rFonts w:ascii="Sylfaen" w:hAnsi="Sylfaen" w:cs="Sylfaen"/>
                <w:sz w:val="20"/>
                <w:szCs w:val="20"/>
                <w:lang w:val="hy-AM"/>
              </w:rPr>
              <w:t>ներկայացնում</w:t>
            </w:r>
            <w:r w:rsidRPr="006E68AD">
              <w:rPr>
                <w:rFonts w:ascii="Sylfaen" w:hAnsi="Sylfaen"/>
                <w:sz w:val="20"/>
                <w:szCs w:val="20"/>
                <w:lang w:val="hy-AM"/>
              </w:rPr>
              <w:t xml:space="preserve"> </w:t>
            </w:r>
            <w:r w:rsidRPr="006E68AD">
              <w:rPr>
                <w:rFonts w:ascii="Sylfaen" w:hAnsi="Sylfaen" w:cs="Sylfaen"/>
                <w:sz w:val="20"/>
                <w:szCs w:val="20"/>
                <w:lang w:val="hy-AM"/>
              </w:rPr>
              <w:t>է</w:t>
            </w:r>
            <w:r w:rsidRPr="006E68AD">
              <w:rPr>
                <w:rFonts w:ascii="Sylfaen" w:hAnsi="Sylfaen"/>
                <w:sz w:val="20"/>
                <w:szCs w:val="20"/>
                <w:lang w:val="hy-AM"/>
              </w:rPr>
              <w:t xml:space="preserve"> </w:t>
            </w:r>
            <w:r w:rsidRPr="006E68AD">
              <w:rPr>
                <w:rFonts w:ascii="Sylfaen" w:hAnsi="Sylfaen" w:cs="Sylfaen"/>
                <w:sz w:val="20"/>
                <w:szCs w:val="20"/>
                <w:lang w:val="hy-AM"/>
              </w:rPr>
              <w:t>թղթային</w:t>
            </w:r>
            <w:r w:rsidRPr="006E68AD">
              <w:rPr>
                <w:rFonts w:ascii="Sylfaen" w:hAnsi="Sylfaen"/>
                <w:sz w:val="20"/>
                <w:szCs w:val="20"/>
                <w:lang w:val="hy-AM"/>
              </w:rPr>
              <w:t xml:space="preserve"> </w:t>
            </w:r>
            <w:r w:rsidRPr="006E68AD">
              <w:rPr>
                <w:rFonts w:ascii="Sylfaen" w:hAnsi="Sylfaen" w:cs="Sylfaen"/>
                <w:sz w:val="20"/>
                <w:szCs w:val="20"/>
                <w:lang w:val="hy-AM"/>
              </w:rPr>
              <w:t>եղանակով</w:t>
            </w:r>
          </w:p>
        </w:tc>
        <w:tc>
          <w:tcPr>
            <w:tcW w:w="264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lang w:val="hy-AM"/>
              </w:rPr>
            </w:pPr>
            <w:r w:rsidRPr="006E68AD">
              <w:rPr>
                <w:rFonts w:ascii="Sylfaen" w:hAnsi="Sylfaen" w:cs="Sylfaen"/>
                <w:sz w:val="20"/>
                <w:szCs w:val="20"/>
                <w:lang w:val="hy-AM"/>
              </w:rPr>
              <w:t>կնքվում</w:t>
            </w:r>
            <w:r w:rsidRPr="006E68AD">
              <w:rPr>
                <w:rFonts w:ascii="Sylfaen" w:hAnsi="Sylfaen"/>
                <w:sz w:val="20"/>
                <w:szCs w:val="20"/>
                <w:lang w:val="hy-AM"/>
              </w:rPr>
              <w:t xml:space="preserve"> </w:t>
            </w:r>
            <w:r w:rsidRPr="006E68AD">
              <w:rPr>
                <w:rFonts w:ascii="Sylfaen" w:hAnsi="Sylfaen" w:cs="Sylfaen"/>
                <w:sz w:val="20"/>
                <w:szCs w:val="20"/>
                <w:lang w:val="hy-AM"/>
              </w:rPr>
              <w:t>է</w:t>
            </w:r>
            <w:r w:rsidRPr="006E68AD">
              <w:rPr>
                <w:rFonts w:ascii="Sylfaen" w:hAnsi="Sylfaen"/>
                <w:sz w:val="20"/>
                <w:szCs w:val="20"/>
                <w:lang w:val="hy-AM"/>
              </w:rPr>
              <w:t xml:space="preserve"> </w:t>
            </w:r>
            <w:r w:rsidRPr="006E68AD">
              <w:rPr>
                <w:rFonts w:ascii="Sylfaen" w:hAnsi="Sylfaen" w:cs="Sylfaen"/>
                <w:sz w:val="20"/>
                <w:szCs w:val="20"/>
                <w:lang w:val="hy-AM"/>
              </w:rPr>
              <w:t>վճարողի</w:t>
            </w:r>
            <w:r w:rsidRPr="006E68AD">
              <w:rPr>
                <w:rFonts w:ascii="Sylfaen" w:hAnsi="Sylfaen"/>
                <w:sz w:val="20"/>
                <w:szCs w:val="20"/>
                <w:lang w:val="hy-AM"/>
              </w:rPr>
              <w:t xml:space="preserve"> </w:t>
            </w:r>
            <w:r w:rsidRPr="006E68AD">
              <w:rPr>
                <w:rFonts w:ascii="Sylfaen" w:hAnsi="Sylfaen" w:cs="Sylfaen"/>
                <w:sz w:val="20"/>
                <w:szCs w:val="20"/>
                <w:lang w:val="hy-AM"/>
              </w:rPr>
              <w:t>կողմից</w:t>
            </w:r>
            <w:r w:rsidRPr="006E68AD">
              <w:rPr>
                <w:rFonts w:ascii="Sylfaen" w:hAnsi="Sylfaen"/>
                <w:sz w:val="20"/>
                <w:szCs w:val="20"/>
                <w:lang w:val="hy-AM"/>
              </w:rPr>
              <w:t xml:space="preserve"> </w:t>
            </w:r>
          </w:p>
          <w:p w:rsidR="00924798" w:rsidRPr="006E68AD" w:rsidRDefault="00924798" w:rsidP="00486012">
            <w:pPr>
              <w:jc w:val="center"/>
              <w:rPr>
                <w:rFonts w:ascii="Sylfaen" w:hAnsi="Sylfaen"/>
                <w:sz w:val="20"/>
                <w:szCs w:val="20"/>
                <w:lang w:val="hy-AM"/>
              </w:rPr>
            </w:pPr>
            <w:r w:rsidRPr="006E68AD">
              <w:rPr>
                <w:rFonts w:ascii="Sylfaen" w:hAnsi="Sylfaen" w:cs="Sylfaen"/>
                <w:sz w:val="20"/>
                <w:szCs w:val="20"/>
                <w:lang w:val="hy-AM"/>
              </w:rPr>
              <w:t>թղթային</w:t>
            </w:r>
            <w:r w:rsidRPr="006E68AD">
              <w:rPr>
                <w:rFonts w:ascii="Sylfaen" w:hAnsi="Sylfaen"/>
                <w:sz w:val="20"/>
                <w:szCs w:val="20"/>
                <w:lang w:val="hy-AM"/>
              </w:rPr>
              <w:t xml:space="preserve"> </w:t>
            </w:r>
            <w:r w:rsidRPr="006E68AD">
              <w:rPr>
                <w:rFonts w:ascii="Sylfaen" w:hAnsi="Sylfaen" w:cs="Sylfaen"/>
                <w:sz w:val="20"/>
                <w:szCs w:val="20"/>
                <w:lang w:val="hy-AM"/>
              </w:rPr>
              <w:t>եղանակով</w:t>
            </w:r>
            <w:r w:rsidRPr="006E68AD">
              <w:rPr>
                <w:rFonts w:ascii="Sylfaen" w:hAnsi="Sylfaen"/>
                <w:sz w:val="20"/>
                <w:szCs w:val="20"/>
                <w:lang w:val="hy-AM"/>
              </w:rPr>
              <w:t xml:space="preserve"> </w:t>
            </w:r>
            <w:r w:rsidRPr="006E68AD">
              <w:rPr>
                <w:rFonts w:ascii="Sylfaen" w:hAnsi="Sylfaen" w:cs="Sylfaen"/>
                <w:sz w:val="20"/>
                <w:szCs w:val="20"/>
                <w:lang w:val="hy-AM"/>
              </w:rPr>
              <w:t>ներկայացնելիս</w:t>
            </w:r>
          </w:p>
        </w:tc>
      </w:tr>
      <w:tr w:rsidR="00924798" w:rsidRPr="006E68AD" w:rsidTr="00486012">
        <w:tc>
          <w:tcPr>
            <w:tcW w:w="72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sz w:val="20"/>
                <w:szCs w:val="20"/>
                <w:lang w:val="hy-AM"/>
              </w:rPr>
              <w:t>22</w:t>
            </w:r>
            <w:r w:rsidRPr="006E68AD">
              <w:rPr>
                <w:rFonts w:ascii="Sylfaen" w:hAnsi="Sylfaen"/>
                <w:sz w:val="20"/>
                <w:szCs w:val="20"/>
              </w:rPr>
              <w:t>.</w:t>
            </w:r>
            <w:r w:rsidRPr="006E68AD">
              <w:rPr>
                <w:rFonts w:ascii="Sylfaen" w:hAnsi="Sylfaen" w:cs="Sylfaen"/>
                <w:sz w:val="20"/>
                <w:szCs w:val="20"/>
              </w:rPr>
              <w:t>ա</w:t>
            </w:r>
            <w:r w:rsidRPr="006E68AD">
              <w:rPr>
                <w:rFonts w:ascii="Sylfaen" w:hAnsi="Sylfaen"/>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շահառուի</w:t>
            </w:r>
            <w:r w:rsidRPr="006E68AD">
              <w:rPr>
                <w:rFonts w:ascii="Sylfaen" w:hAnsi="Sylfaen"/>
                <w:sz w:val="20"/>
                <w:szCs w:val="20"/>
              </w:rPr>
              <w:t xml:space="preserve"> </w:t>
            </w:r>
            <w:r w:rsidRPr="006E68AD">
              <w:rPr>
                <w:rFonts w:ascii="Sylfaen" w:hAnsi="Sylfaen"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r w:rsidRPr="006E68AD">
              <w:rPr>
                <w:rFonts w:ascii="Sylfaen" w:hAnsi="Sylfaen" w:cs="Sylfaen"/>
                <w:sz w:val="20"/>
                <w:szCs w:val="20"/>
                <w:lang w:val="hy-AM"/>
              </w:rPr>
              <w:t>՝</w:t>
            </w:r>
            <w:r w:rsidRPr="006E68AD">
              <w:rPr>
                <w:rFonts w:ascii="Sylfaen" w:hAnsi="Sylfaen"/>
                <w:sz w:val="20"/>
                <w:szCs w:val="20"/>
              </w:rPr>
              <w:t xml:space="preserve"> </w:t>
            </w:r>
          </w:p>
          <w:p w:rsidR="00924798" w:rsidRPr="006E68AD" w:rsidRDefault="00924798" w:rsidP="00486012">
            <w:pPr>
              <w:jc w:val="center"/>
              <w:rPr>
                <w:rFonts w:ascii="Sylfaen" w:hAnsi="Sylfaen"/>
                <w:sz w:val="20"/>
                <w:szCs w:val="20"/>
              </w:rPr>
            </w:pPr>
            <w:r w:rsidRPr="006E68AD">
              <w:rPr>
                <w:rFonts w:ascii="Sylfaen" w:hAnsi="Sylfaen" w:cs="Sylfaen"/>
                <w:sz w:val="20"/>
                <w:szCs w:val="20"/>
              </w:rPr>
              <w:t>լրացվում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բանկ</w:t>
            </w:r>
            <w:r w:rsidRPr="006E68AD">
              <w:rPr>
                <w:rFonts w:ascii="Sylfaen" w:hAnsi="Sylfaen"/>
                <w:sz w:val="20"/>
                <w:szCs w:val="20"/>
              </w:rPr>
              <w:t xml:space="preserve"> </w:t>
            </w:r>
            <w:r w:rsidRPr="006E68AD">
              <w:rPr>
                <w:rFonts w:ascii="Sylfaen" w:hAnsi="Sylfaen" w:cs="Sylfaen"/>
                <w:sz w:val="20"/>
                <w:szCs w:val="20"/>
              </w:rPr>
              <w:t>ներկայացնելիս</w:t>
            </w:r>
          </w:p>
        </w:tc>
        <w:tc>
          <w:tcPr>
            <w:tcW w:w="264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ստորագրվում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շահառուի</w:t>
            </w:r>
            <w:r w:rsidRPr="006E68AD">
              <w:rPr>
                <w:rFonts w:ascii="Sylfaen" w:hAnsi="Sylfaen"/>
                <w:sz w:val="20"/>
                <w:szCs w:val="20"/>
              </w:rPr>
              <w:t xml:space="preserve"> </w:t>
            </w:r>
            <w:r w:rsidRPr="006E68AD">
              <w:rPr>
                <w:rFonts w:ascii="Sylfaen" w:hAnsi="Sylfaen" w:cs="Sylfaen"/>
                <w:sz w:val="20"/>
                <w:szCs w:val="20"/>
              </w:rPr>
              <w:t>կողմից</w:t>
            </w:r>
          </w:p>
        </w:tc>
      </w:tr>
      <w:tr w:rsidR="00924798" w:rsidRPr="006E68AD" w:rsidTr="00486012">
        <w:tc>
          <w:tcPr>
            <w:tcW w:w="720" w:type="dxa"/>
            <w:tcBorders>
              <w:top w:val="single" w:sz="4" w:space="0" w:color="auto"/>
              <w:left w:val="single" w:sz="4" w:space="0" w:color="auto"/>
              <w:bottom w:val="single" w:sz="4" w:space="0" w:color="auto"/>
              <w:right w:val="single" w:sz="4" w:space="0" w:color="auto"/>
            </w:tcBorders>
            <w:vAlign w:val="center"/>
          </w:tcPr>
          <w:p w:rsidR="00924798" w:rsidRPr="006E68AD" w:rsidRDefault="00924798" w:rsidP="00486012">
            <w:pPr>
              <w:rPr>
                <w:rFonts w:ascii="Sylfaen" w:hAnsi="Sylfaen"/>
                <w:sz w:val="20"/>
                <w:szCs w:val="20"/>
              </w:rPr>
            </w:pPr>
            <w:r w:rsidRPr="006E68AD">
              <w:rPr>
                <w:rFonts w:ascii="Sylfaen" w:hAnsi="Sylfaen"/>
                <w:sz w:val="20"/>
                <w:szCs w:val="20"/>
                <w:lang w:val="hy-AM"/>
              </w:rPr>
              <w:t>22</w:t>
            </w:r>
            <w:r w:rsidRPr="006E68AD">
              <w:rPr>
                <w:rFonts w:ascii="Sylfaen" w:hAnsi="Sylfaen"/>
                <w:sz w:val="20"/>
                <w:szCs w:val="20"/>
              </w:rPr>
              <w:t>.</w:t>
            </w:r>
            <w:r w:rsidRPr="006E68AD">
              <w:rPr>
                <w:rFonts w:ascii="Sylfaen" w:hAnsi="Sylfaen" w:cs="Sylfaen"/>
                <w:sz w:val="20"/>
                <w:szCs w:val="20"/>
              </w:rPr>
              <w:t>բ</w:t>
            </w:r>
            <w:r w:rsidRPr="006E68AD">
              <w:rPr>
                <w:rFonts w:ascii="Sylfaen" w:hAnsi="Sylfaen"/>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շահառուի</w:t>
            </w:r>
            <w:r w:rsidRPr="006E68AD">
              <w:rPr>
                <w:rFonts w:ascii="Sylfaen" w:hAnsi="Sylfaen"/>
                <w:sz w:val="20"/>
                <w:szCs w:val="20"/>
              </w:rPr>
              <w:t xml:space="preserve"> </w:t>
            </w:r>
            <w:r w:rsidRPr="006E68AD">
              <w:rPr>
                <w:rFonts w:ascii="Sylfaen" w:hAnsi="Sylfaen" w:cs="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r w:rsidRPr="006E68AD">
              <w:rPr>
                <w:rFonts w:ascii="Sylfaen" w:hAnsi="Sylfaen"/>
                <w:sz w:val="20"/>
                <w:szCs w:val="20"/>
              </w:rPr>
              <w:t xml:space="preserve">` </w:t>
            </w:r>
          </w:p>
          <w:p w:rsidR="00924798" w:rsidRPr="006E68AD" w:rsidRDefault="00924798" w:rsidP="00486012">
            <w:pPr>
              <w:jc w:val="center"/>
              <w:rPr>
                <w:rFonts w:ascii="Sylfaen" w:hAnsi="Sylfaen"/>
                <w:sz w:val="20"/>
                <w:szCs w:val="20"/>
              </w:rPr>
            </w:pPr>
            <w:r w:rsidRPr="006E68AD">
              <w:rPr>
                <w:rFonts w:ascii="Sylfaen" w:hAnsi="Sylfaen" w:cs="Sylfaen"/>
                <w:sz w:val="20"/>
                <w:szCs w:val="20"/>
              </w:rPr>
              <w:t>կնիքի</w:t>
            </w:r>
            <w:r w:rsidRPr="006E68AD">
              <w:rPr>
                <w:rFonts w:ascii="Sylfaen" w:hAnsi="Sylfaen"/>
                <w:sz w:val="20"/>
                <w:szCs w:val="20"/>
              </w:rPr>
              <w:t xml:space="preserve"> </w:t>
            </w:r>
            <w:r w:rsidRPr="006E68AD">
              <w:rPr>
                <w:rFonts w:ascii="Sylfaen" w:hAnsi="Sylfaen" w:cs="Sylfaen"/>
                <w:sz w:val="20"/>
                <w:szCs w:val="20"/>
              </w:rPr>
              <w:t>առկայության</w:t>
            </w:r>
            <w:r w:rsidRPr="006E68AD">
              <w:rPr>
                <w:rFonts w:ascii="Sylfaen" w:hAnsi="Sylfaen"/>
                <w:sz w:val="20"/>
                <w:szCs w:val="20"/>
              </w:rPr>
              <w:t xml:space="preserve"> </w:t>
            </w:r>
            <w:r w:rsidRPr="006E68AD">
              <w:rPr>
                <w:rFonts w:ascii="Sylfaen" w:hAnsi="Sylfaen" w:cs="Sylfaen"/>
                <w:sz w:val="20"/>
                <w:szCs w:val="20"/>
              </w:rPr>
              <w:t>դեպքում</w:t>
            </w:r>
          </w:p>
        </w:tc>
        <w:tc>
          <w:tcPr>
            <w:tcW w:w="264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lang w:val="hy-AM"/>
              </w:rPr>
            </w:pPr>
            <w:r w:rsidRPr="006E68AD">
              <w:rPr>
                <w:rFonts w:ascii="Sylfaen" w:hAnsi="Sylfaen" w:cs="Sylfaen"/>
                <w:sz w:val="20"/>
                <w:szCs w:val="20"/>
              </w:rPr>
              <w:t>կնքվում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շահառուի</w:t>
            </w:r>
            <w:r w:rsidRPr="006E68AD">
              <w:rPr>
                <w:rFonts w:ascii="Sylfaen" w:hAnsi="Sylfaen"/>
                <w:sz w:val="20"/>
                <w:szCs w:val="20"/>
              </w:rPr>
              <w:t xml:space="preserve"> </w:t>
            </w:r>
            <w:r w:rsidRPr="006E68AD">
              <w:rPr>
                <w:rFonts w:ascii="Sylfaen" w:hAnsi="Sylfaen" w:cs="Sylfaen"/>
                <w:sz w:val="20"/>
                <w:szCs w:val="20"/>
              </w:rPr>
              <w:t>կողմից</w:t>
            </w:r>
            <w:r w:rsidRPr="006E68AD">
              <w:rPr>
                <w:rFonts w:ascii="Sylfaen" w:hAnsi="Sylfaen"/>
                <w:sz w:val="20"/>
                <w:szCs w:val="20"/>
                <w:lang w:val="hy-AM"/>
              </w:rPr>
              <w:t xml:space="preserve"> </w:t>
            </w:r>
          </w:p>
          <w:p w:rsidR="00924798" w:rsidRPr="006E68AD" w:rsidRDefault="00924798" w:rsidP="00486012">
            <w:pPr>
              <w:jc w:val="center"/>
              <w:rPr>
                <w:rFonts w:ascii="Sylfaen" w:hAnsi="Sylfaen"/>
                <w:sz w:val="20"/>
                <w:szCs w:val="20"/>
                <w:lang w:val="hy-AM"/>
              </w:rPr>
            </w:pPr>
            <w:r w:rsidRPr="006E68AD">
              <w:rPr>
                <w:rFonts w:ascii="Sylfaen" w:hAnsi="Sylfaen" w:cs="Sylfaen"/>
                <w:sz w:val="20"/>
                <w:szCs w:val="20"/>
                <w:lang w:val="hy-AM"/>
              </w:rPr>
              <w:t>թղթային</w:t>
            </w:r>
            <w:r w:rsidRPr="006E68AD">
              <w:rPr>
                <w:rFonts w:ascii="Sylfaen" w:hAnsi="Sylfaen"/>
                <w:sz w:val="20"/>
                <w:szCs w:val="20"/>
                <w:lang w:val="hy-AM"/>
              </w:rPr>
              <w:t xml:space="preserve"> </w:t>
            </w:r>
            <w:r w:rsidRPr="006E68AD">
              <w:rPr>
                <w:rFonts w:ascii="Sylfaen" w:hAnsi="Sylfaen" w:cs="Sylfaen"/>
                <w:sz w:val="20"/>
                <w:szCs w:val="20"/>
                <w:lang w:val="hy-AM"/>
              </w:rPr>
              <w:t>եղանակով</w:t>
            </w:r>
            <w:r w:rsidRPr="006E68AD">
              <w:rPr>
                <w:rFonts w:ascii="Sylfaen" w:hAnsi="Sylfaen"/>
                <w:sz w:val="20"/>
                <w:szCs w:val="20"/>
                <w:lang w:val="hy-AM"/>
              </w:rPr>
              <w:t xml:space="preserve"> </w:t>
            </w:r>
            <w:r w:rsidRPr="006E68AD">
              <w:rPr>
                <w:rFonts w:ascii="Sylfaen" w:hAnsi="Sylfaen" w:cs="Sylfaen"/>
                <w:sz w:val="20"/>
                <w:szCs w:val="20"/>
                <w:lang w:val="hy-AM"/>
              </w:rPr>
              <w:t>բանկ</w:t>
            </w:r>
            <w:r w:rsidRPr="006E68AD">
              <w:rPr>
                <w:rFonts w:ascii="Sylfaen" w:hAnsi="Sylfaen"/>
                <w:sz w:val="20"/>
                <w:szCs w:val="20"/>
                <w:lang w:val="hy-AM"/>
              </w:rPr>
              <w:t xml:space="preserve"> </w:t>
            </w:r>
            <w:r w:rsidRPr="006E68AD">
              <w:rPr>
                <w:rFonts w:ascii="Sylfaen" w:hAnsi="Sylfaen" w:cs="Sylfaen"/>
                <w:sz w:val="20"/>
                <w:szCs w:val="20"/>
                <w:lang w:val="hy-AM"/>
              </w:rPr>
              <w:t>ներկայացնելիս</w:t>
            </w:r>
          </w:p>
        </w:tc>
      </w:tr>
      <w:tr w:rsidR="00924798" w:rsidRPr="006E68AD" w:rsidTr="00486012">
        <w:tc>
          <w:tcPr>
            <w:tcW w:w="72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sz w:val="20"/>
                <w:szCs w:val="20"/>
              </w:rPr>
              <w:t>2</w:t>
            </w:r>
            <w:r w:rsidRPr="006E68AD">
              <w:rPr>
                <w:rFonts w:ascii="Sylfaen" w:hAnsi="Sylfaen"/>
                <w:sz w:val="20"/>
                <w:szCs w:val="20"/>
                <w:lang w:val="hy-AM"/>
              </w:rPr>
              <w:t>3</w:t>
            </w:r>
            <w:r w:rsidRPr="006E68AD">
              <w:rPr>
                <w:rFonts w:ascii="Sylfaen" w:hAnsi="Sylfaen"/>
                <w:sz w:val="20"/>
                <w:szCs w:val="20"/>
              </w:rPr>
              <w:t>.</w:t>
            </w:r>
            <w:r w:rsidRPr="006E68AD">
              <w:rPr>
                <w:rFonts w:ascii="Sylfaen" w:hAnsi="Sylfaen" w:cs="Sylfaen"/>
                <w:sz w:val="20"/>
                <w:szCs w:val="20"/>
              </w:rPr>
              <w:t>ա</w:t>
            </w:r>
            <w:r w:rsidRPr="006E68AD">
              <w:rPr>
                <w:rFonts w:ascii="Sylfaen" w:hAnsi="Sylfaen"/>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վճարողին</w:t>
            </w:r>
            <w:r w:rsidRPr="006E68AD">
              <w:rPr>
                <w:rFonts w:ascii="Sylfaen" w:hAnsi="Sylfaen"/>
                <w:sz w:val="20"/>
                <w:szCs w:val="20"/>
              </w:rPr>
              <w:t xml:space="preserve"> </w:t>
            </w:r>
            <w:r w:rsidRPr="006E68AD">
              <w:rPr>
                <w:rFonts w:ascii="Sylfaen" w:hAnsi="Sylfaen" w:cs="Sylfaen"/>
                <w:sz w:val="20"/>
                <w:szCs w:val="20"/>
              </w:rPr>
              <w:t>սպասարկող</w:t>
            </w:r>
            <w:r w:rsidRPr="006E68AD">
              <w:rPr>
                <w:rFonts w:ascii="Sylfaen" w:hAnsi="Sylfaen"/>
                <w:sz w:val="20"/>
                <w:szCs w:val="20"/>
              </w:rPr>
              <w:t xml:space="preserve"> </w:t>
            </w:r>
            <w:r w:rsidRPr="006E68AD">
              <w:rPr>
                <w:rFonts w:ascii="Sylfaen" w:hAnsi="Sylfaen" w:cs="Sylfaen"/>
                <w:sz w:val="20"/>
                <w:szCs w:val="20"/>
              </w:rPr>
              <w:t>ֆինանսական</w:t>
            </w:r>
            <w:r w:rsidRPr="006E68AD">
              <w:rPr>
                <w:rFonts w:ascii="Sylfaen" w:hAnsi="Sylfaen"/>
                <w:sz w:val="20"/>
                <w:szCs w:val="20"/>
              </w:rPr>
              <w:t xml:space="preserve"> </w:t>
            </w:r>
            <w:r w:rsidRPr="006E68AD">
              <w:rPr>
                <w:rFonts w:ascii="Sylfaen" w:hAnsi="Sylfaen" w:cs="Sylfaen"/>
                <w:sz w:val="20"/>
                <w:szCs w:val="20"/>
              </w:rPr>
              <w:t>կազմակերպության</w:t>
            </w:r>
            <w:r w:rsidRPr="006E68AD">
              <w:rPr>
                <w:rFonts w:ascii="Sylfaen" w:hAnsi="Sylfaen"/>
                <w:sz w:val="20"/>
                <w:szCs w:val="20"/>
              </w:rPr>
              <w:t xml:space="preserve"> (</w:t>
            </w:r>
            <w:r w:rsidRPr="006E68AD">
              <w:rPr>
                <w:rFonts w:ascii="Sylfaen" w:hAnsi="Sylfaen" w:cs="Sylfaen"/>
                <w:sz w:val="20"/>
                <w:szCs w:val="20"/>
              </w:rPr>
              <w:t>մասնաճյուղի</w:t>
            </w:r>
            <w:r w:rsidRPr="006E68AD">
              <w:rPr>
                <w:rFonts w:ascii="Sylfaen" w:hAnsi="Sylfaen"/>
                <w:sz w:val="20"/>
                <w:szCs w:val="20"/>
              </w:rPr>
              <w:t xml:space="preserve">) </w:t>
            </w:r>
            <w:r w:rsidRPr="006E68AD">
              <w:rPr>
                <w:rFonts w:ascii="Sylfaen" w:hAnsi="Sylfaen" w:cs="Sylfaen"/>
                <w:sz w:val="20"/>
                <w:szCs w:val="20"/>
              </w:rPr>
              <w:t>աշխատակցի</w:t>
            </w:r>
            <w:r w:rsidRPr="006E68AD">
              <w:rPr>
                <w:rFonts w:ascii="Sylfaen" w:hAnsi="Sylfaen"/>
                <w:sz w:val="20"/>
                <w:szCs w:val="20"/>
              </w:rPr>
              <w:t xml:space="preserve"> </w:t>
            </w:r>
            <w:r w:rsidRPr="006E68AD">
              <w:rPr>
                <w:rFonts w:ascii="Sylfaen" w:hAnsi="Sylfaen"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p w:rsidR="00924798" w:rsidRPr="006E68AD" w:rsidRDefault="00924798" w:rsidP="00486012">
            <w:pPr>
              <w:jc w:val="center"/>
              <w:rPr>
                <w:rFonts w:ascii="Sylfaen" w:hAnsi="Sylfaen"/>
                <w:sz w:val="20"/>
                <w:szCs w:val="20"/>
              </w:rPr>
            </w:pPr>
            <w:r w:rsidRPr="006E68AD">
              <w:rPr>
                <w:rFonts w:ascii="Sylfaen" w:hAnsi="Sylfaen" w:cs="Sylfaen"/>
                <w:sz w:val="20"/>
                <w:szCs w:val="20"/>
              </w:rPr>
              <w:t>վճարման</w:t>
            </w:r>
            <w:r w:rsidRPr="006E68AD">
              <w:rPr>
                <w:rFonts w:ascii="Sylfaen" w:hAnsi="Sylfaen"/>
                <w:sz w:val="20"/>
                <w:szCs w:val="20"/>
              </w:rPr>
              <w:t xml:space="preserve"> </w:t>
            </w:r>
            <w:r w:rsidRPr="006E68AD">
              <w:rPr>
                <w:rFonts w:ascii="Sylfaen" w:hAnsi="Sylfaen" w:cs="Sylfaen"/>
                <w:sz w:val="20"/>
                <w:szCs w:val="20"/>
              </w:rPr>
              <w:t>պահանջագիրը</w:t>
            </w:r>
            <w:r w:rsidRPr="006E68AD">
              <w:rPr>
                <w:rFonts w:ascii="Sylfaen" w:hAnsi="Sylfaen"/>
                <w:sz w:val="20"/>
                <w:szCs w:val="20"/>
              </w:rPr>
              <w:t xml:space="preserve"> </w:t>
            </w:r>
            <w:r w:rsidRPr="006E68AD">
              <w:rPr>
                <w:rFonts w:ascii="Sylfaen" w:hAnsi="Sylfaen" w:cs="Sylfaen"/>
                <w:sz w:val="20"/>
                <w:szCs w:val="20"/>
              </w:rPr>
              <w:t>վճարողին</w:t>
            </w:r>
            <w:r w:rsidRPr="006E68AD">
              <w:rPr>
                <w:rFonts w:ascii="Sylfaen" w:hAnsi="Sylfaen"/>
                <w:sz w:val="20"/>
                <w:szCs w:val="20"/>
              </w:rPr>
              <w:t xml:space="preserve"> </w:t>
            </w:r>
            <w:r w:rsidRPr="006E68AD">
              <w:rPr>
                <w:rFonts w:ascii="Sylfaen" w:hAnsi="Sylfaen" w:cs="Sylfaen"/>
                <w:sz w:val="20"/>
                <w:szCs w:val="20"/>
              </w:rPr>
              <w:t>սպասարկող</w:t>
            </w:r>
            <w:r w:rsidRPr="006E68AD">
              <w:rPr>
                <w:rFonts w:ascii="Sylfaen" w:hAnsi="Sylfaen"/>
                <w:sz w:val="20"/>
                <w:szCs w:val="20"/>
              </w:rPr>
              <w:t xml:space="preserve"> </w:t>
            </w:r>
            <w:r w:rsidRPr="006E68AD">
              <w:rPr>
                <w:rFonts w:ascii="Sylfaen" w:hAnsi="Sylfaen" w:cs="Sylfaen"/>
                <w:sz w:val="20"/>
                <w:szCs w:val="20"/>
              </w:rPr>
              <w:t>ֆինանսական</w:t>
            </w:r>
            <w:r w:rsidRPr="006E68AD">
              <w:rPr>
                <w:rFonts w:ascii="Sylfaen" w:hAnsi="Sylfaen"/>
                <w:sz w:val="20"/>
                <w:szCs w:val="20"/>
              </w:rPr>
              <w:t xml:space="preserve"> </w:t>
            </w:r>
            <w:r w:rsidRPr="006E68AD">
              <w:rPr>
                <w:rFonts w:ascii="Sylfaen" w:hAnsi="Sylfaen" w:cs="Sylfaen"/>
                <w:sz w:val="20"/>
                <w:szCs w:val="20"/>
              </w:rPr>
              <w:t>կազմակերպության</w:t>
            </w:r>
            <w:r w:rsidRPr="006E68AD">
              <w:rPr>
                <w:rFonts w:ascii="Sylfaen" w:hAnsi="Sylfaen" w:cs="Sylfaen"/>
                <w:sz w:val="20"/>
                <w:szCs w:val="20"/>
                <w:lang w:val="hy-AM"/>
              </w:rPr>
              <w:t>ը</w:t>
            </w:r>
            <w:r w:rsidRPr="006E68AD">
              <w:rPr>
                <w:rFonts w:ascii="Sylfaen" w:hAnsi="Sylfaen"/>
                <w:sz w:val="20"/>
                <w:szCs w:val="20"/>
              </w:rPr>
              <w:t xml:space="preserve"> </w:t>
            </w:r>
            <w:r w:rsidRPr="006E68AD">
              <w:rPr>
                <w:rFonts w:ascii="Sylfaen" w:hAnsi="Sylfaen" w:cs="Sylfaen"/>
                <w:sz w:val="20"/>
                <w:szCs w:val="20"/>
              </w:rPr>
              <w:t>թղթային</w:t>
            </w:r>
            <w:r w:rsidRPr="006E68AD">
              <w:rPr>
                <w:rFonts w:ascii="Sylfaen" w:hAnsi="Sylfaen"/>
                <w:sz w:val="20"/>
                <w:szCs w:val="20"/>
              </w:rPr>
              <w:t xml:space="preserve"> </w:t>
            </w:r>
            <w:r w:rsidRPr="006E68AD">
              <w:rPr>
                <w:rFonts w:ascii="Sylfaen" w:hAnsi="Sylfaen" w:cs="Sylfaen"/>
                <w:sz w:val="20"/>
                <w:szCs w:val="20"/>
              </w:rPr>
              <w:t>եղանակով</w:t>
            </w:r>
            <w:r w:rsidRPr="006E68AD">
              <w:rPr>
                <w:rFonts w:ascii="Sylfaen" w:hAnsi="Sylfaen"/>
                <w:sz w:val="20"/>
                <w:szCs w:val="20"/>
              </w:rPr>
              <w:t xml:space="preserve"> </w:t>
            </w:r>
            <w:r w:rsidRPr="006E68AD">
              <w:rPr>
                <w:rFonts w:ascii="Sylfaen" w:hAnsi="Sylfaen"/>
                <w:sz w:val="20"/>
                <w:szCs w:val="20"/>
                <w:lang w:val="hy-AM"/>
              </w:rPr>
              <w:t xml:space="preserve"> </w:t>
            </w:r>
            <w:r w:rsidRPr="006E68AD">
              <w:rPr>
                <w:rFonts w:ascii="Sylfaen" w:hAnsi="Sylfaen" w:cs="Sylfaen"/>
                <w:sz w:val="20"/>
                <w:szCs w:val="20"/>
              </w:rPr>
              <w:t>ներկայաց</w:t>
            </w:r>
            <w:r w:rsidRPr="006E68AD">
              <w:rPr>
                <w:rFonts w:ascii="Sylfaen" w:hAnsi="Sylfaen" w:cs="Sylfaen"/>
                <w:sz w:val="20"/>
                <w:szCs w:val="20"/>
                <w:lang w:val="hy-AM"/>
              </w:rPr>
              <w:t>ված</w:t>
            </w:r>
            <w:r w:rsidRPr="006E68AD">
              <w:rPr>
                <w:rFonts w:ascii="Sylfaen" w:hAnsi="Sylfaen"/>
                <w:sz w:val="20"/>
                <w:szCs w:val="20"/>
                <w:lang w:val="hy-AM"/>
              </w:rPr>
              <w:t xml:space="preserve"> </w:t>
            </w:r>
            <w:r w:rsidRPr="006E68AD">
              <w:rPr>
                <w:rFonts w:ascii="Sylfaen" w:hAnsi="Sylfaen" w:cs="Sylfaen"/>
                <w:sz w:val="20"/>
                <w:szCs w:val="20"/>
                <w:lang w:val="hy-AM"/>
              </w:rPr>
              <w:t>լի</w:t>
            </w:r>
            <w:r w:rsidRPr="006E68AD">
              <w:rPr>
                <w:rFonts w:ascii="Sylfaen" w:hAnsi="Sylfaen" w:cs="Sylfaen"/>
                <w:sz w:val="20"/>
                <w:szCs w:val="20"/>
              </w:rPr>
              <w:t>նելու</w:t>
            </w:r>
            <w:r w:rsidRPr="006E68AD">
              <w:rPr>
                <w:rFonts w:ascii="Sylfaen" w:hAnsi="Sylfaen"/>
                <w:sz w:val="20"/>
                <w:szCs w:val="20"/>
              </w:rPr>
              <w:t xml:space="preserve"> </w:t>
            </w:r>
            <w:r w:rsidRPr="006E68AD">
              <w:rPr>
                <w:rFonts w:ascii="Sylfaen" w:hAnsi="Sylfaen" w:cs="Sylfaen"/>
                <w:sz w:val="20"/>
                <w:szCs w:val="20"/>
              </w:rPr>
              <w:t>դեպքում</w:t>
            </w:r>
          </w:p>
        </w:tc>
        <w:tc>
          <w:tcPr>
            <w:tcW w:w="264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p>
        </w:tc>
      </w:tr>
      <w:tr w:rsidR="00924798" w:rsidRPr="006E68AD" w:rsidTr="00486012">
        <w:tc>
          <w:tcPr>
            <w:tcW w:w="720" w:type="dxa"/>
            <w:tcBorders>
              <w:top w:val="single" w:sz="4" w:space="0" w:color="auto"/>
              <w:left w:val="single" w:sz="4" w:space="0" w:color="auto"/>
              <w:bottom w:val="single" w:sz="4" w:space="0" w:color="auto"/>
              <w:right w:val="single" w:sz="4" w:space="0" w:color="auto"/>
            </w:tcBorders>
            <w:vAlign w:val="center"/>
          </w:tcPr>
          <w:p w:rsidR="00924798" w:rsidRPr="006E68AD" w:rsidRDefault="00924798" w:rsidP="00486012">
            <w:pPr>
              <w:rPr>
                <w:rFonts w:ascii="Sylfaen" w:hAnsi="Sylfaen"/>
                <w:sz w:val="20"/>
                <w:szCs w:val="20"/>
              </w:rPr>
            </w:pPr>
            <w:r w:rsidRPr="006E68AD">
              <w:rPr>
                <w:rFonts w:ascii="Sylfaen" w:hAnsi="Sylfaen"/>
                <w:sz w:val="20"/>
                <w:szCs w:val="20"/>
              </w:rPr>
              <w:t>2</w:t>
            </w:r>
            <w:r w:rsidRPr="006E68AD">
              <w:rPr>
                <w:rFonts w:ascii="Sylfaen" w:hAnsi="Sylfaen"/>
                <w:sz w:val="20"/>
                <w:szCs w:val="20"/>
                <w:lang w:val="hy-AM"/>
              </w:rPr>
              <w:t>3</w:t>
            </w:r>
            <w:r w:rsidRPr="006E68AD">
              <w:rPr>
                <w:rFonts w:ascii="Sylfaen" w:hAnsi="Sylfaen"/>
                <w:sz w:val="20"/>
                <w:szCs w:val="20"/>
              </w:rPr>
              <w:t>.</w:t>
            </w:r>
            <w:r w:rsidRPr="006E68AD">
              <w:rPr>
                <w:rFonts w:ascii="Sylfaen" w:hAnsi="Sylfaen" w:cs="Sylfaen"/>
                <w:sz w:val="20"/>
                <w:szCs w:val="20"/>
              </w:rPr>
              <w:t>բ</w:t>
            </w:r>
            <w:r w:rsidRPr="006E68AD">
              <w:rPr>
                <w:rFonts w:ascii="Sylfaen" w:hAnsi="Sylfaen"/>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վճարողին</w:t>
            </w:r>
            <w:r w:rsidRPr="006E68AD">
              <w:rPr>
                <w:rFonts w:ascii="Sylfaen" w:hAnsi="Sylfaen"/>
                <w:sz w:val="20"/>
                <w:szCs w:val="20"/>
              </w:rPr>
              <w:t xml:space="preserve"> </w:t>
            </w:r>
            <w:r w:rsidRPr="006E68AD">
              <w:rPr>
                <w:rFonts w:ascii="Sylfaen" w:hAnsi="Sylfaen" w:cs="Sylfaen"/>
                <w:sz w:val="20"/>
                <w:szCs w:val="20"/>
              </w:rPr>
              <w:t>սպասարկող</w:t>
            </w:r>
            <w:r w:rsidRPr="006E68AD">
              <w:rPr>
                <w:rFonts w:ascii="Sylfaen" w:hAnsi="Sylfaen"/>
                <w:sz w:val="20"/>
                <w:szCs w:val="20"/>
              </w:rPr>
              <w:t xml:space="preserve"> </w:t>
            </w:r>
            <w:r w:rsidRPr="006E68AD">
              <w:rPr>
                <w:rFonts w:ascii="Sylfaen" w:hAnsi="Sylfaen" w:cs="Sylfaen"/>
                <w:sz w:val="20"/>
                <w:szCs w:val="20"/>
              </w:rPr>
              <w:t>ֆինանսական</w:t>
            </w:r>
            <w:r w:rsidRPr="006E68AD">
              <w:rPr>
                <w:rFonts w:ascii="Sylfaen" w:hAnsi="Sylfaen"/>
                <w:sz w:val="20"/>
                <w:szCs w:val="20"/>
              </w:rPr>
              <w:t xml:space="preserve"> </w:t>
            </w:r>
            <w:r w:rsidRPr="006E68AD">
              <w:rPr>
                <w:rFonts w:ascii="Sylfaen" w:hAnsi="Sylfaen" w:cs="Sylfaen"/>
                <w:sz w:val="20"/>
                <w:szCs w:val="20"/>
              </w:rPr>
              <w:t>կազմակերպությա</w:t>
            </w:r>
            <w:r w:rsidRPr="006E68AD">
              <w:rPr>
                <w:rFonts w:ascii="Sylfaen" w:hAnsi="Sylfaen" w:cs="Sylfaen"/>
                <w:sz w:val="20"/>
                <w:szCs w:val="20"/>
              </w:rPr>
              <w:lastRenderedPageBreak/>
              <w:t>ն</w:t>
            </w:r>
            <w:r w:rsidRPr="006E68AD">
              <w:rPr>
                <w:rFonts w:ascii="Sylfaen" w:hAnsi="Sylfaen"/>
                <w:sz w:val="20"/>
                <w:szCs w:val="20"/>
              </w:rPr>
              <w:t xml:space="preserve"> (</w:t>
            </w:r>
            <w:r w:rsidRPr="006E68AD">
              <w:rPr>
                <w:rFonts w:ascii="Sylfaen" w:hAnsi="Sylfaen" w:cs="Sylfaen"/>
                <w:sz w:val="20"/>
                <w:szCs w:val="20"/>
              </w:rPr>
              <w:t>մասնաճյուղի</w:t>
            </w:r>
            <w:r w:rsidRPr="006E68AD">
              <w:rPr>
                <w:rFonts w:ascii="Sylfaen" w:hAnsi="Sylfaen"/>
                <w:sz w:val="20"/>
                <w:szCs w:val="20"/>
              </w:rPr>
              <w:t xml:space="preserve">) </w:t>
            </w:r>
            <w:r w:rsidRPr="006E68AD">
              <w:rPr>
                <w:rFonts w:ascii="Sylfaen" w:hAnsi="Sylfaen" w:cs="Sylfaen"/>
                <w:sz w:val="20"/>
                <w:szCs w:val="20"/>
                <w:lang w:val="hy-AM"/>
              </w:rPr>
              <w:t>դրոշմա</w:t>
            </w:r>
            <w:r w:rsidRPr="006E68AD">
              <w:rPr>
                <w:rFonts w:ascii="Sylfaen" w:hAnsi="Sylfaen" w:cs="Sylfaen"/>
                <w:sz w:val="20"/>
                <w:szCs w:val="20"/>
              </w:rPr>
              <w:t>կնիքը</w:t>
            </w:r>
            <w:r w:rsidRPr="006E68AD">
              <w:rPr>
                <w:rFonts w:ascii="Sylfaen" w:hAnsi="Sylfaen"/>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p w:rsidR="00924798" w:rsidRPr="006E68AD" w:rsidRDefault="00924798" w:rsidP="00486012">
            <w:pPr>
              <w:jc w:val="center"/>
              <w:rPr>
                <w:rFonts w:ascii="Sylfaen" w:hAnsi="Sylfaen"/>
                <w:sz w:val="20"/>
                <w:szCs w:val="20"/>
              </w:rPr>
            </w:pPr>
            <w:r w:rsidRPr="006E68AD">
              <w:rPr>
                <w:rFonts w:ascii="Sylfaen" w:hAnsi="Sylfaen" w:cs="Sylfaen"/>
                <w:sz w:val="20"/>
                <w:szCs w:val="20"/>
              </w:rPr>
              <w:t>վճարման</w:t>
            </w:r>
            <w:r w:rsidRPr="006E68AD">
              <w:rPr>
                <w:rFonts w:ascii="Sylfaen" w:hAnsi="Sylfaen"/>
                <w:sz w:val="20"/>
                <w:szCs w:val="20"/>
              </w:rPr>
              <w:t xml:space="preserve"> </w:t>
            </w:r>
            <w:r w:rsidRPr="006E68AD">
              <w:rPr>
                <w:rFonts w:ascii="Sylfaen" w:hAnsi="Sylfaen" w:cs="Sylfaen"/>
                <w:sz w:val="20"/>
                <w:szCs w:val="20"/>
              </w:rPr>
              <w:t>պահանջագիրը</w:t>
            </w:r>
            <w:r w:rsidRPr="006E68AD">
              <w:rPr>
                <w:rFonts w:ascii="Sylfaen" w:hAnsi="Sylfaen"/>
                <w:sz w:val="20"/>
                <w:szCs w:val="20"/>
              </w:rPr>
              <w:t xml:space="preserve"> </w:t>
            </w:r>
            <w:r w:rsidRPr="006E68AD">
              <w:rPr>
                <w:rFonts w:ascii="Sylfaen" w:hAnsi="Sylfaen" w:cs="Sylfaen"/>
                <w:sz w:val="20"/>
                <w:szCs w:val="20"/>
              </w:rPr>
              <w:t>վճարողին</w:t>
            </w:r>
            <w:r w:rsidRPr="006E68AD">
              <w:rPr>
                <w:rFonts w:ascii="Sylfaen" w:hAnsi="Sylfaen"/>
                <w:sz w:val="20"/>
                <w:szCs w:val="20"/>
              </w:rPr>
              <w:t xml:space="preserve"> </w:t>
            </w:r>
            <w:r w:rsidRPr="006E68AD">
              <w:rPr>
                <w:rFonts w:ascii="Sylfaen" w:hAnsi="Sylfaen" w:cs="Sylfaen"/>
                <w:sz w:val="20"/>
                <w:szCs w:val="20"/>
              </w:rPr>
              <w:t>սպասարկող</w:t>
            </w:r>
            <w:r w:rsidRPr="006E68AD">
              <w:rPr>
                <w:rFonts w:ascii="Sylfaen" w:hAnsi="Sylfaen"/>
                <w:sz w:val="20"/>
                <w:szCs w:val="20"/>
              </w:rPr>
              <w:t xml:space="preserve"> </w:t>
            </w:r>
            <w:r w:rsidRPr="006E68AD">
              <w:rPr>
                <w:rFonts w:ascii="Sylfaen" w:hAnsi="Sylfaen" w:cs="Sylfaen"/>
                <w:sz w:val="20"/>
                <w:szCs w:val="20"/>
              </w:rPr>
              <w:t>ֆինանսական</w:t>
            </w:r>
            <w:r w:rsidRPr="006E68AD">
              <w:rPr>
                <w:rFonts w:ascii="Sylfaen" w:hAnsi="Sylfaen"/>
                <w:sz w:val="20"/>
                <w:szCs w:val="20"/>
              </w:rPr>
              <w:t xml:space="preserve"> </w:t>
            </w:r>
            <w:r w:rsidRPr="006E68AD">
              <w:rPr>
                <w:rFonts w:ascii="Sylfaen" w:hAnsi="Sylfaen" w:cs="Sylfaen"/>
                <w:sz w:val="20"/>
                <w:szCs w:val="20"/>
              </w:rPr>
              <w:lastRenderedPageBreak/>
              <w:t>կազմակերպության</w:t>
            </w:r>
            <w:r w:rsidRPr="006E68AD">
              <w:rPr>
                <w:rFonts w:ascii="Sylfaen" w:hAnsi="Sylfaen" w:cs="Sylfaen"/>
                <w:sz w:val="20"/>
                <w:szCs w:val="20"/>
                <w:lang w:val="hy-AM"/>
              </w:rPr>
              <w:t>ը</w:t>
            </w:r>
            <w:r w:rsidRPr="006E68AD">
              <w:rPr>
                <w:rFonts w:ascii="Sylfaen" w:hAnsi="Sylfaen"/>
                <w:sz w:val="20"/>
                <w:szCs w:val="20"/>
              </w:rPr>
              <w:t xml:space="preserve"> </w:t>
            </w:r>
            <w:r w:rsidRPr="006E68AD">
              <w:rPr>
                <w:rFonts w:ascii="Sylfaen" w:hAnsi="Sylfaen" w:cs="Sylfaen"/>
                <w:sz w:val="20"/>
                <w:szCs w:val="20"/>
              </w:rPr>
              <w:t>թղթային</w:t>
            </w:r>
            <w:r w:rsidRPr="006E68AD">
              <w:rPr>
                <w:rFonts w:ascii="Sylfaen" w:hAnsi="Sylfaen"/>
                <w:sz w:val="20"/>
                <w:szCs w:val="20"/>
              </w:rPr>
              <w:t xml:space="preserve"> </w:t>
            </w:r>
            <w:r w:rsidRPr="006E68AD">
              <w:rPr>
                <w:rFonts w:ascii="Sylfaen" w:hAnsi="Sylfaen" w:cs="Sylfaen"/>
                <w:sz w:val="20"/>
                <w:szCs w:val="20"/>
              </w:rPr>
              <w:t>եղանակով</w:t>
            </w:r>
            <w:r w:rsidRPr="006E68AD">
              <w:rPr>
                <w:rFonts w:ascii="Sylfaen" w:hAnsi="Sylfaen"/>
                <w:sz w:val="20"/>
                <w:szCs w:val="20"/>
              </w:rPr>
              <w:t xml:space="preserve"> </w:t>
            </w:r>
            <w:r w:rsidRPr="006E68AD">
              <w:rPr>
                <w:rFonts w:ascii="Sylfaen" w:hAnsi="Sylfaen" w:cs="Sylfaen"/>
                <w:sz w:val="20"/>
                <w:szCs w:val="20"/>
              </w:rPr>
              <w:t>ներկայաց</w:t>
            </w:r>
            <w:r w:rsidRPr="006E68AD">
              <w:rPr>
                <w:rFonts w:ascii="Sylfaen" w:hAnsi="Sylfaen" w:cs="Sylfaen"/>
                <w:sz w:val="20"/>
                <w:szCs w:val="20"/>
                <w:lang w:val="hy-AM"/>
              </w:rPr>
              <w:t>ված</w:t>
            </w:r>
            <w:r w:rsidRPr="006E68AD">
              <w:rPr>
                <w:rFonts w:ascii="Sylfaen" w:hAnsi="Sylfaen"/>
                <w:sz w:val="20"/>
                <w:szCs w:val="20"/>
                <w:lang w:val="hy-AM"/>
              </w:rPr>
              <w:t xml:space="preserve"> </w:t>
            </w:r>
            <w:r w:rsidRPr="006E68AD">
              <w:rPr>
                <w:rFonts w:ascii="Sylfaen" w:hAnsi="Sylfaen" w:cs="Sylfaen"/>
                <w:sz w:val="20"/>
                <w:szCs w:val="20"/>
                <w:lang w:val="hy-AM"/>
              </w:rPr>
              <w:t>լի</w:t>
            </w:r>
            <w:r w:rsidRPr="006E68AD">
              <w:rPr>
                <w:rFonts w:ascii="Sylfaen" w:hAnsi="Sylfaen" w:cs="Sylfaen"/>
                <w:sz w:val="20"/>
                <w:szCs w:val="20"/>
              </w:rPr>
              <w:t>նելու</w:t>
            </w:r>
            <w:r w:rsidRPr="006E68AD">
              <w:rPr>
                <w:rFonts w:ascii="Sylfaen" w:hAnsi="Sylfaen"/>
                <w:sz w:val="20"/>
                <w:szCs w:val="20"/>
              </w:rPr>
              <w:t xml:space="preserve"> </w:t>
            </w:r>
            <w:r w:rsidRPr="006E68AD">
              <w:rPr>
                <w:rFonts w:ascii="Sylfaen" w:hAnsi="Sylfaen" w:cs="Sylfaen"/>
                <w:sz w:val="20"/>
                <w:szCs w:val="20"/>
              </w:rPr>
              <w:t>դեպքում</w:t>
            </w:r>
          </w:p>
        </w:tc>
        <w:tc>
          <w:tcPr>
            <w:tcW w:w="264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p>
        </w:tc>
      </w:tr>
      <w:tr w:rsidR="00924798" w:rsidRPr="006E68AD" w:rsidTr="00486012">
        <w:tc>
          <w:tcPr>
            <w:tcW w:w="72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lang w:val="hy-AM"/>
              </w:rPr>
            </w:pPr>
            <w:r w:rsidRPr="006E68AD">
              <w:rPr>
                <w:rFonts w:ascii="Sylfaen" w:hAnsi="Sylfaen"/>
                <w:sz w:val="20"/>
                <w:szCs w:val="20"/>
              </w:rPr>
              <w:t>2</w:t>
            </w:r>
            <w:r w:rsidRPr="006E68AD">
              <w:rPr>
                <w:rFonts w:ascii="Sylfaen" w:hAnsi="Sylfaen"/>
                <w:sz w:val="20"/>
                <w:szCs w:val="20"/>
                <w:lang w:val="hy-AM"/>
              </w:rPr>
              <w:t>3</w:t>
            </w:r>
            <w:r w:rsidRPr="006E68AD">
              <w:rPr>
                <w:rFonts w:ascii="Sylfaen" w:hAnsi="Sylfaen"/>
                <w:sz w:val="20"/>
                <w:szCs w:val="20"/>
              </w:rPr>
              <w:t>.</w:t>
            </w:r>
            <w:r w:rsidRPr="006E68AD">
              <w:rPr>
                <w:rFonts w:ascii="Sylfaen" w:hAnsi="Sylfaen" w:cs="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lang w:val="hy-AM"/>
              </w:rPr>
            </w:pPr>
            <w:r w:rsidRPr="006E68AD">
              <w:rPr>
                <w:rFonts w:ascii="Sylfaen" w:hAnsi="Sylfaen" w:cs="Sylfaen"/>
                <w:sz w:val="20"/>
                <w:szCs w:val="20"/>
                <w:lang w:val="hy-AM"/>
              </w:rPr>
              <w:t>վճարողին</w:t>
            </w:r>
            <w:r w:rsidRPr="006E68AD">
              <w:rPr>
                <w:rFonts w:ascii="Sylfaen" w:hAnsi="Sylfaen"/>
                <w:sz w:val="20"/>
                <w:szCs w:val="20"/>
                <w:lang w:val="hy-AM"/>
              </w:rPr>
              <w:t xml:space="preserve"> </w:t>
            </w:r>
            <w:r w:rsidRPr="006E68AD">
              <w:rPr>
                <w:rFonts w:ascii="Sylfaen" w:hAnsi="Sylfaen" w:cs="Sylfaen"/>
                <w:sz w:val="20"/>
                <w:szCs w:val="20"/>
                <w:lang w:val="hy-AM"/>
              </w:rPr>
              <w:t>սպասարկող</w:t>
            </w:r>
            <w:r w:rsidRPr="006E68AD">
              <w:rPr>
                <w:rFonts w:ascii="Sylfaen" w:hAnsi="Sylfaen"/>
                <w:sz w:val="20"/>
                <w:szCs w:val="20"/>
                <w:lang w:val="hy-AM"/>
              </w:rPr>
              <w:t xml:space="preserve"> </w:t>
            </w:r>
            <w:r w:rsidRPr="006E68AD">
              <w:rPr>
                <w:rFonts w:ascii="Sylfaen" w:hAnsi="Sylfaen" w:cs="Sylfaen"/>
                <w:sz w:val="20"/>
                <w:szCs w:val="20"/>
                <w:lang w:val="hy-AM"/>
              </w:rPr>
              <w:t>ֆինանսական</w:t>
            </w:r>
            <w:r w:rsidRPr="006E68AD">
              <w:rPr>
                <w:rFonts w:ascii="Sylfaen" w:hAnsi="Sylfaen"/>
                <w:sz w:val="20"/>
                <w:szCs w:val="20"/>
                <w:lang w:val="hy-AM"/>
              </w:rPr>
              <w:t xml:space="preserve"> </w:t>
            </w:r>
            <w:r w:rsidRPr="006E68AD">
              <w:rPr>
                <w:rFonts w:ascii="Sylfaen" w:hAnsi="Sylfaen" w:cs="Sylfaen"/>
                <w:sz w:val="20"/>
                <w:szCs w:val="20"/>
                <w:lang w:val="hy-AM"/>
              </w:rPr>
              <w:t>կազմակերպության</w:t>
            </w:r>
            <w:r w:rsidRPr="006E68AD">
              <w:rPr>
                <w:rFonts w:ascii="Sylfaen" w:hAnsi="Sylfaen"/>
                <w:sz w:val="20"/>
                <w:szCs w:val="20"/>
                <w:lang w:val="hy-AM"/>
              </w:rPr>
              <w:t xml:space="preserve"> (</w:t>
            </w:r>
            <w:r w:rsidRPr="006E68AD">
              <w:rPr>
                <w:rFonts w:ascii="Sylfaen" w:hAnsi="Sylfaen" w:cs="Sylfaen"/>
                <w:sz w:val="20"/>
                <w:szCs w:val="20"/>
                <w:lang w:val="hy-AM"/>
              </w:rPr>
              <w:t>մասնաճյուղի</w:t>
            </w:r>
            <w:r w:rsidRPr="006E68AD">
              <w:rPr>
                <w:rFonts w:ascii="Sylfaen" w:hAnsi="Sylfaen"/>
                <w:sz w:val="20"/>
                <w:szCs w:val="20"/>
                <w:lang w:val="hy-AM"/>
              </w:rPr>
              <w:t xml:space="preserve">) </w:t>
            </w:r>
            <w:r w:rsidRPr="006E68AD">
              <w:rPr>
                <w:rFonts w:ascii="Sylfaen" w:hAnsi="Sylfaen" w:cs="Sylfaen"/>
                <w:sz w:val="20"/>
                <w:szCs w:val="20"/>
                <w:lang w:val="hy-AM"/>
              </w:rPr>
              <w:t>կողմից</w:t>
            </w:r>
            <w:r w:rsidRPr="006E68AD">
              <w:rPr>
                <w:rFonts w:ascii="Sylfaen" w:hAnsi="Sylfaen"/>
                <w:sz w:val="20"/>
                <w:szCs w:val="20"/>
                <w:lang w:val="hy-AM"/>
              </w:rPr>
              <w:t xml:space="preserve"> </w:t>
            </w:r>
            <w:r w:rsidRPr="006E68AD">
              <w:rPr>
                <w:rFonts w:ascii="Sylfaen" w:hAnsi="Sylfaen" w:cs="Sylfaen"/>
                <w:sz w:val="20"/>
                <w:szCs w:val="20"/>
                <w:lang w:val="hy-AM"/>
              </w:rPr>
              <w:t>կատարման</w:t>
            </w:r>
            <w:r w:rsidRPr="006E68AD">
              <w:rPr>
                <w:rFonts w:ascii="Sylfaen" w:hAnsi="Sylfaen"/>
                <w:sz w:val="20"/>
                <w:szCs w:val="20"/>
                <w:lang w:val="hy-AM"/>
              </w:rPr>
              <w:t xml:space="preserve"> </w:t>
            </w:r>
            <w:r w:rsidRPr="006E68AD">
              <w:rPr>
                <w:rFonts w:ascii="Sylfaen" w:hAnsi="Sylfaen" w:cs="Sylfaen"/>
                <w:sz w:val="20"/>
                <w:szCs w:val="20"/>
                <w:lang w:val="hy-AM"/>
              </w:rPr>
              <w:t>ամսաթիվը</w:t>
            </w:r>
            <w:r w:rsidRPr="006E68AD">
              <w:rPr>
                <w:rFonts w:ascii="Sylfaen" w:hAnsi="Sylfaen"/>
                <w:sz w:val="20"/>
                <w:szCs w:val="20"/>
                <w:lang w:val="hy-AM"/>
              </w:rPr>
              <w:t xml:space="preserve">, </w:t>
            </w:r>
            <w:r w:rsidRPr="006E68AD">
              <w:rPr>
                <w:rFonts w:ascii="Sylfaen" w:hAnsi="Sylfaen" w:cs="Sylfaen"/>
                <w:sz w:val="20"/>
                <w:szCs w:val="20"/>
                <w:lang w:val="hy-AM"/>
              </w:rPr>
              <w:t>ժամը</w:t>
            </w:r>
            <w:r w:rsidRPr="006E68AD">
              <w:rPr>
                <w:rFonts w:ascii="Sylfaen" w:hAnsi="Sylfaen"/>
                <w:sz w:val="20"/>
                <w:szCs w:val="20"/>
                <w:lang w:val="hy-AM"/>
              </w:rPr>
              <w:t xml:space="preserve">, </w:t>
            </w:r>
            <w:r w:rsidRPr="006E68AD">
              <w:rPr>
                <w:rFonts w:ascii="Sylfaen" w:hAnsi="Sylfaen" w:cs="Sylfaen"/>
                <w:sz w:val="20"/>
                <w:szCs w:val="20"/>
                <w:lang w:val="hy-AM"/>
              </w:rPr>
              <w:t>րոպեն</w:t>
            </w:r>
          </w:p>
        </w:tc>
        <w:tc>
          <w:tcPr>
            <w:tcW w:w="20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p w:rsidR="00924798" w:rsidRPr="006E68AD" w:rsidRDefault="00924798" w:rsidP="00486012">
            <w:pPr>
              <w:jc w:val="center"/>
              <w:rPr>
                <w:rFonts w:ascii="Sylfaen" w:hAnsi="Sylfaen"/>
                <w:sz w:val="20"/>
                <w:szCs w:val="20"/>
              </w:rPr>
            </w:pPr>
            <w:r w:rsidRPr="006E68AD">
              <w:rPr>
                <w:rFonts w:ascii="Sylfaen" w:hAnsi="Sylfaen" w:cs="Sylfaen"/>
                <w:sz w:val="20"/>
                <w:szCs w:val="20"/>
              </w:rPr>
              <w:t>վճարողին</w:t>
            </w:r>
            <w:r w:rsidRPr="006E68AD">
              <w:rPr>
                <w:rFonts w:ascii="Sylfaen" w:hAnsi="Sylfaen"/>
                <w:sz w:val="20"/>
                <w:szCs w:val="20"/>
              </w:rPr>
              <w:t xml:space="preserve"> </w:t>
            </w:r>
            <w:r w:rsidRPr="006E68AD">
              <w:rPr>
                <w:rFonts w:ascii="Sylfaen" w:hAnsi="Sylfaen" w:cs="Sylfaen"/>
                <w:sz w:val="20"/>
                <w:szCs w:val="20"/>
              </w:rPr>
              <w:t>սպասարկող</w:t>
            </w:r>
            <w:r w:rsidRPr="006E68AD">
              <w:rPr>
                <w:rFonts w:ascii="Sylfaen" w:hAnsi="Sylfaen"/>
                <w:sz w:val="20"/>
                <w:szCs w:val="20"/>
              </w:rPr>
              <w:t xml:space="preserve"> </w:t>
            </w:r>
            <w:r w:rsidRPr="006E68AD">
              <w:rPr>
                <w:rFonts w:ascii="Sylfaen" w:hAnsi="Sylfaen" w:cs="Sylfaen"/>
                <w:sz w:val="20"/>
                <w:szCs w:val="20"/>
              </w:rPr>
              <w:t>ֆինանսական</w:t>
            </w:r>
            <w:r w:rsidRPr="006E68AD">
              <w:rPr>
                <w:rFonts w:ascii="Sylfaen" w:hAnsi="Sylfaen"/>
                <w:sz w:val="20"/>
                <w:szCs w:val="20"/>
              </w:rPr>
              <w:t xml:space="preserve"> </w:t>
            </w:r>
            <w:r w:rsidRPr="006E68AD">
              <w:rPr>
                <w:rFonts w:ascii="Sylfaen" w:hAnsi="Sylfaen" w:cs="Sylfaen"/>
                <w:sz w:val="20"/>
                <w:szCs w:val="20"/>
              </w:rPr>
              <w:t>կազմակերպության</w:t>
            </w:r>
            <w:r w:rsidRPr="006E68AD">
              <w:rPr>
                <w:rFonts w:ascii="Sylfaen" w:hAnsi="Sylfaen"/>
                <w:sz w:val="20"/>
                <w:szCs w:val="20"/>
              </w:rPr>
              <w:t xml:space="preserve"> (</w:t>
            </w:r>
            <w:r w:rsidRPr="006E68AD">
              <w:rPr>
                <w:rFonts w:ascii="Sylfaen" w:hAnsi="Sylfaen" w:cs="Sylfaen"/>
                <w:sz w:val="20"/>
                <w:szCs w:val="20"/>
              </w:rPr>
              <w:t>մասնաճյուղի</w:t>
            </w:r>
            <w:r w:rsidRPr="006E68AD">
              <w:rPr>
                <w:rFonts w:ascii="Sylfaen" w:hAnsi="Sylfaen"/>
                <w:sz w:val="20"/>
                <w:szCs w:val="20"/>
              </w:rPr>
              <w:t xml:space="preserve">) </w:t>
            </w:r>
            <w:r w:rsidRPr="006E68AD">
              <w:rPr>
                <w:rFonts w:ascii="Sylfaen" w:hAnsi="Sylfaen" w:cs="Sylfaen"/>
                <w:sz w:val="20"/>
                <w:szCs w:val="20"/>
              </w:rPr>
              <w:t>կողմից</w:t>
            </w:r>
            <w:r w:rsidRPr="006E68AD">
              <w:rPr>
                <w:rFonts w:ascii="Sylfaen" w:hAnsi="Sylfaen"/>
                <w:sz w:val="20"/>
                <w:szCs w:val="20"/>
              </w:rPr>
              <w:t xml:space="preserve"> </w:t>
            </w:r>
            <w:r w:rsidRPr="006E68AD">
              <w:rPr>
                <w:rFonts w:ascii="Sylfaen" w:hAnsi="Sylfaen" w:cs="Sylfaen"/>
                <w:sz w:val="20"/>
                <w:szCs w:val="20"/>
              </w:rPr>
              <w:t>պարտադիր</w:t>
            </w:r>
            <w:r w:rsidRPr="006E68AD">
              <w:rPr>
                <w:rFonts w:ascii="Sylfaen" w:hAnsi="Sylfaen"/>
                <w:sz w:val="20"/>
                <w:szCs w:val="20"/>
              </w:rPr>
              <w:t xml:space="preserve"> </w:t>
            </w:r>
            <w:r w:rsidRPr="006E68AD">
              <w:rPr>
                <w:rFonts w:ascii="Sylfaen" w:hAnsi="Sylfaen" w:cs="Sylfaen"/>
                <w:sz w:val="20"/>
                <w:szCs w:val="20"/>
              </w:rPr>
              <w:t>նշվում</w:t>
            </w:r>
            <w:r w:rsidRPr="006E68AD">
              <w:rPr>
                <w:rFonts w:ascii="Sylfaen" w:hAnsi="Sylfaen"/>
                <w:sz w:val="20"/>
                <w:szCs w:val="20"/>
              </w:rPr>
              <w:t xml:space="preserve"> </w:t>
            </w:r>
            <w:r w:rsidRPr="006E68AD">
              <w:rPr>
                <w:rFonts w:ascii="Sylfaen" w:hAnsi="Sylfaen" w:cs="Sylfaen"/>
                <w:sz w:val="20"/>
                <w:szCs w:val="20"/>
              </w:rPr>
              <w:t>է</w:t>
            </w:r>
            <w:r w:rsidRPr="006E68AD">
              <w:rPr>
                <w:rFonts w:ascii="Sylfaen" w:hAnsi="Sylfaen"/>
                <w:sz w:val="20"/>
                <w:szCs w:val="20"/>
              </w:rPr>
              <w:t xml:space="preserve"> </w:t>
            </w:r>
            <w:r w:rsidRPr="006E68AD">
              <w:rPr>
                <w:rFonts w:ascii="Sylfaen" w:hAnsi="Sylfaen" w:cs="Sylfaen"/>
                <w:sz w:val="20"/>
                <w:szCs w:val="20"/>
              </w:rPr>
              <w:t>պահանջագրի</w:t>
            </w:r>
            <w:r w:rsidRPr="006E68AD">
              <w:rPr>
                <w:rFonts w:ascii="Sylfaen" w:hAnsi="Sylfaen"/>
                <w:sz w:val="20"/>
                <w:szCs w:val="20"/>
              </w:rPr>
              <w:t xml:space="preserve"> </w:t>
            </w:r>
            <w:r w:rsidRPr="006E68AD">
              <w:rPr>
                <w:rFonts w:ascii="Sylfaen" w:hAnsi="Sylfaen" w:cs="Sylfaen"/>
                <w:sz w:val="20"/>
                <w:szCs w:val="20"/>
              </w:rPr>
              <w:t>կատարման</w:t>
            </w:r>
            <w:r w:rsidRPr="006E68AD">
              <w:rPr>
                <w:rFonts w:ascii="Sylfaen" w:hAnsi="Sylfaen"/>
                <w:sz w:val="20"/>
                <w:szCs w:val="20"/>
              </w:rPr>
              <w:t xml:space="preserve"> </w:t>
            </w:r>
            <w:r w:rsidRPr="006E68AD">
              <w:rPr>
                <w:rFonts w:ascii="Sylfaen" w:hAnsi="Sylfaen" w:cs="Sylfaen"/>
                <w:sz w:val="20"/>
                <w:szCs w:val="20"/>
              </w:rPr>
              <w:t>ամսաթիվը</w:t>
            </w:r>
            <w:r w:rsidRPr="006E68AD">
              <w:rPr>
                <w:rFonts w:ascii="Sylfaen" w:hAnsi="Sylfaen"/>
                <w:sz w:val="20"/>
                <w:szCs w:val="20"/>
              </w:rPr>
              <w:t xml:space="preserve">, </w:t>
            </w:r>
            <w:r w:rsidRPr="006E68AD">
              <w:rPr>
                <w:rFonts w:ascii="Sylfaen" w:hAnsi="Sylfaen" w:cs="Sylfaen"/>
                <w:sz w:val="20"/>
                <w:szCs w:val="20"/>
              </w:rPr>
              <w:t>ժամը</w:t>
            </w:r>
            <w:r w:rsidRPr="006E68AD">
              <w:rPr>
                <w:rFonts w:ascii="Sylfaen" w:hAnsi="Sylfaen"/>
                <w:sz w:val="20"/>
                <w:szCs w:val="20"/>
              </w:rPr>
              <w:t xml:space="preserve">, </w:t>
            </w:r>
            <w:r w:rsidRPr="006E68AD">
              <w:rPr>
                <w:rFonts w:ascii="Sylfaen" w:hAnsi="Sylfaen" w:cs="Sylfaen"/>
                <w:sz w:val="20"/>
                <w:szCs w:val="20"/>
              </w:rPr>
              <w:t>րոպեն</w:t>
            </w:r>
          </w:p>
        </w:tc>
        <w:tc>
          <w:tcPr>
            <w:tcW w:w="264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p>
        </w:tc>
      </w:tr>
      <w:tr w:rsidR="00924798" w:rsidRPr="006E68AD" w:rsidTr="00486012">
        <w:tc>
          <w:tcPr>
            <w:tcW w:w="72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sz w:val="20"/>
                <w:szCs w:val="20"/>
              </w:rPr>
              <w:t>2</w:t>
            </w:r>
            <w:r w:rsidRPr="006E68AD">
              <w:rPr>
                <w:rFonts w:ascii="Sylfaen" w:hAnsi="Sylfaen"/>
                <w:sz w:val="20"/>
                <w:szCs w:val="20"/>
                <w:lang w:val="hy-AM"/>
              </w:rPr>
              <w:t>4</w:t>
            </w:r>
            <w:r w:rsidRPr="006E68AD">
              <w:rPr>
                <w:rFonts w:ascii="Sylfaen" w:hAnsi="Sylfaen"/>
                <w:sz w:val="20"/>
                <w:szCs w:val="20"/>
              </w:rPr>
              <w:t>.</w:t>
            </w:r>
            <w:r w:rsidRPr="006E68AD">
              <w:rPr>
                <w:rFonts w:ascii="Sylfaen" w:hAnsi="Sylfaen" w:cs="Sylfaen"/>
                <w:sz w:val="20"/>
                <w:szCs w:val="20"/>
              </w:rPr>
              <w:t>ա</w:t>
            </w:r>
            <w:r w:rsidRPr="006E68AD">
              <w:rPr>
                <w:rFonts w:ascii="Sylfaen" w:hAnsi="Sylfaen"/>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շահառուին</w:t>
            </w:r>
            <w:r w:rsidRPr="006E68AD">
              <w:rPr>
                <w:rFonts w:ascii="Sylfaen" w:hAnsi="Sylfaen"/>
                <w:sz w:val="20"/>
                <w:szCs w:val="20"/>
              </w:rPr>
              <w:t xml:space="preserve"> </w:t>
            </w:r>
            <w:r w:rsidRPr="006E68AD">
              <w:rPr>
                <w:rFonts w:ascii="Sylfaen" w:hAnsi="Sylfaen" w:cs="Sylfaen"/>
                <w:sz w:val="20"/>
                <w:szCs w:val="20"/>
              </w:rPr>
              <w:t>սպասարկող</w:t>
            </w:r>
            <w:r w:rsidRPr="006E68AD">
              <w:rPr>
                <w:rFonts w:ascii="Sylfaen" w:hAnsi="Sylfaen"/>
                <w:sz w:val="20"/>
                <w:szCs w:val="20"/>
              </w:rPr>
              <w:t xml:space="preserve"> </w:t>
            </w:r>
            <w:r w:rsidRPr="006E68AD">
              <w:rPr>
                <w:rFonts w:ascii="Sylfaen" w:hAnsi="Sylfaen" w:cs="Sylfaen"/>
                <w:sz w:val="20"/>
                <w:szCs w:val="20"/>
              </w:rPr>
              <w:t>ֆինանսական</w:t>
            </w:r>
            <w:r w:rsidRPr="006E68AD">
              <w:rPr>
                <w:rFonts w:ascii="Sylfaen" w:hAnsi="Sylfaen"/>
                <w:sz w:val="20"/>
                <w:szCs w:val="20"/>
              </w:rPr>
              <w:t xml:space="preserve"> </w:t>
            </w:r>
            <w:r w:rsidRPr="006E68AD">
              <w:rPr>
                <w:rFonts w:ascii="Sylfaen" w:hAnsi="Sylfaen" w:cs="Sylfaen"/>
                <w:sz w:val="20"/>
                <w:szCs w:val="20"/>
              </w:rPr>
              <w:t>կազմակերպության</w:t>
            </w:r>
            <w:r w:rsidRPr="006E68AD">
              <w:rPr>
                <w:rFonts w:ascii="Sylfaen" w:hAnsi="Sylfaen"/>
                <w:sz w:val="20"/>
                <w:szCs w:val="20"/>
              </w:rPr>
              <w:t xml:space="preserve"> (</w:t>
            </w:r>
            <w:r w:rsidRPr="006E68AD">
              <w:rPr>
                <w:rFonts w:ascii="Sylfaen" w:hAnsi="Sylfaen" w:cs="Sylfaen"/>
                <w:sz w:val="20"/>
                <w:szCs w:val="20"/>
              </w:rPr>
              <w:t>մասնաճյուղի</w:t>
            </w:r>
            <w:r w:rsidRPr="006E68AD">
              <w:rPr>
                <w:rFonts w:ascii="Sylfaen" w:hAnsi="Sylfaen"/>
                <w:sz w:val="20"/>
                <w:szCs w:val="20"/>
              </w:rPr>
              <w:t xml:space="preserve">) </w:t>
            </w:r>
            <w:r w:rsidRPr="006E68AD">
              <w:rPr>
                <w:rFonts w:ascii="Sylfaen" w:hAnsi="Sylfaen" w:cs="Sylfaen"/>
                <w:sz w:val="20"/>
                <w:szCs w:val="20"/>
              </w:rPr>
              <w:t>աշխատակցի</w:t>
            </w:r>
            <w:r w:rsidRPr="006E68AD">
              <w:rPr>
                <w:rFonts w:ascii="Sylfaen" w:hAnsi="Sylfaen"/>
                <w:sz w:val="20"/>
                <w:szCs w:val="20"/>
              </w:rPr>
              <w:t xml:space="preserve"> </w:t>
            </w:r>
            <w:r w:rsidRPr="006E68AD">
              <w:rPr>
                <w:rFonts w:ascii="Sylfaen" w:hAnsi="Sylfaen" w:cs="Sylfaen"/>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ոչ</w:t>
            </w:r>
            <w:r w:rsidRPr="006E68AD">
              <w:rPr>
                <w:rFonts w:ascii="Sylfaen" w:hAnsi="Sylfaen"/>
                <w:sz w:val="20"/>
                <w:szCs w:val="20"/>
              </w:rPr>
              <w:t xml:space="preserve"> </w:t>
            </w:r>
            <w:r w:rsidRPr="006E68AD">
              <w:rPr>
                <w:rFonts w:ascii="Sylfaen" w:hAnsi="Sylfaen" w:cs="Sylfaen"/>
                <w:sz w:val="20"/>
                <w:szCs w:val="20"/>
              </w:rPr>
              <w:t>պարտադիր</w:t>
            </w:r>
          </w:p>
          <w:p w:rsidR="00924798" w:rsidRPr="006E68AD" w:rsidRDefault="00924798" w:rsidP="00486012">
            <w:pPr>
              <w:jc w:val="center"/>
              <w:rPr>
                <w:rFonts w:ascii="Sylfaen" w:hAnsi="Sylfaen"/>
                <w:sz w:val="20"/>
                <w:szCs w:val="20"/>
              </w:rPr>
            </w:pPr>
            <w:r w:rsidRPr="006E68AD">
              <w:rPr>
                <w:rFonts w:ascii="Sylfaen" w:hAnsi="Sylfaen" w:cs="Sylfaen"/>
                <w:sz w:val="20"/>
                <w:szCs w:val="20"/>
                <w:lang w:val="hy-AM"/>
              </w:rPr>
              <w:t>լրացվում</w:t>
            </w:r>
            <w:r w:rsidRPr="006E68AD">
              <w:rPr>
                <w:rFonts w:ascii="Sylfaen" w:hAnsi="Sylfaen"/>
                <w:sz w:val="20"/>
                <w:szCs w:val="20"/>
                <w:lang w:val="hy-AM"/>
              </w:rPr>
              <w:t xml:space="preserve"> </w:t>
            </w:r>
            <w:r w:rsidRPr="006E68AD">
              <w:rPr>
                <w:rFonts w:ascii="Sylfaen" w:hAnsi="Sylfaen" w:cs="Sylfaen"/>
                <w:sz w:val="20"/>
                <w:szCs w:val="20"/>
                <w:lang w:val="hy-AM"/>
              </w:rPr>
              <w:t>է</w:t>
            </w:r>
            <w:r w:rsidRPr="006E68AD">
              <w:rPr>
                <w:rFonts w:ascii="Sylfaen" w:hAnsi="Sylfaen"/>
                <w:sz w:val="20"/>
                <w:szCs w:val="20"/>
                <w:lang w:val="hy-AM"/>
              </w:rPr>
              <w:t xml:space="preserve"> </w:t>
            </w:r>
            <w:r w:rsidRPr="006E68AD">
              <w:rPr>
                <w:rFonts w:ascii="Sylfaen" w:hAnsi="Sylfaen" w:cs="Sylfaen"/>
                <w:sz w:val="20"/>
                <w:szCs w:val="20"/>
              </w:rPr>
              <w:t>վճարման</w:t>
            </w:r>
            <w:r w:rsidRPr="006E68AD">
              <w:rPr>
                <w:rFonts w:ascii="Sylfaen" w:hAnsi="Sylfaen"/>
                <w:sz w:val="20"/>
                <w:szCs w:val="20"/>
              </w:rPr>
              <w:t xml:space="preserve"> </w:t>
            </w:r>
            <w:r w:rsidRPr="006E68AD">
              <w:rPr>
                <w:rFonts w:ascii="Sylfaen" w:hAnsi="Sylfaen" w:cs="Sylfaen"/>
                <w:sz w:val="20"/>
                <w:szCs w:val="20"/>
              </w:rPr>
              <w:t>պահանջագիրը</w:t>
            </w:r>
            <w:r w:rsidRPr="006E68AD">
              <w:rPr>
                <w:rFonts w:ascii="Sylfaen" w:hAnsi="Sylfaen"/>
                <w:sz w:val="20"/>
                <w:szCs w:val="20"/>
              </w:rPr>
              <w:t xml:space="preserve"> </w:t>
            </w:r>
            <w:r w:rsidRPr="006E68AD">
              <w:rPr>
                <w:rFonts w:ascii="Sylfaen" w:hAnsi="Sylfaen" w:cs="Sylfaen"/>
                <w:sz w:val="20"/>
                <w:szCs w:val="20"/>
              </w:rPr>
              <w:t>շահառուին</w:t>
            </w:r>
            <w:r w:rsidRPr="006E68AD">
              <w:rPr>
                <w:rFonts w:ascii="Sylfaen" w:hAnsi="Sylfaen"/>
                <w:sz w:val="20"/>
                <w:szCs w:val="20"/>
              </w:rPr>
              <w:t xml:space="preserve"> </w:t>
            </w:r>
            <w:r w:rsidRPr="006E68AD">
              <w:rPr>
                <w:rFonts w:ascii="Sylfaen" w:hAnsi="Sylfaen" w:cs="Sylfaen"/>
                <w:sz w:val="20"/>
                <w:szCs w:val="20"/>
              </w:rPr>
              <w:t>սպասարկող</w:t>
            </w:r>
            <w:r w:rsidRPr="006E68AD">
              <w:rPr>
                <w:rFonts w:ascii="Sylfaen" w:hAnsi="Sylfaen"/>
                <w:sz w:val="20"/>
                <w:szCs w:val="20"/>
              </w:rPr>
              <w:t xml:space="preserve"> </w:t>
            </w:r>
            <w:r w:rsidRPr="006E68AD">
              <w:rPr>
                <w:rFonts w:ascii="Sylfaen" w:hAnsi="Sylfaen" w:cs="Sylfaen"/>
                <w:sz w:val="20"/>
                <w:szCs w:val="20"/>
              </w:rPr>
              <w:t>ֆինանսական</w:t>
            </w:r>
            <w:r w:rsidRPr="006E68AD">
              <w:rPr>
                <w:rFonts w:ascii="Sylfaen" w:hAnsi="Sylfaen"/>
                <w:sz w:val="20"/>
                <w:szCs w:val="20"/>
              </w:rPr>
              <w:t xml:space="preserve"> </w:t>
            </w:r>
            <w:r w:rsidRPr="006E68AD">
              <w:rPr>
                <w:rFonts w:ascii="Sylfaen" w:hAnsi="Sylfaen" w:cs="Sylfaen"/>
                <w:sz w:val="20"/>
                <w:szCs w:val="20"/>
              </w:rPr>
              <w:t>կազմակերպության</w:t>
            </w:r>
            <w:r w:rsidRPr="006E68AD">
              <w:rPr>
                <w:rFonts w:ascii="Sylfaen" w:hAnsi="Sylfaen" w:cs="Sylfaen"/>
                <w:sz w:val="20"/>
                <w:szCs w:val="20"/>
                <w:lang w:val="hy-AM"/>
              </w:rPr>
              <w:t>ը</w:t>
            </w:r>
            <w:r w:rsidRPr="006E68AD">
              <w:rPr>
                <w:rFonts w:ascii="Sylfaen" w:hAnsi="Sylfaen"/>
                <w:sz w:val="20"/>
                <w:szCs w:val="20"/>
                <w:lang w:val="hy-AM"/>
              </w:rPr>
              <w:t xml:space="preserve"> </w:t>
            </w:r>
            <w:r w:rsidRPr="006E68AD">
              <w:rPr>
                <w:rFonts w:ascii="Sylfaen" w:hAnsi="Sylfaen"/>
                <w:sz w:val="20"/>
                <w:szCs w:val="20"/>
              </w:rPr>
              <w:t xml:space="preserve"> </w:t>
            </w:r>
            <w:r w:rsidRPr="006E68AD">
              <w:rPr>
                <w:rFonts w:ascii="Sylfaen" w:hAnsi="Sylfaen" w:cs="Sylfaen"/>
                <w:sz w:val="20"/>
                <w:szCs w:val="20"/>
              </w:rPr>
              <w:t>ներկայաց</w:t>
            </w:r>
            <w:r w:rsidRPr="006E68AD">
              <w:rPr>
                <w:rFonts w:ascii="Sylfaen" w:hAnsi="Sylfaen" w:cs="Sylfaen"/>
                <w:sz w:val="20"/>
                <w:szCs w:val="20"/>
                <w:lang w:val="hy-AM"/>
              </w:rPr>
              <w:t>վ</w:t>
            </w:r>
            <w:r w:rsidRPr="006E68AD">
              <w:rPr>
                <w:rFonts w:ascii="Sylfaen" w:hAnsi="Sylfaen" w:cs="Sylfaen"/>
                <w:sz w:val="20"/>
                <w:szCs w:val="20"/>
              </w:rPr>
              <w:t>ելու</w:t>
            </w:r>
            <w:r w:rsidRPr="006E68AD">
              <w:rPr>
                <w:rFonts w:ascii="Sylfaen" w:hAnsi="Sylfaen"/>
                <w:sz w:val="20"/>
                <w:szCs w:val="20"/>
              </w:rPr>
              <w:t xml:space="preserve"> </w:t>
            </w:r>
            <w:r w:rsidRPr="006E68AD">
              <w:rPr>
                <w:rFonts w:ascii="Sylfaen" w:hAnsi="Sylfaen" w:cs="Sylfaen"/>
                <w:sz w:val="20"/>
                <w:szCs w:val="20"/>
              </w:rPr>
              <w:t>դեպքում</w:t>
            </w:r>
            <w:r w:rsidRPr="006E68AD">
              <w:rPr>
                <w:rFonts w:ascii="Sylfaen" w:hAnsi="Sylfaen"/>
                <w:sz w:val="20"/>
                <w:szCs w:val="20"/>
                <w:lang w:val="hy-AM"/>
              </w:rPr>
              <w:t xml:space="preserve">, </w:t>
            </w:r>
            <w:r w:rsidRPr="006E68AD">
              <w:rPr>
                <w:rFonts w:ascii="Sylfaen" w:hAnsi="Sylfaen" w:cs="Sylfaen"/>
                <w:sz w:val="20"/>
                <w:szCs w:val="20"/>
                <w:lang w:val="hy-AM"/>
              </w:rPr>
              <w:t>որտեղ</w:t>
            </w:r>
            <w:r w:rsidRPr="006E68AD">
              <w:rPr>
                <w:rFonts w:ascii="Sylfaen" w:hAnsi="Sylfaen"/>
                <w:sz w:val="20"/>
                <w:szCs w:val="20"/>
                <w:lang w:val="hy-AM"/>
              </w:rPr>
              <w:t xml:space="preserve"> </w:t>
            </w:r>
            <w:r w:rsidRPr="006E68AD" w:rsidDel="00DF049B">
              <w:rPr>
                <w:rFonts w:ascii="Sylfaen" w:hAnsi="Sylfaen"/>
                <w:sz w:val="20"/>
                <w:szCs w:val="20"/>
                <w:lang w:val="hy-AM"/>
              </w:rPr>
              <w:t xml:space="preserve"> </w:t>
            </w:r>
            <w:r w:rsidRPr="006E68AD">
              <w:rPr>
                <w:rFonts w:ascii="Sylfaen" w:hAnsi="Sylfaen"/>
                <w:sz w:val="20"/>
                <w:szCs w:val="20"/>
                <w:lang w:val="hy-AM"/>
              </w:rPr>
              <w:t xml:space="preserve"> </w:t>
            </w:r>
            <w:r w:rsidRPr="006E68AD">
              <w:rPr>
                <w:rFonts w:ascii="Sylfaen" w:hAnsi="Sylfaen" w:cs="Sylfaen"/>
                <w:sz w:val="20"/>
                <w:szCs w:val="20"/>
              </w:rPr>
              <w:t>աշխատակցի</w:t>
            </w:r>
            <w:r w:rsidRPr="006E68AD">
              <w:rPr>
                <w:rFonts w:ascii="Sylfaen" w:hAnsi="Sylfaen"/>
                <w:sz w:val="20"/>
                <w:szCs w:val="20"/>
              </w:rPr>
              <w:t xml:space="preserve"> </w:t>
            </w:r>
            <w:r w:rsidRPr="006E68AD">
              <w:rPr>
                <w:rFonts w:ascii="Sylfaen" w:hAnsi="Sylfaen" w:cs="Sylfaen"/>
                <w:sz w:val="20"/>
                <w:szCs w:val="20"/>
              </w:rPr>
              <w:t>ստորագրությունը</w:t>
            </w:r>
            <w:r w:rsidRPr="006E68AD">
              <w:rPr>
                <w:rFonts w:ascii="Sylfaen" w:hAnsi="Sylfaen"/>
                <w:sz w:val="20"/>
                <w:szCs w:val="20"/>
              </w:rPr>
              <w:t xml:space="preserve"> </w:t>
            </w:r>
            <w:r w:rsidRPr="006E68AD">
              <w:rPr>
                <w:rFonts w:ascii="Sylfaen" w:hAnsi="Sylfaen" w:cs="Sylfaen"/>
                <w:sz w:val="20"/>
                <w:szCs w:val="20"/>
                <w:lang w:val="hy-AM"/>
              </w:rPr>
              <w:t>դրվում</w:t>
            </w:r>
            <w:r w:rsidRPr="006E68AD">
              <w:rPr>
                <w:rFonts w:ascii="Sylfaen" w:hAnsi="Sylfaen"/>
                <w:sz w:val="20"/>
                <w:szCs w:val="20"/>
                <w:lang w:val="hy-AM"/>
              </w:rPr>
              <w:t xml:space="preserve"> </w:t>
            </w:r>
            <w:r w:rsidRPr="006E68AD">
              <w:rPr>
                <w:rFonts w:ascii="Sylfaen" w:hAnsi="Sylfaen" w:cs="Sylfaen"/>
                <w:sz w:val="20"/>
                <w:szCs w:val="20"/>
                <w:lang w:val="hy-AM"/>
              </w:rPr>
              <w:t>է</w:t>
            </w:r>
            <w:r w:rsidRPr="006E68AD">
              <w:rPr>
                <w:rFonts w:ascii="Sylfaen" w:hAnsi="Sylfaen"/>
                <w:sz w:val="20"/>
                <w:szCs w:val="20"/>
                <w:lang w:val="hy-AM"/>
              </w:rPr>
              <w:t xml:space="preserve"> </w:t>
            </w:r>
            <w:r w:rsidRPr="006E68AD">
              <w:rPr>
                <w:rFonts w:ascii="Sylfaen" w:hAnsi="Sylfaen" w:cs="Sylfaen"/>
                <w:sz w:val="20"/>
                <w:szCs w:val="20"/>
              </w:rPr>
              <w:t>թղթային</w:t>
            </w:r>
            <w:r w:rsidRPr="006E68AD">
              <w:rPr>
                <w:rFonts w:ascii="Sylfaen" w:hAnsi="Sylfaen"/>
                <w:sz w:val="20"/>
                <w:szCs w:val="20"/>
              </w:rPr>
              <w:t xml:space="preserve"> </w:t>
            </w:r>
            <w:r w:rsidRPr="006E68AD">
              <w:rPr>
                <w:rFonts w:ascii="Sylfaen" w:hAnsi="Sylfaen" w:cs="Sylfaen"/>
                <w:sz w:val="20"/>
                <w:szCs w:val="20"/>
              </w:rPr>
              <w:t>եղանակով</w:t>
            </w:r>
            <w:r w:rsidRPr="006E68AD">
              <w:rPr>
                <w:rFonts w:ascii="Sylfaen" w:hAnsi="Sylfaen"/>
                <w:sz w:val="20"/>
                <w:szCs w:val="20"/>
              </w:rPr>
              <w:t xml:space="preserve"> </w:t>
            </w:r>
            <w:r w:rsidRPr="006E68AD">
              <w:rPr>
                <w:rFonts w:ascii="Sylfaen" w:hAnsi="Sylfaen" w:cs="Sylfaen"/>
                <w:sz w:val="20"/>
                <w:szCs w:val="20"/>
              </w:rPr>
              <w:t>ներկայաց</w:t>
            </w:r>
            <w:r w:rsidRPr="006E68AD">
              <w:rPr>
                <w:rFonts w:ascii="Sylfaen" w:hAnsi="Sylfaen" w:cs="Sylfaen"/>
                <w:sz w:val="20"/>
                <w:szCs w:val="20"/>
                <w:lang w:val="hy-AM"/>
              </w:rPr>
              <w:t>ված</w:t>
            </w:r>
            <w:r w:rsidRPr="006E68AD">
              <w:rPr>
                <w:rFonts w:ascii="Sylfaen" w:hAnsi="Sylfaen"/>
                <w:sz w:val="20"/>
                <w:szCs w:val="20"/>
                <w:lang w:val="hy-AM"/>
              </w:rPr>
              <w:t xml:space="preserve"> </w:t>
            </w:r>
            <w:r w:rsidRPr="006E68AD">
              <w:rPr>
                <w:rFonts w:ascii="Sylfaen" w:hAnsi="Sylfaen" w:cs="Sylfaen"/>
                <w:sz w:val="20"/>
                <w:szCs w:val="20"/>
                <w:lang w:val="hy-AM"/>
              </w:rPr>
              <w:t>պահանջագրի</w:t>
            </w:r>
            <w:r w:rsidRPr="006E68AD">
              <w:rPr>
                <w:rFonts w:ascii="Sylfaen" w:hAnsi="Sylfaen"/>
                <w:sz w:val="20"/>
                <w:szCs w:val="20"/>
                <w:lang w:val="hy-AM"/>
              </w:rPr>
              <w:t xml:space="preserve"> </w:t>
            </w:r>
            <w:r w:rsidRPr="006E68AD">
              <w:rPr>
                <w:rFonts w:ascii="Sylfaen" w:hAnsi="Sylfaen" w:cs="Sylfaen"/>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p>
        </w:tc>
      </w:tr>
      <w:tr w:rsidR="00924798" w:rsidRPr="006E68AD" w:rsidTr="00486012">
        <w:tc>
          <w:tcPr>
            <w:tcW w:w="72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sz w:val="20"/>
                <w:szCs w:val="20"/>
              </w:rPr>
              <w:t>2</w:t>
            </w:r>
            <w:r w:rsidRPr="006E68AD">
              <w:rPr>
                <w:rFonts w:ascii="Sylfaen" w:hAnsi="Sylfaen"/>
                <w:sz w:val="20"/>
                <w:szCs w:val="20"/>
                <w:lang w:val="hy-AM"/>
              </w:rPr>
              <w:t>4</w:t>
            </w:r>
            <w:r w:rsidRPr="006E68AD">
              <w:rPr>
                <w:rFonts w:ascii="Sylfaen" w:hAnsi="Sylfaen"/>
                <w:sz w:val="20"/>
                <w:szCs w:val="20"/>
              </w:rPr>
              <w:t>.</w:t>
            </w:r>
            <w:r w:rsidRPr="006E68AD">
              <w:rPr>
                <w:rFonts w:ascii="Sylfaen" w:hAnsi="Sylfaen" w:cs="Sylfaen"/>
                <w:sz w:val="20"/>
                <w:szCs w:val="20"/>
              </w:rPr>
              <w:t>բ</w:t>
            </w:r>
            <w:r w:rsidRPr="006E68AD">
              <w:rPr>
                <w:rFonts w:ascii="Sylfaen" w:hAnsi="Sylfaen"/>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շահառռւին</w:t>
            </w:r>
            <w:r w:rsidRPr="006E68AD">
              <w:rPr>
                <w:rFonts w:ascii="Sylfaen" w:hAnsi="Sylfaen"/>
                <w:sz w:val="20"/>
                <w:szCs w:val="20"/>
              </w:rPr>
              <w:t xml:space="preserve"> </w:t>
            </w:r>
            <w:r w:rsidRPr="006E68AD">
              <w:rPr>
                <w:rFonts w:ascii="Sylfaen" w:hAnsi="Sylfaen" w:cs="Sylfaen"/>
                <w:sz w:val="20"/>
                <w:szCs w:val="20"/>
              </w:rPr>
              <w:t>սպասարկող</w:t>
            </w:r>
            <w:r w:rsidRPr="006E68AD">
              <w:rPr>
                <w:rFonts w:ascii="Sylfaen" w:hAnsi="Sylfaen"/>
                <w:sz w:val="20"/>
                <w:szCs w:val="20"/>
              </w:rPr>
              <w:t xml:space="preserve"> </w:t>
            </w:r>
            <w:r w:rsidRPr="006E68AD">
              <w:rPr>
                <w:rFonts w:ascii="Sylfaen" w:hAnsi="Sylfaen" w:cs="Sylfaen"/>
                <w:sz w:val="20"/>
                <w:szCs w:val="20"/>
              </w:rPr>
              <w:t>ֆինանսական</w:t>
            </w:r>
            <w:r w:rsidRPr="006E68AD">
              <w:rPr>
                <w:rFonts w:ascii="Sylfaen" w:hAnsi="Sylfaen"/>
                <w:sz w:val="20"/>
                <w:szCs w:val="20"/>
              </w:rPr>
              <w:t xml:space="preserve"> </w:t>
            </w:r>
            <w:r w:rsidRPr="006E68AD">
              <w:rPr>
                <w:rFonts w:ascii="Sylfaen" w:hAnsi="Sylfaen" w:cs="Sylfaen"/>
                <w:sz w:val="20"/>
                <w:szCs w:val="20"/>
              </w:rPr>
              <w:t>կազմակերպության</w:t>
            </w:r>
            <w:r w:rsidRPr="006E68AD">
              <w:rPr>
                <w:rFonts w:ascii="Sylfaen" w:hAnsi="Sylfaen"/>
                <w:sz w:val="20"/>
                <w:szCs w:val="20"/>
              </w:rPr>
              <w:t xml:space="preserve"> (</w:t>
            </w:r>
            <w:r w:rsidRPr="006E68AD">
              <w:rPr>
                <w:rFonts w:ascii="Sylfaen" w:hAnsi="Sylfaen" w:cs="Sylfaen"/>
                <w:sz w:val="20"/>
                <w:szCs w:val="20"/>
              </w:rPr>
              <w:t>մասնաճյուղի</w:t>
            </w:r>
            <w:r w:rsidRPr="006E68AD">
              <w:rPr>
                <w:rFonts w:ascii="Sylfaen" w:hAnsi="Sylfaen"/>
                <w:sz w:val="20"/>
                <w:szCs w:val="20"/>
              </w:rPr>
              <w:t xml:space="preserve">) </w:t>
            </w:r>
            <w:r w:rsidRPr="006E68AD">
              <w:rPr>
                <w:rFonts w:ascii="Sylfaen" w:hAnsi="Sylfaen" w:cs="Sylfaen"/>
                <w:sz w:val="20"/>
                <w:szCs w:val="20"/>
                <w:lang w:val="hy-AM"/>
              </w:rPr>
              <w:t>դրոշմա</w:t>
            </w:r>
            <w:r w:rsidRPr="006E68AD">
              <w:rPr>
                <w:rFonts w:ascii="Sylfaen" w:hAnsi="Sylfaen" w:cs="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lang w:val="hy-AM"/>
              </w:rPr>
              <w:t>ոչ</w:t>
            </w:r>
            <w:r w:rsidRPr="006E68AD">
              <w:rPr>
                <w:rFonts w:ascii="Sylfaen" w:hAnsi="Sylfaen"/>
                <w:sz w:val="20"/>
                <w:szCs w:val="20"/>
                <w:lang w:val="hy-AM"/>
              </w:rPr>
              <w:t xml:space="preserve"> </w:t>
            </w:r>
            <w:r w:rsidRPr="006E68AD">
              <w:rPr>
                <w:rFonts w:ascii="Sylfaen" w:hAnsi="Sylfaen" w:cs="Sylfaen"/>
                <w:sz w:val="20"/>
                <w:szCs w:val="20"/>
              </w:rPr>
              <w:t>պարտադիր</w:t>
            </w:r>
          </w:p>
          <w:p w:rsidR="00924798" w:rsidRPr="006E68AD" w:rsidRDefault="00924798" w:rsidP="00486012">
            <w:pPr>
              <w:jc w:val="center"/>
              <w:rPr>
                <w:rFonts w:ascii="Sylfaen" w:hAnsi="Sylfaen"/>
                <w:sz w:val="20"/>
                <w:szCs w:val="20"/>
              </w:rPr>
            </w:pPr>
            <w:r w:rsidRPr="006E68AD">
              <w:rPr>
                <w:rFonts w:ascii="Sylfaen" w:hAnsi="Sylfaen" w:cs="Sylfaen"/>
                <w:sz w:val="20"/>
                <w:szCs w:val="20"/>
                <w:lang w:val="hy-AM"/>
              </w:rPr>
              <w:t>լրացվում</w:t>
            </w:r>
            <w:r w:rsidRPr="006E68AD">
              <w:rPr>
                <w:rFonts w:ascii="Sylfaen" w:hAnsi="Sylfaen"/>
                <w:sz w:val="20"/>
                <w:szCs w:val="20"/>
                <w:lang w:val="hy-AM"/>
              </w:rPr>
              <w:t xml:space="preserve"> </w:t>
            </w:r>
            <w:r w:rsidRPr="006E68AD">
              <w:rPr>
                <w:rFonts w:ascii="Sylfaen" w:hAnsi="Sylfaen" w:cs="Sylfaen"/>
                <w:sz w:val="20"/>
                <w:szCs w:val="20"/>
                <w:lang w:val="hy-AM"/>
              </w:rPr>
              <w:t>է</w:t>
            </w:r>
            <w:r w:rsidRPr="006E68AD">
              <w:rPr>
                <w:rFonts w:ascii="Sylfaen" w:hAnsi="Sylfaen"/>
                <w:sz w:val="20"/>
                <w:szCs w:val="20"/>
                <w:lang w:val="hy-AM"/>
              </w:rPr>
              <w:t xml:space="preserve"> </w:t>
            </w:r>
            <w:r w:rsidRPr="006E68AD">
              <w:rPr>
                <w:rFonts w:ascii="Sylfaen" w:hAnsi="Sylfaen" w:cs="Sylfaen"/>
                <w:sz w:val="20"/>
                <w:szCs w:val="20"/>
              </w:rPr>
              <w:t>վճարման</w:t>
            </w:r>
            <w:r w:rsidRPr="006E68AD">
              <w:rPr>
                <w:rFonts w:ascii="Sylfaen" w:hAnsi="Sylfaen"/>
                <w:sz w:val="20"/>
                <w:szCs w:val="20"/>
              </w:rPr>
              <w:t xml:space="preserve"> </w:t>
            </w:r>
            <w:r w:rsidRPr="006E68AD">
              <w:rPr>
                <w:rFonts w:ascii="Sylfaen" w:hAnsi="Sylfaen" w:cs="Sylfaen"/>
                <w:sz w:val="20"/>
                <w:szCs w:val="20"/>
              </w:rPr>
              <w:t>պահանջագիրը</w:t>
            </w:r>
            <w:r w:rsidRPr="006E68AD">
              <w:rPr>
                <w:rFonts w:ascii="Sylfaen" w:hAnsi="Sylfaen"/>
                <w:sz w:val="20"/>
                <w:szCs w:val="20"/>
              </w:rPr>
              <w:t xml:space="preserve"> </w:t>
            </w:r>
            <w:r w:rsidRPr="006E68AD">
              <w:rPr>
                <w:rFonts w:ascii="Sylfaen" w:hAnsi="Sylfaen" w:cs="Sylfaen"/>
                <w:sz w:val="20"/>
                <w:szCs w:val="20"/>
                <w:lang w:val="hy-AM"/>
              </w:rPr>
              <w:t>վերջինիս</w:t>
            </w:r>
            <w:r w:rsidRPr="006E68AD">
              <w:rPr>
                <w:rFonts w:ascii="Sylfaen" w:hAnsi="Sylfaen"/>
                <w:sz w:val="20"/>
                <w:szCs w:val="20"/>
                <w:lang w:val="hy-AM"/>
              </w:rPr>
              <w:t xml:space="preserve"> </w:t>
            </w:r>
            <w:r w:rsidRPr="006E68AD">
              <w:rPr>
                <w:rFonts w:ascii="Sylfaen" w:hAnsi="Sylfaen" w:cs="Sylfaen"/>
                <w:sz w:val="20"/>
                <w:szCs w:val="20"/>
              </w:rPr>
              <w:t>ներկայաց</w:t>
            </w:r>
            <w:r w:rsidRPr="006E68AD">
              <w:rPr>
                <w:rFonts w:ascii="Sylfaen" w:hAnsi="Sylfaen" w:cs="Sylfaen"/>
                <w:sz w:val="20"/>
                <w:szCs w:val="20"/>
                <w:lang w:val="hy-AM"/>
              </w:rPr>
              <w:t>վ</w:t>
            </w:r>
            <w:r w:rsidRPr="006E68AD">
              <w:rPr>
                <w:rFonts w:ascii="Sylfaen" w:hAnsi="Sylfaen" w:cs="Sylfaen"/>
                <w:sz w:val="20"/>
                <w:szCs w:val="20"/>
              </w:rPr>
              <w:t>ելու</w:t>
            </w:r>
            <w:r w:rsidRPr="006E68AD">
              <w:rPr>
                <w:rFonts w:ascii="Sylfaen" w:hAnsi="Sylfaen"/>
                <w:sz w:val="20"/>
                <w:szCs w:val="20"/>
              </w:rPr>
              <w:t xml:space="preserve"> </w:t>
            </w:r>
            <w:r w:rsidRPr="006E68AD">
              <w:rPr>
                <w:rFonts w:ascii="Sylfaen" w:hAnsi="Sylfaen" w:cs="Sylfaen"/>
                <w:sz w:val="20"/>
                <w:szCs w:val="20"/>
              </w:rPr>
              <w:t>դեպքում</w:t>
            </w:r>
            <w:r w:rsidRPr="006E68AD">
              <w:rPr>
                <w:rFonts w:ascii="Sylfaen" w:hAnsi="Sylfaen"/>
                <w:sz w:val="20"/>
                <w:szCs w:val="20"/>
                <w:lang w:val="hy-AM"/>
              </w:rPr>
              <w:t xml:space="preserve">, </w:t>
            </w:r>
            <w:r w:rsidRPr="006E68AD">
              <w:rPr>
                <w:rFonts w:ascii="Sylfaen" w:hAnsi="Sylfaen" w:cs="Sylfaen"/>
                <w:sz w:val="20"/>
                <w:szCs w:val="20"/>
                <w:lang w:val="hy-AM"/>
              </w:rPr>
              <w:t>որտեղ</w:t>
            </w:r>
            <w:r w:rsidRPr="006E68AD">
              <w:rPr>
                <w:rFonts w:ascii="Sylfaen" w:hAnsi="Sylfaen"/>
                <w:sz w:val="20"/>
                <w:szCs w:val="20"/>
                <w:lang w:val="hy-AM"/>
              </w:rPr>
              <w:t xml:space="preserve"> </w:t>
            </w:r>
            <w:r w:rsidRPr="006E68AD" w:rsidDel="00DF049B">
              <w:rPr>
                <w:rFonts w:ascii="Sylfaen" w:hAnsi="Sylfaen"/>
                <w:sz w:val="20"/>
                <w:szCs w:val="20"/>
                <w:lang w:val="hy-AM"/>
              </w:rPr>
              <w:t xml:space="preserve"> </w:t>
            </w:r>
            <w:r w:rsidRPr="006E68AD">
              <w:rPr>
                <w:rFonts w:ascii="Sylfaen" w:hAnsi="Sylfaen"/>
                <w:sz w:val="20"/>
                <w:szCs w:val="20"/>
                <w:lang w:val="hy-AM"/>
              </w:rPr>
              <w:t xml:space="preserve"> </w:t>
            </w:r>
            <w:r w:rsidRPr="006E68AD">
              <w:rPr>
                <w:rFonts w:ascii="Sylfaen" w:hAnsi="Sylfaen" w:cs="Sylfaen"/>
                <w:sz w:val="20"/>
                <w:szCs w:val="20"/>
                <w:lang w:val="hy-AM"/>
              </w:rPr>
              <w:t>դրոշմակնիքը</w:t>
            </w:r>
            <w:r w:rsidRPr="006E68AD">
              <w:rPr>
                <w:rFonts w:ascii="Sylfaen" w:hAnsi="Sylfaen"/>
                <w:sz w:val="20"/>
                <w:szCs w:val="20"/>
              </w:rPr>
              <w:t xml:space="preserve"> </w:t>
            </w:r>
            <w:r w:rsidRPr="006E68AD">
              <w:rPr>
                <w:rFonts w:ascii="Sylfaen" w:hAnsi="Sylfaen" w:cs="Sylfaen"/>
                <w:sz w:val="20"/>
                <w:szCs w:val="20"/>
                <w:lang w:val="hy-AM"/>
              </w:rPr>
              <w:t>դրվում</w:t>
            </w:r>
            <w:r w:rsidRPr="006E68AD">
              <w:rPr>
                <w:rFonts w:ascii="Sylfaen" w:hAnsi="Sylfaen"/>
                <w:sz w:val="20"/>
                <w:szCs w:val="20"/>
                <w:lang w:val="hy-AM"/>
              </w:rPr>
              <w:t xml:space="preserve"> </w:t>
            </w:r>
            <w:r w:rsidRPr="006E68AD">
              <w:rPr>
                <w:rFonts w:ascii="Sylfaen" w:hAnsi="Sylfaen" w:cs="Sylfaen"/>
                <w:sz w:val="20"/>
                <w:szCs w:val="20"/>
                <w:lang w:val="hy-AM"/>
              </w:rPr>
              <w:t>է</w:t>
            </w:r>
            <w:r w:rsidRPr="006E68AD">
              <w:rPr>
                <w:rFonts w:ascii="Sylfaen" w:hAnsi="Sylfaen"/>
                <w:sz w:val="20"/>
                <w:szCs w:val="20"/>
                <w:lang w:val="hy-AM"/>
              </w:rPr>
              <w:t xml:space="preserve"> </w:t>
            </w:r>
            <w:r w:rsidRPr="006E68AD">
              <w:rPr>
                <w:rFonts w:ascii="Sylfaen" w:hAnsi="Sylfaen" w:cs="Sylfaen"/>
                <w:sz w:val="20"/>
                <w:szCs w:val="20"/>
              </w:rPr>
              <w:t>թղթային</w:t>
            </w:r>
            <w:r w:rsidRPr="006E68AD">
              <w:rPr>
                <w:rFonts w:ascii="Sylfaen" w:hAnsi="Sylfaen"/>
                <w:sz w:val="20"/>
                <w:szCs w:val="20"/>
              </w:rPr>
              <w:t xml:space="preserve"> </w:t>
            </w:r>
            <w:r w:rsidRPr="006E68AD">
              <w:rPr>
                <w:rFonts w:ascii="Sylfaen" w:hAnsi="Sylfaen" w:cs="Sylfaen"/>
                <w:sz w:val="20"/>
                <w:szCs w:val="20"/>
              </w:rPr>
              <w:t>եղանակով</w:t>
            </w:r>
            <w:r w:rsidRPr="006E68AD">
              <w:rPr>
                <w:rFonts w:ascii="Sylfaen" w:hAnsi="Sylfaen"/>
                <w:sz w:val="20"/>
                <w:szCs w:val="20"/>
              </w:rPr>
              <w:t xml:space="preserve"> </w:t>
            </w:r>
            <w:r w:rsidRPr="006E68AD">
              <w:rPr>
                <w:rFonts w:ascii="Sylfaen" w:hAnsi="Sylfaen" w:cs="Sylfaen"/>
                <w:sz w:val="20"/>
                <w:szCs w:val="20"/>
              </w:rPr>
              <w:t>ներկայաց</w:t>
            </w:r>
            <w:r w:rsidRPr="006E68AD">
              <w:rPr>
                <w:rFonts w:ascii="Sylfaen" w:hAnsi="Sylfaen" w:cs="Sylfaen"/>
                <w:sz w:val="20"/>
                <w:szCs w:val="20"/>
                <w:lang w:val="hy-AM"/>
              </w:rPr>
              <w:t>ված</w:t>
            </w:r>
            <w:r w:rsidRPr="006E68AD">
              <w:rPr>
                <w:rFonts w:ascii="Sylfaen" w:hAnsi="Sylfaen"/>
                <w:sz w:val="20"/>
                <w:szCs w:val="20"/>
                <w:lang w:val="hy-AM"/>
              </w:rPr>
              <w:t xml:space="preserve"> </w:t>
            </w:r>
            <w:r w:rsidRPr="006E68AD">
              <w:rPr>
                <w:rFonts w:ascii="Sylfaen" w:hAnsi="Sylfaen" w:cs="Sylfaen"/>
                <w:sz w:val="20"/>
                <w:szCs w:val="20"/>
                <w:lang w:val="hy-AM"/>
              </w:rPr>
              <w:t>պահանջագրի</w:t>
            </w:r>
            <w:r w:rsidRPr="006E68AD">
              <w:rPr>
                <w:rFonts w:ascii="Sylfaen" w:hAnsi="Sylfaen"/>
                <w:sz w:val="20"/>
                <w:szCs w:val="20"/>
                <w:lang w:val="hy-AM"/>
              </w:rPr>
              <w:t xml:space="preserve"> </w:t>
            </w:r>
            <w:r w:rsidRPr="006E68AD">
              <w:rPr>
                <w:rFonts w:ascii="Sylfaen" w:hAnsi="Sylfaen" w:cs="Sylfaen"/>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p>
        </w:tc>
      </w:tr>
      <w:tr w:rsidR="00924798" w:rsidRPr="006E68AD" w:rsidTr="00486012">
        <w:tc>
          <w:tcPr>
            <w:tcW w:w="72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sz w:val="20"/>
                <w:szCs w:val="20"/>
              </w:rPr>
              <w:t>2</w:t>
            </w:r>
            <w:r w:rsidRPr="006E68AD">
              <w:rPr>
                <w:rFonts w:ascii="Sylfaen" w:hAnsi="Sylfaen"/>
                <w:sz w:val="20"/>
                <w:szCs w:val="20"/>
                <w:lang w:val="hy-AM"/>
              </w:rPr>
              <w:t>4</w:t>
            </w:r>
            <w:r w:rsidRPr="006E68AD">
              <w:rPr>
                <w:rFonts w:ascii="Sylfaen" w:hAnsi="Sylfaen"/>
                <w:sz w:val="20"/>
                <w:szCs w:val="20"/>
              </w:rPr>
              <w:t>.</w:t>
            </w:r>
            <w:r w:rsidRPr="006E68AD">
              <w:rPr>
                <w:rFonts w:ascii="Sylfaen" w:hAnsi="Sylfaen" w:cs="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շահառռւին</w:t>
            </w:r>
            <w:r w:rsidRPr="006E68AD">
              <w:rPr>
                <w:rFonts w:ascii="Sylfaen" w:hAnsi="Sylfaen"/>
                <w:sz w:val="20"/>
                <w:szCs w:val="20"/>
              </w:rPr>
              <w:t xml:space="preserve"> </w:t>
            </w:r>
            <w:r w:rsidRPr="006E68AD">
              <w:rPr>
                <w:rFonts w:ascii="Sylfaen" w:hAnsi="Sylfaen" w:cs="Sylfaen"/>
                <w:sz w:val="20"/>
                <w:szCs w:val="20"/>
              </w:rPr>
              <w:t>սպասարկող</w:t>
            </w:r>
            <w:r w:rsidRPr="006E68AD">
              <w:rPr>
                <w:rFonts w:ascii="Sylfaen" w:hAnsi="Sylfaen"/>
                <w:sz w:val="20"/>
                <w:szCs w:val="20"/>
              </w:rPr>
              <w:t xml:space="preserve"> </w:t>
            </w:r>
            <w:r w:rsidRPr="006E68AD">
              <w:rPr>
                <w:rFonts w:ascii="Sylfaen" w:hAnsi="Sylfaen" w:cs="Sylfaen"/>
                <w:sz w:val="20"/>
                <w:szCs w:val="20"/>
              </w:rPr>
              <w:t>ֆինանսական</w:t>
            </w:r>
            <w:r w:rsidRPr="006E68AD">
              <w:rPr>
                <w:rFonts w:ascii="Sylfaen" w:hAnsi="Sylfaen"/>
                <w:sz w:val="20"/>
                <w:szCs w:val="20"/>
              </w:rPr>
              <w:t xml:space="preserve"> </w:t>
            </w:r>
            <w:r w:rsidRPr="006E68AD">
              <w:rPr>
                <w:rFonts w:ascii="Sylfaen" w:hAnsi="Sylfaen" w:cs="Sylfaen"/>
                <w:sz w:val="20"/>
                <w:szCs w:val="20"/>
              </w:rPr>
              <w:t>կազմակերպության</w:t>
            </w:r>
            <w:r w:rsidRPr="006E68AD">
              <w:rPr>
                <w:rFonts w:ascii="Sylfaen" w:hAnsi="Sylfaen"/>
                <w:sz w:val="20"/>
                <w:szCs w:val="20"/>
              </w:rPr>
              <w:t xml:space="preserve"> </w:t>
            </w:r>
            <w:r w:rsidRPr="006E68AD">
              <w:rPr>
                <w:rFonts w:ascii="Sylfaen" w:hAnsi="Sylfaen" w:cs="Sylfaen"/>
                <w:sz w:val="20"/>
                <w:szCs w:val="20"/>
              </w:rPr>
              <w:t>ամսաթիվը</w:t>
            </w:r>
            <w:r w:rsidRPr="006E68AD">
              <w:rPr>
                <w:rFonts w:ascii="Sylfaen" w:hAnsi="Sylfaen"/>
                <w:sz w:val="20"/>
                <w:szCs w:val="20"/>
              </w:rPr>
              <w:t xml:space="preserve">, </w:t>
            </w:r>
            <w:r w:rsidRPr="006E68AD">
              <w:rPr>
                <w:rFonts w:ascii="Sylfaen" w:hAnsi="Sylfaen" w:cs="Sylfaen"/>
                <w:sz w:val="20"/>
                <w:szCs w:val="20"/>
              </w:rPr>
              <w:t>ժամը</w:t>
            </w:r>
            <w:r w:rsidRPr="006E68AD">
              <w:rPr>
                <w:rFonts w:ascii="Sylfaen" w:hAnsi="Sylfaen"/>
                <w:sz w:val="20"/>
                <w:szCs w:val="20"/>
              </w:rPr>
              <w:t xml:space="preserve">, </w:t>
            </w:r>
            <w:r w:rsidRPr="006E68AD">
              <w:rPr>
                <w:rFonts w:ascii="Sylfaen" w:hAnsi="Sylfaen" w:cs="Sylfaen"/>
                <w:sz w:val="20"/>
                <w:szCs w:val="20"/>
              </w:rPr>
              <w:t>րոպեն</w:t>
            </w:r>
          </w:p>
        </w:tc>
        <w:tc>
          <w:tcPr>
            <w:tcW w:w="20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r w:rsidRPr="006E68AD">
              <w:rPr>
                <w:rFonts w:ascii="Sylfaen" w:hAnsi="Sylfaen" w:cs="Sylfaen"/>
                <w:sz w:val="20"/>
                <w:szCs w:val="20"/>
                <w:lang w:val="hy-AM"/>
              </w:rPr>
              <w:t>ոչ</w:t>
            </w:r>
            <w:r w:rsidRPr="006E68AD">
              <w:rPr>
                <w:rFonts w:ascii="Sylfaen" w:hAnsi="Sylfaen"/>
                <w:sz w:val="20"/>
                <w:szCs w:val="20"/>
                <w:lang w:val="hy-AM"/>
              </w:rPr>
              <w:t xml:space="preserve"> </w:t>
            </w:r>
            <w:r w:rsidRPr="006E68AD">
              <w:rPr>
                <w:rFonts w:ascii="Sylfaen" w:hAnsi="Sylfaen" w:cs="Sylfaen"/>
                <w:sz w:val="20"/>
                <w:szCs w:val="20"/>
              </w:rPr>
              <w:t>պարտադիր</w:t>
            </w:r>
          </w:p>
          <w:p w:rsidR="00924798" w:rsidRPr="006E68AD" w:rsidRDefault="00924798" w:rsidP="00486012">
            <w:pPr>
              <w:jc w:val="center"/>
              <w:rPr>
                <w:rFonts w:ascii="Sylfaen" w:hAnsi="Sylfaen"/>
                <w:sz w:val="20"/>
                <w:szCs w:val="20"/>
              </w:rPr>
            </w:pPr>
            <w:r w:rsidRPr="006E68AD">
              <w:rPr>
                <w:rFonts w:ascii="Sylfaen" w:hAnsi="Sylfaen" w:cs="Sylfaen"/>
                <w:sz w:val="20"/>
                <w:szCs w:val="20"/>
                <w:lang w:val="hy-AM"/>
              </w:rPr>
              <w:t>լրացվում</w:t>
            </w:r>
            <w:r w:rsidRPr="006E68AD">
              <w:rPr>
                <w:rFonts w:ascii="Sylfaen" w:hAnsi="Sylfaen"/>
                <w:sz w:val="20"/>
                <w:szCs w:val="20"/>
                <w:lang w:val="hy-AM"/>
              </w:rPr>
              <w:t xml:space="preserve"> </w:t>
            </w:r>
            <w:r w:rsidRPr="006E68AD">
              <w:rPr>
                <w:rFonts w:ascii="Sylfaen" w:hAnsi="Sylfaen" w:cs="Sylfaen"/>
                <w:sz w:val="20"/>
                <w:szCs w:val="20"/>
                <w:lang w:val="hy-AM"/>
              </w:rPr>
              <w:t>է</w:t>
            </w:r>
            <w:r w:rsidRPr="006E68AD">
              <w:rPr>
                <w:rFonts w:ascii="Sylfaen" w:hAnsi="Sylfaen"/>
                <w:sz w:val="20"/>
                <w:szCs w:val="20"/>
                <w:lang w:val="hy-AM"/>
              </w:rPr>
              <w:t xml:space="preserve"> </w:t>
            </w:r>
            <w:r w:rsidRPr="006E68AD">
              <w:rPr>
                <w:rFonts w:ascii="Sylfaen" w:hAnsi="Sylfaen" w:cs="Sylfaen"/>
                <w:sz w:val="20"/>
                <w:szCs w:val="20"/>
              </w:rPr>
              <w:t>վճարման</w:t>
            </w:r>
            <w:r w:rsidRPr="006E68AD">
              <w:rPr>
                <w:rFonts w:ascii="Sylfaen" w:hAnsi="Sylfaen"/>
                <w:sz w:val="20"/>
                <w:szCs w:val="20"/>
              </w:rPr>
              <w:t xml:space="preserve"> </w:t>
            </w:r>
            <w:r w:rsidRPr="006E68AD">
              <w:rPr>
                <w:rFonts w:ascii="Sylfaen" w:hAnsi="Sylfaen" w:cs="Sylfaen"/>
                <w:sz w:val="20"/>
                <w:szCs w:val="20"/>
              </w:rPr>
              <w:t>պահանջագիրը</w:t>
            </w:r>
            <w:r w:rsidRPr="006E68AD">
              <w:rPr>
                <w:rFonts w:ascii="Sylfaen" w:hAnsi="Sylfaen"/>
                <w:sz w:val="20"/>
                <w:szCs w:val="20"/>
              </w:rPr>
              <w:t xml:space="preserve"> </w:t>
            </w:r>
            <w:r w:rsidRPr="006E68AD">
              <w:rPr>
                <w:rFonts w:ascii="Sylfaen" w:hAnsi="Sylfaen" w:cs="Sylfaen"/>
                <w:sz w:val="20"/>
                <w:szCs w:val="20"/>
                <w:lang w:val="hy-AM"/>
              </w:rPr>
              <w:t>վերջինիս</w:t>
            </w:r>
            <w:r w:rsidRPr="006E68AD">
              <w:rPr>
                <w:rFonts w:ascii="Sylfaen" w:hAnsi="Sylfaen"/>
                <w:sz w:val="20"/>
                <w:szCs w:val="20"/>
                <w:lang w:val="hy-AM"/>
              </w:rPr>
              <w:t xml:space="preserve"> </w:t>
            </w:r>
            <w:r w:rsidRPr="006E68AD">
              <w:rPr>
                <w:rFonts w:ascii="Sylfaen" w:hAnsi="Sylfaen" w:cs="Sylfaen"/>
                <w:sz w:val="20"/>
                <w:szCs w:val="20"/>
              </w:rPr>
              <w:t>ներկայաց</w:t>
            </w:r>
            <w:r w:rsidRPr="006E68AD">
              <w:rPr>
                <w:rFonts w:ascii="Sylfaen" w:hAnsi="Sylfaen" w:cs="Sylfaen"/>
                <w:sz w:val="20"/>
                <w:szCs w:val="20"/>
                <w:lang w:val="hy-AM"/>
              </w:rPr>
              <w:t>վ</w:t>
            </w:r>
            <w:r w:rsidRPr="006E68AD">
              <w:rPr>
                <w:rFonts w:ascii="Sylfaen" w:hAnsi="Sylfaen" w:cs="Sylfaen"/>
                <w:sz w:val="20"/>
                <w:szCs w:val="20"/>
              </w:rPr>
              <w:t>ելու</w:t>
            </w:r>
            <w:r w:rsidRPr="006E68AD">
              <w:rPr>
                <w:rFonts w:ascii="Sylfaen" w:hAnsi="Sylfaen"/>
                <w:sz w:val="20"/>
                <w:szCs w:val="20"/>
              </w:rPr>
              <w:t xml:space="preserve"> </w:t>
            </w:r>
            <w:r w:rsidRPr="006E68AD">
              <w:rPr>
                <w:rFonts w:ascii="Sylfaen" w:hAnsi="Sylfaen" w:cs="Sylfaen"/>
                <w:sz w:val="20"/>
                <w:szCs w:val="20"/>
              </w:rPr>
              <w:t>դեպքում</w:t>
            </w:r>
            <w:r w:rsidRPr="006E68AD">
              <w:rPr>
                <w:rFonts w:ascii="Sylfaen" w:hAnsi="Sylfaen"/>
                <w:sz w:val="20"/>
                <w:szCs w:val="20"/>
                <w:lang w:val="hy-AM"/>
              </w:rPr>
              <w:t xml:space="preserve">,   </w:t>
            </w:r>
            <w:r w:rsidRPr="006E68AD">
              <w:rPr>
                <w:rFonts w:ascii="Sylfaen" w:hAnsi="Sylfaen" w:cs="Sylfaen"/>
                <w:sz w:val="20"/>
                <w:szCs w:val="20"/>
                <w:lang w:val="hy-AM"/>
              </w:rPr>
              <w:t>որտեղ</w:t>
            </w:r>
            <w:r w:rsidRPr="006E68AD">
              <w:rPr>
                <w:rFonts w:ascii="Sylfaen" w:hAnsi="Sylfaen"/>
                <w:sz w:val="20"/>
                <w:szCs w:val="20"/>
                <w:lang w:val="hy-AM"/>
              </w:rPr>
              <w:t xml:space="preserve"> </w:t>
            </w:r>
            <w:r w:rsidRPr="006E68AD" w:rsidDel="00DF049B">
              <w:rPr>
                <w:rFonts w:ascii="Sylfaen" w:hAnsi="Sylfaen"/>
                <w:sz w:val="20"/>
                <w:szCs w:val="20"/>
                <w:lang w:val="hy-AM"/>
              </w:rPr>
              <w:t xml:space="preserve"> </w:t>
            </w:r>
            <w:r w:rsidRPr="006E68AD">
              <w:rPr>
                <w:rFonts w:ascii="Sylfaen" w:hAnsi="Sylfaen"/>
                <w:sz w:val="20"/>
                <w:szCs w:val="20"/>
                <w:lang w:val="hy-AM"/>
              </w:rPr>
              <w:t xml:space="preserve"> </w:t>
            </w:r>
            <w:r w:rsidRPr="006E68AD">
              <w:rPr>
                <w:rFonts w:ascii="Sylfaen" w:hAnsi="Sylfaen" w:cs="Sylfaen"/>
                <w:sz w:val="20"/>
                <w:szCs w:val="20"/>
                <w:lang w:val="hy-AM"/>
              </w:rPr>
              <w:t>սույն</w:t>
            </w:r>
            <w:r w:rsidRPr="006E68AD">
              <w:rPr>
                <w:rFonts w:ascii="Sylfaen" w:hAnsi="Sylfaen"/>
                <w:sz w:val="20"/>
                <w:szCs w:val="20"/>
                <w:lang w:val="hy-AM"/>
              </w:rPr>
              <w:t xml:space="preserve"> </w:t>
            </w:r>
            <w:r w:rsidRPr="006E68AD">
              <w:rPr>
                <w:rFonts w:ascii="Sylfaen" w:hAnsi="Sylfaen" w:cs="Sylfaen"/>
                <w:sz w:val="20"/>
                <w:szCs w:val="20"/>
                <w:lang w:val="hy-AM"/>
              </w:rPr>
              <w:t>տվյալները</w:t>
            </w:r>
            <w:r w:rsidRPr="006E68AD">
              <w:rPr>
                <w:rFonts w:ascii="Sylfaen" w:hAnsi="Sylfaen"/>
                <w:sz w:val="20"/>
                <w:szCs w:val="20"/>
              </w:rPr>
              <w:t xml:space="preserve"> </w:t>
            </w:r>
            <w:r w:rsidRPr="006E68AD">
              <w:rPr>
                <w:rFonts w:ascii="Sylfaen" w:hAnsi="Sylfaen" w:cs="Sylfaen"/>
                <w:sz w:val="20"/>
                <w:szCs w:val="20"/>
                <w:lang w:val="hy-AM"/>
              </w:rPr>
              <w:t>դրվում</w:t>
            </w:r>
            <w:r w:rsidRPr="006E68AD">
              <w:rPr>
                <w:rFonts w:ascii="Sylfaen" w:hAnsi="Sylfaen"/>
                <w:sz w:val="20"/>
                <w:szCs w:val="20"/>
                <w:lang w:val="hy-AM"/>
              </w:rPr>
              <w:t xml:space="preserve"> </w:t>
            </w:r>
            <w:r w:rsidRPr="006E68AD">
              <w:rPr>
                <w:rFonts w:ascii="Sylfaen" w:hAnsi="Sylfaen" w:cs="Sylfaen"/>
                <w:sz w:val="20"/>
                <w:szCs w:val="20"/>
                <w:lang w:val="hy-AM"/>
              </w:rPr>
              <w:t>են</w:t>
            </w:r>
            <w:r w:rsidRPr="006E68AD">
              <w:rPr>
                <w:rFonts w:ascii="Sylfaen" w:hAnsi="Sylfaen"/>
                <w:sz w:val="20"/>
                <w:szCs w:val="20"/>
                <w:lang w:val="hy-AM"/>
              </w:rPr>
              <w:t xml:space="preserve"> </w:t>
            </w:r>
            <w:r w:rsidRPr="006E68AD">
              <w:rPr>
                <w:rFonts w:ascii="Sylfaen" w:hAnsi="Sylfaen" w:cs="Sylfaen"/>
                <w:sz w:val="20"/>
                <w:szCs w:val="20"/>
              </w:rPr>
              <w:t>թղթային</w:t>
            </w:r>
            <w:r w:rsidRPr="006E68AD">
              <w:rPr>
                <w:rFonts w:ascii="Sylfaen" w:hAnsi="Sylfaen"/>
                <w:sz w:val="20"/>
                <w:szCs w:val="20"/>
              </w:rPr>
              <w:t xml:space="preserve"> </w:t>
            </w:r>
            <w:r w:rsidRPr="006E68AD">
              <w:rPr>
                <w:rFonts w:ascii="Sylfaen" w:hAnsi="Sylfaen" w:cs="Sylfaen"/>
                <w:sz w:val="20"/>
                <w:szCs w:val="20"/>
              </w:rPr>
              <w:t>եղանակով</w:t>
            </w:r>
            <w:r w:rsidRPr="006E68AD">
              <w:rPr>
                <w:rFonts w:ascii="Sylfaen" w:hAnsi="Sylfaen"/>
                <w:sz w:val="20"/>
                <w:szCs w:val="20"/>
              </w:rPr>
              <w:t xml:space="preserve"> </w:t>
            </w:r>
            <w:r w:rsidRPr="006E68AD">
              <w:rPr>
                <w:rFonts w:ascii="Sylfaen" w:hAnsi="Sylfaen" w:cs="Sylfaen"/>
                <w:sz w:val="20"/>
                <w:szCs w:val="20"/>
              </w:rPr>
              <w:t>ներկայաց</w:t>
            </w:r>
            <w:r w:rsidRPr="006E68AD">
              <w:rPr>
                <w:rFonts w:ascii="Sylfaen" w:hAnsi="Sylfaen" w:cs="Sylfaen"/>
                <w:sz w:val="20"/>
                <w:szCs w:val="20"/>
                <w:lang w:val="hy-AM"/>
              </w:rPr>
              <w:t>ված</w:t>
            </w:r>
            <w:r w:rsidRPr="006E68AD">
              <w:rPr>
                <w:rFonts w:ascii="Sylfaen" w:hAnsi="Sylfaen"/>
                <w:sz w:val="20"/>
                <w:szCs w:val="20"/>
                <w:lang w:val="hy-AM"/>
              </w:rPr>
              <w:t xml:space="preserve"> </w:t>
            </w:r>
            <w:r w:rsidRPr="006E68AD">
              <w:rPr>
                <w:rFonts w:ascii="Sylfaen" w:hAnsi="Sylfaen" w:cs="Sylfaen"/>
                <w:sz w:val="20"/>
                <w:szCs w:val="20"/>
                <w:lang w:val="hy-AM"/>
              </w:rPr>
              <w:t>պահանջագրի</w:t>
            </w:r>
            <w:r w:rsidRPr="006E68AD">
              <w:rPr>
                <w:rFonts w:ascii="Sylfaen" w:hAnsi="Sylfaen"/>
                <w:sz w:val="20"/>
                <w:szCs w:val="20"/>
                <w:lang w:val="hy-AM"/>
              </w:rPr>
              <w:t xml:space="preserve"> </w:t>
            </w:r>
            <w:r w:rsidRPr="006E68AD">
              <w:rPr>
                <w:rFonts w:ascii="Sylfaen" w:hAnsi="Sylfaen" w:cs="Sylfaen"/>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rsidR="00924798" w:rsidRPr="006E68AD" w:rsidRDefault="00924798" w:rsidP="00486012">
            <w:pPr>
              <w:jc w:val="center"/>
              <w:rPr>
                <w:rFonts w:ascii="Sylfaen" w:hAnsi="Sylfaen"/>
                <w:sz w:val="20"/>
                <w:szCs w:val="20"/>
              </w:rPr>
            </w:pPr>
          </w:p>
        </w:tc>
      </w:tr>
    </w:tbl>
    <w:p w:rsidR="00924798" w:rsidRPr="006E68AD" w:rsidRDefault="00924798" w:rsidP="00924798">
      <w:pPr>
        <w:pStyle w:val="a3"/>
        <w:jc w:val="right"/>
        <w:rPr>
          <w:rFonts w:ascii="Sylfaen" w:hAnsi="Sylfaen" w:cs="Sylfaen"/>
          <w:i w:val="0"/>
          <w:lang w:val="en-US"/>
        </w:rPr>
      </w:pPr>
    </w:p>
    <w:p w:rsidR="00924798" w:rsidRPr="006E68AD" w:rsidRDefault="00924798" w:rsidP="00924798">
      <w:pPr>
        <w:pStyle w:val="a3"/>
        <w:jc w:val="right"/>
        <w:rPr>
          <w:rFonts w:ascii="Sylfaen" w:hAnsi="Sylfaen" w:cs="Sylfaen"/>
          <w:i w:val="0"/>
          <w:lang w:val="en-US"/>
        </w:rPr>
      </w:pPr>
    </w:p>
    <w:p w:rsidR="00924798" w:rsidRPr="006E68AD" w:rsidRDefault="00924798" w:rsidP="00924798">
      <w:pPr>
        <w:pStyle w:val="a3"/>
        <w:jc w:val="right"/>
        <w:rPr>
          <w:rFonts w:ascii="Sylfaen" w:hAnsi="Sylfaen" w:cs="Sylfaen"/>
          <w:i w:val="0"/>
          <w:lang w:val="en-US"/>
        </w:rPr>
      </w:pPr>
    </w:p>
    <w:p w:rsidR="00924798" w:rsidRPr="006E68AD" w:rsidRDefault="00924798" w:rsidP="00924798">
      <w:pPr>
        <w:pStyle w:val="a3"/>
        <w:jc w:val="right"/>
        <w:rPr>
          <w:rFonts w:ascii="Sylfaen" w:hAnsi="Sylfaen" w:cs="Sylfaen"/>
          <w:i w:val="0"/>
          <w:lang w:val="en-US"/>
        </w:rPr>
      </w:pPr>
    </w:p>
    <w:p w:rsidR="00924798" w:rsidRPr="006E68AD" w:rsidRDefault="00924798" w:rsidP="00924798">
      <w:pPr>
        <w:pStyle w:val="a3"/>
        <w:jc w:val="right"/>
        <w:rPr>
          <w:rFonts w:ascii="Sylfaen" w:hAnsi="Sylfaen" w:cs="Sylfaen"/>
          <w:i w:val="0"/>
          <w:lang w:val="en-US"/>
        </w:rPr>
      </w:pPr>
    </w:p>
    <w:p w:rsidR="00924798" w:rsidRPr="006E68AD" w:rsidRDefault="00924798" w:rsidP="00924798">
      <w:pPr>
        <w:rPr>
          <w:rFonts w:ascii="Sylfaen" w:hAnsi="Sylfaen"/>
        </w:rPr>
      </w:pPr>
    </w:p>
    <w:p w:rsidR="00B2572B" w:rsidRPr="006E68AD" w:rsidRDefault="00B2572B" w:rsidP="00B2572B">
      <w:pPr>
        <w:pStyle w:val="a3"/>
        <w:jc w:val="right"/>
        <w:rPr>
          <w:rFonts w:ascii="Sylfaen" w:hAnsi="Sylfaen" w:cs="Sylfaen"/>
          <w:i w:val="0"/>
          <w:lang w:val="en-US"/>
        </w:rPr>
      </w:pPr>
    </w:p>
    <w:p w:rsidR="00B2572B" w:rsidRPr="006E68AD" w:rsidRDefault="00B2572B" w:rsidP="00B2572B">
      <w:pPr>
        <w:pStyle w:val="a3"/>
        <w:jc w:val="right"/>
        <w:rPr>
          <w:rFonts w:ascii="Sylfaen" w:hAnsi="Sylfaen" w:cs="Sylfaen"/>
          <w:i w:val="0"/>
          <w:lang w:val="en-US"/>
        </w:rPr>
      </w:pPr>
    </w:p>
    <w:p w:rsidR="00B2572B" w:rsidRPr="006E68AD" w:rsidRDefault="00B2572B" w:rsidP="00B2572B">
      <w:pPr>
        <w:pStyle w:val="a3"/>
        <w:jc w:val="right"/>
        <w:rPr>
          <w:rFonts w:ascii="Sylfaen" w:hAnsi="Sylfaen" w:cs="Sylfaen"/>
          <w:i w:val="0"/>
          <w:lang w:val="en-US"/>
        </w:rPr>
      </w:pPr>
    </w:p>
    <w:p w:rsidR="00B2572B" w:rsidRPr="006E68AD" w:rsidRDefault="00B2572B" w:rsidP="00B2572B">
      <w:pPr>
        <w:pStyle w:val="a3"/>
        <w:jc w:val="right"/>
        <w:rPr>
          <w:rFonts w:ascii="Sylfaen" w:hAnsi="Sylfaen" w:cs="Sylfaen"/>
          <w:i w:val="0"/>
          <w:lang w:val="en-US"/>
        </w:rPr>
      </w:pPr>
    </w:p>
    <w:sectPr w:rsidR="00B2572B" w:rsidRPr="006E68AD" w:rsidSect="0010292A">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3C6A" w:rsidRDefault="00FE3C6A">
      <w:r>
        <w:separator/>
      </w:r>
    </w:p>
  </w:endnote>
  <w:endnote w:type="continuationSeparator" w:id="0">
    <w:p w:rsidR="00FE3C6A" w:rsidRDefault="00FE3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Arial AM">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3C6A" w:rsidRDefault="00FE3C6A">
      <w:r>
        <w:separator/>
      </w:r>
    </w:p>
  </w:footnote>
  <w:footnote w:type="continuationSeparator" w:id="0">
    <w:p w:rsidR="00FE3C6A" w:rsidRDefault="00FE3C6A">
      <w:r>
        <w:continuationSeparator/>
      </w:r>
    </w:p>
  </w:footnote>
  <w:footnote w:id="1">
    <w:p w:rsidR="00C50BE5" w:rsidRDefault="00C50BE5" w:rsidP="00CB2012">
      <w:pPr>
        <w:pStyle w:val="af2"/>
      </w:pPr>
      <w:r>
        <w:rPr>
          <w:rStyle w:val="af6"/>
        </w:rPr>
        <w:footnoteRef/>
      </w:r>
      <w:r>
        <w:t xml:space="preserve"> </w:t>
      </w:r>
      <w:r>
        <w:rPr>
          <w:rFonts w:ascii="GHEA Grapalat" w:hAnsi="GHEA Grapalat" w:cs="Sylfaen"/>
          <w:i/>
          <w:sz w:val="16"/>
          <w:szCs w:val="16"/>
          <w:lang w:val="es-ES" w:eastAsia="en-US"/>
        </w:rPr>
        <w:t>հ</w:t>
      </w:r>
      <w:r w:rsidRPr="00FD7291">
        <w:rPr>
          <w:rFonts w:ascii="GHEA Grapalat" w:hAnsi="GHEA Grapalat" w:cs="Sylfaen"/>
          <w:i/>
          <w:sz w:val="16"/>
          <w:szCs w:val="16"/>
          <w:lang w:val="es-ES" w:eastAsia="en-US"/>
        </w:rPr>
        <w:t xml:space="preserve">ամատեղ </w:t>
      </w:r>
      <w:r w:rsidRPr="00FD7291">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0C5E1D">
        <w:rPr>
          <w:rFonts w:ascii="GHEA Grapalat" w:hAnsi="GHEA Grapalat" w:cs="Sylfaen"/>
          <w:i/>
          <w:sz w:val="16"/>
          <w:szCs w:val="16"/>
        </w:rPr>
        <w:t>:</w:t>
      </w:r>
    </w:p>
    <w:p w:rsidR="00C50BE5" w:rsidRPr="00CB2012" w:rsidRDefault="00C50BE5">
      <w:pPr>
        <w:pStyle w:val="af2"/>
        <w:rPr>
          <w:lang w:val="en-US"/>
        </w:rPr>
      </w:pPr>
    </w:p>
  </w:footnote>
  <w:footnote w:id="2">
    <w:p w:rsidR="00C50BE5" w:rsidRPr="00CB2012" w:rsidRDefault="00C50BE5">
      <w:pPr>
        <w:pStyle w:val="af2"/>
        <w:rPr>
          <w:lang w:val="en-US"/>
        </w:rPr>
      </w:pPr>
    </w:p>
  </w:footnote>
  <w:footnote w:id="3">
    <w:p w:rsidR="00C50BE5" w:rsidRPr="00EC2CDE" w:rsidDel="00705BD7" w:rsidRDefault="00C50BE5" w:rsidP="00DD2498">
      <w:pPr>
        <w:pStyle w:val="af2"/>
        <w:jc w:val="both"/>
        <w:rPr>
          <w:del w:id="26" w:author="Sergey Shahnazaryan" w:date="2019-05-20T15:44:00Z"/>
          <w:rFonts w:ascii="Sylfaen" w:hAnsi="Sylfaen" w:cs="Sylfaen"/>
          <w:lang w:val="af-ZA"/>
        </w:rPr>
      </w:pPr>
    </w:p>
  </w:footnote>
  <w:footnote w:id="4">
    <w:p w:rsidR="00C50BE5" w:rsidRPr="00E27703" w:rsidDel="00FD08DD" w:rsidRDefault="00C50BE5" w:rsidP="00E27703">
      <w:pPr>
        <w:jc w:val="both"/>
        <w:rPr>
          <w:del w:id="27" w:author="Sergey Shahnazaryan" w:date="2019-05-20T15:47:00Z"/>
          <w:rFonts w:ascii="GHEA Grapalat" w:hAnsi="GHEA Grapalat" w:cs="Sylfaen"/>
          <w:sz w:val="20"/>
          <w:lang w:val="hy-AM"/>
        </w:rPr>
      </w:pPr>
      <w:r w:rsidRPr="00F57AA8">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sidRPr="006B2475">
        <w:rPr>
          <w:rFonts w:ascii="GHEA Grapalat" w:hAnsi="GHEA Grapalat"/>
          <w:i/>
          <w:sz w:val="16"/>
          <w:szCs w:val="16"/>
          <w:lang w:val="hy-AM" w:eastAsia="ru-RU"/>
        </w:rPr>
        <w:t>մասնակցի</w:t>
      </w:r>
      <w:r w:rsidRPr="00F57AA8">
        <w:rPr>
          <w:rFonts w:ascii="GHEA Grapalat" w:hAnsi="GHEA Grapalat"/>
          <w:i/>
          <w:sz w:val="16"/>
          <w:szCs w:val="16"/>
          <w:lang w:val="af-ZA" w:eastAsia="ru-RU"/>
        </w:rPr>
        <w:t xml:space="preserve"> </w:t>
      </w:r>
      <w:r w:rsidRPr="000673FF">
        <w:rPr>
          <w:rFonts w:ascii="GHEA Grapalat" w:hAnsi="GHEA Grapalat"/>
          <w:i/>
          <w:sz w:val="16"/>
          <w:szCs w:val="16"/>
          <w:lang w:val="hy-AM" w:eastAsia="ru-RU"/>
        </w:rPr>
        <w:t xml:space="preserve">գործադիր մարմնի ղեկավարի և անդամների տվյալները: </w:t>
      </w:r>
    </w:p>
  </w:footnote>
  <w:footnote w:id="5">
    <w:p w:rsidR="00C50BE5" w:rsidRPr="0015088E" w:rsidRDefault="00C50BE5"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E27703">
        <w:rPr>
          <w:rFonts w:ascii="GHEA Grapalat" w:hAnsi="GHEA Grapalat"/>
          <w:i/>
          <w:sz w:val="16"/>
          <w:szCs w:val="16"/>
          <w:lang w:val="hy-AM"/>
        </w:rPr>
        <w:t>եթե մասնակիցն ավելացված արժեքի հարկ վճարող է, ապա տվյալ պայմանագրի գծով Հայաստանի Հանրապետության պետական բյուջե վճարվելիք ավելացված արժեքի հարկի գումարը նշվում է 4-րդ սյունակում։</w:t>
      </w:r>
    </w:p>
    <w:p w:rsidR="00C50BE5" w:rsidRPr="0015088E" w:rsidDel="0023353A" w:rsidRDefault="00C50BE5" w:rsidP="00B2572B">
      <w:pPr>
        <w:rPr>
          <w:del w:id="28" w:author="Sergey Shahnazaryan" w:date="2019-05-20T15:51:00Z"/>
          <w:rFonts w:ascii="GHEA Grapalat" w:hAnsi="GHEA Grapalat" w:cs="Sylfaen"/>
          <w:i/>
          <w:sz w:val="16"/>
          <w:szCs w:val="16"/>
          <w:lang w:eastAsia="ru-RU"/>
        </w:rPr>
      </w:pPr>
    </w:p>
    <w:p w:rsidR="00C50BE5" w:rsidRPr="003516DA" w:rsidDel="0023353A" w:rsidRDefault="00C50BE5" w:rsidP="00B2572B">
      <w:pPr>
        <w:pStyle w:val="af2"/>
        <w:rPr>
          <w:del w:id="29" w:author="Sergey Shahnazaryan" w:date="2019-05-20T15:51:00Z"/>
          <w:i/>
          <w:lang w:val="hy-AM"/>
        </w:rPr>
      </w:pPr>
    </w:p>
  </w:footnote>
  <w:footnote w:id="6">
    <w:p w:rsidR="00C50BE5" w:rsidRPr="003516DA" w:rsidDel="0023353A" w:rsidRDefault="00C50BE5" w:rsidP="00B2572B">
      <w:pPr>
        <w:pStyle w:val="af2"/>
        <w:jc w:val="both"/>
        <w:rPr>
          <w:del w:id="30" w:author="Sergey Shahnazaryan" w:date="2019-05-20T15:52:00Z"/>
          <w:rFonts w:ascii="GHEA Grapalat" w:hAnsi="GHEA Grapalat"/>
          <w:i/>
          <w:lang w:val="hy-AM"/>
        </w:rPr>
      </w:pPr>
    </w:p>
  </w:footnote>
  <w:footnote w:id="7">
    <w:p w:rsidR="00C50BE5" w:rsidRPr="003516DA" w:rsidRDefault="00C50BE5" w:rsidP="002330C1">
      <w:pPr>
        <w:pStyle w:val="af2"/>
        <w:jc w:val="both"/>
        <w:rPr>
          <w:lang w:val="hy-AM"/>
        </w:rPr>
      </w:pPr>
    </w:p>
  </w:footnote>
  <w:footnote w:id="8">
    <w:p w:rsidR="00C50BE5" w:rsidRPr="003516DA" w:rsidRDefault="00C50BE5" w:rsidP="00B2572B">
      <w:pPr>
        <w:pStyle w:val="31"/>
        <w:spacing w:line="240" w:lineRule="auto"/>
        <w:ind w:firstLine="0"/>
        <w:rPr>
          <w:rFonts w:ascii="GHEA Grapalat" w:hAnsi="GHEA Grapalat" w:cs="Sylfaen"/>
          <w:i/>
          <w:sz w:val="16"/>
          <w:szCs w:val="16"/>
          <w:lang w:val="hy-AM" w:eastAsia="ru-RU"/>
        </w:rPr>
      </w:pPr>
    </w:p>
    <w:p w:rsidR="00C50BE5" w:rsidRPr="00A65C38" w:rsidDel="002459FA" w:rsidRDefault="00C50BE5" w:rsidP="00B2572B">
      <w:pPr>
        <w:pStyle w:val="af2"/>
        <w:jc w:val="both"/>
        <w:rPr>
          <w:del w:id="32" w:author="Sergey Shahnazaryan" w:date="2019-05-20T15:53:00Z"/>
          <w:rFonts w:ascii="GHEA Grapalat" w:hAnsi="GHEA Grapalat"/>
          <w:i/>
          <w:lang w:val="en-US"/>
        </w:rPr>
      </w:pPr>
    </w:p>
  </w:footnote>
  <w:footnote w:id="9">
    <w:p w:rsidR="00C50BE5" w:rsidRPr="006D1826" w:rsidRDefault="00C50BE5" w:rsidP="00CB2012">
      <w:pPr>
        <w:pStyle w:val="af2"/>
        <w:rPr>
          <w:rFonts w:ascii="GHEA Grapalat" w:hAnsi="GHEA Grapalat"/>
          <w:i/>
          <w:sz w:val="16"/>
          <w:szCs w:val="24"/>
          <w:lang w:val="en-US" w:eastAsia="en-US"/>
        </w:rPr>
      </w:pPr>
      <w:r>
        <w:rPr>
          <w:rStyle w:val="af6"/>
        </w:rPr>
        <w:footnoteRef/>
      </w:r>
      <w:r>
        <w:t xml:space="preserve"> </w:t>
      </w:r>
      <w:r w:rsidRPr="00130202">
        <w:rPr>
          <w:rFonts w:ascii="GHEA Grapalat" w:hAnsi="GHEA Grapalat"/>
          <w:i/>
          <w:sz w:val="16"/>
          <w:szCs w:val="24"/>
          <w:lang w:val="hy-AM" w:eastAsia="en-US"/>
        </w:rPr>
        <w:t xml:space="preserve">Եթե </w:t>
      </w:r>
      <w:r w:rsidRPr="00130202">
        <w:rPr>
          <w:rFonts w:ascii="GHEA Grapalat" w:hAnsi="GHEA Grapalat"/>
          <w:i/>
          <w:sz w:val="16"/>
          <w:szCs w:val="24"/>
          <w:lang w:val="en-US"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val="en-US" w:eastAsia="en-US"/>
        </w:rPr>
        <w:t>ռաջարկը ներկայացվել է առանց ԱԱՀ-ի, ապա պայմանագիրը կնքելիս «ներառյալ ԱԱՀ-ն» բառերը հանվում են:</w:t>
      </w:r>
    </w:p>
    <w:p w:rsidR="00C50BE5" w:rsidRPr="00CB2012" w:rsidRDefault="00C50BE5">
      <w:pPr>
        <w:pStyle w:val="af2"/>
        <w:rPr>
          <w:lang w:val="en-US"/>
        </w:rPr>
      </w:pPr>
    </w:p>
  </w:footnote>
  <w:footnote w:id="10">
    <w:p w:rsidR="00C50BE5" w:rsidRPr="00FB4DC4" w:rsidRDefault="00C50BE5" w:rsidP="00606A9F">
      <w:pPr>
        <w:pStyle w:val="af2"/>
        <w:rPr>
          <w:rFonts w:ascii="GHEA Grapalat" w:hAnsi="GHEA Grapalat"/>
          <w:i/>
          <w:sz w:val="16"/>
          <w:szCs w:val="24"/>
          <w:lang w:val="en-US" w:eastAsia="en-US"/>
        </w:rPr>
      </w:pPr>
    </w:p>
  </w:footnote>
  <w:footnote w:id="11">
    <w:p w:rsidR="00C50BE5" w:rsidRPr="009E45F3" w:rsidRDefault="00C50BE5" w:rsidP="00866EFE">
      <w:pPr>
        <w:pStyle w:val="af2"/>
        <w:jc w:val="both"/>
        <w:rPr>
          <w:lang w:val="hy-AM"/>
        </w:rPr>
      </w:pPr>
      <w:r w:rsidRPr="00917496">
        <w:rPr>
          <w:rStyle w:val="af6"/>
          <w:color w:val="FFFFFF"/>
        </w:rPr>
        <w:footnoteRef/>
      </w:r>
      <w:r w:rsidRPr="006B2475">
        <w:rPr>
          <w:vertAlign w:val="superscript"/>
          <w:lang w:val="hy-AM"/>
        </w:rPr>
        <w:t>20</w:t>
      </w: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2">
    <w:p w:rsidR="00C50BE5" w:rsidRPr="007D1ABB" w:rsidRDefault="00C50BE5" w:rsidP="00606A9F">
      <w:pPr>
        <w:pStyle w:val="af2"/>
        <w:jc w:val="both"/>
        <w:rPr>
          <w:sz w:val="16"/>
          <w:szCs w:val="16"/>
          <w:lang w:val="en-US"/>
        </w:rPr>
      </w:pPr>
      <w:r w:rsidRPr="00917496">
        <w:rPr>
          <w:rStyle w:val="af6"/>
          <w:color w:val="FFFFFF"/>
        </w:rPr>
        <w:footnoteRef/>
      </w:r>
    </w:p>
  </w:footnote>
  <w:footnote w:id="13">
    <w:p w:rsidR="00C50BE5" w:rsidRPr="00536BFB" w:rsidRDefault="00C50BE5" w:rsidP="00606A9F">
      <w:pPr>
        <w:pStyle w:val="af2"/>
        <w:jc w:val="both"/>
        <w:rPr>
          <w:lang w:val="hy-AM"/>
        </w:rPr>
      </w:pPr>
      <w:r w:rsidRPr="00917496">
        <w:rPr>
          <w:rStyle w:val="af6"/>
          <w:color w:val="FFFFFF"/>
        </w:rPr>
        <w:footnoteRef/>
      </w:r>
      <w:r w:rsidRPr="006B2475">
        <w:rPr>
          <w:vertAlign w:val="superscript"/>
          <w:lang w:val="hy-AM"/>
        </w:rPr>
        <w:t xml:space="preserve">22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4">
    <w:p w:rsidR="00C50BE5" w:rsidRPr="00536BFB" w:rsidRDefault="00C50BE5" w:rsidP="00606A9F">
      <w:pPr>
        <w:pStyle w:val="af2"/>
        <w:jc w:val="both"/>
        <w:rPr>
          <w:lang w:val="hy-AM"/>
        </w:rPr>
      </w:pPr>
      <w:r w:rsidRPr="00917496">
        <w:rPr>
          <w:rStyle w:val="af6"/>
          <w:color w:val="FFFFFF"/>
        </w:rPr>
        <w:footnoteRef/>
      </w:r>
      <w:r w:rsidRPr="006B2475">
        <w:rPr>
          <w:vertAlign w:val="superscript"/>
          <w:lang w:val="hy-AM"/>
        </w:rPr>
        <w:t xml:space="preserve">23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5">
    <w:p w:rsidR="0080416B" w:rsidRPr="003516DA" w:rsidRDefault="003E4B11">
      <w:pPr>
        <w:rPr>
          <w:lang w:val="hy-AM"/>
        </w:rPr>
      </w:pPr>
      <w:r>
        <w:rPr>
          <w:rStyle w:val="af6"/>
        </w:rPr>
        <w:footnoteRef/>
      </w:r>
      <w:r w:rsidRPr="00630CC3">
        <w:rPr>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30405"/>
    <w:multiLevelType w:val="multilevel"/>
    <w:tmpl w:val="E4FC34B6"/>
    <w:lvl w:ilvl="0">
      <w:start w:val="1"/>
      <w:numFmt w:val="decimal"/>
      <w:lvlText w:val="%1"/>
      <w:lvlJc w:val="left"/>
      <w:pPr>
        <w:ind w:left="930" w:hanging="930"/>
      </w:pPr>
      <w:rPr>
        <w:rFonts w:cs="Sylfaen" w:hint="default"/>
      </w:rPr>
    </w:lvl>
    <w:lvl w:ilvl="1">
      <w:start w:val="1"/>
      <w:numFmt w:val="decimal"/>
      <w:lvlText w:val="%1.%2"/>
      <w:lvlJc w:val="left"/>
      <w:pPr>
        <w:ind w:left="1497" w:hanging="930"/>
      </w:pPr>
      <w:rPr>
        <w:rFonts w:cs="Sylfaen" w:hint="default"/>
      </w:rPr>
    </w:lvl>
    <w:lvl w:ilvl="2">
      <w:start w:val="1"/>
      <w:numFmt w:val="decimal"/>
      <w:lvlText w:val="%1.%2.%3"/>
      <w:lvlJc w:val="left"/>
      <w:pPr>
        <w:ind w:left="2064" w:hanging="930"/>
      </w:pPr>
      <w:rPr>
        <w:rFonts w:cs="Sylfaen" w:hint="default"/>
      </w:rPr>
    </w:lvl>
    <w:lvl w:ilvl="3">
      <w:start w:val="1"/>
      <w:numFmt w:val="decimal"/>
      <w:lvlText w:val="%1.%2.%3.%4"/>
      <w:lvlJc w:val="left"/>
      <w:pPr>
        <w:ind w:left="2631" w:hanging="93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7778F6"/>
    <w:multiLevelType w:val="hybridMultilevel"/>
    <w:tmpl w:val="7ED8C5BE"/>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2BBF66A0"/>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55D45D5E"/>
    <w:multiLevelType w:val="multilevel"/>
    <w:tmpl w:val="16A8AB96"/>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6"/>
  </w:num>
  <w:num w:numId="3">
    <w:abstractNumId w:val="12"/>
  </w:num>
  <w:num w:numId="4">
    <w:abstractNumId w:val="10"/>
  </w:num>
  <w:num w:numId="5">
    <w:abstractNumId w:val="14"/>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4"/>
  </w:num>
  <w:num w:numId="12">
    <w:abstractNumId w:val="17"/>
  </w:num>
  <w:num w:numId="13">
    <w:abstractNumId w:val="15"/>
  </w:num>
  <w:num w:numId="14">
    <w:abstractNumId w:val="7"/>
  </w:num>
  <w:num w:numId="15">
    <w:abstractNumId w:val="16"/>
  </w:num>
  <w:num w:numId="16">
    <w:abstractNumId w:val="9"/>
  </w:num>
  <w:num w:numId="17">
    <w:abstractNumId w:val="3"/>
  </w:num>
  <w:num w:numId="18">
    <w:abstractNumId w:val="1"/>
  </w:num>
  <w:num w:numId="19">
    <w:abstractNumId w:val="5"/>
  </w:num>
  <w:num w:numId="20">
    <w:abstractNumId w:val="0"/>
  </w:num>
  <w:num w:numId="2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16BB"/>
    <w:rsid w:val="00002C23"/>
    <w:rsid w:val="00002DB4"/>
    <w:rsid w:val="000031E3"/>
    <w:rsid w:val="00003DF0"/>
    <w:rsid w:val="00005D30"/>
    <w:rsid w:val="000076A1"/>
    <w:rsid w:val="0000776B"/>
    <w:rsid w:val="00012347"/>
    <w:rsid w:val="00012E2C"/>
    <w:rsid w:val="00013093"/>
    <w:rsid w:val="000132F3"/>
    <w:rsid w:val="00013C24"/>
    <w:rsid w:val="00013FFC"/>
    <w:rsid w:val="00017484"/>
    <w:rsid w:val="00021C2E"/>
    <w:rsid w:val="000223C8"/>
    <w:rsid w:val="00023384"/>
    <w:rsid w:val="000246E6"/>
    <w:rsid w:val="00024AE0"/>
    <w:rsid w:val="00024DD7"/>
    <w:rsid w:val="00025353"/>
    <w:rsid w:val="000255F1"/>
    <w:rsid w:val="00026351"/>
    <w:rsid w:val="000275BF"/>
    <w:rsid w:val="00030588"/>
    <w:rsid w:val="00030D40"/>
    <w:rsid w:val="000312D9"/>
    <w:rsid w:val="000313A6"/>
    <w:rsid w:val="000330A3"/>
    <w:rsid w:val="00033946"/>
    <w:rsid w:val="0003395E"/>
    <w:rsid w:val="00033B20"/>
    <w:rsid w:val="00037DDE"/>
    <w:rsid w:val="000408D8"/>
    <w:rsid w:val="00040B60"/>
    <w:rsid w:val="00042C0B"/>
    <w:rsid w:val="0004387F"/>
    <w:rsid w:val="00046BAC"/>
    <w:rsid w:val="00051490"/>
    <w:rsid w:val="00051B7F"/>
    <w:rsid w:val="000524C1"/>
    <w:rsid w:val="000537FF"/>
    <w:rsid w:val="00053BFB"/>
    <w:rsid w:val="00054540"/>
    <w:rsid w:val="00055129"/>
    <w:rsid w:val="00055195"/>
    <w:rsid w:val="00055CC2"/>
    <w:rsid w:val="00056516"/>
    <w:rsid w:val="00056AB4"/>
    <w:rsid w:val="00057264"/>
    <w:rsid w:val="000604CF"/>
    <w:rsid w:val="00060FB1"/>
    <w:rsid w:val="0006220B"/>
    <w:rsid w:val="0006311D"/>
    <w:rsid w:val="00065C3B"/>
    <w:rsid w:val="000704B9"/>
    <w:rsid w:val="000709E0"/>
    <w:rsid w:val="00070DBB"/>
    <w:rsid w:val="00071D1C"/>
    <w:rsid w:val="00073430"/>
    <w:rsid w:val="000735B0"/>
    <w:rsid w:val="00073A04"/>
    <w:rsid w:val="00073A09"/>
    <w:rsid w:val="00075997"/>
    <w:rsid w:val="00077062"/>
    <w:rsid w:val="00077BB9"/>
    <w:rsid w:val="00080C4E"/>
    <w:rsid w:val="00080CE4"/>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1C"/>
    <w:rsid w:val="000A37CE"/>
    <w:rsid w:val="000A56ED"/>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D7AEB"/>
    <w:rsid w:val="000E1A1D"/>
    <w:rsid w:val="000E1C31"/>
    <w:rsid w:val="000E2427"/>
    <w:rsid w:val="000E267C"/>
    <w:rsid w:val="000E308B"/>
    <w:rsid w:val="000E3D1E"/>
    <w:rsid w:val="000E426E"/>
    <w:rsid w:val="000E4C35"/>
    <w:rsid w:val="000E7612"/>
    <w:rsid w:val="000E79BD"/>
    <w:rsid w:val="000F109E"/>
    <w:rsid w:val="000F332D"/>
    <w:rsid w:val="000F338E"/>
    <w:rsid w:val="000F3939"/>
    <w:rsid w:val="000F3D76"/>
    <w:rsid w:val="000F4B86"/>
    <w:rsid w:val="000F4D7B"/>
    <w:rsid w:val="000F5032"/>
    <w:rsid w:val="000F5900"/>
    <w:rsid w:val="000F6DBD"/>
    <w:rsid w:val="000F7026"/>
    <w:rsid w:val="000F7AE0"/>
    <w:rsid w:val="0010050E"/>
    <w:rsid w:val="001018EC"/>
    <w:rsid w:val="00101C9A"/>
    <w:rsid w:val="0010292A"/>
    <w:rsid w:val="0010323D"/>
    <w:rsid w:val="00104861"/>
    <w:rsid w:val="00106365"/>
    <w:rsid w:val="00106D44"/>
    <w:rsid w:val="00106DEE"/>
    <w:rsid w:val="00110D13"/>
    <w:rsid w:val="00113F0D"/>
    <w:rsid w:val="00114733"/>
    <w:rsid w:val="00115671"/>
    <w:rsid w:val="00115905"/>
    <w:rsid w:val="001159FA"/>
    <w:rsid w:val="0011611E"/>
    <w:rsid w:val="00117020"/>
    <w:rsid w:val="00117964"/>
    <w:rsid w:val="00117DAA"/>
    <w:rsid w:val="00124461"/>
    <w:rsid w:val="00127023"/>
    <w:rsid w:val="001276C9"/>
    <w:rsid w:val="00130202"/>
    <w:rsid w:val="001305C6"/>
    <w:rsid w:val="001325A6"/>
    <w:rsid w:val="00132979"/>
    <w:rsid w:val="00132FA8"/>
    <w:rsid w:val="00133017"/>
    <w:rsid w:val="00133A5A"/>
    <w:rsid w:val="00133D0E"/>
    <w:rsid w:val="00134D6E"/>
    <w:rsid w:val="00134DC5"/>
    <w:rsid w:val="001355F9"/>
    <w:rsid w:val="00135840"/>
    <w:rsid w:val="00135C33"/>
    <w:rsid w:val="001377BA"/>
    <w:rsid w:val="00137A5C"/>
    <w:rsid w:val="00142EFA"/>
    <w:rsid w:val="00143A9F"/>
    <w:rsid w:val="00143E8C"/>
    <w:rsid w:val="0014472E"/>
    <w:rsid w:val="00144F73"/>
    <w:rsid w:val="001458D6"/>
    <w:rsid w:val="00145CC3"/>
    <w:rsid w:val="00147CD0"/>
    <w:rsid w:val="00147F14"/>
    <w:rsid w:val="001515DE"/>
    <w:rsid w:val="001522CE"/>
    <w:rsid w:val="00152564"/>
    <w:rsid w:val="001530B4"/>
    <w:rsid w:val="00153A85"/>
    <w:rsid w:val="00153C87"/>
    <w:rsid w:val="0015589E"/>
    <w:rsid w:val="00155C35"/>
    <w:rsid w:val="001561A5"/>
    <w:rsid w:val="00157691"/>
    <w:rsid w:val="001578A1"/>
    <w:rsid w:val="001578D4"/>
    <w:rsid w:val="001600FF"/>
    <w:rsid w:val="0016055A"/>
    <w:rsid w:val="001609F6"/>
    <w:rsid w:val="00160AE4"/>
    <w:rsid w:val="00160BB4"/>
    <w:rsid w:val="00161428"/>
    <w:rsid w:val="00164BBC"/>
    <w:rsid w:val="00164CF7"/>
    <w:rsid w:val="00166609"/>
    <w:rsid w:val="001724D7"/>
    <w:rsid w:val="001732FB"/>
    <w:rsid w:val="0017366B"/>
    <w:rsid w:val="00174FE1"/>
    <w:rsid w:val="00175F8F"/>
    <w:rsid w:val="00175FDC"/>
    <w:rsid w:val="001761B8"/>
    <w:rsid w:val="001763F5"/>
    <w:rsid w:val="00176A38"/>
    <w:rsid w:val="00176A92"/>
    <w:rsid w:val="00177A5C"/>
    <w:rsid w:val="00180EE9"/>
    <w:rsid w:val="001819FF"/>
    <w:rsid w:val="00181C60"/>
    <w:rsid w:val="00181F0F"/>
    <w:rsid w:val="00183004"/>
    <w:rsid w:val="0018301A"/>
    <w:rsid w:val="00183D5C"/>
    <w:rsid w:val="00183FEA"/>
    <w:rsid w:val="00184D18"/>
    <w:rsid w:val="00184F17"/>
    <w:rsid w:val="00185076"/>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A69C2"/>
    <w:rsid w:val="001B0D9A"/>
    <w:rsid w:val="001B1370"/>
    <w:rsid w:val="001B1FC4"/>
    <w:rsid w:val="001B45A9"/>
    <w:rsid w:val="001B478E"/>
    <w:rsid w:val="001B6FCF"/>
    <w:rsid w:val="001C07C6"/>
    <w:rsid w:val="001C0849"/>
    <w:rsid w:val="001C3D83"/>
    <w:rsid w:val="001C3F6C"/>
    <w:rsid w:val="001C54BC"/>
    <w:rsid w:val="001C7032"/>
    <w:rsid w:val="001C70AC"/>
    <w:rsid w:val="001C76F7"/>
    <w:rsid w:val="001D1D00"/>
    <w:rsid w:val="001D2D62"/>
    <w:rsid w:val="001D4574"/>
    <w:rsid w:val="001D5FF7"/>
    <w:rsid w:val="001D6531"/>
    <w:rsid w:val="001D6999"/>
    <w:rsid w:val="001D7228"/>
    <w:rsid w:val="001D74FA"/>
    <w:rsid w:val="001D78C5"/>
    <w:rsid w:val="001E0216"/>
    <w:rsid w:val="001E2794"/>
    <w:rsid w:val="001E2814"/>
    <w:rsid w:val="001E38B9"/>
    <w:rsid w:val="001E55B2"/>
    <w:rsid w:val="001E5866"/>
    <w:rsid w:val="001F01B1"/>
    <w:rsid w:val="001F0335"/>
    <w:rsid w:val="001F0371"/>
    <w:rsid w:val="001F3237"/>
    <w:rsid w:val="001F386B"/>
    <w:rsid w:val="001F5FDE"/>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8EC"/>
    <w:rsid w:val="00213EB8"/>
    <w:rsid w:val="00217710"/>
    <w:rsid w:val="00220ACB"/>
    <w:rsid w:val="00220C7C"/>
    <w:rsid w:val="002218FE"/>
    <w:rsid w:val="0022338B"/>
    <w:rsid w:val="002240AB"/>
    <w:rsid w:val="002249A2"/>
    <w:rsid w:val="002250D8"/>
    <w:rsid w:val="0022515E"/>
    <w:rsid w:val="002252CD"/>
    <w:rsid w:val="00226412"/>
    <w:rsid w:val="002273AD"/>
    <w:rsid w:val="00227524"/>
    <w:rsid w:val="00227B24"/>
    <w:rsid w:val="00227C9F"/>
    <w:rsid w:val="00230B12"/>
    <w:rsid w:val="00230C8F"/>
    <w:rsid w:val="002330C1"/>
    <w:rsid w:val="0023353A"/>
    <w:rsid w:val="0023571C"/>
    <w:rsid w:val="00236B75"/>
    <w:rsid w:val="0024027D"/>
    <w:rsid w:val="00240289"/>
    <w:rsid w:val="0024186B"/>
    <w:rsid w:val="0024205E"/>
    <w:rsid w:val="002459FA"/>
    <w:rsid w:val="00252C9C"/>
    <w:rsid w:val="002542AE"/>
    <w:rsid w:val="00254A36"/>
    <w:rsid w:val="002559B9"/>
    <w:rsid w:val="00257773"/>
    <w:rsid w:val="00260E64"/>
    <w:rsid w:val="0026158D"/>
    <w:rsid w:val="00263035"/>
    <w:rsid w:val="00263094"/>
    <w:rsid w:val="00263D72"/>
    <w:rsid w:val="0026426F"/>
    <w:rsid w:val="00265D18"/>
    <w:rsid w:val="002665A4"/>
    <w:rsid w:val="0027052A"/>
    <w:rsid w:val="00270D59"/>
    <w:rsid w:val="00271DF6"/>
    <w:rsid w:val="00271EF8"/>
    <w:rsid w:val="0027291C"/>
    <w:rsid w:val="002737E0"/>
    <w:rsid w:val="00273A88"/>
    <w:rsid w:val="00273B4F"/>
    <w:rsid w:val="00273B92"/>
    <w:rsid w:val="00274353"/>
    <w:rsid w:val="0027499F"/>
    <w:rsid w:val="00274F0E"/>
    <w:rsid w:val="002754C4"/>
    <w:rsid w:val="00276441"/>
    <w:rsid w:val="00277F14"/>
    <w:rsid w:val="00280E91"/>
    <w:rsid w:val="00281D16"/>
    <w:rsid w:val="00283198"/>
    <w:rsid w:val="00283C9D"/>
    <w:rsid w:val="00283E26"/>
    <w:rsid w:val="002846B1"/>
    <w:rsid w:val="00285309"/>
    <w:rsid w:val="0028726A"/>
    <w:rsid w:val="00291919"/>
    <w:rsid w:val="002926D4"/>
    <w:rsid w:val="0029359B"/>
    <w:rsid w:val="00293A25"/>
    <w:rsid w:val="00293A76"/>
    <w:rsid w:val="002941F2"/>
    <w:rsid w:val="00294FFF"/>
    <w:rsid w:val="0029515A"/>
    <w:rsid w:val="002963C0"/>
    <w:rsid w:val="002A3785"/>
    <w:rsid w:val="002A464D"/>
    <w:rsid w:val="002A7380"/>
    <w:rsid w:val="002A76C6"/>
    <w:rsid w:val="002A7A40"/>
    <w:rsid w:val="002B0631"/>
    <w:rsid w:val="002B0AEA"/>
    <w:rsid w:val="002B103D"/>
    <w:rsid w:val="002B121D"/>
    <w:rsid w:val="002B155B"/>
    <w:rsid w:val="002B24A4"/>
    <w:rsid w:val="002B24E8"/>
    <w:rsid w:val="002B32D6"/>
    <w:rsid w:val="002B3463"/>
    <w:rsid w:val="002B3E53"/>
    <w:rsid w:val="002B4FD9"/>
    <w:rsid w:val="002B5F87"/>
    <w:rsid w:val="002B6371"/>
    <w:rsid w:val="002B7388"/>
    <w:rsid w:val="002B7594"/>
    <w:rsid w:val="002C0DD6"/>
    <w:rsid w:val="002C0ED2"/>
    <w:rsid w:val="002C1050"/>
    <w:rsid w:val="002C1AE5"/>
    <w:rsid w:val="002C205F"/>
    <w:rsid w:val="002C278E"/>
    <w:rsid w:val="002C27EB"/>
    <w:rsid w:val="002C2AAB"/>
    <w:rsid w:val="002C3CAA"/>
    <w:rsid w:val="002C4DBF"/>
    <w:rsid w:val="002C6CF7"/>
    <w:rsid w:val="002C7037"/>
    <w:rsid w:val="002D02FE"/>
    <w:rsid w:val="002D1AAA"/>
    <w:rsid w:val="002D20E8"/>
    <w:rsid w:val="002D236D"/>
    <w:rsid w:val="002D257C"/>
    <w:rsid w:val="002D3243"/>
    <w:rsid w:val="002D3C61"/>
    <w:rsid w:val="002D4250"/>
    <w:rsid w:val="002D5CF0"/>
    <w:rsid w:val="002D7929"/>
    <w:rsid w:val="002D7E80"/>
    <w:rsid w:val="002E0877"/>
    <w:rsid w:val="002E0D78"/>
    <w:rsid w:val="002E3165"/>
    <w:rsid w:val="002E4305"/>
    <w:rsid w:val="002E4C84"/>
    <w:rsid w:val="002E530A"/>
    <w:rsid w:val="002E531D"/>
    <w:rsid w:val="002F099C"/>
    <w:rsid w:val="002F0C0D"/>
    <w:rsid w:val="002F1AB3"/>
    <w:rsid w:val="002F2B23"/>
    <w:rsid w:val="002F35FE"/>
    <w:rsid w:val="002F6164"/>
    <w:rsid w:val="002F6FA0"/>
    <w:rsid w:val="002F7A7E"/>
    <w:rsid w:val="0030064E"/>
    <w:rsid w:val="00301193"/>
    <w:rsid w:val="00301979"/>
    <w:rsid w:val="00303732"/>
    <w:rsid w:val="00303BC1"/>
    <w:rsid w:val="003041A8"/>
    <w:rsid w:val="00304436"/>
    <w:rsid w:val="00304D64"/>
    <w:rsid w:val="00305E59"/>
    <w:rsid w:val="00305F6D"/>
    <w:rsid w:val="003069F6"/>
    <w:rsid w:val="003070C9"/>
    <w:rsid w:val="00307F3C"/>
    <w:rsid w:val="003101E4"/>
    <w:rsid w:val="00310A82"/>
    <w:rsid w:val="00310B6E"/>
    <w:rsid w:val="00310ED2"/>
    <w:rsid w:val="00311076"/>
    <w:rsid w:val="003141B6"/>
    <w:rsid w:val="00316381"/>
    <w:rsid w:val="003169A4"/>
    <w:rsid w:val="00321A56"/>
    <w:rsid w:val="00321B20"/>
    <w:rsid w:val="0032276D"/>
    <w:rsid w:val="00325546"/>
    <w:rsid w:val="003259C5"/>
    <w:rsid w:val="00325CC0"/>
    <w:rsid w:val="00326507"/>
    <w:rsid w:val="00327436"/>
    <w:rsid w:val="00333314"/>
    <w:rsid w:val="00333E30"/>
    <w:rsid w:val="00334564"/>
    <w:rsid w:val="0033571F"/>
    <w:rsid w:val="00335C2A"/>
    <w:rsid w:val="00336F9A"/>
    <w:rsid w:val="003414F9"/>
    <w:rsid w:val="00341A74"/>
    <w:rsid w:val="00341D7A"/>
    <w:rsid w:val="00341ED4"/>
    <w:rsid w:val="003436A5"/>
    <w:rsid w:val="00345909"/>
    <w:rsid w:val="003468B8"/>
    <w:rsid w:val="00347499"/>
    <w:rsid w:val="0034777A"/>
    <w:rsid w:val="003500D1"/>
    <w:rsid w:val="003516DA"/>
    <w:rsid w:val="00352DB8"/>
    <w:rsid w:val="003537B6"/>
    <w:rsid w:val="0035555B"/>
    <w:rsid w:val="003557C7"/>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C2B"/>
    <w:rsid w:val="00373EC9"/>
    <w:rsid w:val="003755FD"/>
    <w:rsid w:val="00375D38"/>
    <w:rsid w:val="00375EA1"/>
    <w:rsid w:val="00375FD2"/>
    <w:rsid w:val="003760B7"/>
    <w:rsid w:val="00380721"/>
    <w:rsid w:val="00381658"/>
    <w:rsid w:val="0038317B"/>
    <w:rsid w:val="0038438D"/>
    <w:rsid w:val="00384B21"/>
    <w:rsid w:val="0038517B"/>
    <w:rsid w:val="00386E4B"/>
    <w:rsid w:val="003871DA"/>
    <w:rsid w:val="00390461"/>
    <w:rsid w:val="00391E56"/>
    <w:rsid w:val="00392525"/>
    <w:rsid w:val="0039338D"/>
    <w:rsid w:val="003946B4"/>
    <w:rsid w:val="003948D5"/>
    <w:rsid w:val="003949A5"/>
    <w:rsid w:val="00395AB7"/>
    <w:rsid w:val="00395D6D"/>
    <w:rsid w:val="0039646A"/>
    <w:rsid w:val="00396D60"/>
    <w:rsid w:val="00397DC0"/>
    <w:rsid w:val="003A0A31"/>
    <w:rsid w:val="003A145D"/>
    <w:rsid w:val="003A2BE0"/>
    <w:rsid w:val="003A5049"/>
    <w:rsid w:val="003A5533"/>
    <w:rsid w:val="003A62A4"/>
    <w:rsid w:val="003A645E"/>
    <w:rsid w:val="003B0D6E"/>
    <w:rsid w:val="003B1FC0"/>
    <w:rsid w:val="003B3594"/>
    <w:rsid w:val="003B4D8E"/>
    <w:rsid w:val="003B585C"/>
    <w:rsid w:val="003B60D5"/>
    <w:rsid w:val="003B6791"/>
    <w:rsid w:val="003B7086"/>
    <w:rsid w:val="003B7D9D"/>
    <w:rsid w:val="003C11FC"/>
    <w:rsid w:val="003C1322"/>
    <w:rsid w:val="003C14BE"/>
    <w:rsid w:val="003C2B7E"/>
    <w:rsid w:val="003C2BAE"/>
    <w:rsid w:val="003C2BDB"/>
    <w:rsid w:val="003C2BDC"/>
    <w:rsid w:val="003C3660"/>
    <w:rsid w:val="003C3AA0"/>
    <w:rsid w:val="003C3E7A"/>
    <w:rsid w:val="003C53D4"/>
    <w:rsid w:val="003C7160"/>
    <w:rsid w:val="003C78C5"/>
    <w:rsid w:val="003D0075"/>
    <w:rsid w:val="003D14E9"/>
    <w:rsid w:val="003D1CF4"/>
    <w:rsid w:val="003D1EF6"/>
    <w:rsid w:val="003D56A5"/>
    <w:rsid w:val="003D7720"/>
    <w:rsid w:val="003E01D5"/>
    <w:rsid w:val="003E029A"/>
    <w:rsid w:val="003E1421"/>
    <w:rsid w:val="003E1BE2"/>
    <w:rsid w:val="003E2931"/>
    <w:rsid w:val="003E3996"/>
    <w:rsid w:val="003E3B26"/>
    <w:rsid w:val="003E3FD0"/>
    <w:rsid w:val="003E4184"/>
    <w:rsid w:val="003E4B11"/>
    <w:rsid w:val="003E6413"/>
    <w:rsid w:val="003E68A7"/>
    <w:rsid w:val="003E6971"/>
    <w:rsid w:val="003E7802"/>
    <w:rsid w:val="003E7CF2"/>
    <w:rsid w:val="003F1EEA"/>
    <w:rsid w:val="003F208A"/>
    <w:rsid w:val="003F264A"/>
    <w:rsid w:val="003F4C5E"/>
    <w:rsid w:val="003F6CF8"/>
    <w:rsid w:val="003F7B41"/>
    <w:rsid w:val="0040112D"/>
    <w:rsid w:val="00401BA5"/>
    <w:rsid w:val="00402670"/>
    <w:rsid w:val="00402941"/>
    <w:rsid w:val="00403109"/>
    <w:rsid w:val="004037F9"/>
    <w:rsid w:val="00403E97"/>
    <w:rsid w:val="004055C1"/>
    <w:rsid w:val="00405996"/>
    <w:rsid w:val="004068F5"/>
    <w:rsid w:val="00406DB8"/>
    <w:rsid w:val="004072C8"/>
    <w:rsid w:val="0040761D"/>
    <w:rsid w:val="004110AC"/>
    <w:rsid w:val="00411D9D"/>
    <w:rsid w:val="004160AB"/>
    <w:rsid w:val="004175B6"/>
    <w:rsid w:val="004208A0"/>
    <w:rsid w:val="00420DC1"/>
    <w:rsid w:val="0042265D"/>
    <w:rsid w:val="00424EB7"/>
    <w:rsid w:val="00427EAA"/>
    <w:rsid w:val="00431998"/>
    <w:rsid w:val="004320F2"/>
    <w:rsid w:val="00433FD9"/>
    <w:rsid w:val="00434D1C"/>
    <w:rsid w:val="0043558D"/>
    <w:rsid w:val="004361D6"/>
    <w:rsid w:val="00437CDB"/>
    <w:rsid w:val="00441CC1"/>
    <w:rsid w:val="00443208"/>
    <w:rsid w:val="00443B7A"/>
    <w:rsid w:val="00444069"/>
    <w:rsid w:val="0044660E"/>
    <w:rsid w:val="00447808"/>
    <w:rsid w:val="00447FFD"/>
    <w:rsid w:val="004504F0"/>
    <w:rsid w:val="00452896"/>
    <w:rsid w:val="004534F1"/>
    <w:rsid w:val="00454D73"/>
    <w:rsid w:val="0045525D"/>
    <w:rsid w:val="00455C9B"/>
    <w:rsid w:val="00457745"/>
    <w:rsid w:val="00460CA5"/>
    <w:rsid w:val="00461779"/>
    <w:rsid w:val="0046188C"/>
    <w:rsid w:val="00463606"/>
    <w:rsid w:val="004636DA"/>
    <w:rsid w:val="00463B0B"/>
    <w:rsid w:val="0046481A"/>
    <w:rsid w:val="00464D3A"/>
    <w:rsid w:val="00464DA7"/>
    <w:rsid w:val="0046522E"/>
    <w:rsid w:val="0046586E"/>
    <w:rsid w:val="00466714"/>
    <w:rsid w:val="004672FC"/>
    <w:rsid w:val="00467421"/>
    <w:rsid w:val="00467A23"/>
    <w:rsid w:val="00467B47"/>
    <w:rsid w:val="0047117B"/>
    <w:rsid w:val="004722BC"/>
    <w:rsid w:val="00472E68"/>
    <w:rsid w:val="00473CF5"/>
    <w:rsid w:val="004749BD"/>
    <w:rsid w:val="00475591"/>
    <w:rsid w:val="0047619C"/>
    <w:rsid w:val="00476A47"/>
    <w:rsid w:val="00480162"/>
    <w:rsid w:val="00480955"/>
    <w:rsid w:val="004813B3"/>
    <w:rsid w:val="00483944"/>
    <w:rsid w:val="0048419C"/>
    <w:rsid w:val="00484FED"/>
    <w:rsid w:val="00486012"/>
    <w:rsid w:val="00486B55"/>
    <w:rsid w:val="004874EC"/>
    <w:rsid w:val="00491754"/>
    <w:rsid w:val="00492544"/>
    <w:rsid w:val="004929E4"/>
    <w:rsid w:val="00493AF9"/>
    <w:rsid w:val="004974D8"/>
    <w:rsid w:val="004A0D7A"/>
    <w:rsid w:val="004A1734"/>
    <w:rsid w:val="004A1C5D"/>
    <w:rsid w:val="004A3051"/>
    <w:rsid w:val="004A712A"/>
    <w:rsid w:val="004A7722"/>
    <w:rsid w:val="004B1481"/>
    <w:rsid w:val="004B2363"/>
    <w:rsid w:val="004B28E1"/>
    <w:rsid w:val="004B383E"/>
    <w:rsid w:val="004B4580"/>
    <w:rsid w:val="004B5522"/>
    <w:rsid w:val="004B61C2"/>
    <w:rsid w:val="004B6D52"/>
    <w:rsid w:val="004B7B69"/>
    <w:rsid w:val="004C17D2"/>
    <w:rsid w:val="004C1D9B"/>
    <w:rsid w:val="004C217A"/>
    <w:rsid w:val="004C3803"/>
    <w:rsid w:val="004C5BC1"/>
    <w:rsid w:val="004C5CF3"/>
    <w:rsid w:val="004D0281"/>
    <w:rsid w:val="004D052E"/>
    <w:rsid w:val="004D0AE2"/>
    <w:rsid w:val="004D1C32"/>
    <w:rsid w:val="004D1E87"/>
    <w:rsid w:val="004D2727"/>
    <w:rsid w:val="004D5671"/>
    <w:rsid w:val="004D6073"/>
    <w:rsid w:val="004D7784"/>
    <w:rsid w:val="004D77AD"/>
    <w:rsid w:val="004D7F81"/>
    <w:rsid w:val="004E144F"/>
    <w:rsid w:val="004E1503"/>
    <w:rsid w:val="004E1977"/>
    <w:rsid w:val="004E1B0A"/>
    <w:rsid w:val="004E1C8E"/>
    <w:rsid w:val="004E27C5"/>
    <w:rsid w:val="004E54F5"/>
    <w:rsid w:val="004E5843"/>
    <w:rsid w:val="004E6A12"/>
    <w:rsid w:val="004E6E9A"/>
    <w:rsid w:val="004F1BEF"/>
    <w:rsid w:val="004F2130"/>
    <w:rsid w:val="004F2E2A"/>
    <w:rsid w:val="004F30DA"/>
    <w:rsid w:val="004F3B83"/>
    <w:rsid w:val="004F4D14"/>
    <w:rsid w:val="004F5190"/>
    <w:rsid w:val="004F5518"/>
    <w:rsid w:val="004F5616"/>
    <w:rsid w:val="004F78EF"/>
    <w:rsid w:val="00501516"/>
    <w:rsid w:val="0050161D"/>
    <w:rsid w:val="00502397"/>
    <w:rsid w:val="005024D2"/>
    <w:rsid w:val="00502941"/>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0FF9"/>
    <w:rsid w:val="005215E3"/>
    <w:rsid w:val="005230A8"/>
    <w:rsid w:val="00523563"/>
    <w:rsid w:val="005236FD"/>
    <w:rsid w:val="00524DDF"/>
    <w:rsid w:val="00524EFA"/>
    <w:rsid w:val="005250B5"/>
    <w:rsid w:val="0052546C"/>
    <w:rsid w:val="00525BD2"/>
    <w:rsid w:val="005300F0"/>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0E2"/>
    <w:rsid w:val="00544728"/>
    <w:rsid w:val="005457B4"/>
    <w:rsid w:val="00545F4E"/>
    <w:rsid w:val="0054752B"/>
    <w:rsid w:val="005525A4"/>
    <w:rsid w:val="00552D6E"/>
    <w:rsid w:val="00553DFD"/>
    <w:rsid w:val="005563D9"/>
    <w:rsid w:val="00557E3D"/>
    <w:rsid w:val="00562EB1"/>
    <w:rsid w:val="0056331A"/>
    <w:rsid w:val="005639B0"/>
    <w:rsid w:val="0056625A"/>
    <w:rsid w:val="00567040"/>
    <w:rsid w:val="005679FB"/>
    <w:rsid w:val="00567E98"/>
    <w:rsid w:val="0057128C"/>
    <w:rsid w:val="005716B8"/>
    <w:rsid w:val="00571702"/>
    <w:rsid w:val="00571F29"/>
    <w:rsid w:val="005739AB"/>
    <w:rsid w:val="00575C75"/>
    <w:rsid w:val="00576660"/>
    <w:rsid w:val="00577582"/>
    <w:rsid w:val="00581057"/>
    <w:rsid w:val="0058223F"/>
    <w:rsid w:val="0058298C"/>
    <w:rsid w:val="00582FEB"/>
    <w:rsid w:val="00583092"/>
    <w:rsid w:val="00583117"/>
    <w:rsid w:val="00584A70"/>
    <w:rsid w:val="00584CD0"/>
    <w:rsid w:val="005856C5"/>
    <w:rsid w:val="00585DD4"/>
    <w:rsid w:val="00585E16"/>
    <w:rsid w:val="00587072"/>
    <w:rsid w:val="00587855"/>
    <w:rsid w:val="005900F2"/>
    <w:rsid w:val="00592A50"/>
    <w:rsid w:val="00594FEE"/>
    <w:rsid w:val="005960B4"/>
    <w:rsid w:val="0059636E"/>
    <w:rsid w:val="005A0D9E"/>
    <w:rsid w:val="005A3A35"/>
    <w:rsid w:val="005A3DC6"/>
    <w:rsid w:val="005A3EB8"/>
    <w:rsid w:val="005A7FD2"/>
    <w:rsid w:val="005B18D8"/>
    <w:rsid w:val="005B1CFC"/>
    <w:rsid w:val="005B1DD6"/>
    <w:rsid w:val="005B1E95"/>
    <w:rsid w:val="005B20E7"/>
    <w:rsid w:val="005B598A"/>
    <w:rsid w:val="005B6B3E"/>
    <w:rsid w:val="005C0538"/>
    <w:rsid w:val="005C1C00"/>
    <w:rsid w:val="005D00A5"/>
    <w:rsid w:val="005D00D6"/>
    <w:rsid w:val="005D07B2"/>
    <w:rsid w:val="005D0D93"/>
    <w:rsid w:val="005D1A14"/>
    <w:rsid w:val="005D1EB6"/>
    <w:rsid w:val="005D26DF"/>
    <w:rsid w:val="005D2EDB"/>
    <w:rsid w:val="005D3674"/>
    <w:rsid w:val="005D4D30"/>
    <w:rsid w:val="005D5D7D"/>
    <w:rsid w:val="005D71EF"/>
    <w:rsid w:val="005D7469"/>
    <w:rsid w:val="005E0E50"/>
    <w:rsid w:val="005E24FD"/>
    <w:rsid w:val="005E2F4D"/>
    <w:rsid w:val="005E2FA5"/>
    <w:rsid w:val="005E3501"/>
    <w:rsid w:val="005E3FC4"/>
    <w:rsid w:val="005E4202"/>
    <w:rsid w:val="005E4C8D"/>
    <w:rsid w:val="005E573E"/>
    <w:rsid w:val="005E6606"/>
    <w:rsid w:val="005E6D42"/>
    <w:rsid w:val="005F1793"/>
    <w:rsid w:val="005F1DBB"/>
    <w:rsid w:val="005F1F95"/>
    <w:rsid w:val="005F4118"/>
    <w:rsid w:val="005F4C94"/>
    <w:rsid w:val="005F53F2"/>
    <w:rsid w:val="005F7C1D"/>
    <w:rsid w:val="0060526C"/>
    <w:rsid w:val="006061DD"/>
    <w:rsid w:val="00606328"/>
    <w:rsid w:val="0060652B"/>
    <w:rsid w:val="00606A9F"/>
    <w:rsid w:val="00606B84"/>
    <w:rsid w:val="00614934"/>
    <w:rsid w:val="00615570"/>
    <w:rsid w:val="0061593E"/>
    <w:rsid w:val="00617A6E"/>
    <w:rsid w:val="006237BD"/>
    <w:rsid w:val="00623998"/>
    <w:rsid w:val="00627E00"/>
    <w:rsid w:val="00630BF1"/>
    <w:rsid w:val="00630CC3"/>
    <w:rsid w:val="0063101C"/>
    <w:rsid w:val="00631744"/>
    <w:rsid w:val="00633389"/>
    <w:rsid w:val="00633E1E"/>
    <w:rsid w:val="00635D52"/>
    <w:rsid w:val="0064011D"/>
    <w:rsid w:val="00642EFE"/>
    <w:rsid w:val="00644CE2"/>
    <w:rsid w:val="00650073"/>
    <w:rsid w:val="00650458"/>
    <w:rsid w:val="00651408"/>
    <w:rsid w:val="006521E5"/>
    <w:rsid w:val="006536DA"/>
    <w:rsid w:val="00655E71"/>
    <w:rsid w:val="006607D5"/>
    <w:rsid w:val="006608AD"/>
    <w:rsid w:val="00662165"/>
    <w:rsid w:val="00662623"/>
    <w:rsid w:val="00664604"/>
    <w:rsid w:val="006650C0"/>
    <w:rsid w:val="006657A3"/>
    <w:rsid w:val="006657EE"/>
    <w:rsid w:val="00667A56"/>
    <w:rsid w:val="00667E1C"/>
    <w:rsid w:val="0067102D"/>
    <w:rsid w:val="00671A82"/>
    <w:rsid w:val="0067579A"/>
    <w:rsid w:val="00675DD3"/>
    <w:rsid w:val="00676178"/>
    <w:rsid w:val="00677658"/>
    <w:rsid w:val="006802E6"/>
    <w:rsid w:val="00684E2C"/>
    <w:rsid w:val="00685962"/>
    <w:rsid w:val="00685A30"/>
    <w:rsid w:val="00685C48"/>
    <w:rsid w:val="00687958"/>
    <w:rsid w:val="006912BB"/>
    <w:rsid w:val="00692C09"/>
    <w:rsid w:val="00692FA3"/>
    <w:rsid w:val="00693329"/>
    <w:rsid w:val="00693C4E"/>
    <w:rsid w:val="0069510E"/>
    <w:rsid w:val="006953B6"/>
    <w:rsid w:val="006968E8"/>
    <w:rsid w:val="006A0D8B"/>
    <w:rsid w:val="006A134C"/>
    <w:rsid w:val="006A14B3"/>
    <w:rsid w:val="006A1922"/>
    <w:rsid w:val="006A1F61"/>
    <w:rsid w:val="006A2D29"/>
    <w:rsid w:val="006A475C"/>
    <w:rsid w:val="006B0116"/>
    <w:rsid w:val="006B0566"/>
    <w:rsid w:val="006B2475"/>
    <w:rsid w:val="006B2F02"/>
    <w:rsid w:val="006B3E66"/>
    <w:rsid w:val="006B4238"/>
    <w:rsid w:val="006B5588"/>
    <w:rsid w:val="006B572D"/>
    <w:rsid w:val="006B5849"/>
    <w:rsid w:val="006B5871"/>
    <w:rsid w:val="006B605F"/>
    <w:rsid w:val="006B6951"/>
    <w:rsid w:val="006C0FA9"/>
    <w:rsid w:val="006C1293"/>
    <w:rsid w:val="006C12EC"/>
    <w:rsid w:val="006C5335"/>
    <w:rsid w:val="006C679A"/>
    <w:rsid w:val="006D0B02"/>
    <w:rsid w:val="006D0D6F"/>
    <w:rsid w:val="006D1619"/>
    <w:rsid w:val="006D1826"/>
    <w:rsid w:val="006D1BA0"/>
    <w:rsid w:val="006D22D9"/>
    <w:rsid w:val="006D2A34"/>
    <w:rsid w:val="006D4E1D"/>
    <w:rsid w:val="006D6150"/>
    <w:rsid w:val="006E35A0"/>
    <w:rsid w:val="006E49D7"/>
    <w:rsid w:val="006E6321"/>
    <w:rsid w:val="006E68AD"/>
    <w:rsid w:val="006E73AC"/>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5BD7"/>
    <w:rsid w:val="0070731F"/>
    <w:rsid w:val="00707B86"/>
    <w:rsid w:val="00710644"/>
    <w:rsid w:val="00712311"/>
    <w:rsid w:val="00712DB8"/>
    <w:rsid w:val="007131F4"/>
    <w:rsid w:val="007164E0"/>
    <w:rsid w:val="0071687B"/>
    <w:rsid w:val="0071689A"/>
    <w:rsid w:val="00716F47"/>
    <w:rsid w:val="007204FD"/>
    <w:rsid w:val="007210AC"/>
    <w:rsid w:val="00721CBC"/>
    <w:rsid w:val="00722665"/>
    <w:rsid w:val="007237C3"/>
    <w:rsid w:val="00723C8F"/>
    <w:rsid w:val="007248F1"/>
    <w:rsid w:val="00725ED3"/>
    <w:rsid w:val="00731D26"/>
    <w:rsid w:val="00735365"/>
    <w:rsid w:val="007355C7"/>
    <w:rsid w:val="00736A43"/>
    <w:rsid w:val="0073715B"/>
    <w:rsid w:val="00737986"/>
    <w:rsid w:val="00737B2F"/>
    <w:rsid w:val="00740919"/>
    <w:rsid w:val="0074334C"/>
    <w:rsid w:val="00744742"/>
    <w:rsid w:val="00744A90"/>
    <w:rsid w:val="00744D01"/>
    <w:rsid w:val="00745561"/>
    <w:rsid w:val="00745BEC"/>
    <w:rsid w:val="00745C51"/>
    <w:rsid w:val="00747893"/>
    <w:rsid w:val="00750406"/>
    <w:rsid w:val="0075067F"/>
    <w:rsid w:val="00750AED"/>
    <w:rsid w:val="00751116"/>
    <w:rsid w:val="007514D5"/>
    <w:rsid w:val="007525C0"/>
    <w:rsid w:val="00753C9B"/>
    <w:rsid w:val="00753E6E"/>
    <w:rsid w:val="007542A6"/>
    <w:rsid w:val="00754697"/>
    <w:rsid w:val="007547BE"/>
    <w:rsid w:val="007554B5"/>
    <w:rsid w:val="00755AA2"/>
    <w:rsid w:val="00756756"/>
    <w:rsid w:val="00757100"/>
    <w:rsid w:val="00757281"/>
    <w:rsid w:val="007579D0"/>
    <w:rsid w:val="00757A3F"/>
    <w:rsid w:val="00757D6C"/>
    <w:rsid w:val="007602A3"/>
    <w:rsid w:val="00760462"/>
    <w:rsid w:val="00760CCC"/>
    <w:rsid w:val="00760E9B"/>
    <w:rsid w:val="0076368E"/>
    <w:rsid w:val="0076384C"/>
    <w:rsid w:val="00764AAD"/>
    <w:rsid w:val="007671A8"/>
    <w:rsid w:val="00767AD3"/>
    <w:rsid w:val="00767B04"/>
    <w:rsid w:val="00767DCB"/>
    <w:rsid w:val="00770C17"/>
    <w:rsid w:val="00771A7D"/>
    <w:rsid w:val="00771C0F"/>
    <w:rsid w:val="00771DCB"/>
    <w:rsid w:val="00772F69"/>
    <w:rsid w:val="00773485"/>
    <w:rsid w:val="0077364F"/>
    <w:rsid w:val="00774C67"/>
    <w:rsid w:val="0077504D"/>
    <w:rsid w:val="007811AE"/>
    <w:rsid w:val="00781688"/>
    <w:rsid w:val="00781807"/>
    <w:rsid w:val="00782D3C"/>
    <w:rsid w:val="0078387F"/>
    <w:rsid w:val="0078774A"/>
    <w:rsid w:val="00790AEF"/>
    <w:rsid w:val="00791764"/>
    <w:rsid w:val="00793108"/>
    <w:rsid w:val="00793E8B"/>
    <w:rsid w:val="00794790"/>
    <w:rsid w:val="00796076"/>
    <w:rsid w:val="007961A6"/>
    <w:rsid w:val="007968A3"/>
    <w:rsid w:val="007A1831"/>
    <w:rsid w:val="007A2E03"/>
    <w:rsid w:val="007A2FC9"/>
    <w:rsid w:val="007A3EE6"/>
    <w:rsid w:val="007A4BB9"/>
    <w:rsid w:val="007A7DEB"/>
    <w:rsid w:val="007B188A"/>
    <w:rsid w:val="007B207A"/>
    <w:rsid w:val="007B36E4"/>
    <w:rsid w:val="007B52D0"/>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42"/>
    <w:rsid w:val="007D0C96"/>
    <w:rsid w:val="007D12B1"/>
    <w:rsid w:val="007D13EE"/>
    <w:rsid w:val="007D1ABB"/>
    <w:rsid w:val="007D2B56"/>
    <w:rsid w:val="007D3E45"/>
    <w:rsid w:val="007D716A"/>
    <w:rsid w:val="007D7707"/>
    <w:rsid w:val="007E0E5F"/>
    <w:rsid w:val="007E0EA0"/>
    <w:rsid w:val="007E0EB8"/>
    <w:rsid w:val="007E15A7"/>
    <w:rsid w:val="007E1F46"/>
    <w:rsid w:val="007E238F"/>
    <w:rsid w:val="007E3AEE"/>
    <w:rsid w:val="007E46FE"/>
    <w:rsid w:val="007E6804"/>
    <w:rsid w:val="007E6E01"/>
    <w:rsid w:val="007F1314"/>
    <w:rsid w:val="007F281F"/>
    <w:rsid w:val="007F30A4"/>
    <w:rsid w:val="007F3E29"/>
    <w:rsid w:val="007F503F"/>
    <w:rsid w:val="007F5A5F"/>
    <w:rsid w:val="007F6722"/>
    <w:rsid w:val="007F77C8"/>
    <w:rsid w:val="008013DA"/>
    <w:rsid w:val="0080416B"/>
    <w:rsid w:val="0080437A"/>
    <w:rsid w:val="008056DC"/>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2ADA"/>
    <w:rsid w:val="008348C6"/>
    <w:rsid w:val="00834CD0"/>
    <w:rsid w:val="00835374"/>
    <w:rsid w:val="00835822"/>
    <w:rsid w:val="00836400"/>
    <w:rsid w:val="008365E4"/>
    <w:rsid w:val="00836C9C"/>
    <w:rsid w:val="00837337"/>
    <w:rsid w:val="00837923"/>
    <w:rsid w:val="00837F16"/>
    <w:rsid w:val="008406A0"/>
    <w:rsid w:val="00842193"/>
    <w:rsid w:val="0084281E"/>
    <w:rsid w:val="00842CDF"/>
    <w:rsid w:val="008435DB"/>
    <w:rsid w:val="00843892"/>
    <w:rsid w:val="00844434"/>
    <w:rsid w:val="0084480F"/>
    <w:rsid w:val="00845AA5"/>
    <w:rsid w:val="0084701E"/>
    <w:rsid w:val="008470CE"/>
    <w:rsid w:val="00847EB9"/>
    <w:rsid w:val="008504E0"/>
    <w:rsid w:val="00850570"/>
    <w:rsid w:val="00850586"/>
    <w:rsid w:val="00850857"/>
    <w:rsid w:val="008510F1"/>
    <w:rsid w:val="0085236E"/>
    <w:rsid w:val="00852545"/>
    <w:rsid w:val="00853563"/>
    <w:rsid w:val="00855F55"/>
    <w:rsid w:val="008568E9"/>
    <w:rsid w:val="00857BF8"/>
    <w:rsid w:val="00857D15"/>
    <w:rsid w:val="0086004A"/>
    <w:rsid w:val="008601B2"/>
    <w:rsid w:val="0086059D"/>
    <w:rsid w:val="00860B3B"/>
    <w:rsid w:val="00861BEB"/>
    <w:rsid w:val="00862230"/>
    <w:rsid w:val="008626E5"/>
    <w:rsid w:val="00866EFE"/>
    <w:rsid w:val="0086749E"/>
    <w:rsid w:val="008702CB"/>
    <w:rsid w:val="00871622"/>
    <w:rsid w:val="00871E55"/>
    <w:rsid w:val="0087341E"/>
    <w:rsid w:val="008769B4"/>
    <w:rsid w:val="008775F2"/>
    <w:rsid w:val="008777E0"/>
    <w:rsid w:val="00877993"/>
    <w:rsid w:val="0088001E"/>
    <w:rsid w:val="00880500"/>
    <w:rsid w:val="00880988"/>
    <w:rsid w:val="00881654"/>
    <w:rsid w:val="00881C05"/>
    <w:rsid w:val="00881C22"/>
    <w:rsid w:val="0088315C"/>
    <w:rsid w:val="0088384C"/>
    <w:rsid w:val="00884204"/>
    <w:rsid w:val="00884822"/>
    <w:rsid w:val="00886035"/>
    <w:rsid w:val="00886AA6"/>
    <w:rsid w:val="00886EFE"/>
    <w:rsid w:val="00887DCC"/>
    <w:rsid w:val="008916DE"/>
    <w:rsid w:val="008920F8"/>
    <w:rsid w:val="00896212"/>
    <w:rsid w:val="008A0AF2"/>
    <w:rsid w:val="008A120F"/>
    <w:rsid w:val="008A1E8D"/>
    <w:rsid w:val="008A24FA"/>
    <w:rsid w:val="008A345D"/>
    <w:rsid w:val="008A35E2"/>
    <w:rsid w:val="008A4308"/>
    <w:rsid w:val="008A4DA3"/>
    <w:rsid w:val="008A5888"/>
    <w:rsid w:val="008A5B52"/>
    <w:rsid w:val="008A5CEA"/>
    <w:rsid w:val="008A7905"/>
    <w:rsid w:val="008B1605"/>
    <w:rsid w:val="008B2DBC"/>
    <w:rsid w:val="008B4DB1"/>
    <w:rsid w:val="008B4FDA"/>
    <w:rsid w:val="008B73CD"/>
    <w:rsid w:val="008B74F8"/>
    <w:rsid w:val="008C17DA"/>
    <w:rsid w:val="008C343E"/>
    <w:rsid w:val="008C417C"/>
    <w:rsid w:val="008C5FC1"/>
    <w:rsid w:val="008C6A78"/>
    <w:rsid w:val="008C73AC"/>
    <w:rsid w:val="008C750C"/>
    <w:rsid w:val="008D0FB6"/>
    <w:rsid w:val="008D2B99"/>
    <w:rsid w:val="008D493D"/>
    <w:rsid w:val="008D5016"/>
    <w:rsid w:val="008D5704"/>
    <w:rsid w:val="008D725A"/>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262E"/>
    <w:rsid w:val="00902D0C"/>
    <w:rsid w:val="00903898"/>
    <w:rsid w:val="00903BF5"/>
    <w:rsid w:val="00904926"/>
    <w:rsid w:val="00904FB5"/>
    <w:rsid w:val="0090510C"/>
    <w:rsid w:val="009061BA"/>
    <w:rsid w:val="00906204"/>
    <w:rsid w:val="00906D65"/>
    <w:rsid w:val="0091042F"/>
    <w:rsid w:val="0091064F"/>
    <w:rsid w:val="00910F71"/>
    <w:rsid w:val="009114A5"/>
    <w:rsid w:val="009123CA"/>
    <w:rsid w:val="00915104"/>
    <w:rsid w:val="009160C2"/>
    <w:rsid w:val="00916A53"/>
    <w:rsid w:val="00917234"/>
    <w:rsid w:val="00917496"/>
    <w:rsid w:val="00917FAA"/>
    <w:rsid w:val="009229DF"/>
    <w:rsid w:val="00924798"/>
    <w:rsid w:val="00926875"/>
    <w:rsid w:val="00931A1F"/>
    <w:rsid w:val="009335A0"/>
    <w:rsid w:val="0093460D"/>
    <w:rsid w:val="00935003"/>
    <w:rsid w:val="009354D8"/>
    <w:rsid w:val="00936000"/>
    <w:rsid w:val="009365B5"/>
    <w:rsid w:val="0093713C"/>
    <w:rsid w:val="009374A0"/>
    <w:rsid w:val="00937B6A"/>
    <w:rsid w:val="00940C2A"/>
    <w:rsid w:val="009414B2"/>
    <w:rsid w:val="00941728"/>
    <w:rsid w:val="00941924"/>
    <w:rsid w:val="009461B2"/>
    <w:rsid w:val="009471C4"/>
    <w:rsid w:val="00947D03"/>
    <w:rsid w:val="0095176C"/>
    <w:rsid w:val="00953F12"/>
    <w:rsid w:val="00955A1E"/>
    <w:rsid w:val="00955E87"/>
    <w:rsid w:val="00956D11"/>
    <w:rsid w:val="00960802"/>
    <w:rsid w:val="009615CC"/>
    <w:rsid w:val="0096203F"/>
    <w:rsid w:val="00962791"/>
    <w:rsid w:val="009647B3"/>
    <w:rsid w:val="009648D5"/>
    <w:rsid w:val="00965350"/>
    <w:rsid w:val="00965B76"/>
    <w:rsid w:val="00965FCF"/>
    <w:rsid w:val="009666E0"/>
    <w:rsid w:val="00970187"/>
    <w:rsid w:val="00971CAE"/>
    <w:rsid w:val="009732B6"/>
    <w:rsid w:val="00973601"/>
    <w:rsid w:val="0097362A"/>
    <w:rsid w:val="00973A68"/>
    <w:rsid w:val="00973BAB"/>
    <w:rsid w:val="00973FB1"/>
    <w:rsid w:val="0097674D"/>
    <w:rsid w:val="009771B9"/>
    <w:rsid w:val="009775DB"/>
    <w:rsid w:val="009813C4"/>
    <w:rsid w:val="00981540"/>
    <w:rsid w:val="0098244A"/>
    <w:rsid w:val="00983AF5"/>
    <w:rsid w:val="00984456"/>
    <w:rsid w:val="00984BDB"/>
    <w:rsid w:val="00985291"/>
    <w:rsid w:val="00987E76"/>
    <w:rsid w:val="00990C42"/>
    <w:rsid w:val="009926C3"/>
    <w:rsid w:val="00993191"/>
    <w:rsid w:val="00993B84"/>
    <w:rsid w:val="00994A77"/>
    <w:rsid w:val="009961C0"/>
    <w:rsid w:val="009A003B"/>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4131"/>
    <w:rsid w:val="009C5434"/>
    <w:rsid w:val="009C6103"/>
    <w:rsid w:val="009C78B3"/>
    <w:rsid w:val="009D29CE"/>
    <w:rsid w:val="009D350A"/>
    <w:rsid w:val="009D352B"/>
    <w:rsid w:val="009D4434"/>
    <w:rsid w:val="009D47AF"/>
    <w:rsid w:val="009D6D1A"/>
    <w:rsid w:val="009D78BC"/>
    <w:rsid w:val="009E19C7"/>
    <w:rsid w:val="009E27FC"/>
    <w:rsid w:val="009E35C5"/>
    <w:rsid w:val="009E45F3"/>
    <w:rsid w:val="009E4A0F"/>
    <w:rsid w:val="009E6E76"/>
    <w:rsid w:val="009E7100"/>
    <w:rsid w:val="009F1FF7"/>
    <w:rsid w:val="009F41B6"/>
    <w:rsid w:val="009F4638"/>
    <w:rsid w:val="009F4A3C"/>
    <w:rsid w:val="009F64A7"/>
    <w:rsid w:val="009F7683"/>
    <w:rsid w:val="009F7C54"/>
    <w:rsid w:val="00A00BCA"/>
    <w:rsid w:val="00A00E74"/>
    <w:rsid w:val="00A0285A"/>
    <w:rsid w:val="00A04DB0"/>
    <w:rsid w:val="00A04E67"/>
    <w:rsid w:val="00A068D9"/>
    <w:rsid w:val="00A072E7"/>
    <w:rsid w:val="00A0752B"/>
    <w:rsid w:val="00A10D1E"/>
    <w:rsid w:val="00A10D1F"/>
    <w:rsid w:val="00A112E2"/>
    <w:rsid w:val="00A11F49"/>
    <w:rsid w:val="00A12A5E"/>
    <w:rsid w:val="00A12C95"/>
    <w:rsid w:val="00A14A48"/>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371DC"/>
    <w:rsid w:val="00A40446"/>
    <w:rsid w:val="00A41B04"/>
    <w:rsid w:val="00A42B5B"/>
    <w:rsid w:val="00A42E71"/>
    <w:rsid w:val="00A43166"/>
    <w:rsid w:val="00A4360B"/>
    <w:rsid w:val="00A4426D"/>
    <w:rsid w:val="00A4553E"/>
    <w:rsid w:val="00A45946"/>
    <w:rsid w:val="00A4729F"/>
    <w:rsid w:val="00A5050E"/>
    <w:rsid w:val="00A51D7C"/>
    <w:rsid w:val="00A52061"/>
    <w:rsid w:val="00A52DF0"/>
    <w:rsid w:val="00A5512C"/>
    <w:rsid w:val="00A55E59"/>
    <w:rsid w:val="00A55FEE"/>
    <w:rsid w:val="00A60540"/>
    <w:rsid w:val="00A61746"/>
    <w:rsid w:val="00A619F2"/>
    <w:rsid w:val="00A63445"/>
    <w:rsid w:val="00A63B2C"/>
    <w:rsid w:val="00A63EB8"/>
    <w:rsid w:val="00A64339"/>
    <w:rsid w:val="00A648D2"/>
    <w:rsid w:val="00A65307"/>
    <w:rsid w:val="00A65C38"/>
    <w:rsid w:val="00A660E4"/>
    <w:rsid w:val="00A66431"/>
    <w:rsid w:val="00A6756D"/>
    <w:rsid w:val="00A67EAC"/>
    <w:rsid w:val="00A700D3"/>
    <w:rsid w:val="00A70355"/>
    <w:rsid w:val="00A7178B"/>
    <w:rsid w:val="00A71BBC"/>
    <w:rsid w:val="00A731B5"/>
    <w:rsid w:val="00A738F6"/>
    <w:rsid w:val="00A747D4"/>
    <w:rsid w:val="00A74B2F"/>
    <w:rsid w:val="00A74D0E"/>
    <w:rsid w:val="00A754D0"/>
    <w:rsid w:val="00A76C15"/>
    <w:rsid w:val="00A779D8"/>
    <w:rsid w:val="00A8134C"/>
    <w:rsid w:val="00A81620"/>
    <w:rsid w:val="00A81DD5"/>
    <w:rsid w:val="00A8328A"/>
    <w:rsid w:val="00A921FF"/>
    <w:rsid w:val="00A93710"/>
    <w:rsid w:val="00A95C09"/>
    <w:rsid w:val="00A96293"/>
    <w:rsid w:val="00A96817"/>
    <w:rsid w:val="00AA0AD8"/>
    <w:rsid w:val="00AA0F00"/>
    <w:rsid w:val="00AA13E4"/>
    <w:rsid w:val="00AA5305"/>
    <w:rsid w:val="00AA697C"/>
    <w:rsid w:val="00AA70A2"/>
    <w:rsid w:val="00AA75FA"/>
    <w:rsid w:val="00AA7805"/>
    <w:rsid w:val="00AB0304"/>
    <w:rsid w:val="00AB14F4"/>
    <w:rsid w:val="00AB16AE"/>
    <w:rsid w:val="00AB2618"/>
    <w:rsid w:val="00AB2648"/>
    <w:rsid w:val="00AB3FFE"/>
    <w:rsid w:val="00AB4E7E"/>
    <w:rsid w:val="00AB541C"/>
    <w:rsid w:val="00AB5AF2"/>
    <w:rsid w:val="00AB5E50"/>
    <w:rsid w:val="00AB64C0"/>
    <w:rsid w:val="00AB7D2E"/>
    <w:rsid w:val="00AC082E"/>
    <w:rsid w:val="00AC3F2F"/>
    <w:rsid w:val="00AC4133"/>
    <w:rsid w:val="00AC4EAF"/>
    <w:rsid w:val="00AC5807"/>
    <w:rsid w:val="00AC743C"/>
    <w:rsid w:val="00AC7A2E"/>
    <w:rsid w:val="00AD075D"/>
    <w:rsid w:val="00AD0BEB"/>
    <w:rsid w:val="00AD0CBA"/>
    <w:rsid w:val="00AD1BFE"/>
    <w:rsid w:val="00AD522C"/>
    <w:rsid w:val="00AD7B20"/>
    <w:rsid w:val="00AE1606"/>
    <w:rsid w:val="00AE17D2"/>
    <w:rsid w:val="00AE1A3B"/>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392D"/>
    <w:rsid w:val="00AF4E1A"/>
    <w:rsid w:val="00AF564E"/>
    <w:rsid w:val="00AF582B"/>
    <w:rsid w:val="00AF591C"/>
    <w:rsid w:val="00AF5B0F"/>
    <w:rsid w:val="00AF5CA3"/>
    <w:rsid w:val="00AF5ECF"/>
    <w:rsid w:val="00AF7BE8"/>
    <w:rsid w:val="00B0019D"/>
    <w:rsid w:val="00B011DF"/>
    <w:rsid w:val="00B025A2"/>
    <w:rsid w:val="00B027B8"/>
    <w:rsid w:val="00B02A31"/>
    <w:rsid w:val="00B04537"/>
    <w:rsid w:val="00B04817"/>
    <w:rsid w:val="00B051BE"/>
    <w:rsid w:val="00B05797"/>
    <w:rsid w:val="00B07942"/>
    <w:rsid w:val="00B10F5F"/>
    <w:rsid w:val="00B11297"/>
    <w:rsid w:val="00B11B38"/>
    <w:rsid w:val="00B12288"/>
    <w:rsid w:val="00B12330"/>
    <w:rsid w:val="00B12C72"/>
    <w:rsid w:val="00B1655B"/>
    <w:rsid w:val="00B16E83"/>
    <w:rsid w:val="00B176AF"/>
    <w:rsid w:val="00B2066D"/>
    <w:rsid w:val="00B210E5"/>
    <w:rsid w:val="00B21689"/>
    <w:rsid w:val="00B2283B"/>
    <w:rsid w:val="00B25447"/>
    <w:rsid w:val="00B2561E"/>
    <w:rsid w:val="00B2572B"/>
    <w:rsid w:val="00B25FC4"/>
    <w:rsid w:val="00B2681D"/>
    <w:rsid w:val="00B2752E"/>
    <w:rsid w:val="00B27787"/>
    <w:rsid w:val="00B30994"/>
    <w:rsid w:val="00B32124"/>
    <w:rsid w:val="00B32C46"/>
    <w:rsid w:val="00B333DF"/>
    <w:rsid w:val="00B33F7D"/>
    <w:rsid w:val="00B35842"/>
    <w:rsid w:val="00B3623D"/>
    <w:rsid w:val="00B379E2"/>
    <w:rsid w:val="00B40233"/>
    <w:rsid w:val="00B413A8"/>
    <w:rsid w:val="00B425F0"/>
    <w:rsid w:val="00B44A67"/>
    <w:rsid w:val="00B46279"/>
    <w:rsid w:val="00B4794D"/>
    <w:rsid w:val="00B50F8D"/>
    <w:rsid w:val="00B514E8"/>
    <w:rsid w:val="00B51D9F"/>
    <w:rsid w:val="00B52987"/>
    <w:rsid w:val="00B52C16"/>
    <w:rsid w:val="00B5319F"/>
    <w:rsid w:val="00B53B93"/>
    <w:rsid w:val="00B53D73"/>
    <w:rsid w:val="00B54C65"/>
    <w:rsid w:val="00B56AA5"/>
    <w:rsid w:val="00B57948"/>
    <w:rsid w:val="00B57D12"/>
    <w:rsid w:val="00B61677"/>
    <w:rsid w:val="00B62020"/>
    <w:rsid w:val="00B62122"/>
    <w:rsid w:val="00B62D06"/>
    <w:rsid w:val="00B63078"/>
    <w:rsid w:val="00B64BF8"/>
    <w:rsid w:val="00B66C0B"/>
    <w:rsid w:val="00B67CCD"/>
    <w:rsid w:val="00B71D73"/>
    <w:rsid w:val="00B73AB8"/>
    <w:rsid w:val="00B73DE0"/>
    <w:rsid w:val="00B74269"/>
    <w:rsid w:val="00B744F6"/>
    <w:rsid w:val="00B75687"/>
    <w:rsid w:val="00B76015"/>
    <w:rsid w:val="00B81AD3"/>
    <w:rsid w:val="00B853BF"/>
    <w:rsid w:val="00B8636F"/>
    <w:rsid w:val="00B86BCB"/>
    <w:rsid w:val="00B9100A"/>
    <w:rsid w:val="00B925B0"/>
    <w:rsid w:val="00B94D31"/>
    <w:rsid w:val="00B96B73"/>
    <w:rsid w:val="00B975FA"/>
    <w:rsid w:val="00B9796D"/>
    <w:rsid w:val="00BA3554"/>
    <w:rsid w:val="00BA632C"/>
    <w:rsid w:val="00BB1C9B"/>
    <w:rsid w:val="00BB3575"/>
    <w:rsid w:val="00BB4ADD"/>
    <w:rsid w:val="00BB500A"/>
    <w:rsid w:val="00BB52F9"/>
    <w:rsid w:val="00BB5B81"/>
    <w:rsid w:val="00BB682B"/>
    <w:rsid w:val="00BC0BAC"/>
    <w:rsid w:val="00BC1555"/>
    <w:rsid w:val="00BC1804"/>
    <w:rsid w:val="00BC2255"/>
    <w:rsid w:val="00BC256B"/>
    <w:rsid w:val="00BC354F"/>
    <w:rsid w:val="00BC3E66"/>
    <w:rsid w:val="00BC4594"/>
    <w:rsid w:val="00BC48F7"/>
    <w:rsid w:val="00BC6807"/>
    <w:rsid w:val="00BC6EE1"/>
    <w:rsid w:val="00BC6FA9"/>
    <w:rsid w:val="00BC723A"/>
    <w:rsid w:val="00BD0588"/>
    <w:rsid w:val="00BD0D0A"/>
    <w:rsid w:val="00BD2920"/>
    <w:rsid w:val="00BD3B55"/>
    <w:rsid w:val="00BD3C03"/>
    <w:rsid w:val="00BD4817"/>
    <w:rsid w:val="00BD50E7"/>
    <w:rsid w:val="00BD6BF7"/>
    <w:rsid w:val="00BD72E6"/>
    <w:rsid w:val="00BE01AE"/>
    <w:rsid w:val="00BE218F"/>
    <w:rsid w:val="00BE439E"/>
    <w:rsid w:val="00BE45B6"/>
    <w:rsid w:val="00BE54A9"/>
    <w:rsid w:val="00BE6363"/>
    <w:rsid w:val="00BE7FE1"/>
    <w:rsid w:val="00BF46D6"/>
    <w:rsid w:val="00BF4FFD"/>
    <w:rsid w:val="00BF5421"/>
    <w:rsid w:val="00C00E33"/>
    <w:rsid w:val="00C010D8"/>
    <w:rsid w:val="00C029B6"/>
    <w:rsid w:val="00C03431"/>
    <w:rsid w:val="00C06D4A"/>
    <w:rsid w:val="00C122A6"/>
    <w:rsid w:val="00C132F1"/>
    <w:rsid w:val="00C14F1A"/>
    <w:rsid w:val="00C156C3"/>
    <w:rsid w:val="00C15BC3"/>
    <w:rsid w:val="00C16602"/>
    <w:rsid w:val="00C16F3F"/>
    <w:rsid w:val="00C17414"/>
    <w:rsid w:val="00C207A1"/>
    <w:rsid w:val="00C2151D"/>
    <w:rsid w:val="00C232E0"/>
    <w:rsid w:val="00C23B1B"/>
    <w:rsid w:val="00C23D48"/>
    <w:rsid w:val="00C24256"/>
    <w:rsid w:val="00C26B4D"/>
    <w:rsid w:val="00C26CF7"/>
    <w:rsid w:val="00C30708"/>
    <w:rsid w:val="00C3130B"/>
    <w:rsid w:val="00C31373"/>
    <w:rsid w:val="00C31C38"/>
    <w:rsid w:val="00C324F0"/>
    <w:rsid w:val="00C34414"/>
    <w:rsid w:val="00C3484C"/>
    <w:rsid w:val="00C358EA"/>
    <w:rsid w:val="00C35DA8"/>
    <w:rsid w:val="00C364E8"/>
    <w:rsid w:val="00C3797F"/>
    <w:rsid w:val="00C4095B"/>
    <w:rsid w:val="00C41299"/>
    <w:rsid w:val="00C43213"/>
    <w:rsid w:val="00C43524"/>
    <w:rsid w:val="00C435DD"/>
    <w:rsid w:val="00C44646"/>
    <w:rsid w:val="00C4487D"/>
    <w:rsid w:val="00C45620"/>
    <w:rsid w:val="00C457DA"/>
    <w:rsid w:val="00C464BA"/>
    <w:rsid w:val="00C47611"/>
    <w:rsid w:val="00C4795F"/>
    <w:rsid w:val="00C50BE5"/>
    <w:rsid w:val="00C50C99"/>
    <w:rsid w:val="00C50D71"/>
    <w:rsid w:val="00C51512"/>
    <w:rsid w:val="00C53926"/>
    <w:rsid w:val="00C53D1C"/>
    <w:rsid w:val="00C54CEE"/>
    <w:rsid w:val="00C56BB2"/>
    <w:rsid w:val="00C56BBA"/>
    <w:rsid w:val="00C57D7E"/>
    <w:rsid w:val="00C611EE"/>
    <w:rsid w:val="00C6256F"/>
    <w:rsid w:val="00C62F70"/>
    <w:rsid w:val="00C6329E"/>
    <w:rsid w:val="00C6467B"/>
    <w:rsid w:val="00C647D8"/>
    <w:rsid w:val="00C648B6"/>
    <w:rsid w:val="00C64BF0"/>
    <w:rsid w:val="00C66474"/>
    <w:rsid w:val="00C66A65"/>
    <w:rsid w:val="00C706F4"/>
    <w:rsid w:val="00C71C58"/>
    <w:rsid w:val="00C71E26"/>
    <w:rsid w:val="00C72606"/>
    <w:rsid w:val="00C72D0E"/>
    <w:rsid w:val="00C72E21"/>
    <w:rsid w:val="00C73E62"/>
    <w:rsid w:val="00C752FC"/>
    <w:rsid w:val="00C771E7"/>
    <w:rsid w:val="00C8055A"/>
    <w:rsid w:val="00C806B2"/>
    <w:rsid w:val="00C807D9"/>
    <w:rsid w:val="00C80B25"/>
    <w:rsid w:val="00C813A9"/>
    <w:rsid w:val="00C81FE2"/>
    <w:rsid w:val="00C82BD2"/>
    <w:rsid w:val="00C84419"/>
    <w:rsid w:val="00C854F3"/>
    <w:rsid w:val="00C864DC"/>
    <w:rsid w:val="00C9073B"/>
    <w:rsid w:val="00C978AF"/>
    <w:rsid w:val="00C97A8D"/>
    <w:rsid w:val="00CA0015"/>
    <w:rsid w:val="00CA02A0"/>
    <w:rsid w:val="00CA169D"/>
    <w:rsid w:val="00CA1747"/>
    <w:rsid w:val="00CA1C11"/>
    <w:rsid w:val="00CA4510"/>
    <w:rsid w:val="00CA4AB2"/>
    <w:rsid w:val="00CA5671"/>
    <w:rsid w:val="00CA5B8D"/>
    <w:rsid w:val="00CA5DD1"/>
    <w:rsid w:val="00CA7342"/>
    <w:rsid w:val="00CA770E"/>
    <w:rsid w:val="00CB0129"/>
    <w:rsid w:val="00CB2012"/>
    <w:rsid w:val="00CB3CB1"/>
    <w:rsid w:val="00CB41AB"/>
    <w:rsid w:val="00CB4C1E"/>
    <w:rsid w:val="00CB59FD"/>
    <w:rsid w:val="00CB68EF"/>
    <w:rsid w:val="00CB72CA"/>
    <w:rsid w:val="00CB79A4"/>
    <w:rsid w:val="00CC05D4"/>
    <w:rsid w:val="00CC0A8D"/>
    <w:rsid w:val="00CC2288"/>
    <w:rsid w:val="00CC4F8D"/>
    <w:rsid w:val="00CC518E"/>
    <w:rsid w:val="00CC73F0"/>
    <w:rsid w:val="00CD043A"/>
    <w:rsid w:val="00CD3548"/>
    <w:rsid w:val="00CD4190"/>
    <w:rsid w:val="00CD435C"/>
    <w:rsid w:val="00CD4898"/>
    <w:rsid w:val="00CD5449"/>
    <w:rsid w:val="00CD738D"/>
    <w:rsid w:val="00CE0D91"/>
    <w:rsid w:val="00CE1FE5"/>
    <w:rsid w:val="00CE2264"/>
    <w:rsid w:val="00CE4D1D"/>
    <w:rsid w:val="00CE6B6A"/>
    <w:rsid w:val="00CE7B83"/>
    <w:rsid w:val="00CE7BF1"/>
    <w:rsid w:val="00CF0D0D"/>
    <w:rsid w:val="00CF1742"/>
    <w:rsid w:val="00CF2304"/>
    <w:rsid w:val="00CF33E9"/>
    <w:rsid w:val="00CF34D0"/>
    <w:rsid w:val="00D00401"/>
    <w:rsid w:val="00D00406"/>
    <w:rsid w:val="00D0068C"/>
    <w:rsid w:val="00D008B5"/>
    <w:rsid w:val="00D00BED"/>
    <w:rsid w:val="00D00EF0"/>
    <w:rsid w:val="00D01B3C"/>
    <w:rsid w:val="00D02045"/>
    <w:rsid w:val="00D02861"/>
    <w:rsid w:val="00D02E97"/>
    <w:rsid w:val="00D03331"/>
    <w:rsid w:val="00D03E7C"/>
    <w:rsid w:val="00D048EE"/>
    <w:rsid w:val="00D04B17"/>
    <w:rsid w:val="00D05A4D"/>
    <w:rsid w:val="00D06AFA"/>
    <w:rsid w:val="00D104E6"/>
    <w:rsid w:val="00D1325A"/>
    <w:rsid w:val="00D132BC"/>
    <w:rsid w:val="00D150B0"/>
    <w:rsid w:val="00D15272"/>
    <w:rsid w:val="00D161B8"/>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411B6"/>
    <w:rsid w:val="00D433D6"/>
    <w:rsid w:val="00D44B99"/>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57DF6"/>
    <w:rsid w:val="00D60E8B"/>
    <w:rsid w:val="00D612BC"/>
    <w:rsid w:val="00D61D87"/>
    <w:rsid w:val="00D62C0F"/>
    <w:rsid w:val="00D65BF2"/>
    <w:rsid w:val="00D65E4E"/>
    <w:rsid w:val="00D65EBA"/>
    <w:rsid w:val="00D66B6E"/>
    <w:rsid w:val="00D67C08"/>
    <w:rsid w:val="00D71259"/>
    <w:rsid w:val="00D714F8"/>
    <w:rsid w:val="00D7354F"/>
    <w:rsid w:val="00D7435F"/>
    <w:rsid w:val="00D74CCE"/>
    <w:rsid w:val="00D758CA"/>
    <w:rsid w:val="00D75F27"/>
    <w:rsid w:val="00D766F9"/>
    <w:rsid w:val="00D76BBA"/>
    <w:rsid w:val="00D770E9"/>
    <w:rsid w:val="00D77ADB"/>
    <w:rsid w:val="00D77EF7"/>
    <w:rsid w:val="00D804BC"/>
    <w:rsid w:val="00D815D1"/>
    <w:rsid w:val="00D81660"/>
    <w:rsid w:val="00D81962"/>
    <w:rsid w:val="00D820D2"/>
    <w:rsid w:val="00D82DAD"/>
    <w:rsid w:val="00D83043"/>
    <w:rsid w:val="00D8313C"/>
    <w:rsid w:val="00D84988"/>
    <w:rsid w:val="00D84B27"/>
    <w:rsid w:val="00D860A5"/>
    <w:rsid w:val="00D86538"/>
    <w:rsid w:val="00D873FE"/>
    <w:rsid w:val="00D875CB"/>
    <w:rsid w:val="00D878D8"/>
    <w:rsid w:val="00D94A83"/>
    <w:rsid w:val="00D970D2"/>
    <w:rsid w:val="00D976EB"/>
    <w:rsid w:val="00DA0948"/>
    <w:rsid w:val="00DA0A4E"/>
    <w:rsid w:val="00DA0F94"/>
    <w:rsid w:val="00DA1AF1"/>
    <w:rsid w:val="00DA2289"/>
    <w:rsid w:val="00DA2C34"/>
    <w:rsid w:val="00DA3BB3"/>
    <w:rsid w:val="00DA5784"/>
    <w:rsid w:val="00DA687B"/>
    <w:rsid w:val="00DA6BFC"/>
    <w:rsid w:val="00DA6C97"/>
    <w:rsid w:val="00DB01A7"/>
    <w:rsid w:val="00DB2BCC"/>
    <w:rsid w:val="00DB3BC8"/>
    <w:rsid w:val="00DB3E17"/>
    <w:rsid w:val="00DB4273"/>
    <w:rsid w:val="00DB466F"/>
    <w:rsid w:val="00DB4CC7"/>
    <w:rsid w:val="00DB64C8"/>
    <w:rsid w:val="00DB6D02"/>
    <w:rsid w:val="00DC0E32"/>
    <w:rsid w:val="00DC222C"/>
    <w:rsid w:val="00DC248B"/>
    <w:rsid w:val="00DC5013"/>
    <w:rsid w:val="00DC5332"/>
    <w:rsid w:val="00DC59F5"/>
    <w:rsid w:val="00DC6FEB"/>
    <w:rsid w:val="00DC769E"/>
    <w:rsid w:val="00DD0AD7"/>
    <w:rsid w:val="00DD1CF7"/>
    <w:rsid w:val="00DD2498"/>
    <w:rsid w:val="00DD322C"/>
    <w:rsid w:val="00DD3E3D"/>
    <w:rsid w:val="00DD412B"/>
    <w:rsid w:val="00DD4F48"/>
    <w:rsid w:val="00DD51F0"/>
    <w:rsid w:val="00DD56AA"/>
    <w:rsid w:val="00DD5CF9"/>
    <w:rsid w:val="00DD66E7"/>
    <w:rsid w:val="00DD6FDA"/>
    <w:rsid w:val="00DE1323"/>
    <w:rsid w:val="00DE134D"/>
    <w:rsid w:val="00DE1E5A"/>
    <w:rsid w:val="00DE2580"/>
    <w:rsid w:val="00DE35A9"/>
    <w:rsid w:val="00DE360E"/>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6A6B"/>
    <w:rsid w:val="00E070E6"/>
    <w:rsid w:val="00E10BB7"/>
    <w:rsid w:val="00E11841"/>
    <w:rsid w:val="00E15671"/>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27667"/>
    <w:rsid w:val="00E27703"/>
    <w:rsid w:val="00E27DBC"/>
    <w:rsid w:val="00E334A6"/>
    <w:rsid w:val="00E36717"/>
    <w:rsid w:val="00E36A86"/>
    <w:rsid w:val="00E41156"/>
    <w:rsid w:val="00E41620"/>
    <w:rsid w:val="00E4239E"/>
    <w:rsid w:val="00E42FEB"/>
    <w:rsid w:val="00E430BF"/>
    <w:rsid w:val="00E43CEB"/>
    <w:rsid w:val="00E45007"/>
    <w:rsid w:val="00E45ACA"/>
    <w:rsid w:val="00E45C7F"/>
    <w:rsid w:val="00E46422"/>
    <w:rsid w:val="00E46DBA"/>
    <w:rsid w:val="00E47FC5"/>
    <w:rsid w:val="00E51117"/>
    <w:rsid w:val="00E51EEA"/>
    <w:rsid w:val="00E54297"/>
    <w:rsid w:val="00E54B2C"/>
    <w:rsid w:val="00E5510F"/>
    <w:rsid w:val="00E6008B"/>
    <w:rsid w:val="00E603C2"/>
    <w:rsid w:val="00E6044F"/>
    <w:rsid w:val="00E61B67"/>
    <w:rsid w:val="00E6367A"/>
    <w:rsid w:val="00E63C8D"/>
    <w:rsid w:val="00E64337"/>
    <w:rsid w:val="00E65F37"/>
    <w:rsid w:val="00E674AE"/>
    <w:rsid w:val="00E67BA7"/>
    <w:rsid w:val="00E74264"/>
    <w:rsid w:val="00E749B7"/>
    <w:rsid w:val="00E7522C"/>
    <w:rsid w:val="00E765B7"/>
    <w:rsid w:val="00E77A8B"/>
    <w:rsid w:val="00E77EEE"/>
    <w:rsid w:val="00E805B6"/>
    <w:rsid w:val="00E81D32"/>
    <w:rsid w:val="00E84171"/>
    <w:rsid w:val="00E85A49"/>
    <w:rsid w:val="00E90E72"/>
    <w:rsid w:val="00E90FD0"/>
    <w:rsid w:val="00E91EB6"/>
    <w:rsid w:val="00E92272"/>
    <w:rsid w:val="00E92BAA"/>
    <w:rsid w:val="00E94D7F"/>
    <w:rsid w:val="00E95E47"/>
    <w:rsid w:val="00E969ED"/>
    <w:rsid w:val="00E9746B"/>
    <w:rsid w:val="00EA059F"/>
    <w:rsid w:val="00EA06E9"/>
    <w:rsid w:val="00EA150B"/>
    <w:rsid w:val="00EA1FA8"/>
    <w:rsid w:val="00EA3E33"/>
    <w:rsid w:val="00EA3FD0"/>
    <w:rsid w:val="00EA40DF"/>
    <w:rsid w:val="00EA58C8"/>
    <w:rsid w:val="00EA625E"/>
    <w:rsid w:val="00EA7474"/>
    <w:rsid w:val="00EB0B3D"/>
    <w:rsid w:val="00EB2AE8"/>
    <w:rsid w:val="00EB395D"/>
    <w:rsid w:val="00EB42B2"/>
    <w:rsid w:val="00EB4369"/>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191"/>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8C1"/>
    <w:rsid w:val="00F21C25"/>
    <w:rsid w:val="00F23100"/>
    <w:rsid w:val="00F23A51"/>
    <w:rsid w:val="00F242D7"/>
    <w:rsid w:val="00F24327"/>
    <w:rsid w:val="00F24E9E"/>
    <w:rsid w:val="00F26162"/>
    <w:rsid w:val="00F263B3"/>
    <w:rsid w:val="00F26AAB"/>
    <w:rsid w:val="00F321AD"/>
    <w:rsid w:val="00F339E3"/>
    <w:rsid w:val="00F377C0"/>
    <w:rsid w:val="00F37F2C"/>
    <w:rsid w:val="00F403A5"/>
    <w:rsid w:val="00F406AC"/>
    <w:rsid w:val="00F40D4D"/>
    <w:rsid w:val="00F4140F"/>
    <w:rsid w:val="00F425DE"/>
    <w:rsid w:val="00F42E9B"/>
    <w:rsid w:val="00F4395E"/>
    <w:rsid w:val="00F449C0"/>
    <w:rsid w:val="00F45B4D"/>
    <w:rsid w:val="00F45B8B"/>
    <w:rsid w:val="00F52F4A"/>
    <w:rsid w:val="00F546F2"/>
    <w:rsid w:val="00F55654"/>
    <w:rsid w:val="00F5653D"/>
    <w:rsid w:val="00F57AA8"/>
    <w:rsid w:val="00F60675"/>
    <w:rsid w:val="00F607C7"/>
    <w:rsid w:val="00F60A05"/>
    <w:rsid w:val="00F61898"/>
    <w:rsid w:val="00F61A9D"/>
    <w:rsid w:val="00F61D7A"/>
    <w:rsid w:val="00F63223"/>
    <w:rsid w:val="00F64BF8"/>
    <w:rsid w:val="00F64DF9"/>
    <w:rsid w:val="00F658E7"/>
    <w:rsid w:val="00F67C25"/>
    <w:rsid w:val="00F67CD4"/>
    <w:rsid w:val="00F70E55"/>
    <w:rsid w:val="00F72BF3"/>
    <w:rsid w:val="00F73CAB"/>
    <w:rsid w:val="00F73D24"/>
    <w:rsid w:val="00F743B3"/>
    <w:rsid w:val="00F7451F"/>
    <w:rsid w:val="00F75A86"/>
    <w:rsid w:val="00F825AC"/>
    <w:rsid w:val="00F82623"/>
    <w:rsid w:val="00F839B3"/>
    <w:rsid w:val="00F83B76"/>
    <w:rsid w:val="00F83DD1"/>
    <w:rsid w:val="00F8462A"/>
    <w:rsid w:val="00F85DFC"/>
    <w:rsid w:val="00F85F62"/>
    <w:rsid w:val="00F86162"/>
    <w:rsid w:val="00F86ED5"/>
    <w:rsid w:val="00F871C2"/>
    <w:rsid w:val="00F87295"/>
    <w:rsid w:val="00F90880"/>
    <w:rsid w:val="00F90DE7"/>
    <w:rsid w:val="00F914CF"/>
    <w:rsid w:val="00F930CD"/>
    <w:rsid w:val="00F932ED"/>
    <w:rsid w:val="00F9448B"/>
    <w:rsid w:val="00F97D3E"/>
    <w:rsid w:val="00FA0498"/>
    <w:rsid w:val="00FA0E41"/>
    <w:rsid w:val="00FA2A88"/>
    <w:rsid w:val="00FA2BFA"/>
    <w:rsid w:val="00FA2FB6"/>
    <w:rsid w:val="00FA37C3"/>
    <w:rsid w:val="00FA409E"/>
    <w:rsid w:val="00FA40AE"/>
    <w:rsid w:val="00FA4725"/>
    <w:rsid w:val="00FA4F9D"/>
    <w:rsid w:val="00FA6F47"/>
    <w:rsid w:val="00FB068C"/>
    <w:rsid w:val="00FB12F4"/>
    <w:rsid w:val="00FB1530"/>
    <w:rsid w:val="00FB390E"/>
    <w:rsid w:val="00FB3AFB"/>
    <w:rsid w:val="00FB3CC9"/>
    <w:rsid w:val="00FB4ACF"/>
    <w:rsid w:val="00FB4DC4"/>
    <w:rsid w:val="00FB72F4"/>
    <w:rsid w:val="00FB78E7"/>
    <w:rsid w:val="00FB796B"/>
    <w:rsid w:val="00FC096C"/>
    <w:rsid w:val="00FC0FDC"/>
    <w:rsid w:val="00FC22F4"/>
    <w:rsid w:val="00FC283C"/>
    <w:rsid w:val="00FC4412"/>
    <w:rsid w:val="00FC4B16"/>
    <w:rsid w:val="00FC6150"/>
    <w:rsid w:val="00FC6B2B"/>
    <w:rsid w:val="00FD06E3"/>
    <w:rsid w:val="00FD0747"/>
    <w:rsid w:val="00FD08DD"/>
    <w:rsid w:val="00FD1148"/>
    <w:rsid w:val="00FD26FA"/>
    <w:rsid w:val="00FD2748"/>
    <w:rsid w:val="00FD2843"/>
    <w:rsid w:val="00FD2B51"/>
    <w:rsid w:val="00FD4DA5"/>
    <w:rsid w:val="00FD4DBF"/>
    <w:rsid w:val="00FD57B8"/>
    <w:rsid w:val="00FD7291"/>
    <w:rsid w:val="00FE1316"/>
    <w:rsid w:val="00FE3C6A"/>
    <w:rsid w:val="00FE54DC"/>
    <w:rsid w:val="00FE5743"/>
    <w:rsid w:val="00FE6740"/>
    <w:rsid w:val="00FE6887"/>
    <w:rsid w:val="00FE6C2A"/>
    <w:rsid w:val="00FE76B9"/>
    <w:rsid w:val="00FE7898"/>
    <w:rsid w:val="00FF0766"/>
    <w:rsid w:val="00FF0775"/>
    <w:rsid w:val="00FF0FE2"/>
    <w:rsid w:val="00FF1D27"/>
    <w:rsid w:val="00FF28EE"/>
    <w:rsid w:val="00FF331F"/>
    <w:rsid w:val="00FF3D6A"/>
    <w:rsid w:val="00FF3F8F"/>
    <w:rsid w:val="00FF4EA0"/>
    <w:rsid w:val="00FF60C2"/>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C0741C"/>
  <w15:chartTrackingRefBased/>
  <w15:docId w15:val="{7F593185-653C-4959-8C54-5C89074ED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lang w:val="en-US" w:eastAsia="en-US"/>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lang w:val="x-none" w:eastAsia="x-none"/>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val="en-US"/>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customStyle="1" w:styleId="32">
    <w:name w:val="Основной текст с отступом 3 Знак"/>
    <w:link w:val="31"/>
    <w:rsid w:val="00A04E67"/>
    <w:rPr>
      <w:rFonts w:ascii="Times Armenian" w:hAnsi="Times Armenian"/>
    </w:rPr>
  </w:style>
  <w:style w:type="character" w:customStyle="1" w:styleId="UnresolvedMention">
    <w:name w:val="Unresolved Mention"/>
    <w:uiPriority w:val="99"/>
    <w:semiHidden/>
    <w:unhideWhenUsed/>
    <w:rsid w:val="00C41299"/>
    <w:rPr>
      <w:color w:val="605E5C"/>
      <w:shd w:val="clear" w:color="auto" w:fill="E1DFDD"/>
    </w:rPr>
  </w:style>
  <w:style w:type="paragraph" w:customStyle="1" w:styleId="msobodytextindentmailrucssattributepostfix">
    <w:name w:val="msobodytextindent_mailru_css_attribute_postfix"/>
    <w:basedOn w:val="a"/>
    <w:rsid w:val="0096203F"/>
    <w:pPr>
      <w:spacing w:before="100" w:beforeAutospacing="1" w:after="100" w:afterAutospacing="1"/>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7304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9791707">
      <w:bodyDiv w:val="1"/>
      <w:marLeft w:val="0"/>
      <w:marRight w:val="0"/>
      <w:marTop w:val="0"/>
      <w:marBottom w:val="0"/>
      <w:divBdr>
        <w:top w:val="none" w:sz="0" w:space="0" w:color="auto"/>
        <w:left w:val="none" w:sz="0" w:space="0" w:color="auto"/>
        <w:bottom w:val="none" w:sz="0" w:space="0" w:color="auto"/>
        <w:right w:val="none" w:sz="0" w:space="0" w:color="auto"/>
      </w:divBdr>
    </w:div>
    <w:div w:id="418408844">
      <w:bodyDiv w:val="1"/>
      <w:marLeft w:val="0"/>
      <w:marRight w:val="0"/>
      <w:marTop w:val="0"/>
      <w:marBottom w:val="0"/>
      <w:divBdr>
        <w:top w:val="none" w:sz="0" w:space="0" w:color="auto"/>
        <w:left w:val="none" w:sz="0" w:space="0" w:color="auto"/>
        <w:bottom w:val="none" w:sz="0" w:space="0" w:color="auto"/>
        <w:right w:val="none" w:sz="0" w:space="0" w:color="auto"/>
      </w:divBdr>
    </w:div>
    <w:div w:id="42338572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0781310">
      <w:bodyDiv w:val="1"/>
      <w:marLeft w:val="0"/>
      <w:marRight w:val="0"/>
      <w:marTop w:val="0"/>
      <w:marBottom w:val="0"/>
      <w:divBdr>
        <w:top w:val="none" w:sz="0" w:space="0" w:color="auto"/>
        <w:left w:val="none" w:sz="0" w:space="0" w:color="auto"/>
        <w:bottom w:val="none" w:sz="0" w:space="0" w:color="auto"/>
        <w:right w:val="none" w:sz="0" w:space="0" w:color="auto"/>
      </w:divBdr>
    </w:div>
    <w:div w:id="634218834">
      <w:bodyDiv w:val="1"/>
      <w:marLeft w:val="0"/>
      <w:marRight w:val="0"/>
      <w:marTop w:val="0"/>
      <w:marBottom w:val="0"/>
      <w:divBdr>
        <w:top w:val="none" w:sz="0" w:space="0" w:color="auto"/>
        <w:left w:val="none" w:sz="0" w:space="0" w:color="auto"/>
        <w:bottom w:val="none" w:sz="0" w:space="0" w:color="auto"/>
        <w:right w:val="none" w:sz="0" w:space="0" w:color="auto"/>
      </w:divBdr>
    </w:div>
    <w:div w:id="880244476">
      <w:bodyDiv w:val="1"/>
      <w:marLeft w:val="0"/>
      <w:marRight w:val="0"/>
      <w:marTop w:val="0"/>
      <w:marBottom w:val="0"/>
      <w:divBdr>
        <w:top w:val="none" w:sz="0" w:space="0" w:color="auto"/>
        <w:left w:val="none" w:sz="0" w:space="0" w:color="auto"/>
        <w:bottom w:val="none" w:sz="0" w:space="0" w:color="auto"/>
        <w:right w:val="none" w:sz="0" w:space="0" w:color="auto"/>
      </w:divBdr>
    </w:div>
    <w:div w:id="1261569386">
      <w:bodyDiv w:val="1"/>
      <w:marLeft w:val="0"/>
      <w:marRight w:val="0"/>
      <w:marTop w:val="0"/>
      <w:marBottom w:val="0"/>
      <w:divBdr>
        <w:top w:val="none" w:sz="0" w:space="0" w:color="auto"/>
        <w:left w:val="none" w:sz="0" w:space="0" w:color="auto"/>
        <w:bottom w:val="none" w:sz="0" w:space="0" w:color="auto"/>
        <w:right w:val="none" w:sz="0" w:space="0" w:color="auto"/>
      </w:divBdr>
    </w:div>
    <w:div w:id="1271666398">
      <w:bodyDiv w:val="1"/>
      <w:marLeft w:val="0"/>
      <w:marRight w:val="0"/>
      <w:marTop w:val="0"/>
      <w:marBottom w:val="0"/>
      <w:divBdr>
        <w:top w:val="none" w:sz="0" w:space="0" w:color="auto"/>
        <w:left w:val="none" w:sz="0" w:space="0" w:color="auto"/>
        <w:bottom w:val="none" w:sz="0" w:space="0" w:color="auto"/>
        <w:right w:val="none" w:sz="0" w:space="0" w:color="auto"/>
      </w:divBdr>
    </w:div>
    <w:div w:id="129140201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8737811">
      <w:bodyDiv w:val="1"/>
      <w:marLeft w:val="0"/>
      <w:marRight w:val="0"/>
      <w:marTop w:val="0"/>
      <w:marBottom w:val="0"/>
      <w:divBdr>
        <w:top w:val="none" w:sz="0" w:space="0" w:color="auto"/>
        <w:left w:val="none" w:sz="0" w:space="0" w:color="auto"/>
        <w:bottom w:val="none" w:sz="0" w:space="0" w:color="auto"/>
        <w:right w:val="none" w:sz="0" w:space="0" w:color="auto"/>
      </w:divBdr>
    </w:div>
    <w:div w:id="1644653358">
      <w:bodyDiv w:val="1"/>
      <w:marLeft w:val="0"/>
      <w:marRight w:val="0"/>
      <w:marTop w:val="0"/>
      <w:marBottom w:val="0"/>
      <w:divBdr>
        <w:top w:val="none" w:sz="0" w:space="0" w:color="auto"/>
        <w:left w:val="none" w:sz="0" w:space="0" w:color="auto"/>
        <w:bottom w:val="none" w:sz="0" w:space="0" w:color="auto"/>
        <w:right w:val="none" w:sz="0" w:space="0" w:color="auto"/>
      </w:divBdr>
    </w:div>
    <w:div w:id="1779988423">
      <w:bodyDiv w:val="1"/>
      <w:marLeft w:val="0"/>
      <w:marRight w:val="0"/>
      <w:marTop w:val="0"/>
      <w:marBottom w:val="0"/>
      <w:divBdr>
        <w:top w:val="none" w:sz="0" w:space="0" w:color="auto"/>
        <w:left w:val="none" w:sz="0" w:space="0" w:color="auto"/>
        <w:bottom w:val="none" w:sz="0" w:space="0" w:color="auto"/>
        <w:right w:val="none" w:sz="0" w:space="0" w:color="auto"/>
      </w:divBdr>
    </w:div>
    <w:div w:id="1828520426">
      <w:bodyDiv w:val="1"/>
      <w:marLeft w:val="0"/>
      <w:marRight w:val="0"/>
      <w:marTop w:val="0"/>
      <w:marBottom w:val="0"/>
      <w:divBdr>
        <w:top w:val="none" w:sz="0" w:space="0" w:color="auto"/>
        <w:left w:val="none" w:sz="0" w:space="0" w:color="auto"/>
        <w:bottom w:val="none" w:sz="0" w:space="0" w:color="auto"/>
        <w:right w:val="none" w:sz="0" w:space="0" w:color="auto"/>
      </w:divBdr>
    </w:div>
    <w:div w:id="195397067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168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rgavet@schools.am" TargetMode="External"/><Relationship Id="rId13" Type="http://schemas.openxmlformats.org/officeDocument/2006/relationships/hyperlink" Target="mailto:procuremen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or_mkrtchyan@taxservice.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ine_sargsyan@taxservice.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ena_Najaryan@taxservice.am" TargetMode="External"/><Relationship Id="rId4" Type="http://schemas.openxmlformats.org/officeDocument/2006/relationships/settings" Target="settings.xml"/><Relationship Id="rId9" Type="http://schemas.openxmlformats.org/officeDocument/2006/relationships/hyperlink" Target="mailto:gsheroyan@schools.a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057D4-2569-4D68-92A0-4D1FF07E6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51</Pages>
  <Words>17805</Words>
  <Characters>101492</Characters>
  <Application>Microsoft Office Word</Application>
  <DocSecurity>0</DocSecurity>
  <Lines>845</Lines>
  <Paragraphs>238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119059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2293793</vt:i4>
      </vt:variant>
      <vt:variant>
        <vt:i4>12</vt:i4>
      </vt:variant>
      <vt:variant>
        <vt:i4>0</vt:i4>
      </vt:variant>
      <vt:variant>
        <vt:i4>5</vt:i4>
      </vt:variant>
      <vt:variant>
        <vt:lpwstr>mailto:gor_mkrtchyan@taxservice.am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7209052</vt:i4>
      </vt:variant>
      <vt:variant>
        <vt:i4>3</vt:i4>
      </vt:variant>
      <vt:variant>
        <vt:i4>0</vt:i4>
      </vt:variant>
      <vt:variant>
        <vt:i4>5</vt:i4>
      </vt:variant>
      <vt:variant>
        <vt:lpwstr>mailto:gsheroyan@schools.am</vt:lpwstr>
      </vt:variant>
      <vt:variant>
        <vt:lpwstr/>
      </vt:variant>
      <vt:variant>
        <vt:i4>786482</vt:i4>
      </vt:variant>
      <vt:variant>
        <vt:i4>0</vt:i4>
      </vt:variant>
      <vt:variant>
        <vt:i4>0</vt:i4>
      </vt:variant>
      <vt:variant>
        <vt:i4>5</vt:i4>
      </vt:variant>
      <vt:variant>
        <vt:lpwstr>mailto:mrgavet@schools.am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Пользователь Windows</cp:lastModifiedBy>
  <cp:revision>13</cp:revision>
  <cp:lastPrinted>2017-05-25T08:10:00Z</cp:lastPrinted>
  <dcterms:created xsi:type="dcterms:W3CDTF">2019-12-02T09:42:00Z</dcterms:created>
  <dcterms:modified xsi:type="dcterms:W3CDTF">2019-12-02T11:28:00Z</dcterms:modified>
</cp:coreProperties>
</file>